
<file path=[Content_Types].xml><?xml version="1.0" encoding="utf-8"?>
<Types xmlns="http://schemas.openxmlformats.org/package/2006/content-types">
  <Default Extension="emf" ContentType="image/x-emf"/>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87BB1CA" w14:textId="77777777" w:rsidR="000719BB" w:rsidRDefault="000719BB" w:rsidP="006C2343">
      <w:pPr>
        <w:pStyle w:val="Titul2"/>
      </w:pPr>
    </w:p>
    <w:p w14:paraId="0C6036F4" w14:textId="77777777" w:rsidR="00826B7B" w:rsidRDefault="00826B7B" w:rsidP="006C2343">
      <w:pPr>
        <w:pStyle w:val="Titul2"/>
      </w:pPr>
    </w:p>
    <w:p w14:paraId="6228D454" w14:textId="77777777" w:rsidR="00685D86" w:rsidRPr="000719BB" w:rsidRDefault="00685D86" w:rsidP="006C2343">
      <w:pPr>
        <w:pStyle w:val="Titul2"/>
      </w:pPr>
    </w:p>
    <w:p w14:paraId="5366825E" w14:textId="77777777" w:rsidR="00AD0C7B" w:rsidRDefault="00685D86" w:rsidP="00685D86">
      <w:pPr>
        <w:pStyle w:val="Titul2"/>
      </w:pPr>
      <w:r w:rsidRPr="00C447D6">
        <w:t>Příloha č. 3</w:t>
      </w:r>
      <w:r w:rsidR="00AC62F0" w:rsidRPr="00C447D6">
        <w:t xml:space="preserve"> </w:t>
      </w:r>
      <w:r w:rsidRPr="00C447D6">
        <w:t>c)</w:t>
      </w:r>
    </w:p>
    <w:p w14:paraId="1EA4208D" w14:textId="77777777" w:rsidR="003254A3" w:rsidRPr="00D00410" w:rsidRDefault="003254A3" w:rsidP="00D00410"/>
    <w:p w14:paraId="198170E1" w14:textId="77777777" w:rsidR="00AD0C7B" w:rsidRDefault="00685D86" w:rsidP="006C2343">
      <w:pPr>
        <w:pStyle w:val="Titul1"/>
      </w:pPr>
      <w:r>
        <w:t xml:space="preserve">Zvláštní </w:t>
      </w:r>
      <w:r w:rsidR="00AD0C7B">
        <w:t>technické podmínky</w:t>
      </w:r>
    </w:p>
    <w:p w14:paraId="15D42F4C" w14:textId="77777777" w:rsidR="00AD0C7B" w:rsidRDefault="00AD0C7B" w:rsidP="00EB46E5">
      <w:pPr>
        <w:pStyle w:val="Titul2"/>
      </w:pPr>
    </w:p>
    <w:p w14:paraId="08273BFF" w14:textId="77777777" w:rsidR="00EB46E5" w:rsidRDefault="00685D86" w:rsidP="00EB46E5">
      <w:pPr>
        <w:pStyle w:val="Titul2"/>
      </w:pPr>
      <w:r>
        <w:t xml:space="preserve">Záměr projektu </w:t>
      </w:r>
    </w:p>
    <w:p w14:paraId="643560C1" w14:textId="77777777" w:rsidR="00685D86" w:rsidRDefault="00685D86" w:rsidP="00EB46E5">
      <w:pPr>
        <w:pStyle w:val="Titul2"/>
      </w:pPr>
    </w:p>
    <w:sdt>
      <w:sdtPr>
        <w:rPr>
          <w:rStyle w:val="Nzevakce"/>
        </w:rPr>
        <w:alias w:val="Název akce - VYplnit pole - přenese se do zápatí"/>
        <w:tag w:val="Název akce"/>
        <w:id w:val="1889687308"/>
        <w:placeholder>
          <w:docPart w:val="FB9F075DBE6045AE999A240977EC2845"/>
        </w:placeholder>
        <w:text/>
      </w:sdtPr>
      <w:sdtEndPr>
        <w:rPr>
          <w:rStyle w:val="Nzevakce"/>
        </w:rPr>
      </w:sdtEndPr>
      <w:sdtContent>
        <w:p w14:paraId="6ECDB203" w14:textId="17C7D51F" w:rsidR="00527CB2" w:rsidRDefault="00A8361E" w:rsidP="00527CB2">
          <w:pPr>
            <w:pStyle w:val="Tituldatum"/>
          </w:pPr>
          <w:r w:rsidRPr="00A8361E">
            <w:rPr>
              <w:rStyle w:val="Nzevakce"/>
            </w:rPr>
            <w:t>„Modernizace a elektrizace trati Sedlnice – Štramberk“</w:t>
          </w:r>
        </w:p>
      </w:sdtContent>
    </w:sdt>
    <w:p w14:paraId="64331E7D" w14:textId="77777777" w:rsidR="00685D86" w:rsidRDefault="00685D86" w:rsidP="00EB46E5">
      <w:pPr>
        <w:pStyle w:val="Titul2"/>
      </w:pPr>
    </w:p>
    <w:p w14:paraId="182595ED" w14:textId="77777777" w:rsidR="00826B7B" w:rsidRDefault="00826B7B" w:rsidP="006C2343">
      <w:pPr>
        <w:pStyle w:val="Titul2"/>
        <w:rPr>
          <w:highlight w:val="green"/>
        </w:rPr>
      </w:pPr>
    </w:p>
    <w:p w14:paraId="74F569E1" w14:textId="77777777" w:rsidR="003254A3" w:rsidRDefault="003254A3" w:rsidP="006C2343">
      <w:pPr>
        <w:pStyle w:val="Titul2"/>
        <w:rPr>
          <w:highlight w:val="green"/>
        </w:rPr>
      </w:pPr>
    </w:p>
    <w:p w14:paraId="05EBD334" w14:textId="77777777" w:rsidR="003254A3" w:rsidRPr="006C2343" w:rsidRDefault="003254A3" w:rsidP="006C2343">
      <w:pPr>
        <w:pStyle w:val="Titul2"/>
        <w:rPr>
          <w:highlight w:val="green"/>
        </w:rPr>
      </w:pPr>
    </w:p>
    <w:p w14:paraId="43122C1C" w14:textId="77777777" w:rsidR="00826B7B" w:rsidRPr="006C2343" w:rsidRDefault="00826B7B" w:rsidP="006C2343">
      <w:pPr>
        <w:pStyle w:val="Titul2"/>
      </w:pPr>
    </w:p>
    <w:p w14:paraId="2B330D2F" w14:textId="77777777" w:rsidR="006C2343" w:rsidRPr="006C2343" w:rsidRDefault="006C2343" w:rsidP="006C2343">
      <w:pPr>
        <w:pStyle w:val="Titul2"/>
      </w:pPr>
    </w:p>
    <w:p w14:paraId="608D83D6" w14:textId="4B534ACB" w:rsidR="00826B7B" w:rsidRPr="006C2343" w:rsidRDefault="006C2343" w:rsidP="006C2343">
      <w:pPr>
        <w:pStyle w:val="Tituldatum"/>
      </w:pPr>
      <w:r w:rsidRPr="006C2343">
        <w:t xml:space="preserve">Datum vydání: </w:t>
      </w:r>
      <w:r w:rsidRPr="006C2343">
        <w:tab/>
      </w:r>
      <w:r w:rsidR="000A28BD">
        <w:t>6</w:t>
      </w:r>
      <w:r w:rsidR="00316E54" w:rsidRPr="00316E54">
        <w:t>.</w:t>
      </w:r>
      <w:r w:rsidR="000A28BD">
        <w:t xml:space="preserve"> 2</w:t>
      </w:r>
      <w:r w:rsidR="00316E54" w:rsidRPr="00316E54">
        <w:t>.</w:t>
      </w:r>
      <w:r w:rsidR="000A28BD">
        <w:t xml:space="preserve"> </w:t>
      </w:r>
      <w:r w:rsidR="00316E54" w:rsidRPr="00316E54">
        <w:t>202</w:t>
      </w:r>
      <w:r w:rsidR="000A28BD">
        <w:t>4</w:t>
      </w:r>
    </w:p>
    <w:p w14:paraId="300798B0" w14:textId="77777777" w:rsidR="00826B7B" w:rsidRDefault="00826B7B">
      <w:r>
        <w:br w:type="page"/>
      </w:r>
    </w:p>
    <w:p w14:paraId="1C493776" w14:textId="77777777" w:rsidR="00BD7E91" w:rsidRDefault="00BD7E91" w:rsidP="00B101FD">
      <w:pPr>
        <w:pStyle w:val="Nadpisbezsl1-1"/>
      </w:pPr>
      <w:r>
        <w:lastRenderedPageBreak/>
        <w:t>Obsah</w:t>
      </w:r>
    </w:p>
    <w:p w14:paraId="64D7F6F3" w14:textId="4A146124" w:rsidR="00B05EAA" w:rsidRDefault="00BD7E91">
      <w:pPr>
        <w:pStyle w:val="Obsah1"/>
        <w:rPr>
          <w:rFonts w:asciiTheme="minorHAnsi" w:eastAsiaTheme="minorEastAsia" w:hAnsiTheme="minorHAnsi"/>
          <w:b w:val="0"/>
          <w:caps w:val="0"/>
          <w:noProof/>
          <w:spacing w:val="0"/>
          <w:kern w:val="2"/>
          <w:sz w:val="24"/>
          <w:szCs w:val="24"/>
          <w:lang w:eastAsia="cs-CZ"/>
          <w14:ligatures w14:val="standardContextual"/>
        </w:rPr>
      </w:pPr>
      <w:r>
        <w:fldChar w:fldCharType="begin"/>
      </w:r>
      <w:r>
        <w:instrText xml:space="preserve"> TOC \o "1-2" \h \z \u </w:instrText>
      </w:r>
      <w:r>
        <w:fldChar w:fldCharType="separate"/>
      </w:r>
      <w:hyperlink w:anchor="_Toc158135239" w:history="1">
        <w:r w:rsidR="00B05EAA" w:rsidRPr="00EF0665">
          <w:rPr>
            <w:rStyle w:val="Hypertextovodkaz"/>
          </w:rPr>
          <w:t>SEZNAM ZKRATEK</w:t>
        </w:r>
        <w:r w:rsidR="00B05EAA">
          <w:rPr>
            <w:noProof/>
            <w:webHidden/>
          </w:rPr>
          <w:tab/>
        </w:r>
        <w:r w:rsidR="00B05EAA">
          <w:rPr>
            <w:noProof/>
            <w:webHidden/>
          </w:rPr>
          <w:fldChar w:fldCharType="begin"/>
        </w:r>
        <w:r w:rsidR="00B05EAA">
          <w:rPr>
            <w:noProof/>
            <w:webHidden/>
          </w:rPr>
          <w:instrText xml:space="preserve"> PAGEREF _Toc158135239 \h </w:instrText>
        </w:r>
        <w:r w:rsidR="00B05EAA">
          <w:rPr>
            <w:noProof/>
            <w:webHidden/>
          </w:rPr>
        </w:r>
        <w:r w:rsidR="00B05EAA">
          <w:rPr>
            <w:noProof/>
            <w:webHidden/>
          </w:rPr>
          <w:fldChar w:fldCharType="separate"/>
        </w:r>
        <w:r w:rsidR="00B05EAA">
          <w:rPr>
            <w:noProof/>
            <w:webHidden/>
          </w:rPr>
          <w:t>2</w:t>
        </w:r>
        <w:r w:rsidR="00B05EAA">
          <w:rPr>
            <w:noProof/>
            <w:webHidden/>
          </w:rPr>
          <w:fldChar w:fldCharType="end"/>
        </w:r>
      </w:hyperlink>
    </w:p>
    <w:p w14:paraId="4C29B346" w14:textId="33943DBD" w:rsidR="00B05EAA" w:rsidRDefault="008228DB">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158135240" w:history="1">
        <w:r w:rsidR="00B05EAA" w:rsidRPr="00EF0665">
          <w:rPr>
            <w:rStyle w:val="Hypertextovodkaz"/>
          </w:rPr>
          <w:t>1.</w:t>
        </w:r>
        <w:r w:rsidR="00B05EAA">
          <w:rPr>
            <w:rFonts w:asciiTheme="minorHAnsi" w:eastAsiaTheme="minorEastAsia" w:hAnsiTheme="minorHAnsi"/>
            <w:b w:val="0"/>
            <w:caps w:val="0"/>
            <w:noProof/>
            <w:spacing w:val="0"/>
            <w:kern w:val="2"/>
            <w:sz w:val="24"/>
            <w:szCs w:val="24"/>
            <w:lang w:eastAsia="cs-CZ"/>
            <w14:ligatures w14:val="standardContextual"/>
          </w:rPr>
          <w:tab/>
        </w:r>
        <w:r w:rsidR="00B05EAA" w:rsidRPr="00EF0665">
          <w:rPr>
            <w:rStyle w:val="Hypertextovodkaz"/>
          </w:rPr>
          <w:t>SPECIFIKACE PŘEDMĚTU DÍLA</w:t>
        </w:r>
        <w:r w:rsidR="00B05EAA">
          <w:rPr>
            <w:noProof/>
            <w:webHidden/>
          </w:rPr>
          <w:tab/>
        </w:r>
        <w:r w:rsidR="00B05EAA">
          <w:rPr>
            <w:noProof/>
            <w:webHidden/>
          </w:rPr>
          <w:fldChar w:fldCharType="begin"/>
        </w:r>
        <w:r w:rsidR="00B05EAA">
          <w:rPr>
            <w:noProof/>
            <w:webHidden/>
          </w:rPr>
          <w:instrText xml:space="preserve"> PAGEREF _Toc158135240 \h </w:instrText>
        </w:r>
        <w:r w:rsidR="00B05EAA">
          <w:rPr>
            <w:noProof/>
            <w:webHidden/>
          </w:rPr>
        </w:r>
        <w:r w:rsidR="00B05EAA">
          <w:rPr>
            <w:noProof/>
            <w:webHidden/>
          </w:rPr>
          <w:fldChar w:fldCharType="separate"/>
        </w:r>
        <w:r w:rsidR="00B05EAA">
          <w:rPr>
            <w:noProof/>
            <w:webHidden/>
          </w:rPr>
          <w:t>3</w:t>
        </w:r>
        <w:r w:rsidR="00B05EAA">
          <w:rPr>
            <w:noProof/>
            <w:webHidden/>
          </w:rPr>
          <w:fldChar w:fldCharType="end"/>
        </w:r>
      </w:hyperlink>
    </w:p>
    <w:p w14:paraId="76CF6CF4" w14:textId="71140109" w:rsidR="00B05EAA" w:rsidRDefault="008228DB">
      <w:pPr>
        <w:pStyle w:val="Obsah2"/>
        <w:rPr>
          <w:rFonts w:asciiTheme="minorHAnsi" w:eastAsiaTheme="minorEastAsia" w:hAnsiTheme="minorHAnsi"/>
          <w:noProof/>
          <w:spacing w:val="0"/>
          <w:kern w:val="2"/>
          <w:sz w:val="24"/>
          <w:szCs w:val="24"/>
          <w:lang w:eastAsia="cs-CZ"/>
          <w14:ligatures w14:val="standardContextual"/>
        </w:rPr>
      </w:pPr>
      <w:hyperlink w:anchor="_Toc158135241" w:history="1">
        <w:r w:rsidR="00B05EAA" w:rsidRPr="00EF0665">
          <w:rPr>
            <w:rStyle w:val="Hypertextovodkaz"/>
            <w:rFonts w:asciiTheme="majorHAnsi" w:hAnsiTheme="majorHAnsi"/>
          </w:rPr>
          <w:t>1.1</w:t>
        </w:r>
        <w:r w:rsidR="00B05EAA">
          <w:rPr>
            <w:rFonts w:asciiTheme="minorHAnsi" w:eastAsiaTheme="minorEastAsia" w:hAnsiTheme="minorHAnsi"/>
            <w:noProof/>
            <w:spacing w:val="0"/>
            <w:kern w:val="2"/>
            <w:sz w:val="24"/>
            <w:szCs w:val="24"/>
            <w:lang w:eastAsia="cs-CZ"/>
            <w14:ligatures w14:val="standardContextual"/>
          </w:rPr>
          <w:tab/>
        </w:r>
        <w:r w:rsidR="00B05EAA" w:rsidRPr="00EF0665">
          <w:rPr>
            <w:rStyle w:val="Hypertextovodkaz"/>
          </w:rPr>
          <w:t>Předmět zadání</w:t>
        </w:r>
        <w:r w:rsidR="00B05EAA">
          <w:rPr>
            <w:noProof/>
            <w:webHidden/>
          </w:rPr>
          <w:tab/>
        </w:r>
        <w:r w:rsidR="00B05EAA">
          <w:rPr>
            <w:noProof/>
            <w:webHidden/>
          </w:rPr>
          <w:fldChar w:fldCharType="begin"/>
        </w:r>
        <w:r w:rsidR="00B05EAA">
          <w:rPr>
            <w:noProof/>
            <w:webHidden/>
          </w:rPr>
          <w:instrText xml:space="preserve"> PAGEREF _Toc158135241 \h </w:instrText>
        </w:r>
        <w:r w:rsidR="00B05EAA">
          <w:rPr>
            <w:noProof/>
            <w:webHidden/>
          </w:rPr>
        </w:r>
        <w:r w:rsidR="00B05EAA">
          <w:rPr>
            <w:noProof/>
            <w:webHidden/>
          </w:rPr>
          <w:fldChar w:fldCharType="separate"/>
        </w:r>
        <w:r w:rsidR="00B05EAA">
          <w:rPr>
            <w:noProof/>
            <w:webHidden/>
          </w:rPr>
          <w:t>3</w:t>
        </w:r>
        <w:r w:rsidR="00B05EAA">
          <w:rPr>
            <w:noProof/>
            <w:webHidden/>
          </w:rPr>
          <w:fldChar w:fldCharType="end"/>
        </w:r>
      </w:hyperlink>
    </w:p>
    <w:p w14:paraId="0E93B565" w14:textId="36B5970F" w:rsidR="00B05EAA" w:rsidRDefault="008228DB">
      <w:pPr>
        <w:pStyle w:val="Obsah2"/>
        <w:rPr>
          <w:rFonts w:asciiTheme="minorHAnsi" w:eastAsiaTheme="minorEastAsia" w:hAnsiTheme="minorHAnsi"/>
          <w:noProof/>
          <w:spacing w:val="0"/>
          <w:kern w:val="2"/>
          <w:sz w:val="24"/>
          <w:szCs w:val="24"/>
          <w:lang w:eastAsia="cs-CZ"/>
          <w14:ligatures w14:val="standardContextual"/>
        </w:rPr>
      </w:pPr>
      <w:hyperlink w:anchor="_Toc158135242" w:history="1">
        <w:r w:rsidR="00B05EAA" w:rsidRPr="00EF0665">
          <w:rPr>
            <w:rStyle w:val="Hypertextovodkaz"/>
            <w:rFonts w:asciiTheme="majorHAnsi" w:hAnsiTheme="majorHAnsi"/>
          </w:rPr>
          <w:t>1.2</w:t>
        </w:r>
        <w:r w:rsidR="00B05EAA">
          <w:rPr>
            <w:rFonts w:asciiTheme="minorHAnsi" w:eastAsiaTheme="minorEastAsia" w:hAnsiTheme="minorHAnsi"/>
            <w:noProof/>
            <w:spacing w:val="0"/>
            <w:kern w:val="2"/>
            <w:sz w:val="24"/>
            <w:szCs w:val="24"/>
            <w:lang w:eastAsia="cs-CZ"/>
            <w14:ligatures w14:val="standardContextual"/>
          </w:rPr>
          <w:tab/>
        </w:r>
        <w:r w:rsidR="00B05EAA" w:rsidRPr="00EF0665">
          <w:rPr>
            <w:rStyle w:val="Hypertextovodkaz"/>
          </w:rPr>
          <w:t>Hlavní cíle stavby</w:t>
        </w:r>
        <w:r w:rsidR="00B05EAA">
          <w:rPr>
            <w:noProof/>
            <w:webHidden/>
          </w:rPr>
          <w:tab/>
        </w:r>
        <w:r w:rsidR="00B05EAA">
          <w:rPr>
            <w:noProof/>
            <w:webHidden/>
          </w:rPr>
          <w:fldChar w:fldCharType="begin"/>
        </w:r>
        <w:r w:rsidR="00B05EAA">
          <w:rPr>
            <w:noProof/>
            <w:webHidden/>
          </w:rPr>
          <w:instrText xml:space="preserve"> PAGEREF _Toc158135242 \h </w:instrText>
        </w:r>
        <w:r w:rsidR="00B05EAA">
          <w:rPr>
            <w:noProof/>
            <w:webHidden/>
          </w:rPr>
        </w:r>
        <w:r w:rsidR="00B05EAA">
          <w:rPr>
            <w:noProof/>
            <w:webHidden/>
          </w:rPr>
          <w:fldChar w:fldCharType="separate"/>
        </w:r>
        <w:r w:rsidR="00B05EAA">
          <w:rPr>
            <w:noProof/>
            <w:webHidden/>
          </w:rPr>
          <w:t>3</w:t>
        </w:r>
        <w:r w:rsidR="00B05EAA">
          <w:rPr>
            <w:noProof/>
            <w:webHidden/>
          </w:rPr>
          <w:fldChar w:fldCharType="end"/>
        </w:r>
      </w:hyperlink>
    </w:p>
    <w:p w14:paraId="53A294C5" w14:textId="55A0B981" w:rsidR="00B05EAA" w:rsidRDefault="008228DB">
      <w:pPr>
        <w:pStyle w:val="Obsah2"/>
        <w:rPr>
          <w:rFonts w:asciiTheme="minorHAnsi" w:eastAsiaTheme="minorEastAsia" w:hAnsiTheme="minorHAnsi"/>
          <w:noProof/>
          <w:spacing w:val="0"/>
          <w:kern w:val="2"/>
          <w:sz w:val="24"/>
          <w:szCs w:val="24"/>
          <w:lang w:eastAsia="cs-CZ"/>
          <w14:ligatures w14:val="standardContextual"/>
        </w:rPr>
      </w:pPr>
      <w:hyperlink w:anchor="_Toc158135243" w:history="1">
        <w:r w:rsidR="00B05EAA" w:rsidRPr="00EF0665">
          <w:rPr>
            <w:rStyle w:val="Hypertextovodkaz"/>
            <w:rFonts w:asciiTheme="majorHAnsi" w:hAnsiTheme="majorHAnsi"/>
          </w:rPr>
          <w:t>1.3</w:t>
        </w:r>
        <w:r w:rsidR="00B05EAA">
          <w:rPr>
            <w:rFonts w:asciiTheme="minorHAnsi" w:eastAsiaTheme="minorEastAsia" w:hAnsiTheme="minorHAnsi"/>
            <w:noProof/>
            <w:spacing w:val="0"/>
            <w:kern w:val="2"/>
            <w:sz w:val="24"/>
            <w:szCs w:val="24"/>
            <w:lang w:eastAsia="cs-CZ"/>
            <w14:ligatures w14:val="standardContextual"/>
          </w:rPr>
          <w:tab/>
        </w:r>
        <w:r w:rsidR="00B05EAA" w:rsidRPr="00EF0665">
          <w:rPr>
            <w:rStyle w:val="Hypertextovodkaz"/>
          </w:rPr>
          <w:t>Umístění stavby</w:t>
        </w:r>
        <w:r w:rsidR="00B05EAA">
          <w:rPr>
            <w:noProof/>
            <w:webHidden/>
          </w:rPr>
          <w:tab/>
        </w:r>
        <w:r w:rsidR="00B05EAA">
          <w:rPr>
            <w:noProof/>
            <w:webHidden/>
          </w:rPr>
          <w:fldChar w:fldCharType="begin"/>
        </w:r>
        <w:r w:rsidR="00B05EAA">
          <w:rPr>
            <w:noProof/>
            <w:webHidden/>
          </w:rPr>
          <w:instrText xml:space="preserve"> PAGEREF _Toc158135243 \h </w:instrText>
        </w:r>
        <w:r w:rsidR="00B05EAA">
          <w:rPr>
            <w:noProof/>
            <w:webHidden/>
          </w:rPr>
        </w:r>
        <w:r w:rsidR="00B05EAA">
          <w:rPr>
            <w:noProof/>
            <w:webHidden/>
          </w:rPr>
          <w:fldChar w:fldCharType="separate"/>
        </w:r>
        <w:r w:rsidR="00B05EAA">
          <w:rPr>
            <w:noProof/>
            <w:webHidden/>
          </w:rPr>
          <w:t>3</w:t>
        </w:r>
        <w:r w:rsidR="00B05EAA">
          <w:rPr>
            <w:noProof/>
            <w:webHidden/>
          </w:rPr>
          <w:fldChar w:fldCharType="end"/>
        </w:r>
      </w:hyperlink>
    </w:p>
    <w:p w14:paraId="1F32226F" w14:textId="417812CF" w:rsidR="00B05EAA" w:rsidRDefault="008228DB">
      <w:pPr>
        <w:pStyle w:val="Obsah2"/>
        <w:rPr>
          <w:rFonts w:asciiTheme="minorHAnsi" w:eastAsiaTheme="minorEastAsia" w:hAnsiTheme="minorHAnsi"/>
          <w:noProof/>
          <w:spacing w:val="0"/>
          <w:kern w:val="2"/>
          <w:sz w:val="24"/>
          <w:szCs w:val="24"/>
          <w:lang w:eastAsia="cs-CZ"/>
          <w14:ligatures w14:val="standardContextual"/>
        </w:rPr>
      </w:pPr>
      <w:hyperlink w:anchor="_Toc158135244" w:history="1">
        <w:r w:rsidR="00B05EAA" w:rsidRPr="00EF0665">
          <w:rPr>
            <w:rStyle w:val="Hypertextovodkaz"/>
            <w:rFonts w:asciiTheme="majorHAnsi" w:hAnsiTheme="majorHAnsi"/>
          </w:rPr>
          <w:t>1.4</w:t>
        </w:r>
        <w:r w:rsidR="00B05EAA">
          <w:rPr>
            <w:rFonts w:asciiTheme="minorHAnsi" w:eastAsiaTheme="minorEastAsia" w:hAnsiTheme="minorHAnsi"/>
            <w:noProof/>
            <w:spacing w:val="0"/>
            <w:kern w:val="2"/>
            <w:sz w:val="24"/>
            <w:szCs w:val="24"/>
            <w:lang w:eastAsia="cs-CZ"/>
            <w14:ligatures w14:val="standardContextual"/>
          </w:rPr>
          <w:tab/>
        </w:r>
        <w:r w:rsidR="00B05EAA" w:rsidRPr="00EF0665">
          <w:rPr>
            <w:rStyle w:val="Hypertextovodkaz"/>
          </w:rPr>
          <w:t>Základní charakteristika trati (nebo charakteristika objektu, zařízení)</w:t>
        </w:r>
        <w:r w:rsidR="00B05EAA">
          <w:rPr>
            <w:noProof/>
            <w:webHidden/>
          </w:rPr>
          <w:tab/>
        </w:r>
        <w:r w:rsidR="00B05EAA">
          <w:rPr>
            <w:noProof/>
            <w:webHidden/>
          </w:rPr>
          <w:fldChar w:fldCharType="begin"/>
        </w:r>
        <w:r w:rsidR="00B05EAA">
          <w:rPr>
            <w:noProof/>
            <w:webHidden/>
          </w:rPr>
          <w:instrText xml:space="preserve"> PAGEREF _Toc158135244 \h </w:instrText>
        </w:r>
        <w:r w:rsidR="00B05EAA">
          <w:rPr>
            <w:noProof/>
            <w:webHidden/>
          </w:rPr>
        </w:r>
        <w:r w:rsidR="00B05EAA">
          <w:rPr>
            <w:noProof/>
            <w:webHidden/>
          </w:rPr>
          <w:fldChar w:fldCharType="separate"/>
        </w:r>
        <w:r w:rsidR="00B05EAA">
          <w:rPr>
            <w:noProof/>
            <w:webHidden/>
          </w:rPr>
          <w:t>3</w:t>
        </w:r>
        <w:r w:rsidR="00B05EAA">
          <w:rPr>
            <w:noProof/>
            <w:webHidden/>
          </w:rPr>
          <w:fldChar w:fldCharType="end"/>
        </w:r>
      </w:hyperlink>
    </w:p>
    <w:p w14:paraId="615FC022" w14:textId="499ED2BC" w:rsidR="00B05EAA" w:rsidRDefault="008228DB">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158135245" w:history="1">
        <w:r w:rsidR="00B05EAA" w:rsidRPr="00EF0665">
          <w:rPr>
            <w:rStyle w:val="Hypertextovodkaz"/>
          </w:rPr>
          <w:t>2.</w:t>
        </w:r>
        <w:r w:rsidR="00B05EAA">
          <w:rPr>
            <w:rFonts w:asciiTheme="minorHAnsi" w:eastAsiaTheme="minorEastAsia" w:hAnsiTheme="minorHAnsi"/>
            <w:b w:val="0"/>
            <w:caps w:val="0"/>
            <w:noProof/>
            <w:spacing w:val="0"/>
            <w:kern w:val="2"/>
            <w:sz w:val="24"/>
            <w:szCs w:val="24"/>
            <w:lang w:eastAsia="cs-CZ"/>
            <w14:ligatures w14:val="standardContextual"/>
          </w:rPr>
          <w:tab/>
        </w:r>
        <w:r w:rsidR="00B05EAA" w:rsidRPr="00EF0665">
          <w:rPr>
            <w:rStyle w:val="Hypertextovodkaz"/>
          </w:rPr>
          <w:t>PŘEHLED VÝCHOZÍCH PODKLADŮ</w:t>
        </w:r>
        <w:r w:rsidR="00B05EAA">
          <w:rPr>
            <w:noProof/>
            <w:webHidden/>
          </w:rPr>
          <w:tab/>
        </w:r>
        <w:r w:rsidR="00B05EAA">
          <w:rPr>
            <w:noProof/>
            <w:webHidden/>
          </w:rPr>
          <w:fldChar w:fldCharType="begin"/>
        </w:r>
        <w:r w:rsidR="00B05EAA">
          <w:rPr>
            <w:noProof/>
            <w:webHidden/>
          </w:rPr>
          <w:instrText xml:space="preserve"> PAGEREF _Toc158135245 \h </w:instrText>
        </w:r>
        <w:r w:rsidR="00B05EAA">
          <w:rPr>
            <w:noProof/>
            <w:webHidden/>
          </w:rPr>
        </w:r>
        <w:r w:rsidR="00B05EAA">
          <w:rPr>
            <w:noProof/>
            <w:webHidden/>
          </w:rPr>
          <w:fldChar w:fldCharType="separate"/>
        </w:r>
        <w:r w:rsidR="00B05EAA">
          <w:rPr>
            <w:noProof/>
            <w:webHidden/>
          </w:rPr>
          <w:t>5</w:t>
        </w:r>
        <w:r w:rsidR="00B05EAA">
          <w:rPr>
            <w:noProof/>
            <w:webHidden/>
          </w:rPr>
          <w:fldChar w:fldCharType="end"/>
        </w:r>
      </w:hyperlink>
    </w:p>
    <w:p w14:paraId="315AC0F4" w14:textId="67E32330" w:rsidR="00B05EAA" w:rsidRDefault="008228DB">
      <w:pPr>
        <w:pStyle w:val="Obsah2"/>
        <w:rPr>
          <w:rFonts w:asciiTheme="minorHAnsi" w:eastAsiaTheme="minorEastAsia" w:hAnsiTheme="minorHAnsi"/>
          <w:noProof/>
          <w:spacing w:val="0"/>
          <w:kern w:val="2"/>
          <w:sz w:val="24"/>
          <w:szCs w:val="24"/>
          <w:lang w:eastAsia="cs-CZ"/>
          <w14:ligatures w14:val="standardContextual"/>
        </w:rPr>
      </w:pPr>
      <w:hyperlink w:anchor="_Toc158135246" w:history="1">
        <w:r w:rsidR="00B05EAA" w:rsidRPr="00EF0665">
          <w:rPr>
            <w:rStyle w:val="Hypertextovodkaz"/>
            <w:rFonts w:asciiTheme="majorHAnsi" w:hAnsiTheme="majorHAnsi"/>
          </w:rPr>
          <w:t>2.1</w:t>
        </w:r>
        <w:r w:rsidR="00B05EAA">
          <w:rPr>
            <w:rFonts w:asciiTheme="minorHAnsi" w:eastAsiaTheme="minorEastAsia" w:hAnsiTheme="minorHAnsi"/>
            <w:noProof/>
            <w:spacing w:val="0"/>
            <w:kern w:val="2"/>
            <w:sz w:val="24"/>
            <w:szCs w:val="24"/>
            <w:lang w:eastAsia="cs-CZ"/>
            <w14:ligatures w14:val="standardContextual"/>
          </w:rPr>
          <w:tab/>
        </w:r>
        <w:r w:rsidR="00B05EAA" w:rsidRPr="00EF0665">
          <w:rPr>
            <w:rStyle w:val="Hypertextovodkaz"/>
          </w:rPr>
          <w:t>Podklady a dokumentace</w:t>
        </w:r>
        <w:r w:rsidR="00B05EAA">
          <w:rPr>
            <w:noProof/>
            <w:webHidden/>
          </w:rPr>
          <w:tab/>
        </w:r>
        <w:r w:rsidR="00B05EAA">
          <w:rPr>
            <w:noProof/>
            <w:webHidden/>
          </w:rPr>
          <w:fldChar w:fldCharType="begin"/>
        </w:r>
        <w:r w:rsidR="00B05EAA">
          <w:rPr>
            <w:noProof/>
            <w:webHidden/>
          </w:rPr>
          <w:instrText xml:space="preserve"> PAGEREF _Toc158135246 \h </w:instrText>
        </w:r>
        <w:r w:rsidR="00B05EAA">
          <w:rPr>
            <w:noProof/>
            <w:webHidden/>
          </w:rPr>
        </w:r>
        <w:r w:rsidR="00B05EAA">
          <w:rPr>
            <w:noProof/>
            <w:webHidden/>
          </w:rPr>
          <w:fldChar w:fldCharType="separate"/>
        </w:r>
        <w:r w:rsidR="00B05EAA">
          <w:rPr>
            <w:noProof/>
            <w:webHidden/>
          </w:rPr>
          <w:t>5</w:t>
        </w:r>
        <w:r w:rsidR="00B05EAA">
          <w:rPr>
            <w:noProof/>
            <w:webHidden/>
          </w:rPr>
          <w:fldChar w:fldCharType="end"/>
        </w:r>
      </w:hyperlink>
    </w:p>
    <w:p w14:paraId="01A91A00" w14:textId="5FAFDFCD" w:rsidR="00B05EAA" w:rsidRDefault="008228DB">
      <w:pPr>
        <w:pStyle w:val="Obsah2"/>
        <w:rPr>
          <w:rFonts w:asciiTheme="minorHAnsi" w:eastAsiaTheme="minorEastAsia" w:hAnsiTheme="minorHAnsi"/>
          <w:noProof/>
          <w:spacing w:val="0"/>
          <w:kern w:val="2"/>
          <w:sz w:val="24"/>
          <w:szCs w:val="24"/>
          <w:lang w:eastAsia="cs-CZ"/>
          <w14:ligatures w14:val="standardContextual"/>
        </w:rPr>
      </w:pPr>
      <w:hyperlink w:anchor="_Toc158135247" w:history="1">
        <w:r w:rsidR="00B05EAA" w:rsidRPr="00EF0665">
          <w:rPr>
            <w:rStyle w:val="Hypertextovodkaz"/>
            <w:rFonts w:asciiTheme="majorHAnsi" w:hAnsiTheme="majorHAnsi"/>
          </w:rPr>
          <w:t>2.2</w:t>
        </w:r>
        <w:r w:rsidR="00B05EAA">
          <w:rPr>
            <w:rFonts w:asciiTheme="minorHAnsi" w:eastAsiaTheme="minorEastAsia" w:hAnsiTheme="minorHAnsi"/>
            <w:noProof/>
            <w:spacing w:val="0"/>
            <w:kern w:val="2"/>
            <w:sz w:val="24"/>
            <w:szCs w:val="24"/>
            <w:lang w:eastAsia="cs-CZ"/>
            <w14:ligatures w14:val="standardContextual"/>
          </w:rPr>
          <w:tab/>
        </w:r>
        <w:r w:rsidR="00B05EAA" w:rsidRPr="00EF0665">
          <w:rPr>
            <w:rStyle w:val="Hypertextovodkaz"/>
          </w:rPr>
          <w:t>Související podklady a dokumentace</w:t>
        </w:r>
        <w:r w:rsidR="00B05EAA">
          <w:rPr>
            <w:noProof/>
            <w:webHidden/>
          </w:rPr>
          <w:tab/>
        </w:r>
        <w:r w:rsidR="00B05EAA">
          <w:rPr>
            <w:noProof/>
            <w:webHidden/>
          </w:rPr>
          <w:fldChar w:fldCharType="begin"/>
        </w:r>
        <w:r w:rsidR="00B05EAA">
          <w:rPr>
            <w:noProof/>
            <w:webHidden/>
          </w:rPr>
          <w:instrText xml:space="preserve"> PAGEREF _Toc158135247 \h </w:instrText>
        </w:r>
        <w:r w:rsidR="00B05EAA">
          <w:rPr>
            <w:noProof/>
            <w:webHidden/>
          </w:rPr>
        </w:r>
        <w:r w:rsidR="00B05EAA">
          <w:rPr>
            <w:noProof/>
            <w:webHidden/>
          </w:rPr>
          <w:fldChar w:fldCharType="separate"/>
        </w:r>
        <w:r w:rsidR="00B05EAA">
          <w:rPr>
            <w:noProof/>
            <w:webHidden/>
          </w:rPr>
          <w:t>5</w:t>
        </w:r>
        <w:r w:rsidR="00B05EAA">
          <w:rPr>
            <w:noProof/>
            <w:webHidden/>
          </w:rPr>
          <w:fldChar w:fldCharType="end"/>
        </w:r>
      </w:hyperlink>
    </w:p>
    <w:p w14:paraId="4F571ECE" w14:textId="055102AA" w:rsidR="00B05EAA" w:rsidRDefault="008228DB">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158135248" w:history="1">
        <w:r w:rsidR="00B05EAA" w:rsidRPr="00EF0665">
          <w:rPr>
            <w:rStyle w:val="Hypertextovodkaz"/>
          </w:rPr>
          <w:t>3.</w:t>
        </w:r>
        <w:r w:rsidR="00B05EAA">
          <w:rPr>
            <w:rFonts w:asciiTheme="minorHAnsi" w:eastAsiaTheme="minorEastAsia" w:hAnsiTheme="minorHAnsi"/>
            <w:b w:val="0"/>
            <w:caps w:val="0"/>
            <w:noProof/>
            <w:spacing w:val="0"/>
            <w:kern w:val="2"/>
            <w:sz w:val="24"/>
            <w:szCs w:val="24"/>
            <w:lang w:eastAsia="cs-CZ"/>
            <w14:ligatures w14:val="standardContextual"/>
          </w:rPr>
          <w:tab/>
        </w:r>
        <w:r w:rsidR="00B05EAA" w:rsidRPr="00EF0665">
          <w:rPr>
            <w:rStyle w:val="Hypertextovodkaz"/>
          </w:rPr>
          <w:t>KOORDINACE S JINÝMI STAVBAMI A DOKUMENTY</w:t>
        </w:r>
        <w:r w:rsidR="00B05EAA">
          <w:rPr>
            <w:noProof/>
            <w:webHidden/>
          </w:rPr>
          <w:tab/>
        </w:r>
        <w:r w:rsidR="00B05EAA">
          <w:rPr>
            <w:noProof/>
            <w:webHidden/>
          </w:rPr>
          <w:fldChar w:fldCharType="begin"/>
        </w:r>
        <w:r w:rsidR="00B05EAA">
          <w:rPr>
            <w:noProof/>
            <w:webHidden/>
          </w:rPr>
          <w:instrText xml:space="preserve"> PAGEREF _Toc158135248 \h </w:instrText>
        </w:r>
        <w:r w:rsidR="00B05EAA">
          <w:rPr>
            <w:noProof/>
            <w:webHidden/>
          </w:rPr>
        </w:r>
        <w:r w:rsidR="00B05EAA">
          <w:rPr>
            <w:noProof/>
            <w:webHidden/>
          </w:rPr>
          <w:fldChar w:fldCharType="separate"/>
        </w:r>
        <w:r w:rsidR="00B05EAA">
          <w:rPr>
            <w:noProof/>
            <w:webHidden/>
          </w:rPr>
          <w:t>5</w:t>
        </w:r>
        <w:r w:rsidR="00B05EAA">
          <w:rPr>
            <w:noProof/>
            <w:webHidden/>
          </w:rPr>
          <w:fldChar w:fldCharType="end"/>
        </w:r>
      </w:hyperlink>
    </w:p>
    <w:p w14:paraId="5C45B680" w14:textId="73BAB2A6" w:rsidR="00B05EAA" w:rsidRDefault="008228DB">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158135249" w:history="1">
        <w:r w:rsidR="00B05EAA" w:rsidRPr="00EF0665">
          <w:rPr>
            <w:rStyle w:val="Hypertextovodkaz"/>
          </w:rPr>
          <w:t>4.</w:t>
        </w:r>
        <w:r w:rsidR="00B05EAA">
          <w:rPr>
            <w:rFonts w:asciiTheme="minorHAnsi" w:eastAsiaTheme="minorEastAsia" w:hAnsiTheme="minorHAnsi"/>
            <w:b w:val="0"/>
            <w:caps w:val="0"/>
            <w:noProof/>
            <w:spacing w:val="0"/>
            <w:kern w:val="2"/>
            <w:sz w:val="24"/>
            <w:szCs w:val="24"/>
            <w:lang w:eastAsia="cs-CZ"/>
            <w14:ligatures w14:val="standardContextual"/>
          </w:rPr>
          <w:tab/>
        </w:r>
        <w:r w:rsidR="00B05EAA" w:rsidRPr="00EF0665">
          <w:rPr>
            <w:rStyle w:val="Hypertextovodkaz"/>
          </w:rPr>
          <w:t>POŽADAVKY NA TECHNICKÉ ŘEŠENÍ</w:t>
        </w:r>
        <w:r w:rsidR="00B05EAA">
          <w:rPr>
            <w:noProof/>
            <w:webHidden/>
          </w:rPr>
          <w:tab/>
        </w:r>
        <w:r w:rsidR="00B05EAA">
          <w:rPr>
            <w:noProof/>
            <w:webHidden/>
          </w:rPr>
          <w:fldChar w:fldCharType="begin"/>
        </w:r>
        <w:r w:rsidR="00B05EAA">
          <w:rPr>
            <w:noProof/>
            <w:webHidden/>
          </w:rPr>
          <w:instrText xml:space="preserve"> PAGEREF _Toc158135249 \h </w:instrText>
        </w:r>
        <w:r w:rsidR="00B05EAA">
          <w:rPr>
            <w:noProof/>
            <w:webHidden/>
          </w:rPr>
        </w:r>
        <w:r w:rsidR="00B05EAA">
          <w:rPr>
            <w:noProof/>
            <w:webHidden/>
          </w:rPr>
          <w:fldChar w:fldCharType="separate"/>
        </w:r>
        <w:r w:rsidR="00B05EAA">
          <w:rPr>
            <w:noProof/>
            <w:webHidden/>
          </w:rPr>
          <w:t>5</w:t>
        </w:r>
        <w:r w:rsidR="00B05EAA">
          <w:rPr>
            <w:noProof/>
            <w:webHidden/>
          </w:rPr>
          <w:fldChar w:fldCharType="end"/>
        </w:r>
      </w:hyperlink>
    </w:p>
    <w:p w14:paraId="797746DB" w14:textId="0A514C1F" w:rsidR="00B05EAA" w:rsidRDefault="008228DB">
      <w:pPr>
        <w:pStyle w:val="Obsah2"/>
        <w:rPr>
          <w:rFonts w:asciiTheme="minorHAnsi" w:eastAsiaTheme="minorEastAsia" w:hAnsiTheme="minorHAnsi"/>
          <w:noProof/>
          <w:spacing w:val="0"/>
          <w:kern w:val="2"/>
          <w:sz w:val="24"/>
          <w:szCs w:val="24"/>
          <w:lang w:eastAsia="cs-CZ"/>
          <w14:ligatures w14:val="standardContextual"/>
        </w:rPr>
      </w:pPr>
      <w:hyperlink w:anchor="_Toc158135250" w:history="1">
        <w:r w:rsidR="00B05EAA" w:rsidRPr="00EF0665">
          <w:rPr>
            <w:rStyle w:val="Hypertextovodkaz"/>
            <w:rFonts w:asciiTheme="majorHAnsi" w:hAnsiTheme="majorHAnsi"/>
          </w:rPr>
          <w:t>4.1</w:t>
        </w:r>
        <w:r w:rsidR="00B05EAA">
          <w:rPr>
            <w:rFonts w:asciiTheme="minorHAnsi" w:eastAsiaTheme="minorEastAsia" w:hAnsiTheme="minorHAnsi"/>
            <w:noProof/>
            <w:spacing w:val="0"/>
            <w:kern w:val="2"/>
            <w:sz w:val="24"/>
            <w:szCs w:val="24"/>
            <w:lang w:eastAsia="cs-CZ"/>
            <w14:ligatures w14:val="standardContextual"/>
          </w:rPr>
          <w:tab/>
        </w:r>
        <w:r w:rsidR="00B05EAA" w:rsidRPr="00EF0665">
          <w:rPr>
            <w:rStyle w:val="Hypertextovodkaz"/>
          </w:rPr>
          <w:t>Všeobecně</w:t>
        </w:r>
        <w:r w:rsidR="00B05EAA">
          <w:rPr>
            <w:noProof/>
            <w:webHidden/>
          </w:rPr>
          <w:tab/>
        </w:r>
        <w:r w:rsidR="00B05EAA">
          <w:rPr>
            <w:noProof/>
            <w:webHidden/>
          </w:rPr>
          <w:fldChar w:fldCharType="begin"/>
        </w:r>
        <w:r w:rsidR="00B05EAA">
          <w:rPr>
            <w:noProof/>
            <w:webHidden/>
          </w:rPr>
          <w:instrText xml:space="preserve"> PAGEREF _Toc158135250 \h </w:instrText>
        </w:r>
        <w:r w:rsidR="00B05EAA">
          <w:rPr>
            <w:noProof/>
            <w:webHidden/>
          </w:rPr>
        </w:r>
        <w:r w:rsidR="00B05EAA">
          <w:rPr>
            <w:noProof/>
            <w:webHidden/>
          </w:rPr>
          <w:fldChar w:fldCharType="separate"/>
        </w:r>
        <w:r w:rsidR="00B05EAA">
          <w:rPr>
            <w:noProof/>
            <w:webHidden/>
          </w:rPr>
          <w:t>5</w:t>
        </w:r>
        <w:r w:rsidR="00B05EAA">
          <w:rPr>
            <w:noProof/>
            <w:webHidden/>
          </w:rPr>
          <w:fldChar w:fldCharType="end"/>
        </w:r>
      </w:hyperlink>
    </w:p>
    <w:p w14:paraId="6FE63126" w14:textId="1E1673CD" w:rsidR="00B05EAA" w:rsidRDefault="008228DB">
      <w:pPr>
        <w:pStyle w:val="Obsah2"/>
        <w:rPr>
          <w:rFonts w:asciiTheme="minorHAnsi" w:eastAsiaTheme="minorEastAsia" w:hAnsiTheme="minorHAnsi"/>
          <w:noProof/>
          <w:spacing w:val="0"/>
          <w:kern w:val="2"/>
          <w:sz w:val="24"/>
          <w:szCs w:val="24"/>
          <w:lang w:eastAsia="cs-CZ"/>
          <w14:ligatures w14:val="standardContextual"/>
        </w:rPr>
      </w:pPr>
      <w:hyperlink w:anchor="_Toc158135251" w:history="1">
        <w:r w:rsidR="00B05EAA" w:rsidRPr="00EF0665">
          <w:rPr>
            <w:rStyle w:val="Hypertextovodkaz"/>
            <w:rFonts w:asciiTheme="majorHAnsi" w:hAnsiTheme="majorHAnsi"/>
          </w:rPr>
          <w:t>4.2</w:t>
        </w:r>
        <w:r w:rsidR="00B05EAA">
          <w:rPr>
            <w:rFonts w:asciiTheme="minorHAnsi" w:eastAsiaTheme="minorEastAsia" w:hAnsiTheme="minorHAnsi"/>
            <w:noProof/>
            <w:spacing w:val="0"/>
            <w:kern w:val="2"/>
            <w:sz w:val="24"/>
            <w:szCs w:val="24"/>
            <w:lang w:eastAsia="cs-CZ"/>
            <w14:ligatures w14:val="standardContextual"/>
          </w:rPr>
          <w:tab/>
        </w:r>
        <w:r w:rsidR="00B05EAA" w:rsidRPr="00EF0665">
          <w:rPr>
            <w:rStyle w:val="Hypertextovodkaz"/>
          </w:rPr>
          <w:t>Dopravní technologie</w:t>
        </w:r>
        <w:r w:rsidR="00B05EAA">
          <w:rPr>
            <w:noProof/>
            <w:webHidden/>
          </w:rPr>
          <w:tab/>
        </w:r>
        <w:r w:rsidR="00B05EAA">
          <w:rPr>
            <w:noProof/>
            <w:webHidden/>
          </w:rPr>
          <w:fldChar w:fldCharType="begin"/>
        </w:r>
        <w:r w:rsidR="00B05EAA">
          <w:rPr>
            <w:noProof/>
            <w:webHidden/>
          </w:rPr>
          <w:instrText xml:space="preserve"> PAGEREF _Toc158135251 \h </w:instrText>
        </w:r>
        <w:r w:rsidR="00B05EAA">
          <w:rPr>
            <w:noProof/>
            <w:webHidden/>
          </w:rPr>
        </w:r>
        <w:r w:rsidR="00B05EAA">
          <w:rPr>
            <w:noProof/>
            <w:webHidden/>
          </w:rPr>
          <w:fldChar w:fldCharType="separate"/>
        </w:r>
        <w:r w:rsidR="00B05EAA">
          <w:rPr>
            <w:noProof/>
            <w:webHidden/>
          </w:rPr>
          <w:t>6</w:t>
        </w:r>
        <w:r w:rsidR="00B05EAA">
          <w:rPr>
            <w:noProof/>
            <w:webHidden/>
          </w:rPr>
          <w:fldChar w:fldCharType="end"/>
        </w:r>
      </w:hyperlink>
    </w:p>
    <w:p w14:paraId="6CF866BA" w14:textId="0D24AB4A" w:rsidR="00B05EAA" w:rsidRDefault="008228DB">
      <w:pPr>
        <w:pStyle w:val="Obsah2"/>
        <w:rPr>
          <w:rFonts w:asciiTheme="minorHAnsi" w:eastAsiaTheme="minorEastAsia" w:hAnsiTheme="minorHAnsi"/>
          <w:noProof/>
          <w:spacing w:val="0"/>
          <w:kern w:val="2"/>
          <w:sz w:val="24"/>
          <w:szCs w:val="24"/>
          <w:lang w:eastAsia="cs-CZ"/>
          <w14:ligatures w14:val="standardContextual"/>
        </w:rPr>
      </w:pPr>
      <w:hyperlink w:anchor="_Toc158135252" w:history="1">
        <w:r w:rsidR="00B05EAA" w:rsidRPr="00EF0665">
          <w:rPr>
            <w:rStyle w:val="Hypertextovodkaz"/>
            <w:rFonts w:asciiTheme="majorHAnsi" w:hAnsiTheme="majorHAnsi"/>
          </w:rPr>
          <w:t>4.3</w:t>
        </w:r>
        <w:r w:rsidR="00B05EAA">
          <w:rPr>
            <w:rFonts w:asciiTheme="minorHAnsi" w:eastAsiaTheme="minorEastAsia" w:hAnsiTheme="minorHAnsi"/>
            <w:noProof/>
            <w:spacing w:val="0"/>
            <w:kern w:val="2"/>
            <w:sz w:val="24"/>
            <w:szCs w:val="24"/>
            <w:lang w:eastAsia="cs-CZ"/>
            <w14:ligatures w14:val="standardContextual"/>
          </w:rPr>
          <w:tab/>
        </w:r>
        <w:r w:rsidR="00B05EAA" w:rsidRPr="00EF0665">
          <w:rPr>
            <w:rStyle w:val="Hypertextovodkaz"/>
          </w:rPr>
          <w:t>Organizace výstavby</w:t>
        </w:r>
        <w:r w:rsidR="00B05EAA">
          <w:rPr>
            <w:noProof/>
            <w:webHidden/>
          </w:rPr>
          <w:tab/>
        </w:r>
        <w:r w:rsidR="00B05EAA">
          <w:rPr>
            <w:noProof/>
            <w:webHidden/>
          </w:rPr>
          <w:fldChar w:fldCharType="begin"/>
        </w:r>
        <w:r w:rsidR="00B05EAA">
          <w:rPr>
            <w:noProof/>
            <w:webHidden/>
          </w:rPr>
          <w:instrText xml:space="preserve"> PAGEREF _Toc158135252 \h </w:instrText>
        </w:r>
        <w:r w:rsidR="00B05EAA">
          <w:rPr>
            <w:noProof/>
            <w:webHidden/>
          </w:rPr>
        </w:r>
        <w:r w:rsidR="00B05EAA">
          <w:rPr>
            <w:noProof/>
            <w:webHidden/>
          </w:rPr>
          <w:fldChar w:fldCharType="separate"/>
        </w:r>
        <w:r w:rsidR="00B05EAA">
          <w:rPr>
            <w:noProof/>
            <w:webHidden/>
          </w:rPr>
          <w:t>6</w:t>
        </w:r>
        <w:r w:rsidR="00B05EAA">
          <w:rPr>
            <w:noProof/>
            <w:webHidden/>
          </w:rPr>
          <w:fldChar w:fldCharType="end"/>
        </w:r>
      </w:hyperlink>
    </w:p>
    <w:p w14:paraId="1089EB61" w14:textId="1145961F" w:rsidR="00B05EAA" w:rsidRDefault="008228DB">
      <w:pPr>
        <w:pStyle w:val="Obsah2"/>
        <w:rPr>
          <w:rFonts w:asciiTheme="minorHAnsi" w:eastAsiaTheme="minorEastAsia" w:hAnsiTheme="minorHAnsi"/>
          <w:noProof/>
          <w:spacing w:val="0"/>
          <w:kern w:val="2"/>
          <w:sz w:val="24"/>
          <w:szCs w:val="24"/>
          <w:lang w:eastAsia="cs-CZ"/>
          <w14:ligatures w14:val="standardContextual"/>
        </w:rPr>
      </w:pPr>
      <w:hyperlink w:anchor="_Toc158135253" w:history="1">
        <w:r w:rsidR="00B05EAA" w:rsidRPr="00EF0665">
          <w:rPr>
            <w:rStyle w:val="Hypertextovodkaz"/>
            <w:rFonts w:asciiTheme="majorHAnsi" w:hAnsiTheme="majorHAnsi"/>
          </w:rPr>
          <w:t>4.4</w:t>
        </w:r>
        <w:r w:rsidR="00B05EAA">
          <w:rPr>
            <w:rFonts w:asciiTheme="minorHAnsi" w:eastAsiaTheme="minorEastAsia" w:hAnsiTheme="minorHAnsi"/>
            <w:noProof/>
            <w:spacing w:val="0"/>
            <w:kern w:val="2"/>
            <w:sz w:val="24"/>
            <w:szCs w:val="24"/>
            <w:lang w:eastAsia="cs-CZ"/>
            <w14:ligatures w14:val="standardContextual"/>
          </w:rPr>
          <w:tab/>
        </w:r>
        <w:r w:rsidR="00B05EAA" w:rsidRPr="00EF0665">
          <w:rPr>
            <w:rStyle w:val="Hypertextovodkaz"/>
          </w:rPr>
          <w:t>Zabezpečovací zařízení</w:t>
        </w:r>
        <w:r w:rsidR="00B05EAA">
          <w:rPr>
            <w:noProof/>
            <w:webHidden/>
          </w:rPr>
          <w:tab/>
        </w:r>
        <w:r w:rsidR="00B05EAA">
          <w:rPr>
            <w:noProof/>
            <w:webHidden/>
          </w:rPr>
          <w:fldChar w:fldCharType="begin"/>
        </w:r>
        <w:r w:rsidR="00B05EAA">
          <w:rPr>
            <w:noProof/>
            <w:webHidden/>
          </w:rPr>
          <w:instrText xml:space="preserve"> PAGEREF _Toc158135253 \h </w:instrText>
        </w:r>
        <w:r w:rsidR="00B05EAA">
          <w:rPr>
            <w:noProof/>
            <w:webHidden/>
          </w:rPr>
        </w:r>
        <w:r w:rsidR="00B05EAA">
          <w:rPr>
            <w:noProof/>
            <w:webHidden/>
          </w:rPr>
          <w:fldChar w:fldCharType="separate"/>
        </w:r>
        <w:r w:rsidR="00B05EAA">
          <w:rPr>
            <w:noProof/>
            <w:webHidden/>
          </w:rPr>
          <w:t>6</w:t>
        </w:r>
        <w:r w:rsidR="00B05EAA">
          <w:rPr>
            <w:noProof/>
            <w:webHidden/>
          </w:rPr>
          <w:fldChar w:fldCharType="end"/>
        </w:r>
      </w:hyperlink>
    </w:p>
    <w:p w14:paraId="16179AD1" w14:textId="1093E11F" w:rsidR="00B05EAA" w:rsidRDefault="008228DB">
      <w:pPr>
        <w:pStyle w:val="Obsah2"/>
        <w:rPr>
          <w:rFonts w:asciiTheme="minorHAnsi" w:eastAsiaTheme="minorEastAsia" w:hAnsiTheme="minorHAnsi"/>
          <w:noProof/>
          <w:spacing w:val="0"/>
          <w:kern w:val="2"/>
          <w:sz w:val="24"/>
          <w:szCs w:val="24"/>
          <w:lang w:eastAsia="cs-CZ"/>
          <w14:ligatures w14:val="standardContextual"/>
        </w:rPr>
      </w:pPr>
      <w:hyperlink w:anchor="_Toc158135254" w:history="1">
        <w:r w:rsidR="00B05EAA" w:rsidRPr="00EF0665">
          <w:rPr>
            <w:rStyle w:val="Hypertextovodkaz"/>
            <w:rFonts w:asciiTheme="majorHAnsi" w:hAnsiTheme="majorHAnsi"/>
          </w:rPr>
          <w:t>4.5</w:t>
        </w:r>
        <w:r w:rsidR="00B05EAA">
          <w:rPr>
            <w:rFonts w:asciiTheme="minorHAnsi" w:eastAsiaTheme="minorEastAsia" w:hAnsiTheme="minorHAnsi"/>
            <w:noProof/>
            <w:spacing w:val="0"/>
            <w:kern w:val="2"/>
            <w:sz w:val="24"/>
            <w:szCs w:val="24"/>
            <w:lang w:eastAsia="cs-CZ"/>
            <w14:ligatures w14:val="standardContextual"/>
          </w:rPr>
          <w:tab/>
        </w:r>
        <w:r w:rsidR="00B05EAA" w:rsidRPr="00EF0665">
          <w:rPr>
            <w:rStyle w:val="Hypertextovodkaz"/>
          </w:rPr>
          <w:t>Sdělovací zařízení</w:t>
        </w:r>
        <w:r w:rsidR="00B05EAA">
          <w:rPr>
            <w:noProof/>
            <w:webHidden/>
          </w:rPr>
          <w:tab/>
        </w:r>
        <w:r w:rsidR="00B05EAA">
          <w:rPr>
            <w:noProof/>
            <w:webHidden/>
          </w:rPr>
          <w:fldChar w:fldCharType="begin"/>
        </w:r>
        <w:r w:rsidR="00B05EAA">
          <w:rPr>
            <w:noProof/>
            <w:webHidden/>
          </w:rPr>
          <w:instrText xml:space="preserve"> PAGEREF _Toc158135254 \h </w:instrText>
        </w:r>
        <w:r w:rsidR="00B05EAA">
          <w:rPr>
            <w:noProof/>
            <w:webHidden/>
          </w:rPr>
        </w:r>
        <w:r w:rsidR="00B05EAA">
          <w:rPr>
            <w:noProof/>
            <w:webHidden/>
          </w:rPr>
          <w:fldChar w:fldCharType="separate"/>
        </w:r>
        <w:r w:rsidR="00B05EAA">
          <w:rPr>
            <w:noProof/>
            <w:webHidden/>
          </w:rPr>
          <w:t>8</w:t>
        </w:r>
        <w:r w:rsidR="00B05EAA">
          <w:rPr>
            <w:noProof/>
            <w:webHidden/>
          </w:rPr>
          <w:fldChar w:fldCharType="end"/>
        </w:r>
      </w:hyperlink>
    </w:p>
    <w:p w14:paraId="229B0EB5" w14:textId="7776366E" w:rsidR="00B05EAA" w:rsidRDefault="008228DB">
      <w:pPr>
        <w:pStyle w:val="Obsah2"/>
        <w:rPr>
          <w:rFonts w:asciiTheme="minorHAnsi" w:eastAsiaTheme="minorEastAsia" w:hAnsiTheme="minorHAnsi"/>
          <w:noProof/>
          <w:spacing w:val="0"/>
          <w:kern w:val="2"/>
          <w:sz w:val="24"/>
          <w:szCs w:val="24"/>
          <w:lang w:eastAsia="cs-CZ"/>
          <w14:ligatures w14:val="standardContextual"/>
        </w:rPr>
      </w:pPr>
      <w:hyperlink w:anchor="_Toc158135255" w:history="1">
        <w:r w:rsidR="00B05EAA" w:rsidRPr="00EF0665">
          <w:rPr>
            <w:rStyle w:val="Hypertextovodkaz"/>
            <w:rFonts w:asciiTheme="majorHAnsi" w:hAnsiTheme="majorHAnsi"/>
          </w:rPr>
          <w:t>4.6</w:t>
        </w:r>
        <w:r w:rsidR="00B05EAA">
          <w:rPr>
            <w:rFonts w:asciiTheme="minorHAnsi" w:eastAsiaTheme="minorEastAsia" w:hAnsiTheme="minorHAnsi"/>
            <w:noProof/>
            <w:spacing w:val="0"/>
            <w:kern w:val="2"/>
            <w:sz w:val="24"/>
            <w:szCs w:val="24"/>
            <w:lang w:eastAsia="cs-CZ"/>
            <w14:ligatures w14:val="standardContextual"/>
          </w:rPr>
          <w:tab/>
        </w:r>
        <w:r w:rsidR="00B05EAA" w:rsidRPr="00EF0665">
          <w:rPr>
            <w:rStyle w:val="Hypertextovodkaz"/>
          </w:rPr>
          <w:t>Silnoproudá technologie včetně DŘT, trakční a energetická zařízení</w:t>
        </w:r>
        <w:r w:rsidR="00B05EAA">
          <w:rPr>
            <w:noProof/>
            <w:webHidden/>
          </w:rPr>
          <w:tab/>
        </w:r>
        <w:r w:rsidR="00B05EAA">
          <w:rPr>
            <w:noProof/>
            <w:webHidden/>
          </w:rPr>
          <w:fldChar w:fldCharType="begin"/>
        </w:r>
        <w:r w:rsidR="00B05EAA">
          <w:rPr>
            <w:noProof/>
            <w:webHidden/>
          </w:rPr>
          <w:instrText xml:space="preserve"> PAGEREF _Toc158135255 \h </w:instrText>
        </w:r>
        <w:r w:rsidR="00B05EAA">
          <w:rPr>
            <w:noProof/>
            <w:webHidden/>
          </w:rPr>
        </w:r>
        <w:r w:rsidR="00B05EAA">
          <w:rPr>
            <w:noProof/>
            <w:webHidden/>
          </w:rPr>
          <w:fldChar w:fldCharType="separate"/>
        </w:r>
        <w:r w:rsidR="00B05EAA">
          <w:rPr>
            <w:noProof/>
            <w:webHidden/>
          </w:rPr>
          <w:t>9</w:t>
        </w:r>
        <w:r w:rsidR="00B05EAA">
          <w:rPr>
            <w:noProof/>
            <w:webHidden/>
          </w:rPr>
          <w:fldChar w:fldCharType="end"/>
        </w:r>
      </w:hyperlink>
    </w:p>
    <w:p w14:paraId="318FF3DF" w14:textId="3A98B88A" w:rsidR="00B05EAA" w:rsidRDefault="008228DB">
      <w:pPr>
        <w:pStyle w:val="Obsah2"/>
        <w:rPr>
          <w:rFonts w:asciiTheme="minorHAnsi" w:eastAsiaTheme="minorEastAsia" w:hAnsiTheme="minorHAnsi"/>
          <w:noProof/>
          <w:spacing w:val="0"/>
          <w:kern w:val="2"/>
          <w:sz w:val="24"/>
          <w:szCs w:val="24"/>
          <w:lang w:eastAsia="cs-CZ"/>
          <w14:ligatures w14:val="standardContextual"/>
        </w:rPr>
      </w:pPr>
      <w:hyperlink w:anchor="_Toc158135256" w:history="1">
        <w:r w:rsidR="00B05EAA" w:rsidRPr="00EF0665">
          <w:rPr>
            <w:rStyle w:val="Hypertextovodkaz"/>
            <w:rFonts w:asciiTheme="majorHAnsi" w:hAnsiTheme="majorHAnsi"/>
          </w:rPr>
          <w:t>4.7</w:t>
        </w:r>
        <w:r w:rsidR="00B05EAA">
          <w:rPr>
            <w:rFonts w:asciiTheme="minorHAnsi" w:eastAsiaTheme="minorEastAsia" w:hAnsiTheme="minorHAnsi"/>
            <w:noProof/>
            <w:spacing w:val="0"/>
            <w:kern w:val="2"/>
            <w:sz w:val="24"/>
            <w:szCs w:val="24"/>
            <w:lang w:eastAsia="cs-CZ"/>
            <w14:ligatures w14:val="standardContextual"/>
          </w:rPr>
          <w:tab/>
        </w:r>
        <w:r w:rsidR="00B05EAA" w:rsidRPr="00EF0665">
          <w:rPr>
            <w:rStyle w:val="Hypertextovodkaz"/>
          </w:rPr>
          <w:t>Železniční svršek a spodek</w:t>
        </w:r>
        <w:r w:rsidR="00B05EAA">
          <w:rPr>
            <w:noProof/>
            <w:webHidden/>
          </w:rPr>
          <w:tab/>
        </w:r>
        <w:r w:rsidR="00B05EAA">
          <w:rPr>
            <w:noProof/>
            <w:webHidden/>
          </w:rPr>
          <w:fldChar w:fldCharType="begin"/>
        </w:r>
        <w:r w:rsidR="00B05EAA">
          <w:rPr>
            <w:noProof/>
            <w:webHidden/>
          </w:rPr>
          <w:instrText xml:space="preserve"> PAGEREF _Toc158135256 \h </w:instrText>
        </w:r>
        <w:r w:rsidR="00B05EAA">
          <w:rPr>
            <w:noProof/>
            <w:webHidden/>
          </w:rPr>
        </w:r>
        <w:r w:rsidR="00B05EAA">
          <w:rPr>
            <w:noProof/>
            <w:webHidden/>
          </w:rPr>
          <w:fldChar w:fldCharType="separate"/>
        </w:r>
        <w:r w:rsidR="00B05EAA">
          <w:rPr>
            <w:noProof/>
            <w:webHidden/>
          </w:rPr>
          <w:t>10</w:t>
        </w:r>
        <w:r w:rsidR="00B05EAA">
          <w:rPr>
            <w:noProof/>
            <w:webHidden/>
          </w:rPr>
          <w:fldChar w:fldCharType="end"/>
        </w:r>
      </w:hyperlink>
    </w:p>
    <w:p w14:paraId="7A8B7BBD" w14:textId="39FCD166" w:rsidR="00B05EAA" w:rsidRDefault="008228DB">
      <w:pPr>
        <w:pStyle w:val="Obsah2"/>
        <w:rPr>
          <w:rFonts w:asciiTheme="minorHAnsi" w:eastAsiaTheme="minorEastAsia" w:hAnsiTheme="minorHAnsi"/>
          <w:noProof/>
          <w:spacing w:val="0"/>
          <w:kern w:val="2"/>
          <w:sz w:val="24"/>
          <w:szCs w:val="24"/>
          <w:lang w:eastAsia="cs-CZ"/>
          <w14:ligatures w14:val="standardContextual"/>
        </w:rPr>
      </w:pPr>
      <w:hyperlink w:anchor="_Toc158135257" w:history="1">
        <w:r w:rsidR="00B05EAA" w:rsidRPr="00EF0665">
          <w:rPr>
            <w:rStyle w:val="Hypertextovodkaz"/>
            <w:rFonts w:asciiTheme="majorHAnsi" w:hAnsiTheme="majorHAnsi"/>
          </w:rPr>
          <w:t>4.8</w:t>
        </w:r>
        <w:r w:rsidR="00B05EAA">
          <w:rPr>
            <w:rFonts w:asciiTheme="minorHAnsi" w:eastAsiaTheme="minorEastAsia" w:hAnsiTheme="minorHAnsi"/>
            <w:noProof/>
            <w:spacing w:val="0"/>
            <w:kern w:val="2"/>
            <w:sz w:val="24"/>
            <w:szCs w:val="24"/>
            <w:lang w:eastAsia="cs-CZ"/>
            <w14:ligatures w14:val="standardContextual"/>
          </w:rPr>
          <w:tab/>
        </w:r>
        <w:r w:rsidR="00B05EAA" w:rsidRPr="00EF0665">
          <w:rPr>
            <w:rStyle w:val="Hypertextovodkaz"/>
          </w:rPr>
          <w:t>Nástupiště</w:t>
        </w:r>
        <w:r w:rsidR="00B05EAA">
          <w:rPr>
            <w:noProof/>
            <w:webHidden/>
          </w:rPr>
          <w:tab/>
        </w:r>
        <w:r w:rsidR="00B05EAA">
          <w:rPr>
            <w:noProof/>
            <w:webHidden/>
          </w:rPr>
          <w:fldChar w:fldCharType="begin"/>
        </w:r>
        <w:r w:rsidR="00B05EAA">
          <w:rPr>
            <w:noProof/>
            <w:webHidden/>
          </w:rPr>
          <w:instrText xml:space="preserve"> PAGEREF _Toc158135257 \h </w:instrText>
        </w:r>
        <w:r w:rsidR="00B05EAA">
          <w:rPr>
            <w:noProof/>
            <w:webHidden/>
          </w:rPr>
        </w:r>
        <w:r w:rsidR="00B05EAA">
          <w:rPr>
            <w:noProof/>
            <w:webHidden/>
          </w:rPr>
          <w:fldChar w:fldCharType="separate"/>
        </w:r>
        <w:r w:rsidR="00B05EAA">
          <w:rPr>
            <w:noProof/>
            <w:webHidden/>
          </w:rPr>
          <w:t>11</w:t>
        </w:r>
        <w:r w:rsidR="00B05EAA">
          <w:rPr>
            <w:noProof/>
            <w:webHidden/>
          </w:rPr>
          <w:fldChar w:fldCharType="end"/>
        </w:r>
      </w:hyperlink>
    </w:p>
    <w:p w14:paraId="5416F7AC" w14:textId="2B8D26AC" w:rsidR="00B05EAA" w:rsidRDefault="008228DB">
      <w:pPr>
        <w:pStyle w:val="Obsah2"/>
        <w:rPr>
          <w:rFonts w:asciiTheme="minorHAnsi" w:eastAsiaTheme="minorEastAsia" w:hAnsiTheme="minorHAnsi"/>
          <w:noProof/>
          <w:spacing w:val="0"/>
          <w:kern w:val="2"/>
          <w:sz w:val="24"/>
          <w:szCs w:val="24"/>
          <w:lang w:eastAsia="cs-CZ"/>
          <w14:ligatures w14:val="standardContextual"/>
        </w:rPr>
      </w:pPr>
      <w:hyperlink w:anchor="_Toc158135258" w:history="1">
        <w:r w:rsidR="00B05EAA" w:rsidRPr="00EF0665">
          <w:rPr>
            <w:rStyle w:val="Hypertextovodkaz"/>
            <w:rFonts w:asciiTheme="majorHAnsi" w:hAnsiTheme="majorHAnsi"/>
          </w:rPr>
          <w:t>4.9</w:t>
        </w:r>
        <w:r w:rsidR="00B05EAA">
          <w:rPr>
            <w:rFonts w:asciiTheme="minorHAnsi" w:eastAsiaTheme="minorEastAsia" w:hAnsiTheme="minorHAnsi"/>
            <w:noProof/>
            <w:spacing w:val="0"/>
            <w:kern w:val="2"/>
            <w:sz w:val="24"/>
            <w:szCs w:val="24"/>
            <w:lang w:eastAsia="cs-CZ"/>
            <w14:ligatures w14:val="standardContextual"/>
          </w:rPr>
          <w:tab/>
        </w:r>
        <w:r w:rsidR="00B05EAA" w:rsidRPr="00EF0665">
          <w:rPr>
            <w:rStyle w:val="Hypertextovodkaz"/>
          </w:rPr>
          <w:t>Železniční přejezdy</w:t>
        </w:r>
        <w:r w:rsidR="00B05EAA">
          <w:rPr>
            <w:noProof/>
            <w:webHidden/>
          </w:rPr>
          <w:tab/>
        </w:r>
        <w:r w:rsidR="00B05EAA">
          <w:rPr>
            <w:noProof/>
            <w:webHidden/>
          </w:rPr>
          <w:fldChar w:fldCharType="begin"/>
        </w:r>
        <w:r w:rsidR="00B05EAA">
          <w:rPr>
            <w:noProof/>
            <w:webHidden/>
          </w:rPr>
          <w:instrText xml:space="preserve"> PAGEREF _Toc158135258 \h </w:instrText>
        </w:r>
        <w:r w:rsidR="00B05EAA">
          <w:rPr>
            <w:noProof/>
            <w:webHidden/>
          </w:rPr>
        </w:r>
        <w:r w:rsidR="00B05EAA">
          <w:rPr>
            <w:noProof/>
            <w:webHidden/>
          </w:rPr>
          <w:fldChar w:fldCharType="separate"/>
        </w:r>
        <w:r w:rsidR="00B05EAA">
          <w:rPr>
            <w:noProof/>
            <w:webHidden/>
          </w:rPr>
          <w:t>11</w:t>
        </w:r>
        <w:r w:rsidR="00B05EAA">
          <w:rPr>
            <w:noProof/>
            <w:webHidden/>
          </w:rPr>
          <w:fldChar w:fldCharType="end"/>
        </w:r>
      </w:hyperlink>
    </w:p>
    <w:p w14:paraId="10285EA0" w14:textId="720D63FB" w:rsidR="00B05EAA" w:rsidRDefault="008228DB">
      <w:pPr>
        <w:pStyle w:val="Obsah2"/>
        <w:rPr>
          <w:rFonts w:asciiTheme="minorHAnsi" w:eastAsiaTheme="minorEastAsia" w:hAnsiTheme="minorHAnsi"/>
          <w:noProof/>
          <w:spacing w:val="0"/>
          <w:kern w:val="2"/>
          <w:sz w:val="24"/>
          <w:szCs w:val="24"/>
          <w:lang w:eastAsia="cs-CZ"/>
          <w14:ligatures w14:val="standardContextual"/>
        </w:rPr>
      </w:pPr>
      <w:hyperlink w:anchor="_Toc158135259" w:history="1">
        <w:r w:rsidR="00B05EAA" w:rsidRPr="00EF0665">
          <w:rPr>
            <w:rStyle w:val="Hypertextovodkaz"/>
            <w:rFonts w:asciiTheme="majorHAnsi" w:hAnsiTheme="majorHAnsi"/>
          </w:rPr>
          <w:t>4.10</w:t>
        </w:r>
        <w:r w:rsidR="00B05EAA">
          <w:rPr>
            <w:rFonts w:asciiTheme="minorHAnsi" w:eastAsiaTheme="minorEastAsia" w:hAnsiTheme="minorHAnsi"/>
            <w:noProof/>
            <w:spacing w:val="0"/>
            <w:kern w:val="2"/>
            <w:sz w:val="24"/>
            <w:szCs w:val="24"/>
            <w:lang w:eastAsia="cs-CZ"/>
            <w14:ligatures w14:val="standardContextual"/>
          </w:rPr>
          <w:tab/>
        </w:r>
        <w:r w:rsidR="00B05EAA" w:rsidRPr="00EF0665">
          <w:rPr>
            <w:rStyle w:val="Hypertextovodkaz"/>
          </w:rPr>
          <w:t>Mosty, propustky, zdi</w:t>
        </w:r>
        <w:r w:rsidR="00B05EAA">
          <w:rPr>
            <w:noProof/>
            <w:webHidden/>
          </w:rPr>
          <w:tab/>
        </w:r>
        <w:r w:rsidR="00B05EAA">
          <w:rPr>
            <w:noProof/>
            <w:webHidden/>
          </w:rPr>
          <w:fldChar w:fldCharType="begin"/>
        </w:r>
        <w:r w:rsidR="00B05EAA">
          <w:rPr>
            <w:noProof/>
            <w:webHidden/>
          </w:rPr>
          <w:instrText xml:space="preserve"> PAGEREF _Toc158135259 \h </w:instrText>
        </w:r>
        <w:r w:rsidR="00B05EAA">
          <w:rPr>
            <w:noProof/>
            <w:webHidden/>
          </w:rPr>
        </w:r>
        <w:r w:rsidR="00B05EAA">
          <w:rPr>
            <w:noProof/>
            <w:webHidden/>
          </w:rPr>
          <w:fldChar w:fldCharType="separate"/>
        </w:r>
        <w:r w:rsidR="00B05EAA">
          <w:rPr>
            <w:noProof/>
            <w:webHidden/>
          </w:rPr>
          <w:t>12</w:t>
        </w:r>
        <w:r w:rsidR="00B05EAA">
          <w:rPr>
            <w:noProof/>
            <w:webHidden/>
          </w:rPr>
          <w:fldChar w:fldCharType="end"/>
        </w:r>
      </w:hyperlink>
    </w:p>
    <w:p w14:paraId="77C2CB21" w14:textId="6A71C8F9" w:rsidR="00B05EAA" w:rsidRDefault="008228DB">
      <w:pPr>
        <w:pStyle w:val="Obsah2"/>
        <w:rPr>
          <w:rFonts w:asciiTheme="minorHAnsi" w:eastAsiaTheme="minorEastAsia" w:hAnsiTheme="minorHAnsi"/>
          <w:noProof/>
          <w:spacing w:val="0"/>
          <w:kern w:val="2"/>
          <w:sz w:val="24"/>
          <w:szCs w:val="24"/>
          <w:lang w:eastAsia="cs-CZ"/>
          <w14:ligatures w14:val="standardContextual"/>
        </w:rPr>
      </w:pPr>
      <w:hyperlink w:anchor="_Toc158135260" w:history="1">
        <w:r w:rsidR="00B05EAA" w:rsidRPr="00EF0665">
          <w:rPr>
            <w:rStyle w:val="Hypertextovodkaz"/>
            <w:rFonts w:asciiTheme="majorHAnsi" w:hAnsiTheme="majorHAnsi"/>
          </w:rPr>
          <w:t>4.11</w:t>
        </w:r>
        <w:r w:rsidR="00B05EAA">
          <w:rPr>
            <w:rFonts w:asciiTheme="minorHAnsi" w:eastAsiaTheme="minorEastAsia" w:hAnsiTheme="minorHAnsi"/>
            <w:noProof/>
            <w:spacing w:val="0"/>
            <w:kern w:val="2"/>
            <w:sz w:val="24"/>
            <w:szCs w:val="24"/>
            <w:lang w:eastAsia="cs-CZ"/>
            <w14:ligatures w14:val="standardContextual"/>
          </w:rPr>
          <w:tab/>
        </w:r>
        <w:r w:rsidR="00B05EAA" w:rsidRPr="00EF0665">
          <w:rPr>
            <w:rStyle w:val="Hypertextovodkaz"/>
          </w:rPr>
          <w:t>Ostatní objekty</w:t>
        </w:r>
        <w:r w:rsidR="00B05EAA">
          <w:rPr>
            <w:noProof/>
            <w:webHidden/>
          </w:rPr>
          <w:tab/>
        </w:r>
        <w:r w:rsidR="00B05EAA">
          <w:rPr>
            <w:noProof/>
            <w:webHidden/>
          </w:rPr>
          <w:fldChar w:fldCharType="begin"/>
        </w:r>
        <w:r w:rsidR="00B05EAA">
          <w:rPr>
            <w:noProof/>
            <w:webHidden/>
          </w:rPr>
          <w:instrText xml:space="preserve"> PAGEREF _Toc158135260 \h </w:instrText>
        </w:r>
        <w:r w:rsidR="00B05EAA">
          <w:rPr>
            <w:noProof/>
            <w:webHidden/>
          </w:rPr>
        </w:r>
        <w:r w:rsidR="00B05EAA">
          <w:rPr>
            <w:noProof/>
            <w:webHidden/>
          </w:rPr>
          <w:fldChar w:fldCharType="separate"/>
        </w:r>
        <w:r w:rsidR="00B05EAA">
          <w:rPr>
            <w:noProof/>
            <w:webHidden/>
          </w:rPr>
          <w:t>13</w:t>
        </w:r>
        <w:r w:rsidR="00B05EAA">
          <w:rPr>
            <w:noProof/>
            <w:webHidden/>
          </w:rPr>
          <w:fldChar w:fldCharType="end"/>
        </w:r>
      </w:hyperlink>
    </w:p>
    <w:p w14:paraId="06F7BB3C" w14:textId="3FAD8305" w:rsidR="00B05EAA" w:rsidRDefault="008228DB">
      <w:pPr>
        <w:pStyle w:val="Obsah2"/>
        <w:rPr>
          <w:rFonts w:asciiTheme="minorHAnsi" w:eastAsiaTheme="minorEastAsia" w:hAnsiTheme="minorHAnsi"/>
          <w:noProof/>
          <w:spacing w:val="0"/>
          <w:kern w:val="2"/>
          <w:sz w:val="24"/>
          <w:szCs w:val="24"/>
          <w:lang w:eastAsia="cs-CZ"/>
          <w14:ligatures w14:val="standardContextual"/>
        </w:rPr>
      </w:pPr>
      <w:hyperlink w:anchor="_Toc158135261" w:history="1">
        <w:r w:rsidR="00B05EAA" w:rsidRPr="00EF0665">
          <w:rPr>
            <w:rStyle w:val="Hypertextovodkaz"/>
            <w:rFonts w:asciiTheme="majorHAnsi" w:hAnsiTheme="majorHAnsi"/>
          </w:rPr>
          <w:t>4.12</w:t>
        </w:r>
        <w:r w:rsidR="00B05EAA">
          <w:rPr>
            <w:rFonts w:asciiTheme="minorHAnsi" w:eastAsiaTheme="minorEastAsia" w:hAnsiTheme="minorHAnsi"/>
            <w:noProof/>
            <w:spacing w:val="0"/>
            <w:kern w:val="2"/>
            <w:sz w:val="24"/>
            <w:szCs w:val="24"/>
            <w:lang w:eastAsia="cs-CZ"/>
            <w14:ligatures w14:val="standardContextual"/>
          </w:rPr>
          <w:tab/>
        </w:r>
        <w:r w:rsidR="00B05EAA" w:rsidRPr="00EF0665">
          <w:rPr>
            <w:rStyle w:val="Hypertextovodkaz"/>
          </w:rPr>
          <w:t>Pozemní stavební objekty</w:t>
        </w:r>
        <w:r w:rsidR="00B05EAA">
          <w:rPr>
            <w:noProof/>
            <w:webHidden/>
          </w:rPr>
          <w:tab/>
        </w:r>
        <w:r w:rsidR="00B05EAA">
          <w:rPr>
            <w:noProof/>
            <w:webHidden/>
          </w:rPr>
          <w:fldChar w:fldCharType="begin"/>
        </w:r>
        <w:r w:rsidR="00B05EAA">
          <w:rPr>
            <w:noProof/>
            <w:webHidden/>
          </w:rPr>
          <w:instrText xml:space="preserve"> PAGEREF _Toc158135261 \h </w:instrText>
        </w:r>
        <w:r w:rsidR="00B05EAA">
          <w:rPr>
            <w:noProof/>
            <w:webHidden/>
          </w:rPr>
        </w:r>
        <w:r w:rsidR="00B05EAA">
          <w:rPr>
            <w:noProof/>
            <w:webHidden/>
          </w:rPr>
          <w:fldChar w:fldCharType="separate"/>
        </w:r>
        <w:r w:rsidR="00B05EAA">
          <w:rPr>
            <w:noProof/>
            <w:webHidden/>
          </w:rPr>
          <w:t>13</w:t>
        </w:r>
        <w:r w:rsidR="00B05EAA">
          <w:rPr>
            <w:noProof/>
            <w:webHidden/>
          </w:rPr>
          <w:fldChar w:fldCharType="end"/>
        </w:r>
      </w:hyperlink>
    </w:p>
    <w:p w14:paraId="68D6A537" w14:textId="55DA9227" w:rsidR="00B05EAA" w:rsidRDefault="008228DB">
      <w:pPr>
        <w:pStyle w:val="Obsah2"/>
        <w:rPr>
          <w:rFonts w:asciiTheme="minorHAnsi" w:eastAsiaTheme="minorEastAsia" w:hAnsiTheme="minorHAnsi"/>
          <w:noProof/>
          <w:spacing w:val="0"/>
          <w:kern w:val="2"/>
          <w:sz w:val="24"/>
          <w:szCs w:val="24"/>
          <w:lang w:eastAsia="cs-CZ"/>
          <w14:ligatures w14:val="standardContextual"/>
        </w:rPr>
      </w:pPr>
      <w:hyperlink w:anchor="_Toc158135262" w:history="1">
        <w:r w:rsidR="00B05EAA" w:rsidRPr="00EF0665">
          <w:rPr>
            <w:rStyle w:val="Hypertextovodkaz"/>
            <w:rFonts w:asciiTheme="majorHAnsi" w:hAnsiTheme="majorHAnsi"/>
          </w:rPr>
          <w:t>4.13</w:t>
        </w:r>
        <w:r w:rsidR="00B05EAA">
          <w:rPr>
            <w:rFonts w:asciiTheme="minorHAnsi" w:eastAsiaTheme="minorEastAsia" w:hAnsiTheme="minorHAnsi"/>
            <w:noProof/>
            <w:spacing w:val="0"/>
            <w:kern w:val="2"/>
            <w:sz w:val="24"/>
            <w:szCs w:val="24"/>
            <w:lang w:eastAsia="cs-CZ"/>
            <w14:ligatures w14:val="standardContextual"/>
          </w:rPr>
          <w:tab/>
        </w:r>
        <w:r w:rsidR="00B05EAA" w:rsidRPr="00EF0665">
          <w:rPr>
            <w:rStyle w:val="Hypertextovodkaz"/>
          </w:rPr>
          <w:t>Geodetická dokumentace</w:t>
        </w:r>
        <w:r w:rsidR="00B05EAA">
          <w:rPr>
            <w:noProof/>
            <w:webHidden/>
          </w:rPr>
          <w:tab/>
        </w:r>
        <w:r w:rsidR="00B05EAA">
          <w:rPr>
            <w:noProof/>
            <w:webHidden/>
          </w:rPr>
          <w:fldChar w:fldCharType="begin"/>
        </w:r>
        <w:r w:rsidR="00B05EAA">
          <w:rPr>
            <w:noProof/>
            <w:webHidden/>
          </w:rPr>
          <w:instrText xml:space="preserve"> PAGEREF _Toc158135262 \h </w:instrText>
        </w:r>
        <w:r w:rsidR="00B05EAA">
          <w:rPr>
            <w:noProof/>
            <w:webHidden/>
          </w:rPr>
        </w:r>
        <w:r w:rsidR="00B05EAA">
          <w:rPr>
            <w:noProof/>
            <w:webHidden/>
          </w:rPr>
          <w:fldChar w:fldCharType="separate"/>
        </w:r>
        <w:r w:rsidR="00B05EAA">
          <w:rPr>
            <w:noProof/>
            <w:webHidden/>
          </w:rPr>
          <w:t>14</w:t>
        </w:r>
        <w:r w:rsidR="00B05EAA">
          <w:rPr>
            <w:noProof/>
            <w:webHidden/>
          </w:rPr>
          <w:fldChar w:fldCharType="end"/>
        </w:r>
      </w:hyperlink>
    </w:p>
    <w:p w14:paraId="0D8D2692" w14:textId="6BD5EDB7" w:rsidR="00B05EAA" w:rsidRDefault="008228DB">
      <w:pPr>
        <w:pStyle w:val="Obsah2"/>
        <w:rPr>
          <w:rFonts w:asciiTheme="minorHAnsi" w:eastAsiaTheme="minorEastAsia" w:hAnsiTheme="minorHAnsi"/>
          <w:noProof/>
          <w:spacing w:val="0"/>
          <w:kern w:val="2"/>
          <w:sz w:val="24"/>
          <w:szCs w:val="24"/>
          <w:lang w:eastAsia="cs-CZ"/>
          <w14:ligatures w14:val="standardContextual"/>
        </w:rPr>
      </w:pPr>
      <w:hyperlink w:anchor="_Toc158135263" w:history="1">
        <w:r w:rsidR="00B05EAA" w:rsidRPr="00EF0665">
          <w:rPr>
            <w:rStyle w:val="Hypertextovodkaz"/>
            <w:rFonts w:asciiTheme="majorHAnsi" w:hAnsiTheme="majorHAnsi"/>
          </w:rPr>
          <w:t>4.14</w:t>
        </w:r>
        <w:r w:rsidR="00B05EAA">
          <w:rPr>
            <w:rFonts w:asciiTheme="minorHAnsi" w:eastAsiaTheme="minorEastAsia" w:hAnsiTheme="minorHAnsi"/>
            <w:noProof/>
            <w:spacing w:val="0"/>
            <w:kern w:val="2"/>
            <w:sz w:val="24"/>
            <w:szCs w:val="24"/>
            <w:lang w:eastAsia="cs-CZ"/>
            <w14:ligatures w14:val="standardContextual"/>
          </w:rPr>
          <w:tab/>
        </w:r>
        <w:r w:rsidR="00B05EAA" w:rsidRPr="00EF0665">
          <w:rPr>
            <w:rStyle w:val="Hypertextovodkaz"/>
          </w:rPr>
          <w:t>Životní prostředí</w:t>
        </w:r>
        <w:r w:rsidR="00B05EAA">
          <w:rPr>
            <w:noProof/>
            <w:webHidden/>
          </w:rPr>
          <w:tab/>
        </w:r>
        <w:r w:rsidR="00B05EAA">
          <w:rPr>
            <w:noProof/>
            <w:webHidden/>
          </w:rPr>
          <w:fldChar w:fldCharType="begin"/>
        </w:r>
        <w:r w:rsidR="00B05EAA">
          <w:rPr>
            <w:noProof/>
            <w:webHidden/>
          </w:rPr>
          <w:instrText xml:space="preserve"> PAGEREF _Toc158135263 \h </w:instrText>
        </w:r>
        <w:r w:rsidR="00B05EAA">
          <w:rPr>
            <w:noProof/>
            <w:webHidden/>
          </w:rPr>
        </w:r>
        <w:r w:rsidR="00B05EAA">
          <w:rPr>
            <w:noProof/>
            <w:webHidden/>
          </w:rPr>
          <w:fldChar w:fldCharType="separate"/>
        </w:r>
        <w:r w:rsidR="00B05EAA">
          <w:rPr>
            <w:noProof/>
            <w:webHidden/>
          </w:rPr>
          <w:t>14</w:t>
        </w:r>
        <w:r w:rsidR="00B05EAA">
          <w:rPr>
            <w:noProof/>
            <w:webHidden/>
          </w:rPr>
          <w:fldChar w:fldCharType="end"/>
        </w:r>
      </w:hyperlink>
    </w:p>
    <w:p w14:paraId="7B0D5E9E" w14:textId="1C662B32" w:rsidR="00B05EAA" w:rsidRDefault="008228DB">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158135264" w:history="1">
        <w:r w:rsidR="00B05EAA" w:rsidRPr="00EF0665">
          <w:rPr>
            <w:rStyle w:val="Hypertextovodkaz"/>
          </w:rPr>
          <w:t>5.</w:t>
        </w:r>
        <w:r w:rsidR="00B05EAA">
          <w:rPr>
            <w:rFonts w:asciiTheme="minorHAnsi" w:eastAsiaTheme="minorEastAsia" w:hAnsiTheme="minorHAnsi"/>
            <w:b w:val="0"/>
            <w:caps w:val="0"/>
            <w:noProof/>
            <w:spacing w:val="0"/>
            <w:kern w:val="2"/>
            <w:sz w:val="24"/>
            <w:szCs w:val="24"/>
            <w:lang w:eastAsia="cs-CZ"/>
            <w14:ligatures w14:val="standardContextual"/>
          </w:rPr>
          <w:tab/>
        </w:r>
        <w:r w:rsidR="00B05EAA" w:rsidRPr="00EF0665">
          <w:rPr>
            <w:rStyle w:val="Hypertextovodkaz"/>
          </w:rPr>
          <w:t>SPECIFICKÉ POŽADAVKY</w:t>
        </w:r>
        <w:r w:rsidR="00B05EAA">
          <w:rPr>
            <w:noProof/>
            <w:webHidden/>
          </w:rPr>
          <w:tab/>
        </w:r>
        <w:r w:rsidR="00B05EAA">
          <w:rPr>
            <w:noProof/>
            <w:webHidden/>
          </w:rPr>
          <w:fldChar w:fldCharType="begin"/>
        </w:r>
        <w:r w:rsidR="00B05EAA">
          <w:rPr>
            <w:noProof/>
            <w:webHidden/>
          </w:rPr>
          <w:instrText xml:space="preserve"> PAGEREF _Toc158135264 \h </w:instrText>
        </w:r>
        <w:r w:rsidR="00B05EAA">
          <w:rPr>
            <w:noProof/>
            <w:webHidden/>
          </w:rPr>
        </w:r>
        <w:r w:rsidR="00B05EAA">
          <w:rPr>
            <w:noProof/>
            <w:webHidden/>
          </w:rPr>
          <w:fldChar w:fldCharType="separate"/>
        </w:r>
        <w:r w:rsidR="00B05EAA">
          <w:rPr>
            <w:noProof/>
            <w:webHidden/>
          </w:rPr>
          <w:t>14</w:t>
        </w:r>
        <w:r w:rsidR="00B05EAA">
          <w:rPr>
            <w:noProof/>
            <w:webHidden/>
          </w:rPr>
          <w:fldChar w:fldCharType="end"/>
        </w:r>
      </w:hyperlink>
    </w:p>
    <w:p w14:paraId="4AF3BA59" w14:textId="7B0C65EE" w:rsidR="00B05EAA" w:rsidRDefault="008228DB">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158135265" w:history="1">
        <w:r w:rsidR="00B05EAA" w:rsidRPr="00EF0665">
          <w:rPr>
            <w:rStyle w:val="Hypertextovodkaz"/>
          </w:rPr>
          <w:t>6.</w:t>
        </w:r>
        <w:r w:rsidR="00B05EAA">
          <w:rPr>
            <w:rFonts w:asciiTheme="minorHAnsi" w:eastAsiaTheme="minorEastAsia" w:hAnsiTheme="minorHAnsi"/>
            <w:b w:val="0"/>
            <w:caps w:val="0"/>
            <w:noProof/>
            <w:spacing w:val="0"/>
            <w:kern w:val="2"/>
            <w:sz w:val="24"/>
            <w:szCs w:val="24"/>
            <w:lang w:eastAsia="cs-CZ"/>
            <w14:ligatures w14:val="standardContextual"/>
          </w:rPr>
          <w:tab/>
        </w:r>
        <w:r w:rsidR="00B05EAA" w:rsidRPr="00EF0665">
          <w:rPr>
            <w:rStyle w:val="Hypertextovodkaz"/>
          </w:rPr>
          <w:t>SOUVISEJÍCÍ DOKUMENTY A PŘEDPISY</w:t>
        </w:r>
        <w:r w:rsidR="00B05EAA">
          <w:rPr>
            <w:noProof/>
            <w:webHidden/>
          </w:rPr>
          <w:tab/>
        </w:r>
        <w:r w:rsidR="00B05EAA">
          <w:rPr>
            <w:noProof/>
            <w:webHidden/>
          </w:rPr>
          <w:fldChar w:fldCharType="begin"/>
        </w:r>
        <w:r w:rsidR="00B05EAA">
          <w:rPr>
            <w:noProof/>
            <w:webHidden/>
          </w:rPr>
          <w:instrText xml:space="preserve"> PAGEREF _Toc158135265 \h </w:instrText>
        </w:r>
        <w:r w:rsidR="00B05EAA">
          <w:rPr>
            <w:noProof/>
            <w:webHidden/>
          </w:rPr>
        </w:r>
        <w:r w:rsidR="00B05EAA">
          <w:rPr>
            <w:noProof/>
            <w:webHidden/>
          </w:rPr>
          <w:fldChar w:fldCharType="separate"/>
        </w:r>
        <w:r w:rsidR="00B05EAA">
          <w:rPr>
            <w:noProof/>
            <w:webHidden/>
          </w:rPr>
          <w:t>15</w:t>
        </w:r>
        <w:r w:rsidR="00B05EAA">
          <w:rPr>
            <w:noProof/>
            <w:webHidden/>
          </w:rPr>
          <w:fldChar w:fldCharType="end"/>
        </w:r>
      </w:hyperlink>
    </w:p>
    <w:p w14:paraId="0340D85B" w14:textId="48C21771" w:rsidR="00B05EAA" w:rsidRDefault="008228DB">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158135266" w:history="1">
        <w:r w:rsidR="00B05EAA" w:rsidRPr="00EF0665">
          <w:rPr>
            <w:rStyle w:val="Hypertextovodkaz"/>
          </w:rPr>
          <w:t>7.</w:t>
        </w:r>
        <w:r w:rsidR="00B05EAA">
          <w:rPr>
            <w:rFonts w:asciiTheme="minorHAnsi" w:eastAsiaTheme="minorEastAsia" w:hAnsiTheme="minorHAnsi"/>
            <w:b w:val="0"/>
            <w:caps w:val="0"/>
            <w:noProof/>
            <w:spacing w:val="0"/>
            <w:kern w:val="2"/>
            <w:sz w:val="24"/>
            <w:szCs w:val="24"/>
            <w:lang w:eastAsia="cs-CZ"/>
            <w14:ligatures w14:val="standardContextual"/>
          </w:rPr>
          <w:tab/>
        </w:r>
        <w:r w:rsidR="00B05EAA" w:rsidRPr="00EF0665">
          <w:rPr>
            <w:rStyle w:val="Hypertextovodkaz"/>
          </w:rPr>
          <w:t>PŘÍLOHY</w:t>
        </w:r>
        <w:r w:rsidR="00B05EAA">
          <w:rPr>
            <w:noProof/>
            <w:webHidden/>
          </w:rPr>
          <w:tab/>
        </w:r>
        <w:r w:rsidR="00B05EAA">
          <w:rPr>
            <w:noProof/>
            <w:webHidden/>
          </w:rPr>
          <w:fldChar w:fldCharType="begin"/>
        </w:r>
        <w:r w:rsidR="00B05EAA">
          <w:rPr>
            <w:noProof/>
            <w:webHidden/>
          </w:rPr>
          <w:instrText xml:space="preserve"> PAGEREF _Toc158135266 \h </w:instrText>
        </w:r>
        <w:r w:rsidR="00B05EAA">
          <w:rPr>
            <w:noProof/>
            <w:webHidden/>
          </w:rPr>
        </w:r>
        <w:r w:rsidR="00B05EAA">
          <w:rPr>
            <w:noProof/>
            <w:webHidden/>
          </w:rPr>
          <w:fldChar w:fldCharType="separate"/>
        </w:r>
        <w:r w:rsidR="00B05EAA">
          <w:rPr>
            <w:noProof/>
            <w:webHidden/>
          </w:rPr>
          <w:t>15</w:t>
        </w:r>
        <w:r w:rsidR="00B05EAA">
          <w:rPr>
            <w:noProof/>
            <w:webHidden/>
          </w:rPr>
          <w:fldChar w:fldCharType="end"/>
        </w:r>
      </w:hyperlink>
    </w:p>
    <w:p w14:paraId="23AE8073" w14:textId="69B8BD60" w:rsidR="00AD0C7B" w:rsidRDefault="00BD7E91" w:rsidP="008D03B9">
      <w:r>
        <w:fldChar w:fldCharType="end"/>
      </w:r>
    </w:p>
    <w:p w14:paraId="42D295AB" w14:textId="77777777" w:rsidR="007D016E" w:rsidRDefault="007D016E" w:rsidP="008E70B2">
      <w:pPr>
        <w:pStyle w:val="Nadpis2-1"/>
        <w:numPr>
          <w:ilvl w:val="0"/>
          <w:numId w:val="0"/>
        </w:numPr>
      </w:pPr>
      <w:bookmarkStart w:id="0" w:name="_Toc3368839"/>
      <w:bookmarkStart w:id="1" w:name="_Toc158135239"/>
      <w:r>
        <w:t>SEZNAM ZKRATEK</w:t>
      </w:r>
      <w:bookmarkEnd w:id="0"/>
      <w:bookmarkEnd w:id="1"/>
    </w:p>
    <w:p w14:paraId="23C49844" w14:textId="77777777" w:rsidR="007D016E" w:rsidRPr="00D00410" w:rsidRDefault="007D016E" w:rsidP="007D016E">
      <w:pPr>
        <w:pStyle w:val="Textbezslovn"/>
        <w:ind w:left="0"/>
        <w:rPr>
          <w:rStyle w:val="Tun"/>
          <w:b w:val="0"/>
        </w:rPr>
      </w:pPr>
      <w:r w:rsidRPr="003B5AAE">
        <w:rPr>
          <w:rStyle w:val="Tun"/>
        </w:rPr>
        <w:t>Není-li v těchto ZTP výslovně uvedeno jinak, mají zkratky použité v těchto ZTP význam definovaný ve V</w:t>
      </w:r>
      <w:r w:rsidR="00D00410">
        <w:rPr>
          <w:rStyle w:val="Tun"/>
        </w:rPr>
        <w:t>TP</w:t>
      </w:r>
      <w:r w:rsidRPr="00D00410">
        <w:rPr>
          <w:rStyle w:val="Tun"/>
          <w:b w:val="0"/>
        </w:rPr>
        <w:t>.</w:t>
      </w:r>
      <w:r w:rsidR="00D00410" w:rsidRPr="00D00410">
        <w:rPr>
          <w:b/>
        </w:rPr>
        <w:t xml:space="preserve"> </w:t>
      </w:r>
      <w:r w:rsidR="00D00410" w:rsidRPr="00D00410">
        <w:rPr>
          <w:rStyle w:val="Tun"/>
          <w:b w:val="0"/>
        </w:rPr>
        <w:t>V seznamu se neuvádějí legislativní zkratky, zkratky a značky obecně známé, zavedené právními předpisy, uvedené v obrázcích, příkladech nebo tabulkách.</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50"/>
        <w:gridCol w:w="7452"/>
      </w:tblGrid>
      <w:tr w:rsidR="007D016E" w:rsidRPr="00AD0C7B" w14:paraId="6C1B2B1A" w14:textId="77777777" w:rsidTr="007D7A4E">
        <w:tc>
          <w:tcPr>
            <w:tcW w:w="1250" w:type="dxa"/>
            <w:tcMar>
              <w:top w:w="28" w:type="dxa"/>
              <w:left w:w="0" w:type="dxa"/>
              <w:bottom w:w="28" w:type="dxa"/>
              <w:right w:w="0" w:type="dxa"/>
            </w:tcMar>
          </w:tcPr>
          <w:p w14:paraId="481225B2" w14:textId="77777777" w:rsidR="007D016E" w:rsidRPr="005440CC" w:rsidRDefault="00593385" w:rsidP="005440CC">
            <w:pPr>
              <w:pStyle w:val="Zkratky1"/>
            </w:pPr>
            <w:r>
              <w:t xml:space="preserve">DD </w:t>
            </w:r>
            <w:r>
              <w:tab/>
            </w:r>
          </w:p>
        </w:tc>
        <w:tc>
          <w:tcPr>
            <w:tcW w:w="7452" w:type="dxa"/>
            <w:tcMar>
              <w:top w:w="28" w:type="dxa"/>
              <w:left w:w="0" w:type="dxa"/>
              <w:bottom w:w="28" w:type="dxa"/>
              <w:right w:w="0" w:type="dxa"/>
            </w:tcMar>
          </w:tcPr>
          <w:p w14:paraId="7B3CF1F5" w14:textId="77777777" w:rsidR="007D016E" w:rsidRPr="006115D3" w:rsidRDefault="00593385" w:rsidP="00C572F7">
            <w:pPr>
              <w:pStyle w:val="Zkratky2"/>
            </w:pPr>
            <w:r>
              <w:t>Doprovodná dokumentace</w:t>
            </w:r>
          </w:p>
        </w:tc>
      </w:tr>
      <w:tr w:rsidR="007D016E" w:rsidRPr="00AD0C7B" w14:paraId="22D3E495" w14:textId="77777777" w:rsidTr="007D7A4E">
        <w:tc>
          <w:tcPr>
            <w:tcW w:w="1250" w:type="dxa"/>
            <w:tcMar>
              <w:top w:w="28" w:type="dxa"/>
              <w:left w:w="0" w:type="dxa"/>
              <w:bottom w:w="28" w:type="dxa"/>
              <w:right w:w="0" w:type="dxa"/>
            </w:tcMar>
          </w:tcPr>
          <w:p w14:paraId="6951823F" w14:textId="77777777" w:rsidR="007D016E" w:rsidRPr="005440CC" w:rsidRDefault="007D016E" w:rsidP="005440CC">
            <w:pPr>
              <w:pStyle w:val="Zkratky1"/>
            </w:pPr>
          </w:p>
        </w:tc>
        <w:tc>
          <w:tcPr>
            <w:tcW w:w="7452" w:type="dxa"/>
            <w:tcMar>
              <w:top w:w="28" w:type="dxa"/>
              <w:left w:w="0" w:type="dxa"/>
              <w:bottom w:w="28" w:type="dxa"/>
              <w:right w:w="0" w:type="dxa"/>
            </w:tcMar>
          </w:tcPr>
          <w:p w14:paraId="76FEAA30" w14:textId="77777777" w:rsidR="007D016E" w:rsidRPr="006115D3" w:rsidRDefault="007D016E" w:rsidP="00C572F7">
            <w:pPr>
              <w:pStyle w:val="Zkratky2"/>
            </w:pPr>
          </w:p>
        </w:tc>
      </w:tr>
      <w:tr w:rsidR="007D016E" w:rsidRPr="00AD0C7B" w14:paraId="6076F8D4" w14:textId="77777777" w:rsidTr="007D7A4E">
        <w:tc>
          <w:tcPr>
            <w:tcW w:w="1250" w:type="dxa"/>
            <w:tcMar>
              <w:top w:w="28" w:type="dxa"/>
              <w:left w:w="0" w:type="dxa"/>
              <w:bottom w:w="28" w:type="dxa"/>
              <w:right w:w="0" w:type="dxa"/>
            </w:tcMar>
          </w:tcPr>
          <w:p w14:paraId="35F4E665" w14:textId="77777777" w:rsidR="007D016E" w:rsidRPr="005440CC" w:rsidRDefault="007D016E" w:rsidP="005440CC">
            <w:pPr>
              <w:pStyle w:val="Zkratky1"/>
            </w:pPr>
          </w:p>
        </w:tc>
        <w:tc>
          <w:tcPr>
            <w:tcW w:w="7452" w:type="dxa"/>
            <w:tcMar>
              <w:top w:w="28" w:type="dxa"/>
              <w:left w:w="0" w:type="dxa"/>
              <w:bottom w:w="28" w:type="dxa"/>
              <w:right w:w="0" w:type="dxa"/>
            </w:tcMar>
          </w:tcPr>
          <w:p w14:paraId="0F37885C" w14:textId="77777777" w:rsidR="007D016E" w:rsidRPr="006115D3" w:rsidRDefault="007D016E" w:rsidP="00C572F7">
            <w:pPr>
              <w:pStyle w:val="Zkratky2"/>
            </w:pPr>
          </w:p>
        </w:tc>
      </w:tr>
      <w:tr w:rsidR="007D016E" w:rsidRPr="00AD0C7B" w14:paraId="7A30BA06" w14:textId="77777777" w:rsidTr="007D7A4E">
        <w:tc>
          <w:tcPr>
            <w:tcW w:w="1250" w:type="dxa"/>
            <w:tcMar>
              <w:top w:w="28" w:type="dxa"/>
              <w:left w:w="0" w:type="dxa"/>
              <w:bottom w:w="28" w:type="dxa"/>
              <w:right w:w="0" w:type="dxa"/>
            </w:tcMar>
          </w:tcPr>
          <w:p w14:paraId="4F34BAD3" w14:textId="77777777" w:rsidR="007D016E" w:rsidRPr="005440CC" w:rsidRDefault="007D016E" w:rsidP="005440CC">
            <w:pPr>
              <w:pStyle w:val="Zkratky1"/>
            </w:pPr>
          </w:p>
        </w:tc>
        <w:tc>
          <w:tcPr>
            <w:tcW w:w="7452" w:type="dxa"/>
            <w:tcMar>
              <w:top w:w="28" w:type="dxa"/>
              <w:left w:w="0" w:type="dxa"/>
              <w:bottom w:w="28" w:type="dxa"/>
              <w:right w:w="0" w:type="dxa"/>
            </w:tcMar>
          </w:tcPr>
          <w:p w14:paraId="34F01A61" w14:textId="77777777" w:rsidR="007D016E" w:rsidRPr="006115D3" w:rsidRDefault="007D016E" w:rsidP="00C572F7">
            <w:pPr>
              <w:pStyle w:val="Zkratky2"/>
            </w:pPr>
          </w:p>
        </w:tc>
      </w:tr>
    </w:tbl>
    <w:p w14:paraId="3A5D80A0" w14:textId="77777777" w:rsidR="007D016E" w:rsidRDefault="007D016E" w:rsidP="007D016E">
      <w:r>
        <w:br w:type="page"/>
      </w:r>
    </w:p>
    <w:p w14:paraId="301C4B20" w14:textId="77777777" w:rsidR="007D016E" w:rsidRPr="008E70B2" w:rsidRDefault="007D016E" w:rsidP="008E70B2">
      <w:pPr>
        <w:pStyle w:val="Nadpis2-1"/>
      </w:pPr>
      <w:bookmarkStart w:id="2" w:name="_Toc158135240"/>
      <w:r w:rsidRPr="008E70B2">
        <w:lastRenderedPageBreak/>
        <w:t>SPECIFIKACE PŘEDMĚTU DÍLA</w:t>
      </w:r>
      <w:bookmarkEnd w:id="2"/>
    </w:p>
    <w:p w14:paraId="487ACBAA" w14:textId="77777777" w:rsidR="007D016E" w:rsidRPr="008E70B2" w:rsidRDefault="007D016E" w:rsidP="005A2CE9">
      <w:pPr>
        <w:pStyle w:val="Nadpis2-2"/>
      </w:pPr>
      <w:bookmarkStart w:id="3" w:name="_Toc158135241"/>
      <w:r w:rsidRPr="008E70B2">
        <w:t>Předmět zadání</w:t>
      </w:r>
      <w:bookmarkEnd w:id="3"/>
    </w:p>
    <w:p w14:paraId="0E19DCC5" w14:textId="77777777" w:rsidR="00A53F73" w:rsidRDefault="00CE5014" w:rsidP="00A53F73">
      <w:pPr>
        <w:pStyle w:val="Text2-1"/>
        <w:numPr>
          <w:ilvl w:val="2"/>
          <w:numId w:val="7"/>
        </w:numPr>
      </w:pPr>
      <w:r w:rsidRPr="0030673E">
        <w:t xml:space="preserve">Předmětem zadání je vypracování Záměru </w:t>
      </w:r>
      <w:r w:rsidRPr="00C32006">
        <w:t xml:space="preserve">projektu a Doprovodné dokumentace </w:t>
      </w:r>
      <w:r>
        <w:t>„</w:t>
      </w:r>
      <w:r w:rsidR="0030673E" w:rsidRPr="0030673E">
        <w:rPr>
          <w:rStyle w:val="Tun"/>
        </w:rPr>
        <w:t>Modernizace a elektrizace trati Sedlnice – Štramberk</w:t>
      </w:r>
      <w:r>
        <w:t>“</w:t>
      </w:r>
      <w:r w:rsidR="005527A3">
        <w:t xml:space="preserve"> </w:t>
      </w:r>
      <w:r w:rsidR="00A53F73">
        <w:t xml:space="preserve">podle Pravidel pro postupy v průběhu přípravy investičních a neinvestičních akcí dopravní infrastruktury, financovaných bez účasti státního rozpočtu (dále jen „Pravidla“). </w:t>
      </w:r>
    </w:p>
    <w:p w14:paraId="0AA7FEC4" w14:textId="77777777" w:rsidR="00DD7189" w:rsidRDefault="00DD7189" w:rsidP="00DD7189">
      <w:pPr>
        <w:pStyle w:val="Text2-1"/>
        <w:numPr>
          <w:ilvl w:val="2"/>
          <w:numId w:val="7"/>
        </w:numPr>
      </w:pPr>
      <w:r w:rsidRPr="005527A3">
        <w:t xml:space="preserve">Dokumentace ve stupni ZP bude členěna </w:t>
      </w:r>
      <w:r>
        <w:t>po</w:t>
      </w:r>
      <w:r w:rsidRPr="005527A3">
        <w:t xml:space="preserve">dle </w:t>
      </w:r>
      <w:r>
        <w:t xml:space="preserve">Pravidel včetně </w:t>
      </w:r>
      <w:r w:rsidRPr="005527A3">
        <w:t xml:space="preserve">všech </w:t>
      </w:r>
      <w:r>
        <w:t xml:space="preserve">stanovených </w:t>
      </w:r>
      <w:r w:rsidRPr="005527A3">
        <w:t xml:space="preserve">příloh. Přílohy budou zpracovány v odpovídajícím rozsahu a přesnosti. Pro potřeby projednání, zejména v rámci Správy železnic, státní organizace (dále jen „SŽ“), Zhotovitel použije pro zpracování přílohu P2 směrnice SŽ SM011, Dokumentace staveb Správy železnic, státní organizace, (dále jen „SŽ SM011“). </w:t>
      </w:r>
      <w:r w:rsidRPr="0060785F">
        <w:t xml:space="preserve">Dokumentace ZP bude zpracována ve vizuálním stylu a jednotné struktuře SŽ, šablona dokumentace je ke stažení na Portálu modernizace dráhy na webových stránkách: </w:t>
      </w:r>
      <w:hyperlink r:id="rId11" w:history="1">
        <w:r w:rsidRPr="00C45BB9">
          <w:rPr>
            <w:rStyle w:val="Hypertextovodkaz"/>
            <w:noProof w:val="0"/>
          </w:rPr>
          <w:t>https://modernizace.spravazeleznic.cz/nastroje/sablonyzameruprojektu</w:t>
        </w:r>
      </w:hyperlink>
      <w:r w:rsidRPr="0060785F">
        <w:t>.</w:t>
      </w:r>
      <w:r>
        <w:t xml:space="preserve"> </w:t>
      </w:r>
      <w:r w:rsidRPr="005527A3">
        <w:t>Zhotovitel poskytne Objednateli veškerou součinnost při projednání ZP na Centrální komisi MD.</w:t>
      </w:r>
      <w:r>
        <w:t xml:space="preserve"> </w:t>
      </w:r>
    </w:p>
    <w:p w14:paraId="6179F6CF" w14:textId="77777777" w:rsidR="0018395D" w:rsidRPr="00F6386A" w:rsidRDefault="0018395D" w:rsidP="00CE5014">
      <w:pPr>
        <w:pStyle w:val="Text2-1"/>
      </w:pPr>
      <w:r w:rsidRPr="00F6386A">
        <w:t xml:space="preserve">Zpracování ekonomického hodnocení bude provedeno podle platné </w:t>
      </w:r>
      <w:proofErr w:type="gramStart"/>
      <w:r w:rsidRPr="00F6386A">
        <w:t>rezortní</w:t>
      </w:r>
      <w:proofErr w:type="gramEnd"/>
      <w:r w:rsidRPr="00F6386A">
        <w:t xml:space="preserve"> metodiky pro hodnocení ekonomické efektivnosti projektů dopravních staveb a dalších platných pokynů MD a SŽ. </w:t>
      </w:r>
    </w:p>
    <w:p w14:paraId="1EFE3DB7" w14:textId="05D3A299" w:rsidR="00CE5014" w:rsidRPr="00F6386A" w:rsidRDefault="00CE5014" w:rsidP="00CE5014">
      <w:pPr>
        <w:pStyle w:val="Text2-1"/>
      </w:pPr>
      <w:r w:rsidRPr="00F6386A">
        <w:t>Součástí plnění je i zpracování Doprovodné dokumentace</w:t>
      </w:r>
      <w:r w:rsidR="005527A3" w:rsidRPr="00F6386A">
        <w:t xml:space="preserve"> (DD)</w:t>
      </w:r>
      <w:r w:rsidRPr="00F6386A">
        <w:t>. Požadavky na provedení a rozsah Doprovodné dokumentace jsou uvedeny v</w:t>
      </w:r>
      <w:r w:rsidR="002817B9">
        <w:t xml:space="preserve"> kapitole </w:t>
      </w:r>
      <w:r w:rsidR="00D52A21">
        <w:t>5.</w:t>
      </w:r>
      <w:r w:rsidR="00673C64" w:rsidRPr="00F6386A" w:rsidDel="00673C64">
        <w:t xml:space="preserve"> </w:t>
      </w:r>
    </w:p>
    <w:p w14:paraId="1A925925" w14:textId="77777777" w:rsidR="00CE5014" w:rsidRPr="00F6386A" w:rsidRDefault="00CE5014" w:rsidP="00CE5014">
      <w:pPr>
        <w:pStyle w:val="Text2-1"/>
      </w:pPr>
      <w:r w:rsidRPr="00F6386A">
        <w:t xml:space="preserve">Součástí plnění je i zajištění a doplnění potřebných podkladů, (nad rámec podkladů uvedených v čl. 2.) a mapových podkladů, nezbytných ke zpracování </w:t>
      </w:r>
      <w:r w:rsidR="005D3E75" w:rsidRPr="00F6386A">
        <w:t>ZP</w:t>
      </w:r>
      <w:r w:rsidRPr="00F6386A">
        <w:t xml:space="preserve">. </w:t>
      </w:r>
    </w:p>
    <w:p w14:paraId="0CDBC730" w14:textId="43BF8062" w:rsidR="0030673E" w:rsidRPr="00F6386A" w:rsidRDefault="0030673E" w:rsidP="00CE5014">
      <w:pPr>
        <w:pStyle w:val="Text2-1"/>
      </w:pPr>
      <w:bookmarkStart w:id="4" w:name="_Hlk132983270"/>
      <w:r w:rsidRPr="00F6386A">
        <w:t>Jako samostatná část plnění mimo vlastní ZP bude zpracován a odevzdán projekt pro podrobný inženýrsko-geologický průzkum</w:t>
      </w:r>
      <w:r w:rsidR="00AB7C86">
        <w:t xml:space="preserve"> v rozsahu dle předpisu S4</w:t>
      </w:r>
      <w:r w:rsidRPr="00F6386A">
        <w:t>.</w:t>
      </w:r>
      <w:bookmarkEnd w:id="4"/>
    </w:p>
    <w:p w14:paraId="55F5095D" w14:textId="77777777" w:rsidR="007D016E" w:rsidRPr="008E70B2" w:rsidRDefault="007D016E" w:rsidP="005A2CE9">
      <w:pPr>
        <w:pStyle w:val="Nadpis2-2"/>
      </w:pPr>
      <w:bookmarkStart w:id="5" w:name="_Toc158135242"/>
      <w:r w:rsidRPr="008E70B2">
        <w:t>Hlavní cíle stavby</w:t>
      </w:r>
      <w:bookmarkEnd w:id="5"/>
    </w:p>
    <w:p w14:paraId="15EB8653" w14:textId="736F387A" w:rsidR="0084753C" w:rsidRPr="007A76DB" w:rsidRDefault="0084753C" w:rsidP="004D53E8">
      <w:pPr>
        <w:pStyle w:val="Text2-1"/>
      </w:pPr>
      <w:r w:rsidRPr="007A76DB">
        <w:t xml:space="preserve">Stavba je v souladu se schválenou Studií proveditelnosti </w:t>
      </w:r>
      <w:bookmarkStart w:id="6" w:name="_Hlk142567392"/>
      <w:r w:rsidRPr="007A76DB">
        <w:t xml:space="preserve">tratí Ostrava – Valašské Meziříčí, Frýdek-Místek – Český Těšín / Třinec, Frýdlant nad Ostravicí – Ostravice a Studénka – Veřovice </w:t>
      </w:r>
      <w:bookmarkEnd w:id="6"/>
      <w:r w:rsidRPr="007A76DB">
        <w:t>(dále jen „SP“)</w:t>
      </w:r>
      <w:r w:rsidR="00DC6542">
        <w:t>,</w:t>
      </w:r>
      <w:r w:rsidRPr="007A76DB">
        <w:t xml:space="preserve"> zajistí elektrizaci úseku Sedlnice (včetně) – Štramberk (včetně) systémem 25 </w:t>
      </w:r>
      <w:proofErr w:type="spellStart"/>
      <w:r w:rsidRPr="007A76DB">
        <w:t>kV</w:t>
      </w:r>
      <w:proofErr w:type="spellEnd"/>
      <w:r w:rsidRPr="007A76DB">
        <w:t>, 50 Hz. Rekonstrukcí železničního svršku a spodku převážně ve stávající stopě dojde ke zvýšení traťové rychlosti. V dotčených dopravnách a</w:t>
      </w:r>
      <w:r w:rsidR="0082191C">
        <w:t> </w:t>
      </w:r>
      <w:r w:rsidRPr="007A76DB">
        <w:t>zastávkách bude zajištěn bezbariérový přístup pro cestující. Délky staničních kolejí dopraven a jejich počty budou navrženy pro nákladní vlaky délky do 550 metrů a</w:t>
      </w:r>
      <w:r w:rsidR="0082191C">
        <w:t> </w:t>
      </w:r>
      <w:r w:rsidRPr="007A76DB">
        <w:t>v</w:t>
      </w:r>
      <w:r w:rsidR="0082191C">
        <w:t> </w:t>
      </w:r>
      <w:r w:rsidRPr="007A76DB">
        <w:t>souladu s pokynem SŽ SM083/MP1 Metodický pokyn pro stanovování největších povolených délek vlaků a povolování postrkové služby.</w:t>
      </w:r>
    </w:p>
    <w:p w14:paraId="431AD377" w14:textId="77777777" w:rsidR="007D016E" w:rsidRPr="008E70B2" w:rsidRDefault="005A2CE9" w:rsidP="005A2CE9">
      <w:pPr>
        <w:pStyle w:val="Nadpis2-2"/>
      </w:pPr>
      <w:bookmarkStart w:id="7" w:name="_Toc158135243"/>
      <w:r>
        <w:t xml:space="preserve">Umístění </w:t>
      </w:r>
      <w:r w:rsidR="007D016E" w:rsidRPr="008E70B2">
        <w:t>stavby</w:t>
      </w:r>
      <w:bookmarkEnd w:id="7"/>
      <w:r w:rsidR="007D016E" w:rsidRPr="008E70B2">
        <w:t xml:space="preserve"> </w:t>
      </w:r>
    </w:p>
    <w:p w14:paraId="0AB0126A" w14:textId="4ECBE294" w:rsidR="00F05487" w:rsidRDefault="00F05487" w:rsidP="00F05487">
      <w:pPr>
        <w:pStyle w:val="Text2-1"/>
      </w:pPr>
      <w:r>
        <w:t xml:space="preserve">Stavba bude probíhat na trati </w:t>
      </w:r>
      <w:r w:rsidR="0048625B" w:rsidRPr="00204BD1">
        <w:t>306A</w:t>
      </w:r>
      <w:r w:rsidRPr="00204BD1">
        <w:t xml:space="preserve"> </w:t>
      </w:r>
      <w:r w:rsidR="0048625B" w:rsidRPr="00204BD1">
        <w:t>Studénka – Veřovice</w:t>
      </w:r>
      <w:r>
        <w:t>; stavebně km 6,595</w:t>
      </w:r>
      <w:r w:rsidRPr="005F704F">
        <w:rPr>
          <w:color w:val="FF0000"/>
          <w:highlight w:val="yellow"/>
        </w:rPr>
        <w:t xml:space="preserve"> </w:t>
      </w:r>
      <w:r w:rsidRPr="00BB2C82">
        <w:t>(</w:t>
      </w:r>
      <w:r w:rsidR="005876EF">
        <w:t>ŽST </w:t>
      </w:r>
      <w:r>
        <w:t>Sedlnice</w:t>
      </w:r>
      <w:r w:rsidRPr="00BB2C82">
        <w:t xml:space="preserve">) až km </w:t>
      </w:r>
      <w:r>
        <w:t>20</w:t>
      </w:r>
      <w:r w:rsidRPr="00BB2C82">
        <w:t>,</w:t>
      </w:r>
      <w:r>
        <w:t>125</w:t>
      </w:r>
      <w:r w:rsidRPr="00BB2C82">
        <w:t xml:space="preserve"> (</w:t>
      </w:r>
      <w:r w:rsidR="005876EF">
        <w:t>ŽST</w:t>
      </w:r>
      <w:r>
        <w:t xml:space="preserve"> Štramberk</w:t>
      </w:r>
      <w:r w:rsidRPr="00BB2C82">
        <w:t xml:space="preserve">). </w:t>
      </w:r>
      <w:r>
        <w:t>Trať je mimo síť TEN-T.</w:t>
      </w:r>
    </w:p>
    <w:p w14:paraId="1FBF1D83" w14:textId="507751B8" w:rsidR="00F05487" w:rsidRDefault="00F05487" w:rsidP="00F05487">
      <w:pPr>
        <w:pStyle w:val="Text2-1"/>
        <w:numPr>
          <w:ilvl w:val="0"/>
          <w:numId w:val="0"/>
        </w:numPr>
        <w:spacing w:after="0"/>
        <w:ind w:left="737"/>
      </w:pPr>
      <w:r>
        <w:t>Kraj:</w:t>
      </w:r>
      <w:r>
        <w:tab/>
      </w:r>
      <w:r>
        <w:tab/>
      </w:r>
      <w:r w:rsidR="0066380B">
        <w:t>Moravskoslezský</w:t>
      </w:r>
    </w:p>
    <w:p w14:paraId="01DBFC7E" w14:textId="06E0DF42" w:rsidR="00F05487" w:rsidRDefault="00F05487" w:rsidP="00F05487">
      <w:pPr>
        <w:pStyle w:val="Text2-1"/>
        <w:numPr>
          <w:ilvl w:val="0"/>
          <w:numId w:val="0"/>
        </w:numPr>
        <w:spacing w:after="0"/>
        <w:ind w:left="737"/>
      </w:pPr>
      <w:r>
        <w:t>Okres</w:t>
      </w:r>
      <w:r w:rsidR="0066380B">
        <w:tab/>
      </w:r>
      <w:r>
        <w:t>:</w:t>
      </w:r>
      <w:r>
        <w:tab/>
      </w:r>
      <w:r w:rsidR="0066380B">
        <w:t>Nový Jičín</w:t>
      </w:r>
    </w:p>
    <w:p w14:paraId="15E4077E" w14:textId="77777777" w:rsidR="00BA636B" w:rsidRDefault="00BA636B">
      <w:pPr>
        <w:spacing w:after="240" w:line="264" w:lineRule="auto"/>
        <w:rPr>
          <w:b/>
          <w:szCs w:val="18"/>
        </w:rPr>
      </w:pPr>
      <w:bookmarkStart w:id="8" w:name="_Toc158135244"/>
      <w:r>
        <w:br w:type="page"/>
      </w:r>
    </w:p>
    <w:p w14:paraId="6BD34CBA" w14:textId="0F143939" w:rsidR="007D016E" w:rsidRPr="007D016E" w:rsidRDefault="007D016E" w:rsidP="005A2CE9">
      <w:pPr>
        <w:pStyle w:val="Nadpis2-2"/>
      </w:pPr>
      <w:r w:rsidRPr="007D016E">
        <w:lastRenderedPageBreak/>
        <w:t>Základní charakteristika trati (nebo charakteristika objektu, zařízení)</w:t>
      </w:r>
      <w:bookmarkEnd w:id="8"/>
    </w:p>
    <w:p w14:paraId="24336D17" w14:textId="29494359" w:rsidR="007D016E" w:rsidRPr="007D016E" w:rsidRDefault="007B3B7B" w:rsidP="004A4B98">
      <w:pPr>
        <w:pStyle w:val="Text2-1"/>
      </w:pPr>
      <w:r>
        <w:t>Správcem trati/mostu/budovy/</w:t>
      </w:r>
      <w:r w:rsidR="00BA636B">
        <w:t>ŽST</w:t>
      </w:r>
      <w:r>
        <w:t xml:space="preserve"> je OŘ </w:t>
      </w:r>
      <w:r w:rsidR="00F6386A">
        <w:t>Ostrava</w:t>
      </w:r>
      <w:r w:rsidR="00BA636B">
        <w:t>.</w:t>
      </w:r>
    </w:p>
    <w:p w14:paraId="3BFB995D" w14:textId="77777777" w:rsidR="007B3B7B" w:rsidRPr="00204BD1" w:rsidRDefault="007B3B7B" w:rsidP="007B3B7B">
      <w:pPr>
        <w:pStyle w:val="TabulkaNadpis"/>
      </w:pPr>
      <w:r w:rsidRPr="00204BD1">
        <w:t>Údaje o trati</w:t>
      </w:r>
    </w:p>
    <w:tbl>
      <w:tblPr>
        <w:tblStyle w:val="TabZTPbez"/>
        <w:tblW w:w="8109" w:type="dxa"/>
        <w:tblLook w:val="04E0" w:firstRow="1" w:lastRow="1" w:firstColumn="1" w:lastColumn="0" w:noHBand="0" w:noVBand="1"/>
      </w:tblPr>
      <w:tblGrid>
        <w:gridCol w:w="3573"/>
        <w:gridCol w:w="1134"/>
        <w:gridCol w:w="1134"/>
        <w:gridCol w:w="1134"/>
        <w:gridCol w:w="1134"/>
      </w:tblGrid>
      <w:tr w:rsidR="00C32006" w:rsidRPr="00C32006" w14:paraId="779B2F25" w14:textId="4109B9DE" w:rsidTr="00E0249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73" w:type="dxa"/>
          </w:tcPr>
          <w:p w14:paraId="3E3747D9" w14:textId="77777777" w:rsidR="00E0249A" w:rsidRPr="00C32006" w:rsidRDefault="00E0249A" w:rsidP="00E0249A">
            <w:pPr>
              <w:pStyle w:val="Tabulka-7"/>
            </w:pPr>
            <w:r w:rsidRPr="00C32006">
              <w:t>Traťový úsek</w:t>
            </w:r>
          </w:p>
        </w:tc>
        <w:tc>
          <w:tcPr>
            <w:tcW w:w="1134" w:type="dxa"/>
          </w:tcPr>
          <w:p w14:paraId="69CC191C" w14:textId="3D5C70C9" w:rsidR="00E0249A" w:rsidRPr="00C32006" w:rsidRDefault="00E0249A" w:rsidP="00E0249A">
            <w:pPr>
              <w:pStyle w:val="Tabulka-7"/>
              <w:cnfStyle w:val="100000000000" w:firstRow="1" w:lastRow="0" w:firstColumn="0" w:lastColumn="0" w:oddVBand="0" w:evenVBand="0" w:oddHBand="0" w:evenHBand="0" w:firstRowFirstColumn="0" w:firstRowLastColumn="0" w:lastRowFirstColumn="0" w:lastRowLastColumn="0"/>
            </w:pPr>
            <w:r w:rsidRPr="00C32006">
              <w:t>2171</w:t>
            </w:r>
          </w:p>
        </w:tc>
        <w:tc>
          <w:tcPr>
            <w:tcW w:w="1134" w:type="dxa"/>
          </w:tcPr>
          <w:p w14:paraId="7D17BD40" w14:textId="40AA491A" w:rsidR="00E0249A" w:rsidRPr="00C32006" w:rsidRDefault="00E0249A" w:rsidP="00E0249A">
            <w:pPr>
              <w:pStyle w:val="Tabulka-7"/>
              <w:cnfStyle w:val="100000000000" w:firstRow="1" w:lastRow="0" w:firstColumn="0" w:lastColumn="0" w:oddVBand="0" w:evenVBand="0" w:oddHBand="0" w:evenHBand="0" w:firstRowFirstColumn="0" w:firstRowLastColumn="0" w:lastRowFirstColumn="0" w:lastRowLastColumn="0"/>
            </w:pPr>
            <w:r w:rsidRPr="00C32006">
              <w:t>2171</w:t>
            </w:r>
          </w:p>
        </w:tc>
        <w:tc>
          <w:tcPr>
            <w:tcW w:w="1134" w:type="dxa"/>
          </w:tcPr>
          <w:p w14:paraId="7A7FF901" w14:textId="67AE45B6" w:rsidR="00E0249A" w:rsidRPr="00C32006" w:rsidRDefault="00E0249A" w:rsidP="00E0249A">
            <w:pPr>
              <w:pStyle w:val="Tabulka-7"/>
              <w:cnfStyle w:val="100000000000" w:firstRow="1" w:lastRow="0" w:firstColumn="0" w:lastColumn="0" w:oddVBand="0" w:evenVBand="0" w:oddHBand="0" w:evenHBand="0" w:firstRowFirstColumn="0" w:firstRowLastColumn="0" w:lastRowFirstColumn="0" w:lastRowLastColumn="0"/>
            </w:pPr>
            <w:r w:rsidRPr="00C32006">
              <w:t>2171</w:t>
            </w:r>
          </w:p>
        </w:tc>
        <w:tc>
          <w:tcPr>
            <w:tcW w:w="1134" w:type="dxa"/>
          </w:tcPr>
          <w:p w14:paraId="2D2C5E47" w14:textId="54367F80" w:rsidR="00E0249A" w:rsidRPr="00C32006" w:rsidRDefault="00E0249A" w:rsidP="00E0249A">
            <w:pPr>
              <w:pStyle w:val="Tabulka-7"/>
              <w:cnfStyle w:val="100000000000" w:firstRow="1" w:lastRow="0" w:firstColumn="0" w:lastColumn="0" w:oddVBand="0" w:evenVBand="0" w:oddHBand="0" w:evenHBand="0" w:firstRowFirstColumn="0" w:firstRowLastColumn="0" w:lastRowFirstColumn="0" w:lastRowLastColumn="0"/>
            </w:pPr>
            <w:r w:rsidRPr="00C32006">
              <w:t>2171</w:t>
            </w:r>
          </w:p>
        </w:tc>
      </w:tr>
      <w:tr w:rsidR="00C32006" w:rsidRPr="00C32006" w14:paraId="09CC58AF" w14:textId="1A29A176" w:rsidTr="00E0249A">
        <w:tc>
          <w:tcPr>
            <w:cnfStyle w:val="001000000000" w:firstRow="0" w:lastRow="0" w:firstColumn="1" w:lastColumn="0" w:oddVBand="0" w:evenVBand="0" w:oddHBand="0" w:evenHBand="0" w:firstRowFirstColumn="0" w:firstRowLastColumn="0" w:lastRowFirstColumn="0" w:lastRowLastColumn="0"/>
            <w:tcW w:w="3573" w:type="dxa"/>
          </w:tcPr>
          <w:p w14:paraId="176C9B93" w14:textId="77777777" w:rsidR="00E0249A" w:rsidRPr="00C32006" w:rsidRDefault="00E0249A" w:rsidP="00E0249A">
            <w:pPr>
              <w:pStyle w:val="Tabulka-7"/>
            </w:pPr>
            <w:r w:rsidRPr="00C32006">
              <w:t>Kategorie dráhy podle zákona č. 266/1994 Sb.</w:t>
            </w:r>
          </w:p>
        </w:tc>
        <w:tc>
          <w:tcPr>
            <w:tcW w:w="1134" w:type="dxa"/>
          </w:tcPr>
          <w:p w14:paraId="3C991711" w14:textId="4945E133" w:rsidR="00E0249A" w:rsidRPr="00C32006" w:rsidRDefault="00E0249A" w:rsidP="00E0249A">
            <w:pPr>
              <w:pStyle w:val="Tabulka-7"/>
              <w:cnfStyle w:val="000000000000" w:firstRow="0" w:lastRow="0" w:firstColumn="0" w:lastColumn="0" w:oddVBand="0" w:evenVBand="0" w:oddHBand="0" w:evenHBand="0" w:firstRowFirstColumn="0" w:firstRowLastColumn="0" w:lastRowFirstColumn="0" w:lastRowLastColumn="0"/>
            </w:pPr>
            <w:r w:rsidRPr="00C32006">
              <w:t>regionální</w:t>
            </w:r>
          </w:p>
        </w:tc>
        <w:tc>
          <w:tcPr>
            <w:tcW w:w="1134" w:type="dxa"/>
          </w:tcPr>
          <w:p w14:paraId="0F340518" w14:textId="5FC35152" w:rsidR="00E0249A" w:rsidRPr="00C32006" w:rsidRDefault="00E0249A" w:rsidP="00E0249A">
            <w:pPr>
              <w:pStyle w:val="Tabulka-7"/>
              <w:cnfStyle w:val="000000000000" w:firstRow="0" w:lastRow="0" w:firstColumn="0" w:lastColumn="0" w:oddVBand="0" w:evenVBand="0" w:oddHBand="0" w:evenHBand="0" w:firstRowFirstColumn="0" w:firstRowLastColumn="0" w:lastRowFirstColumn="0" w:lastRowLastColumn="0"/>
            </w:pPr>
            <w:r w:rsidRPr="00C32006">
              <w:t>regionální</w:t>
            </w:r>
          </w:p>
        </w:tc>
        <w:tc>
          <w:tcPr>
            <w:tcW w:w="1134" w:type="dxa"/>
          </w:tcPr>
          <w:p w14:paraId="54A306FD" w14:textId="23B53E5F" w:rsidR="00E0249A" w:rsidRPr="00C32006" w:rsidRDefault="00E0249A" w:rsidP="00E0249A">
            <w:pPr>
              <w:pStyle w:val="Tabulka-7"/>
              <w:cnfStyle w:val="000000000000" w:firstRow="0" w:lastRow="0" w:firstColumn="0" w:lastColumn="0" w:oddVBand="0" w:evenVBand="0" w:oddHBand="0" w:evenHBand="0" w:firstRowFirstColumn="0" w:firstRowLastColumn="0" w:lastRowFirstColumn="0" w:lastRowLastColumn="0"/>
            </w:pPr>
            <w:r w:rsidRPr="00C32006">
              <w:t>regionální</w:t>
            </w:r>
          </w:p>
        </w:tc>
        <w:tc>
          <w:tcPr>
            <w:tcW w:w="1134" w:type="dxa"/>
          </w:tcPr>
          <w:p w14:paraId="4A23F346" w14:textId="49C63275" w:rsidR="00E0249A" w:rsidRPr="00C32006" w:rsidRDefault="00E0249A" w:rsidP="00E0249A">
            <w:pPr>
              <w:pStyle w:val="Tabulka-7"/>
              <w:cnfStyle w:val="000000000000" w:firstRow="0" w:lastRow="0" w:firstColumn="0" w:lastColumn="0" w:oddVBand="0" w:evenVBand="0" w:oddHBand="0" w:evenHBand="0" w:firstRowFirstColumn="0" w:firstRowLastColumn="0" w:lastRowFirstColumn="0" w:lastRowLastColumn="0"/>
            </w:pPr>
            <w:r w:rsidRPr="00C32006">
              <w:t>regionální</w:t>
            </w:r>
          </w:p>
        </w:tc>
      </w:tr>
      <w:tr w:rsidR="00C32006" w:rsidRPr="00C32006" w14:paraId="75468312" w14:textId="6038A23D" w:rsidTr="00E0249A">
        <w:tc>
          <w:tcPr>
            <w:cnfStyle w:val="001000000000" w:firstRow="0" w:lastRow="0" w:firstColumn="1" w:lastColumn="0" w:oddVBand="0" w:evenVBand="0" w:oddHBand="0" w:evenHBand="0" w:firstRowFirstColumn="0" w:firstRowLastColumn="0" w:lastRowFirstColumn="0" w:lastRowLastColumn="0"/>
            <w:tcW w:w="3573" w:type="dxa"/>
          </w:tcPr>
          <w:p w14:paraId="7F72F754" w14:textId="77777777" w:rsidR="00E0249A" w:rsidRPr="00C32006" w:rsidRDefault="00E0249A" w:rsidP="00E0249A">
            <w:pPr>
              <w:pStyle w:val="Tabulka-7"/>
            </w:pPr>
            <w:r w:rsidRPr="00C32006">
              <w:t>Kategorie dráhy podle TSI INF</w:t>
            </w:r>
          </w:p>
        </w:tc>
        <w:tc>
          <w:tcPr>
            <w:tcW w:w="1134" w:type="dxa"/>
          </w:tcPr>
          <w:p w14:paraId="788755D6" w14:textId="1764BB05" w:rsidR="00E0249A" w:rsidRPr="00C32006" w:rsidRDefault="00E0249A" w:rsidP="00E0249A">
            <w:pPr>
              <w:pStyle w:val="Tabulka-7"/>
              <w:cnfStyle w:val="000000000000" w:firstRow="0" w:lastRow="0" w:firstColumn="0" w:lastColumn="0" w:oddVBand="0" w:evenVBand="0" w:oddHBand="0" w:evenHBand="0" w:firstRowFirstColumn="0" w:firstRowLastColumn="0" w:lastRowFirstColumn="0" w:lastRowLastColumn="0"/>
            </w:pPr>
            <w:r w:rsidRPr="00C32006">
              <w:t>P6/F4</w:t>
            </w:r>
          </w:p>
        </w:tc>
        <w:tc>
          <w:tcPr>
            <w:tcW w:w="1134" w:type="dxa"/>
          </w:tcPr>
          <w:p w14:paraId="6DCDF8F6" w14:textId="63139FB0" w:rsidR="00E0249A" w:rsidRPr="00C32006" w:rsidRDefault="00E0249A" w:rsidP="00E0249A">
            <w:pPr>
              <w:pStyle w:val="Tabulka-7"/>
              <w:cnfStyle w:val="000000000000" w:firstRow="0" w:lastRow="0" w:firstColumn="0" w:lastColumn="0" w:oddVBand="0" w:evenVBand="0" w:oddHBand="0" w:evenHBand="0" w:firstRowFirstColumn="0" w:firstRowLastColumn="0" w:lastRowFirstColumn="0" w:lastRowLastColumn="0"/>
            </w:pPr>
            <w:r w:rsidRPr="00C32006">
              <w:t>P6/F4</w:t>
            </w:r>
          </w:p>
        </w:tc>
        <w:tc>
          <w:tcPr>
            <w:tcW w:w="1134" w:type="dxa"/>
          </w:tcPr>
          <w:p w14:paraId="501C775C" w14:textId="7B268186" w:rsidR="00E0249A" w:rsidRPr="00C32006" w:rsidRDefault="00E0249A" w:rsidP="00E0249A">
            <w:pPr>
              <w:pStyle w:val="Tabulka-7"/>
              <w:cnfStyle w:val="000000000000" w:firstRow="0" w:lastRow="0" w:firstColumn="0" w:lastColumn="0" w:oddVBand="0" w:evenVBand="0" w:oddHBand="0" w:evenHBand="0" w:firstRowFirstColumn="0" w:firstRowLastColumn="0" w:lastRowFirstColumn="0" w:lastRowLastColumn="0"/>
            </w:pPr>
            <w:r w:rsidRPr="00C32006">
              <w:t>P6/F4</w:t>
            </w:r>
          </w:p>
        </w:tc>
        <w:tc>
          <w:tcPr>
            <w:tcW w:w="1134" w:type="dxa"/>
          </w:tcPr>
          <w:p w14:paraId="77B4E7E2" w14:textId="538A8DFE" w:rsidR="00E0249A" w:rsidRPr="00C32006" w:rsidRDefault="00E0249A" w:rsidP="00E0249A">
            <w:pPr>
              <w:pStyle w:val="Tabulka-7"/>
              <w:cnfStyle w:val="000000000000" w:firstRow="0" w:lastRow="0" w:firstColumn="0" w:lastColumn="0" w:oddVBand="0" w:evenVBand="0" w:oddHBand="0" w:evenHBand="0" w:firstRowFirstColumn="0" w:firstRowLastColumn="0" w:lastRowFirstColumn="0" w:lastRowLastColumn="0"/>
            </w:pPr>
            <w:r w:rsidRPr="00C32006">
              <w:t>P6/F4</w:t>
            </w:r>
          </w:p>
        </w:tc>
      </w:tr>
      <w:tr w:rsidR="00C32006" w:rsidRPr="00C32006" w14:paraId="3538C556" w14:textId="7230AE41" w:rsidTr="00E0249A">
        <w:tc>
          <w:tcPr>
            <w:cnfStyle w:val="001000000000" w:firstRow="0" w:lastRow="0" w:firstColumn="1" w:lastColumn="0" w:oddVBand="0" w:evenVBand="0" w:oddHBand="0" w:evenHBand="0" w:firstRowFirstColumn="0" w:firstRowLastColumn="0" w:lastRowFirstColumn="0" w:lastRowLastColumn="0"/>
            <w:tcW w:w="3573" w:type="dxa"/>
          </w:tcPr>
          <w:p w14:paraId="2D1F3D61" w14:textId="77777777" w:rsidR="00E0249A" w:rsidRPr="00C32006" w:rsidRDefault="00E0249A" w:rsidP="00E0249A">
            <w:pPr>
              <w:pStyle w:val="Tabulka-7"/>
            </w:pPr>
            <w:r w:rsidRPr="00C32006">
              <w:t>Součást sítě TEN-T</w:t>
            </w:r>
          </w:p>
        </w:tc>
        <w:tc>
          <w:tcPr>
            <w:tcW w:w="1134" w:type="dxa"/>
          </w:tcPr>
          <w:p w14:paraId="22828530" w14:textId="0CEEFF96" w:rsidR="00E0249A" w:rsidRPr="00C32006" w:rsidRDefault="00E0249A" w:rsidP="00E0249A">
            <w:pPr>
              <w:pStyle w:val="Tabulka-7"/>
              <w:cnfStyle w:val="000000000000" w:firstRow="0" w:lastRow="0" w:firstColumn="0" w:lastColumn="0" w:oddVBand="0" w:evenVBand="0" w:oddHBand="0" w:evenHBand="0" w:firstRowFirstColumn="0" w:firstRowLastColumn="0" w:lastRowFirstColumn="0" w:lastRowLastColumn="0"/>
            </w:pPr>
            <w:r w:rsidRPr="00C32006">
              <w:t>NE</w:t>
            </w:r>
          </w:p>
        </w:tc>
        <w:tc>
          <w:tcPr>
            <w:tcW w:w="1134" w:type="dxa"/>
          </w:tcPr>
          <w:p w14:paraId="326A8D60" w14:textId="02E2082B" w:rsidR="00E0249A" w:rsidRPr="00C32006" w:rsidRDefault="00E0249A" w:rsidP="00E0249A">
            <w:pPr>
              <w:pStyle w:val="Tabulka-7"/>
              <w:cnfStyle w:val="000000000000" w:firstRow="0" w:lastRow="0" w:firstColumn="0" w:lastColumn="0" w:oddVBand="0" w:evenVBand="0" w:oddHBand="0" w:evenHBand="0" w:firstRowFirstColumn="0" w:firstRowLastColumn="0" w:lastRowFirstColumn="0" w:lastRowLastColumn="0"/>
            </w:pPr>
            <w:r w:rsidRPr="00C32006">
              <w:t>NE</w:t>
            </w:r>
          </w:p>
        </w:tc>
        <w:tc>
          <w:tcPr>
            <w:tcW w:w="1134" w:type="dxa"/>
          </w:tcPr>
          <w:p w14:paraId="1BF698D5" w14:textId="0F43E8AB" w:rsidR="00E0249A" w:rsidRPr="00C32006" w:rsidRDefault="00E0249A" w:rsidP="00E0249A">
            <w:pPr>
              <w:pStyle w:val="Tabulka-7"/>
              <w:cnfStyle w:val="000000000000" w:firstRow="0" w:lastRow="0" w:firstColumn="0" w:lastColumn="0" w:oddVBand="0" w:evenVBand="0" w:oddHBand="0" w:evenHBand="0" w:firstRowFirstColumn="0" w:firstRowLastColumn="0" w:lastRowFirstColumn="0" w:lastRowLastColumn="0"/>
            </w:pPr>
            <w:r w:rsidRPr="00C32006">
              <w:t>NE</w:t>
            </w:r>
          </w:p>
        </w:tc>
        <w:tc>
          <w:tcPr>
            <w:tcW w:w="1134" w:type="dxa"/>
          </w:tcPr>
          <w:p w14:paraId="5099D5D8" w14:textId="05761ACD" w:rsidR="00E0249A" w:rsidRPr="00C32006" w:rsidRDefault="00E0249A" w:rsidP="00E0249A">
            <w:pPr>
              <w:pStyle w:val="Tabulka-7"/>
              <w:cnfStyle w:val="000000000000" w:firstRow="0" w:lastRow="0" w:firstColumn="0" w:lastColumn="0" w:oddVBand="0" w:evenVBand="0" w:oddHBand="0" w:evenHBand="0" w:firstRowFirstColumn="0" w:firstRowLastColumn="0" w:lastRowFirstColumn="0" w:lastRowLastColumn="0"/>
            </w:pPr>
            <w:r w:rsidRPr="00C32006">
              <w:t>NE</w:t>
            </w:r>
          </w:p>
        </w:tc>
      </w:tr>
      <w:tr w:rsidR="00C32006" w:rsidRPr="00C32006" w14:paraId="25EA077A" w14:textId="38AD9E67" w:rsidTr="00E0249A">
        <w:tc>
          <w:tcPr>
            <w:cnfStyle w:val="001000000000" w:firstRow="0" w:lastRow="0" w:firstColumn="1" w:lastColumn="0" w:oddVBand="0" w:evenVBand="0" w:oddHBand="0" w:evenHBand="0" w:firstRowFirstColumn="0" w:firstRowLastColumn="0" w:lastRowFirstColumn="0" w:lastRowLastColumn="0"/>
            <w:tcW w:w="3573" w:type="dxa"/>
          </w:tcPr>
          <w:p w14:paraId="5DF75114" w14:textId="77777777" w:rsidR="00E0249A" w:rsidRPr="00C32006" w:rsidRDefault="00E0249A" w:rsidP="00E0249A">
            <w:pPr>
              <w:pStyle w:val="Tabulka-7"/>
            </w:pPr>
            <w:r w:rsidRPr="00C32006">
              <w:t>Číslo trati podle Prohlášení o dráze</w:t>
            </w:r>
          </w:p>
        </w:tc>
        <w:tc>
          <w:tcPr>
            <w:tcW w:w="1134" w:type="dxa"/>
          </w:tcPr>
          <w:p w14:paraId="73EE4820" w14:textId="3780B340" w:rsidR="00E0249A" w:rsidRPr="00C32006" w:rsidRDefault="00E0249A" w:rsidP="00E0249A">
            <w:pPr>
              <w:pStyle w:val="Tabulka-7"/>
              <w:cnfStyle w:val="000000000000" w:firstRow="0" w:lastRow="0" w:firstColumn="0" w:lastColumn="0" w:oddVBand="0" w:evenVBand="0" w:oddHBand="0" w:evenHBand="0" w:firstRowFirstColumn="0" w:firstRowLastColumn="0" w:lastRowFirstColumn="0" w:lastRowLastColumn="0"/>
            </w:pPr>
            <w:r w:rsidRPr="00C32006">
              <w:t>787 00</w:t>
            </w:r>
          </w:p>
        </w:tc>
        <w:tc>
          <w:tcPr>
            <w:tcW w:w="1134" w:type="dxa"/>
          </w:tcPr>
          <w:p w14:paraId="70217162" w14:textId="34601C4F" w:rsidR="00E0249A" w:rsidRPr="00C32006" w:rsidRDefault="00E0249A" w:rsidP="00E0249A">
            <w:pPr>
              <w:pStyle w:val="Tabulka-7"/>
              <w:cnfStyle w:val="000000000000" w:firstRow="0" w:lastRow="0" w:firstColumn="0" w:lastColumn="0" w:oddVBand="0" w:evenVBand="0" w:oddHBand="0" w:evenHBand="0" w:firstRowFirstColumn="0" w:firstRowLastColumn="0" w:lastRowFirstColumn="0" w:lastRowLastColumn="0"/>
            </w:pPr>
            <w:r w:rsidRPr="00C32006">
              <w:t>787 00</w:t>
            </w:r>
          </w:p>
        </w:tc>
        <w:tc>
          <w:tcPr>
            <w:tcW w:w="1134" w:type="dxa"/>
          </w:tcPr>
          <w:p w14:paraId="06C3092E" w14:textId="3B41ACAE" w:rsidR="00E0249A" w:rsidRPr="00C32006" w:rsidRDefault="00E0249A" w:rsidP="00E0249A">
            <w:pPr>
              <w:pStyle w:val="Tabulka-7"/>
              <w:cnfStyle w:val="000000000000" w:firstRow="0" w:lastRow="0" w:firstColumn="0" w:lastColumn="0" w:oddVBand="0" w:evenVBand="0" w:oddHBand="0" w:evenHBand="0" w:firstRowFirstColumn="0" w:firstRowLastColumn="0" w:lastRowFirstColumn="0" w:lastRowLastColumn="0"/>
            </w:pPr>
            <w:r w:rsidRPr="00C32006">
              <w:t>787 00</w:t>
            </w:r>
          </w:p>
        </w:tc>
        <w:tc>
          <w:tcPr>
            <w:tcW w:w="1134" w:type="dxa"/>
          </w:tcPr>
          <w:p w14:paraId="77A2B493" w14:textId="1EEECF91" w:rsidR="00E0249A" w:rsidRPr="00C32006" w:rsidRDefault="00E0249A" w:rsidP="00E0249A">
            <w:pPr>
              <w:pStyle w:val="Tabulka-7"/>
              <w:cnfStyle w:val="000000000000" w:firstRow="0" w:lastRow="0" w:firstColumn="0" w:lastColumn="0" w:oddVBand="0" w:evenVBand="0" w:oddHBand="0" w:evenHBand="0" w:firstRowFirstColumn="0" w:firstRowLastColumn="0" w:lastRowFirstColumn="0" w:lastRowLastColumn="0"/>
            </w:pPr>
            <w:r w:rsidRPr="00C32006">
              <w:t>787 00</w:t>
            </w:r>
          </w:p>
        </w:tc>
      </w:tr>
      <w:tr w:rsidR="00C32006" w:rsidRPr="00C32006" w14:paraId="134FA01B" w14:textId="37F65F78" w:rsidTr="00E0249A">
        <w:tc>
          <w:tcPr>
            <w:cnfStyle w:val="001000000000" w:firstRow="0" w:lastRow="0" w:firstColumn="1" w:lastColumn="0" w:oddVBand="0" w:evenVBand="0" w:oddHBand="0" w:evenHBand="0" w:firstRowFirstColumn="0" w:firstRowLastColumn="0" w:lastRowFirstColumn="0" w:lastRowLastColumn="0"/>
            <w:tcW w:w="3573" w:type="dxa"/>
          </w:tcPr>
          <w:p w14:paraId="1E2D8899" w14:textId="77777777" w:rsidR="00E0249A" w:rsidRPr="00C32006" w:rsidRDefault="00E0249A" w:rsidP="00E0249A">
            <w:pPr>
              <w:pStyle w:val="Tabulka-7"/>
            </w:pPr>
            <w:r w:rsidRPr="00C32006">
              <w:t>Číslo trati podle nákresného jízdního řádu</w:t>
            </w:r>
          </w:p>
        </w:tc>
        <w:tc>
          <w:tcPr>
            <w:tcW w:w="1134" w:type="dxa"/>
          </w:tcPr>
          <w:p w14:paraId="53DE0EAD" w14:textId="3CC9A0BD" w:rsidR="00E0249A" w:rsidRPr="00C32006" w:rsidRDefault="00E0249A" w:rsidP="00E0249A">
            <w:pPr>
              <w:pStyle w:val="Tabulka-7"/>
              <w:cnfStyle w:val="000000000000" w:firstRow="0" w:lastRow="0" w:firstColumn="0" w:lastColumn="0" w:oddVBand="0" w:evenVBand="0" w:oddHBand="0" w:evenHBand="0" w:firstRowFirstColumn="0" w:firstRowLastColumn="0" w:lastRowFirstColumn="0" w:lastRowLastColumn="0"/>
            </w:pPr>
            <w:r w:rsidRPr="00C32006">
              <w:t>306</w:t>
            </w:r>
          </w:p>
        </w:tc>
        <w:tc>
          <w:tcPr>
            <w:tcW w:w="1134" w:type="dxa"/>
          </w:tcPr>
          <w:p w14:paraId="1AA95396" w14:textId="662ACF80" w:rsidR="00E0249A" w:rsidRPr="00C32006" w:rsidRDefault="00E0249A" w:rsidP="00E0249A">
            <w:pPr>
              <w:pStyle w:val="Tabulka-7"/>
              <w:cnfStyle w:val="000000000000" w:firstRow="0" w:lastRow="0" w:firstColumn="0" w:lastColumn="0" w:oddVBand="0" w:evenVBand="0" w:oddHBand="0" w:evenHBand="0" w:firstRowFirstColumn="0" w:firstRowLastColumn="0" w:lastRowFirstColumn="0" w:lastRowLastColumn="0"/>
            </w:pPr>
            <w:r w:rsidRPr="00C32006">
              <w:t>306</w:t>
            </w:r>
          </w:p>
        </w:tc>
        <w:tc>
          <w:tcPr>
            <w:tcW w:w="1134" w:type="dxa"/>
          </w:tcPr>
          <w:p w14:paraId="5D94CB97" w14:textId="618A70C4" w:rsidR="00E0249A" w:rsidRPr="00C32006" w:rsidRDefault="00E0249A" w:rsidP="00E0249A">
            <w:pPr>
              <w:pStyle w:val="Tabulka-7"/>
              <w:cnfStyle w:val="000000000000" w:firstRow="0" w:lastRow="0" w:firstColumn="0" w:lastColumn="0" w:oddVBand="0" w:evenVBand="0" w:oddHBand="0" w:evenHBand="0" w:firstRowFirstColumn="0" w:firstRowLastColumn="0" w:lastRowFirstColumn="0" w:lastRowLastColumn="0"/>
            </w:pPr>
            <w:r w:rsidRPr="00C32006">
              <w:t>306</w:t>
            </w:r>
          </w:p>
        </w:tc>
        <w:tc>
          <w:tcPr>
            <w:tcW w:w="1134" w:type="dxa"/>
          </w:tcPr>
          <w:p w14:paraId="01B94003" w14:textId="4A9D9DC8" w:rsidR="00E0249A" w:rsidRPr="00C32006" w:rsidRDefault="00E0249A" w:rsidP="00E0249A">
            <w:pPr>
              <w:pStyle w:val="Tabulka-7"/>
              <w:cnfStyle w:val="000000000000" w:firstRow="0" w:lastRow="0" w:firstColumn="0" w:lastColumn="0" w:oddVBand="0" w:evenVBand="0" w:oddHBand="0" w:evenHBand="0" w:firstRowFirstColumn="0" w:firstRowLastColumn="0" w:lastRowFirstColumn="0" w:lastRowLastColumn="0"/>
            </w:pPr>
            <w:r w:rsidRPr="00C32006">
              <w:t>306</w:t>
            </w:r>
          </w:p>
        </w:tc>
      </w:tr>
      <w:tr w:rsidR="00C32006" w:rsidRPr="00C32006" w14:paraId="01EF1CD9" w14:textId="3AD95628" w:rsidTr="00E0249A">
        <w:tc>
          <w:tcPr>
            <w:cnfStyle w:val="001000000000" w:firstRow="0" w:lastRow="0" w:firstColumn="1" w:lastColumn="0" w:oddVBand="0" w:evenVBand="0" w:oddHBand="0" w:evenHBand="0" w:firstRowFirstColumn="0" w:firstRowLastColumn="0" w:lastRowFirstColumn="0" w:lastRowLastColumn="0"/>
            <w:tcW w:w="3573" w:type="dxa"/>
          </w:tcPr>
          <w:p w14:paraId="70BDD5B1" w14:textId="77777777" w:rsidR="00E0249A" w:rsidRPr="00C32006" w:rsidRDefault="00E0249A" w:rsidP="00E0249A">
            <w:pPr>
              <w:pStyle w:val="Tabulka-7"/>
            </w:pPr>
            <w:r w:rsidRPr="00C32006">
              <w:t>Číslo trati podle knižního jízdního řádu</w:t>
            </w:r>
          </w:p>
        </w:tc>
        <w:tc>
          <w:tcPr>
            <w:tcW w:w="1134" w:type="dxa"/>
          </w:tcPr>
          <w:p w14:paraId="3DBBD5BF" w14:textId="755195C1" w:rsidR="00E0249A" w:rsidRPr="00C32006" w:rsidRDefault="00E0249A" w:rsidP="00E0249A">
            <w:pPr>
              <w:pStyle w:val="Tabulka-7"/>
              <w:cnfStyle w:val="000000000000" w:firstRow="0" w:lastRow="0" w:firstColumn="0" w:lastColumn="0" w:oddVBand="0" w:evenVBand="0" w:oddHBand="0" w:evenHBand="0" w:firstRowFirstColumn="0" w:firstRowLastColumn="0" w:lastRowFirstColumn="0" w:lastRowLastColumn="0"/>
            </w:pPr>
            <w:r w:rsidRPr="00C32006">
              <w:t>325</w:t>
            </w:r>
          </w:p>
        </w:tc>
        <w:tc>
          <w:tcPr>
            <w:tcW w:w="1134" w:type="dxa"/>
          </w:tcPr>
          <w:p w14:paraId="1130799E" w14:textId="13675950" w:rsidR="00E0249A" w:rsidRPr="00C32006" w:rsidRDefault="00E0249A" w:rsidP="00E0249A">
            <w:pPr>
              <w:pStyle w:val="Tabulka-7"/>
              <w:cnfStyle w:val="000000000000" w:firstRow="0" w:lastRow="0" w:firstColumn="0" w:lastColumn="0" w:oddVBand="0" w:evenVBand="0" w:oddHBand="0" w:evenHBand="0" w:firstRowFirstColumn="0" w:firstRowLastColumn="0" w:lastRowFirstColumn="0" w:lastRowLastColumn="0"/>
            </w:pPr>
            <w:r w:rsidRPr="00C32006">
              <w:t>325</w:t>
            </w:r>
          </w:p>
        </w:tc>
        <w:tc>
          <w:tcPr>
            <w:tcW w:w="1134" w:type="dxa"/>
          </w:tcPr>
          <w:p w14:paraId="070F655B" w14:textId="1714FC14" w:rsidR="00E0249A" w:rsidRPr="00C32006" w:rsidRDefault="00E0249A" w:rsidP="00E0249A">
            <w:pPr>
              <w:pStyle w:val="Tabulka-7"/>
              <w:cnfStyle w:val="000000000000" w:firstRow="0" w:lastRow="0" w:firstColumn="0" w:lastColumn="0" w:oddVBand="0" w:evenVBand="0" w:oddHBand="0" w:evenHBand="0" w:firstRowFirstColumn="0" w:firstRowLastColumn="0" w:lastRowFirstColumn="0" w:lastRowLastColumn="0"/>
            </w:pPr>
            <w:r w:rsidRPr="00C32006">
              <w:t>325</w:t>
            </w:r>
          </w:p>
        </w:tc>
        <w:tc>
          <w:tcPr>
            <w:tcW w:w="1134" w:type="dxa"/>
          </w:tcPr>
          <w:p w14:paraId="3ECB16AC" w14:textId="1BBACCA9" w:rsidR="00E0249A" w:rsidRPr="00C32006" w:rsidRDefault="00E0249A" w:rsidP="00E0249A">
            <w:pPr>
              <w:pStyle w:val="Tabulka-7"/>
              <w:cnfStyle w:val="000000000000" w:firstRow="0" w:lastRow="0" w:firstColumn="0" w:lastColumn="0" w:oddVBand="0" w:evenVBand="0" w:oddHBand="0" w:evenHBand="0" w:firstRowFirstColumn="0" w:firstRowLastColumn="0" w:lastRowFirstColumn="0" w:lastRowLastColumn="0"/>
            </w:pPr>
            <w:r w:rsidRPr="00C32006">
              <w:t>325</w:t>
            </w:r>
          </w:p>
        </w:tc>
      </w:tr>
      <w:tr w:rsidR="00C32006" w:rsidRPr="00C32006" w14:paraId="2DF4CCC0" w14:textId="1031A2AC" w:rsidTr="00E0249A">
        <w:tc>
          <w:tcPr>
            <w:cnfStyle w:val="001000000000" w:firstRow="0" w:lastRow="0" w:firstColumn="1" w:lastColumn="0" w:oddVBand="0" w:evenVBand="0" w:oddHBand="0" w:evenHBand="0" w:firstRowFirstColumn="0" w:firstRowLastColumn="0" w:lastRowFirstColumn="0" w:lastRowLastColumn="0"/>
            <w:tcW w:w="3573" w:type="dxa"/>
          </w:tcPr>
          <w:p w14:paraId="4D3273F8" w14:textId="77777777" w:rsidR="00E0249A" w:rsidRPr="00C32006" w:rsidRDefault="00E0249A" w:rsidP="00E0249A">
            <w:pPr>
              <w:pStyle w:val="Tabulka-7"/>
            </w:pPr>
            <w:r w:rsidRPr="00C32006">
              <w:t>Číslo traťového a definičního úseku</w:t>
            </w:r>
          </w:p>
        </w:tc>
        <w:tc>
          <w:tcPr>
            <w:tcW w:w="1134" w:type="dxa"/>
          </w:tcPr>
          <w:p w14:paraId="2397C159" w14:textId="1387B85C" w:rsidR="00E0249A" w:rsidRPr="00C32006" w:rsidRDefault="00E0249A" w:rsidP="00E0249A">
            <w:pPr>
              <w:pStyle w:val="Tabulka-7"/>
              <w:cnfStyle w:val="000000000000" w:firstRow="0" w:lastRow="0" w:firstColumn="0" w:lastColumn="0" w:oddVBand="0" w:evenVBand="0" w:oddHBand="0" w:evenHBand="0" w:firstRowFirstColumn="0" w:firstRowLastColumn="0" w:lastRowFirstColumn="0" w:lastRowLastColumn="0"/>
            </w:pPr>
            <w:r w:rsidRPr="00C32006">
              <w:t>2171C1</w:t>
            </w:r>
          </w:p>
        </w:tc>
        <w:tc>
          <w:tcPr>
            <w:tcW w:w="1134" w:type="dxa"/>
          </w:tcPr>
          <w:p w14:paraId="6EC3F021" w14:textId="196187FE" w:rsidR="00E0249A" w:rsidRPr="00C32006" w:rsidRDefault="00E0249A" w:rsidP="00E0249A">
            <w:pPr>
              <w:pStyle w:val="Tabulka-7"/>
              <w:cnfStyle w:val="000000000000" w:firstRow="0" w:lastRow="0" w:firstColumn="0" w:lastColumn="0" w:oddVBand="0" w:evenVBand="0" w:oddHBand="0" w:evenHBand="0" w:firstRowFirstColumn="0" w:firstRowLastColumn="0" w:lastRowFirstColumn="0" w:lastRowLastColumn="0"/>
            </w:pPr>
            <w:r w:rsidRPr="00C32006">
              <w:t>217106</w:t>
            </w:r>
          </w:p>
        </w:tc>
        <w:tc>
          <w:tcPr>
            <w:tcW w:w="1134" w:type="dxa"/>
          </w:tcPr>
          <w:p w14:paraId="20490281" w14:textId="719EB9D6" w:rsidR="00E0249A" w:rsidRPr="00C32006" w:rsidRDefault="00E0249A" w:rsidP="00E0249A">
            <w:pPr>
              <w:pStyle w:val="Tabulka-7"/>
              <w:cnfStyle w:val="000000000000" w:firstRow="0" w:lastRow="0" w:firstColumn="0" w:lastColumn="0" w:oddVBand="0" w:evenVBand="0" w:oddHBand="0" w:evenHBand="0" w:firstRowFirstColumn="0" w:firstRowLastColumn="0" w:lastRowFirstColumn="0" w:lastRowLastColumn="0"/>
            </w:pPr>
            <w:r w:rsidRPr="00C32006">
              <w:t>2171D1</w:t>
            </w:r>
          </w:p>
        </w:tc>
        <w:tc>
          <w:tcPr>
            <w:tcW w:w="1134" w:type="dxa"/>
          </w:tcPr>
          <w:p w14:paraId="5B3A6052" w14:textId="09D5B0FF" w:rsidR="00E0249A" w:rsidRPr="00C32006" w:rsidRDefault="00E0249A" w:rsidP="00E0249A">
            <w:pPr>
              <w:pStyle w:val="Tabulka-7"/>
              <w:cnfStyle w:val="000000000000" w:firstRow="0" w:lastRow="0" w:firstColumn="0" w:lastColumn="0" w:oddVBand="0" w:evenVBand="0" w:oddHBand="0" w:evenHBand="0" w:firstRowFirstColumn="0" w:firstRowLastColumn="0" w:lastRowFirstColumn="0" w:lastRowLastColumn="0"/>
            </w:pPr>
            <w:r w:rsidRPr="00C32006">
              <w:t>217108</w:t>
            </w:r>
          </w:p>
        </w:tc>
      </w:tr>
      <w:tr w:rsidR="00C32006" w:rsidRPr="00C32006" w14:paraId="372B8601" w14:textId="698E20B3" w:rsidTr="00E0249A">
        <w:tc>
          <w:tcPr>
            <w:cnfStyle w:val="001000000000" w:firstRow="0" w:lastRow="0" w:firstColumn="1" w:lastColumn="0" w:oddVBand="0" w:evenVBand="0" w:oddHBand="0" w:evenHBand="0" w:firstRowFirstColumn="0" w:firstRowLastColumn="0" w:lastRowFirstColumn="0" w:lastRowLastColumn="0"/>
            <w:tcW w:w="3573" w:type="dxa"/>
          </w:tcPr>
          <w:p w14:paraId="235FA3D7" w14:textId="77777777" w:rsidR="00E0249A" w:rsidRPr="00C32006" w:rsidRDefault="00E0249A" w:rsidP="00E0249A">
            <w:pPr>
              <w:pStyle w:val="Tabulka-7"/>
            </w:pPr>
            <w:r w:rsidRPr="00C32006">
              <w:t>Traťová třída zatížení</w:t>
            </w:r>
          </w:p>
        </w:tc>
        <w:tc>
          <w:tcPr>
            <w:tcW w:w="1134" w:type="dxa"/>
          </w:tcPr>
          <w:p w14:paraId="271D2A87" w14:textId="5F423E57" w:rsidR="00E0249A" w:rsidRPr="00C32006" w:rsidRDefault="00E0249A" w:rsidP="00E0249A">
            <w:pPr>
              <w:pStyle w:val="Tabulka-7"/>
              <w:cnfStyle w:val="000000000000" w:firstRow="0" w:lastRow="0" w:firstColumn="0" w:lastColumn="0" w:oddVBand="0" w:evenVBand="0" w:oddHBand="0" w:evenHBand="0" w:firstRowFirstColumn="0" w:firstRowLastColumn="0" w:lastRowFirstColumn="0" w:lastRowLastColumn="0"/>
            </w:pPr>
            <w:r w:rsidRPr="00C32006">
              <w:t>C3</w:t>
            </w:r>
          </w:p>
        </w:tc>
        <w:tc>
          <w:tcPr>
            <w:tcW w:w="1134" w:type="dxa"/>
          </w:tcPr>
          <w:p w14:paraId="475C2847" w14:textId="0F9FD373" w:rsidR="00E0249A" w:rsidRPr="00C32006" w:rsidRDefault="00E0249A" w:rsidP="00E0249A">
            <w:pPr>
              <w:pStyle w:val="Tabulka-7"/>
              <w:cnfStyle w:val="000000000000" w:firstRow="0" w:lastRow="0" w:firstColumn="0" w:lastColumn="0" w:oddVBand="0" w:evenVBand="0" w:oddHBand="0" w:evenHBand="0" w:firstRowFirstColumn="0" w:firstRowLastColumn="0" w:lastRowFirstColumn="0" w:lastRowLastColumn="0"/>
            </w:pPr>
            <w:r w:rsidRPr="00C32006">
              <w:t>C3</w:t>
            </w:r>
          </w:p>
        </w:tc>
        <w:tc>
          <w:tcPr>
            <w:tcW w:w="1134" w:type="dxa"/>
          </w:tcPr>
          <w:p w14:paraId="76E6FC2F" w14:textId="655EB5BD" w:rsidR="00E0249A" w:rsidRPr="00C32006" w:rsidRDefault="00E0249A" w:rsidP="00E0249A">
            <w:pPr>
              <w:pStyle w:val="Tabulka-7"/>
              <w:cnfStyle w:val="000000000000" w:firstRow="0" w:lastRow="0" w:firstColumn="0" w:lastColumn="0" w:oddVBand="0" w:evenVBand="0" w:oddHBand="0" w:evenHBand="0" w:firstRowFirstColumn="0" w:firstRowLastColumn="0" w:lastRowFirstColumn="0" w:lastRowLastColumn="0"/>
            </w:pPr>
            <w:r w:rsidRPr="00C32006">
              <w:t>C3</w:t>
            </w:r>
          </w:p>
        </w:tc>
        <w:tc>
          <w:tcPr>
            <w:tcW w:w="1134" w:type="dxa"/>
          </w:tcPr>
          <w:p w14:paraId="0C8956FC" w14:textId="03E2C03E" w:rsidR="00E0249A" w:rsidRPr="00C32006" w:rsidRDefault="00E0249A" w:rsidP="00E0249A">
            <w:pPr>
              <w:pStyle w:val="Tabulka-7"/>
              <w:cnfStyle w:val="000000000000" w:firstRow="0" w:lastRow="0" w:firstColumn="0" w:lastColumn="0" w:oddVBand="0" w:evenVBand="0" w:oddHBand="0" w:evenHBand="0" w:firstRowFirstColumn="0" w:firstRowLastColumn="0" w:lastRowFirstColumn="0" w:lastRowLastColumn="0"/>
            </w:pPr>
            <w:r w:rsidRPr="00C32006">
              <w:t>C3</w:t>
            </w:r>
          </w:p>
        </w:tc>
      </w:tr>
      <w:tr w:rsidR="00C32006" w:rsidRPr="00C32006" w14:paraId="51111170" w14:textId="0BDAC0DD" w:rsidTr="00E0249A">
        <w:tc>
          <w:tcPr>
            <w:cnfStyle w:val="001000000000" w:firstRow="0" w:lastRow="0" w:firstColumn="1" w:lastColumn="0" w:oddVBand="0" w:evenVBand="0" w:oddHBand="0" w:evenHBand="0" w:firstRowFirstColumn="0" w:firstRowLastColumn="0" w:lastRowFirstColumn="0" w:lastRowLastColumn="0"/>
            <w:tcW w:w="3573" w:type="dxa"/>
          </w:tcPr>
          <w:p w14:paraId="1BC0AA9C" w14:textId="77777777" w:rsidR="00E0249A" w:rsidRPr="00C32006" w:rsidRDefault="00E0249A" w:rsidP="00E0249A">
            <w:pPr>
              <w:pStyle w:val="Tabulka-7"/>
            </w:pPr>
            <w:r w:rsidRPr="00C32006">
              <w:t>Maximální traťová rychlost</w:t>
            </w:r>
          </w:p>
        </w:tc>
        <w:tc>
          <w:tcPr>
            <w:tcW w:w="1134" w:type="dxa"/>
          </w:tcPr>
          <w:p w14:paraId="495DD8C5" w14:textId="72D5F708" w:rsidR="00E0249A" w:rsidRPr="00C32006" w:rsidRDefault="00E0249A" w:rsidP="00E0249A">
            <w:pPr>
              <w:pStyle w:val="Tabulka-7"/>
              <w:cnfStyle w:val="000000000000" w:firstRow="0" w:lastRow="0" w:firstColumn="0" w:lastColumn="0" w:oddVBand="0" w:evenVBand="0" w:oddHBand="0" w:evenHBand="0" w:firstRowFirstColumn="0" w:firstRowLastColumn="0" w:lastRowFirstColumn="0" w:lastRowLastColumn="0"/>
            </w:pPr>
            <w:r w:rsidRPr="00C32006">
              <w:t>80 km/h</w:t>
            </w:r>
          </w:p>
        </w:tc>
        <w:tc>
          <w:tcPr>
            <w:tcW w:w="1134" w:type="dxa"/>
          </w:tcPr>
          <w:p w14:paraId="56477EBB" w14:textId="017FAD7C" w:rsidR="00E0249A" w:rsidRPr="00C32006" w:rsidRDefault="00E0249A" w:rsidP="00E0249A">
            <w:pPr>
              <w:pStyle w:val="Tabulka-7"/>
              <w:cnfStyle w:val="000000000000" w:firstRow="0" w:lastRow="0" w:firstColumn="0" w:lastColumn="0" w:oddVBand="0" w:evenVBand="0" w:oddHBand="0" w:evenHBand="0" w:firstRowFirstColumn="0" w:firstRowLastColumn="0" w:lastRowFirstColumn="0" w:lastRowLastColumn="0"/>
            </w:pPr>
            <w:r w:rsidRPr="00C32006">
              <w:t>80 km/h</w:t>
            </w:r>
          </w:p>
        </w:tc>
        <w:tc>
          <w:tcPr>
            <w:tcW w:w="1134" w:type="dxa"/>
          </w:tcPr>
          <w:p w14:paraId="5343C6B6" w14:textId="7D6EF450" w:rsidR="00E0249A" w:rsidRPr="00C32006" w:rsidRDefault="00E0249A" w:rsidP="00E0249A">
            <w:pPr>
              <w:pStyle w:val="Tabulka-7"/>
              <w:cnfStyle w:val="000000000000" w:firstRow="0" w:lastRow="0" w:firstColumn="0" w:lastColumn="0" w:oddVBand="0" w:evenVBand="0" w:oddHBand="0" w:evenHBand="0" w:firstRowFirstColumn="0" w:firstRowLastColumn="0" w:lastRowFirstColumn="0" w:lastRowLastColumn="0"/>
            </w:pPr>
            <w:r w:rsidRPr="00C32006">
              <w:t>80 km/h</w:t>
            </w:r>
          </w:p>
        </w:tc>
        <w:tc>
          <w:tcPr>
            <w:tcW w:w="1134" w:type="dxa"/>
          </w:tcPr>
          <w:p w14:paraId="6225A46B" w14:textId="2CF5B4EF" w:rsidR="00E0249A" w:rsidRPr="00C32006" w:rsidRDefault="00E0249A" w:rsidP="00E0249A">
            <w:pPr>
              <w:pStyle w:val="Tabulka-7"/>
              <w:cnfStyle w:val="000000000000" w:firstRow="0" w:lastRow="0" w:firstColumn="0" w:lastColumn="0" w:oddVBand="0" w:evenVBand="0" w:oddHBand="0" w:evenHBand="0" w:firstRowFirstColumn="0" w:firstRowLastColumn="0" w:lastRowFirstColumn="0" w:lastRowLastColumn="0"/>
            </w:pPr>
            <w:r w:rsidRPr="00C32006">
              <w:t>80 km/h</w:t>
            </w:r>
          </w:p>
        </w:tc>
      </w:tr>
      <w:tr w:rsidR="00C32006" w:rsidRPr="00C32006" w14:paraId="20A7ED53" w14:textId="5921774F" w:rsidTr="00E0249A">
        <w:tc>
          <w:tcPr>
            <w:cnfStyle w:val="001000000000" w:firstRow="0" w:lastRow="0" w:firstColumn="1" w:lastColumn="0" w:oddVBand="0" w:evenVBand="0" w:oddHBand="0" w:evenHBand="0" w:firstRowFirstColumn="0" w:firstRowLastColumn="0" w:lastRowFirstColumn="0" w:lastRowLastColumn="0"/>
            <w:tcW w:w="3573" w:type="dxa"/>
          </w:tcPr>
          <w:p w14:paraId="16D6DFA4" w14:textId="77777777" w:rsidR="00E0249A" w:rsidRPr="00C32006" w:rsidRDefault="00E0249A" w:rsidP="00E0249A">
            <w:pPr>
              <w:pStyle w:val="Tabulka-7"/>
            </w:pPr>
            <w:r w:rsidRPr="00C32006">
              <w:t>Trakční soustava</w:t>
            </w:r>
          </w:p>
        </w:tc>
        <w:tc>
          <w:tcPr>
            <w:tcW w:w="1134" w:type="dxa"/>
          </w:tcPr>
          <w:p w14:paraId="4C4E43E9" w14:textId="58A966C7" w:rsidR="00E0249A" w:rsidRPr="00C32006" w:rsidRDefault="00E0249A" w:rsidP="00E0249A">
            <w:pPr>
              <w:pStyle w:val="Tabulka-7"/>
              <w:cnfStyle w:val="000000000000" w:firstRow="0" w:lastRow="0" w:firstColumn="0" w:lastColumn="0" w:oddVBand="0" w:evenVBand="0" w:oddHBand="0" w:evenHBand="0" w:firstRowFirstColumn="0" w:firstRowLastColumn="0" w:lastRowFirstColumn="0" w:lastRowLastColumn="0"/>
            </w:pPr>
            <w:r w:rsidRPr="00C32006">
              <w:t>nezávislá</w:t>
            </w:r>
          </w:p>
        </w:tc>
        <w:tc>
          <w:tcPr>
            <w:tcW w:w="1134" w:type="dxa"/>
          </w:tcPr>
          <w:p w14:paraId="15C08683" w14:textId="1A2F2532" w:rsidR="00E0249A" w:rsidRPr="00C32006" w:rsidRDefault="00E0249A" w:rsidP="00E0249A">
            <w:pPr>
              <w:pStyle w:val="Tabulka-7"/>
              <w:cnfStyle w:val="000000000000" w:firstRow="0" w:lastRow="0" w:firstColumn="0" w:lastColumn="0" w:oddVBand="0" w:evenVBand="0" w:oddHBand="0" w:evenHBand="0" w:firstRowFirstColumn="0" w:firstRowLastColumn="0" w:lastRowFirstColumn="0" w:lastRowLastColumn="0"/>
            </w:pPr>
            <w:r w:rsidRPr="00C32006">
              <w:t>nezávislá</w:t>
            </w:r>
          </w:p>
        </w:tc>
        <w:tc>
          <w:tcPr>
            <w:tcW w:w="1134" w:type="dxa"/>
          </w:tcPr>
          <w:p w14:paraId="10CBE14A" w14:textId="249FAD68" w:rsidR="00E0249A" w:rsidRPr="00C32006" w:rsidRDefault="00E0249A" w:rsidP="00E0249A">
            <w:pPr>
              <w:pStyle w:val="Tabulka-7"/>
              <w:cnfStyle w:val="000000000000" w:firstRow="0" w:lastRow="0" w:firstColumn="0" w:lastColumn="0" w:oddVBand="0" w:evenVBand="0" w:oddHBand="0" w:evenHBand="0" w:firstRowFirstColumn="0" w:firstRowLastColumn="0" w:lastRowFirstColumn="0" w:lastRowLastColumn="0"/>
            </w:pPr>
            <w:r w:rsidRPr="00C32006">
              <w:t>nezávislá</w:t>
            </w:r>
          </w:p>
        </w:tc>
        <w:tc>
          <w:tcPr>
            <w:tcW w:w="1134" w:type="dxa"/>
          </w:tcPr>
          <w:p w14:paraId="73EAF4C0" w14:textId="692B0751" w:rsidR="00E0249A" w:rsidRPr="00C32006" w:rsidRDefault="00E0249A" w:rsidP="00E0249A">
            <w:pPr>
              <w:pStyle w:val="Tabulka-7"/>
              <w:cnfStyle w:val="000000000000" w:firstRow="0" w:lastRow="0" w:firstColumn="0" w:lastColumn="0" w:oddVBand="0" w:evenVBand="0" w:oddHBand="0" w:evenHBand="0" w:firstRowFirstColumn="0" w:firstRowLastColumn="0" w:lastRowFirstColumn="0" w:lastRowLastColumn="0"/>
            </w:pPr>
            <w:r w:rsidRPr="00C32006">
              <w:t>nezávislá</w:t>
            </w:r>
          </w:p>
        </w:tc>
      </w:tr>
      <w:tr w:rsidR="00C32006" w:rsidRPr="00C32006" w14:paraId="6545CEC9" w14:textId="17BC6EE6" w:rsidTr="00E0249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73" w:type="dxa"/>
          </w:tcPr>
          <w:p w14:paraId="654849BD" w14:textId="77777777" w:rsidR="00E0249A" w:rsidRPr="00C32006" w:rsidRDefault="00E0249A" w:rsidP="00E0249A">
            <w:pPr>
              <w:pStyle w:val="Tabulka-7"/>
              <w:rPr>
                <w:b/>
              </w:rPr>
            </w:pPr>
            <w:r w:rsidRPr="00C32006">
              <w:t>Počet traťových kolejí</w:t>
            </w:r>
          </w:p>
        </w:tc>
        <w:tc>
          <w:tcPr>
            <w:tcW w:w="1134" w:type="dxa"/>
          </w:tcPr>
          <w:p w14:paraId="2141C788" w14:textId="6BBE066C" w:rsidR="00E0249A" w:rsidRPr="00C32006" w:rsidRDefault="00E0249A" w:rsidP="00E0249A">
            <w:pPr>
              <w:pStyle w:val="Tabulka-7"/>
              <w:cnfStyle w:val="010000000000" w:firstRow="0" w:lastRow="1" w:firstColumn="0" w:lastColumn="0" w:oddVBand="0" w:evenVBand="0" w:oddHBand="0" w:evenHBand="0" w:firstRowFirstColumn="0" w:firstRowLastColumn="0" w:lastRowFirstColumn="0" w:lastRowLastColumn="0"/>
              <w:rPr>
                <w:bCs/>
              </w:rPr>
            </w:pPr>
            <w:r w:rsidRPr="00C32006">
              <w:rPr>
                <w:bCs/>
              </w:rPr>
              <w:t>1</w:t>
            </w:r>
          </w:p>
        </w:tc>
        <w:tc>
          <w:tcPr>
            <w:tcW w:w="1134" w:type="dxa"/>
          </w:tcPr>
          <w:p w14:paraId="77774752" w14:textId="1DB2BD05" w:rsidR="00E0249A" w:rsidRPr="00C32006" w:rsidRDefault="00E0249A" w:rsidP="00E0249A">
            <w:pPr>
              <w:pStyle w:val="Tabulka-7"/>
              <w:cnfStyle w:val="010000000000" w:firstRow="0" w:lastRow="1" w:firstColumn="0" w:lastColumn="0" w:oddVBand="0" w:evenVBand="0" w:oddHBand="0" w:evenHBand="0" w:firstRowFirstColumn="0" w:firstRowLastColumn="0" w:lastRowFirstColumn="0" w:lastRowLastColumn="0"/>
              <w:rPr>
                <w:bCs/>
              </w:rPr>
            </w:pPr>
            <w:r w:rsidRPr="00C32006">
              <w:rPr>
                <w:bCs/>
              </w:rPr>
              <w:t>1</w:t>
            </w:r>
          </w:p>
        </w:tc>
        <w:tc>
          <w:tcPr>
            <w:tcW w:w="1134" w:type="dxa"/>
          </w:tcPr>
          <w:p w14:paraId="12BFD9FF" w14:textId="1CCC2A80" w:rsidR="00E0249A" w:rsidRPr="00C32006" w:rsidRDefault="00E0249A" w:rsidP="00E0249A">
            <w:pPr>
              <w:pStyle w:val="Tabulka-7"/>
              <w:cnfStyle w:val="010000000000" w:firstRow="0" w:lastRow="1" w:firstColumn="0" w:lastColumn="0" w:oddVBand="0" w:evenVBand="0" w:oddHBand="0" w:evenHBand="0" w:firstRowFirstColumn="0" w:firstRowLastColumn="0" w:lastRowFirstColumn="0" w:lastRowLastColumn="0"/>
              <w:rPr>
                <w:bCs/>
              </w:rPr>
            </w:pPr>
            <w:r w:rsidRPr="00C32006">
              <w:rPr>
                <w:bCs/>
              </w:rPr>
              <w:t>1</w:t>
            </w:r>
          </w:p>
        </w:tc>
        <w:tc>
          <w:tcPr>
            <w:tcW w:w="1134" w:type="dxa"/>
          </w:tcPr>
          <w:p w14:paraId="32F73EDA" w14:textId="32C4AE1B" w:rsidR="00E0249A" w:rsidRPr="00C32006" w:rsidRDefault="00E0249A" w:rsidP="00E0249A">
            <w:pPr>
              <w:pStyle w:val="Tabulka-7"/>
              <w:cnfStyle w:val="010000000000" w:firstRow="0" w:lastRow="1" w:firstColumn="0" w:lastColumn="0" w:oddVBand="0" w:evenVBand="0" w:oddHBand="0" w:evenHBand="0" w:firstRowFirstColumn="0" w:firstRowLastColumn="0" w:lastRowFirstColumn="0" w:lastRowLastColumn="0"/>
              <w:rPr>
                <w:bCs/>
              </w:rPr>
            </w:pPr>
            <w:r w:rsidRPr="00C32006">
              <w:rPr>
                <w:bCs/>
              </w:rPr>
              <w:t>1</w:t>
            </w:r>
          </w:p>
        </w:tc>
      </w:tr>
    </w:tbl>
    <w:p w14:paraId="47368C54" w14:textId="77777777" w:rsidR="001242CC" w:rsidRPr="00C32006" w:rsidRDefault="001242CC" w:rsidP="007B3B7B">
      <w:pPr>
        <w:pStyle w:val="ZTPinfo-text"/>
        <w:rPr>
          <w:b/>
          <w:color w:val="auto"/>
        </w:rPr>
      </w:pPr>
    </w:p>
    <w:p w14:paraId="52D90821" w14:textId="77777777" w:rsidR="00E0249A" w:rsidRPr="00C32006" w:rsidRDefault="00E0249A" w:rsidP="00E0249A">
      <w:pPr>
        <w:pStyle w:val="TabulkaNadpis"/>
      </w:pPr>
      <w:r w:rsidRPr="00C32006">
        <w:t>Údaje o trati</w:t>
      </w:r>
    </w:p>
    <w:tbl>
      <w:tblPr>
        <w:tblStyle w:val="TabZTPbez"/>
        <w:tblW w:w="8109" w:type="dxa"/>
        <w:tblLook w:val="04E0" w:firstRow="1" w:lastRow="1" w:firstColumn="1" w:lastColumn="0" w:noHBand="0" w:noVBand="1"/>
      </w:tblPr>
      <w:tblGrid>
        <w:gridCol w:w="3573"/>
        <w:gridCol w:w="1134"/>
        <w:gridCol w:w="1134"/>
        <w:gridCol w:w="1134"/>
        <w:gridCol w:w="1134"/>
      </w:tblGrid>
      <w:tr w:rsidR="00C32006" w:rsidRPr="00C32006" w14:paraId="2CA42E33" w14:textId="77777777" w:rsidTr="00512BC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73" w:type="dxa"/>
          </w:tcPr>
          <w:p w14:paraId="30782DBC" w14:textId="77777777" w:rsidR="00E0249A" w:rsidRPr="00C32006" w:rsidRDefault="00E0249A" w:rsidP="00512BC6">
            <w:pPr>
              <w:pStyle w:val="Tabulka-7"/>
            </w:pPr>
            <w:r w:rsidRPr="00C32006">
              <w:t>Traťový úsek</w:t>
            </w:r>
          </w:p>
        </w:tc>
        <w:tc>
          <w:tcPr>
            <w:tcW w:w="1134" w:type="dxa"/>
          </w:tcPr>
          <w:p w14:paraId="0D7F40DE" w14:textId="77777777" w:rsidR="00E0249A" w:rsidRPr="00C32006" w:rsidRDefault="00E0249A" w:rsidP="00512BC6">
            <w:pPr>
              <w:pStyle w:val="Tabulka-7"/>
              <w:cnfStyle w:val="100000000000" w:firstRow="1" w:lastRow="0" w:firstColumn="0" w:lastColumn="0" w:oddVBand="0" w:evenVBand="0" w:oddHBand="0" w:evenHBand="0" w:firstRowFirstColumn="0" w:firstRowLastColumn="0" w:lastRowFirstColumn="0" w:lastRowLastColumn="0"/>
            </w:pPr>
            <w:r w:rsidRPr="00C32006">
              <w:t>2171</w:t>
            </w:r>
          </w:p>
        </w:tc>
        <w:tc>
          <w:tcPr>
            <w:tcW w:w="1134" w:type="dxa"/>
          </w:tcPr>
          <w:p w14:paraId="65E847A2" w14:textId="77777777" w:rsidR="00E0249A" w:rsidRPr="00C32006" w:rsidRDefault="00E0249A" w:rsidP="00512BC6">
            <w:pPr>
              <w:pStyle w:val="Tabulka-7"/>
              <w:cnfStyle w:val="100000000000" w:firstRow="1" w:lastRow="0" w:firstColumn="0" w:lastColumn="0" w:oddVBand="0" w:evenVBand="0" w:oddHBand="0" w:evenHBand="0" w:firstRowFirstColumn="0" w:firstRowLastColumn="0" w:lastRowFirstColumn="0" w:lastRowLastColumn="0"/>
            </w:pPr>
            <w:r w:rsidRPr="00C32006">
              <w:t>2171</w:t>
            </w:r>
          </w:p>
        </w:tc>
        <w:tc>
          <w:tcPr>
            <w:tcW w:w="1134" w:type="dxa"/>
          </w:tcPr>
          <w:p w14:paraId="1B10FA87" w14:textId="77777777" w:rsidR="00E0249A" w:rsidRPr="00C32006" w:rsidRDefault="00E0249A" w:rsidP="00512BC6">
            <w:pPr>
              <w:pStyle w:val="Tabulka-7"/>
              <w:cnfStyle w:val="100000000000" w:firstRow="1" w:lastRow="0" w:firstColumn="0" w:lastColumn="0" w:oddVBand="0" w:evenVBand="0" w:oddHBand="0" w:evenHBand="0" w:firstRowFirstColumn="0" w:firstRowLastColumn="0" w:lastRowFirstColumn="0" w:lastRowLastColumn="0"/>
            </w:pPr>
            <w:r w:rsidRPr="00C32006">
              <w:t>2171</w:t>
            </w:r>
          </w:p>
        </w:tc>
        <w:tc>
          <w:tcPr>
            <w:tcW w:w="1134" w:type="dxa"/>
          </w:tcPr>
          <w:p w14:paraId="7567DD5D" w14:textId="77777777" w:rsidR="00E0249A" w:rsidRPr="00C32006" w:rsidRDefault="00E0249A" w:rsidP="00512BC6">
            <w:pPr>
              <w:pStyle w:val="Tabulka-7"/>
              <w:cnfStyle w:val="100000000000" w:firstRow="1" w:lastRow="0" w:firstColumn="0" w:lastColumn="0" w:oddVBand="0" w:evenVBand="0" w:oddHBand="0" w:evenHBand="0" w:firstRowFirstColumn="0" w:firstRowLastColumn="0" w:lastRowFirstColumn="0" w:lastRowLastColumn="0"/>
            </w:pPr>
            <w:r w:rsidRPr="00C32006">
              <w:t>2171</w:t>
            </w:r>
          </w:p>
        </w:tc>
      </w:tr>
      <w:tr w:rsidR="00C32006" w:rsidRPr="00C32006" w14:paraId="3A55559E" w14:textId="77777777" w:rsidTr="00512BC6">
        <w:tc>
          <w:tcPr>
            <w:cnfStyle w:val="001000000000" w:firstRow="0" w:lastRow="0" w:firstColumn="1" w:lastColumn="0" w:oddVBand="0" w:evenVBand="0" w:oddHBand="0" w:evenHBand="0" w:firstRowFirstColumn="0" w:firstRowLastColumn="0" w:lastRowFirstColumn="0" w:lastRowLastColumn="0"/>
            <w:tcW w:w="3573" w:type="dxa"/>
          </w:tcPr>
          <w:p w14:paraId="318D2648" w14:textId="77777777" w:rsidR="00E0249A" w:rsidRPr="00C32006" w:rsidRDefault="00E0249A" w:rsidP="00512BC6">
            <w:pPr>
              <w:pStyle w:val="Tabulka-7"/>
            </w:pPr>
            <w:r w:rsidRPr="00C32006">
              <w:t>Kategorie dráhy podle zákona č. 266/1994 Sb.</w:t>
            </w:r>
          </w:p>
        </w:tc>
        <w:tc>
          <w:tcPr>
            <w:tcW w:w="1134" w:type="dxa"/>
          </w:tcPr>
          <w:p w14:paraId="0F026423" w14:textId="77777777" w:rsidR="00E0249A" w:rsidRPr="00C32006" w:rsidRDefault="00E0249A" w:rsidP="00512BC6">
            <w:pPr>
              <w:pStyle w:val="Tabulka-7"/>
              <w:cnfStyle w:val="000000000000" w:firstRow="0" w:lastRow="0" w:firstColumn="0" w:lastColumn="0" w:oddVBand="0" w:evenVBand="0" w:oddHBand="0" w:evenHBand="0" w:firstRowFirstColumn="0" w:firstRowLastColumn="0" w:lastRowFirstColumn="0" w:lastRowLastColumn="0"/>
            </w:pPr>
            <w:r w:rsidRPr="00C32006">
              <w:t>regionální</w:t>
            </w:r>
          </w:p>
        </w:tc>
        <w:tc>
          <w:tcPr>
            <w:tcW w:w="1134" w:type="dxa"/>
          </w:tcPr>
          <w:p w14:paraId="69C84D3B" w14:textId="77777777" w:rsidR="00E0249A" w:rsidRPr="00C32006" w:rsidRDefault="00E0249A" w:rsidP="00512BC6">
            <w:pPr>
              <w:pStyle w:val="Tabulka-7"/>
              <w:cnfStyle w:val="000000000000" w:firstRow="0" w:lastRow="0" w:firstColumn="0" w:lastColumn="0" w:oddVBand="0" w:evenVBand="0" w:oddHBand="0" w:evenHBand="0" w:firstRowFirstColumn="0" w:firstRowLastColumn="0" w:lastRowFirstColumn="0" w:lastRowLastColumn="0"/>
            </w:pPr>
            <w:r w:rsidRPr="00C32006">
              <w:t>regionální</w:t>
            </w:r>
          </w:p>
        </w:tc>
        <w:tc>
          <w:tcPr>
            <w:tcW w:w="1134" w:type="dxa"/>
          </w:tcPr>
          <w:p w14:paraId="4447CB51" w14:textId="77777777" w:rsidR="00E0249A" w:rsidRPr="00C32006" w:rsidRDefault="00E0249A" w:rsidP="00512BC6">
            <w:pPr>
              <w:pStyle w:val="Tabulka-7"/>
              <w:cnfStyle w:val="000000000000" w:firstRow="0" w:lastRow="0" w:firstColumn="0" w:lastColumn="0" w:oddVBand="0" w:evenVBand="0" w:oddHBand="0" w:evenHBand="0" w:firstRowFirstColumn="0" w:firstRowLastColumn="0" w:lastRowFirstColumn="0" w:lastRowLastColumn="0"/>
            </w:pPr>
            <w:r w:rsidRPr="00C32006">
              <w:t>regionální</w:t>
            </w:r>
          </w:p>
        </w:tc>
        <w:tc>
          <w:tcPr>
            <w:tcW w:w="1134" w:type="dxa"/>
          </w:tcPr>
          <w:p w14:paraId="114FB812" w14:textId="77777777" w:rsidR="00E0249A" w:rsidRPr="00C32006" w:rsidRDefault="00E0249A" w:rsidP="00512BC6">
            <w:pPr>
              <w:pStyle w:val="Tabulka-7"/>
              <w:cnfStyle w:val="000000000000" w:firstRow="0" w:lastRow="0" w:firstColumn="0" w:lastColumn="0" w:oddVBand="0" w:evenVBand="0" w:oddHBand="0" w:evenHBand="0" w:firstRowFirstColumn="0" w:firstRowLastColumn="0" w:lastRowFirstColumn="0" w:lastRowLastColumn="0"/>
            </w:pPr>
            <w:r w:rsidRPr="00C32006">
              <w:t>regionální</w:t>
            </w:r>
          </w:p>
        </w:tc>
      </w:tr>
      <w:tr w:rsidR="00C32006" w:rsidRPr="00C32006" w14:paraId="7B2B8707" w14:textId="77777777" w:rsidTr="00512BC6">
        <w:tc>
          <w:tcPr>
            <w:cnfStyle w:val="001000000000" w:firstRow="0" w:lastRow="0" w:firstColumn="1" w:lastColumn="0" w:oddVBand="0" w:evenVBand="0" w:oddHBand="0" w:evenHBand="0" w:firstRowFirstColumn="0" w:firstRowLastColumn="0" w:lastRowFirstColumn="0" w:lastRowLastColumn="0"/>
            <w:tcW w:w="3573" w:type="dxa"/>
          </w:tcPr>
          <w:p w14:paraId="76C26862" w14:textId="77777777" w:rsidR="00E0249A" w:rsidRPr="00C32006" w:rsidRDefault="00E0249A" w:rsidP="00512BC6">
            <w:pPr>
              <w:pStyle w:val="Tabulka-7"/>
            </w:pPr>
            <w:r w:rsidRPr="00C32006">
              <w:t>Kategorie dráhy podle TSI INF</w:t>
            </w:r>
          </w:p>
        </w:tc>
        <w:tc>
          <w:tcPr>
            <w:tcW w:w="1134" w:type="dxa"/>
          </w:tcPr>
          <w:p w14:paraId="1B2B7D93" w14:textId="77777777" w:rsidR="00E0249A" w:rsidRPr="00C32006" w:rsidRDefault="00E0249A" w:rsidP="00512BC6">
            <w:pPr>
              <w:pStyle w:val="Tabulka-7"/>
              <w:cnfStyle w:val="000000000000" w:firstRow="0" w:lastRow="0" w:firstColumn="0" w:lastColumn="0" w:oddVBand="0" w:evenVBand="0" w:oddHBand="0" w:evenHBand="0" w:firstRowFirstColumn="0" w:firstRowLastColumn="0" w:lastRowFirstColumn="0" w:lastRowLastColumn="0"/>
            </w:pPr>
            <w:r w:rsidRPr="00C32006">
              <w:t>P6/F4</w:t>
            </w:r>
          </w:p>
        </w:tc>
        <w:tc>
          <w:tcPr>
            <w:tcW w:w="1134" w:type="dxa"/>
          </w:tcPr>
          <w:p w14:paraId="6E7D418C" w14:textId="77777777" w:rsidR="00E0249A" w:rsidRPr="00C32006" w:rsidRDefault="00E0249A" w:rsidP="00512BC6">
            <w:pPr>
              <w:pStyle w:val="Tabulka-7"/>
              <w:cnfStyle w:val="000000000000" w:firstRow="0" w:lastRow="0" w:firstColumn="0" w:lastColumn="0" w:oddVBand="0" w:evenVBand="0" w:oddHBand="0" w:evenHBand="0" w:firstRowFirstColumn="0" w:firstRowLastColumn="0" w:lastRowFirstColumn="0" w:lastRowLastColumn="0"/>
            </w:pPr>
            <w:r w:rsidRPr="00C32006">
              <w:t>P6/F4</w:t>
            </w:r>
          </w:p>
        </w:tc>
        <w:tc>
          <w:tcPr>
            <w:tcW w:w="1134" w:type="dxa"/>
          </w:tcPr>
          <w:p w14:paraId="56488D32" w14:textId="77777777" w:rsidR="00E0249A" w:rsidRPr="00C32006" w:rsidRDefault="00E0249A" w:rsidP="00512BC6">
            <w:pPr>
              <w:pStyle w:val="Tabulka-7"/>
              <w:cnfStyle w:val="000000000000" w:firstRow="0" w:lastRow="0" w:firstColumn="0" w:lastColumn="0" w:oddVBand="0" w:evenVBand="0" w:oddHBand="0" w:evenHBand="0" w:firstRowFirstColumn="0" w:firstRowLastColumn="0" w:lastRowFirstColumn="0" w:lastRowLastColumn="0"/>
            </w:pPr>
            <w:r w:rsidRPr="00C32006">
              <w:t>P6/F4</w:t>
            </w:r>
          </w:p>
        </w:tc>
        <w:tc>
          <w:tcPr>
            <w:tcW w:w="1134" w:type="dxa"/>
          </w:tcPr>
          <w:p w14:paraId="385DA263" w14:textId="77777777" w:rsidR="00E0249A" w:rsidRPr="00C32006" w:rsidRDefault="00E0249A" w:rsidP="00512BC6">
            <w:pPr>
              <w:pStyle w:val="Tabulka-7"/>
              <w:cnfStyle w:val="000000000000" w:firstRow="0" w:lastRow="0" w:firstColumn="0" w:lastColumn="0" w:oddVBand="0" w:evenVBand="0" w:oddHBand="0" w:evenHBand="0" w:firstRowFirstColumn="0" w:firstRowLastColumn="0" w:lastRowFirstColumn="0" w:lastRowLastColumn="0"/>
            </w:pPr>
            <w:r w:rsidRPr="00C32006">
              <w:t>P6/F4</w:t>
            </w:r>
          </w:p>
        </w:tc>
      </w:tr>
      <w:tr w:rsidR="00C32006" w:rsidRPr="00C32006" w14:paraId="0FB1EF05" w14:textId="77777777" w:rsidTr="00512BC6">
        <w:tc>
          <w:tcPr>
            <w:cnfStyle w:val="001000000000" w:firstRow="0" w:lastRow="0" w:firstColumn="1" w:lastColumn="0" w:oddVBand="0" w:evenVBand="0" w:oddHBand="0" w:evenHBand="0" w:firstRowFirstColumn="0" w:firstRowLastColumn="0" w:lastRowFirstColumn="0" w:lastRowLastColumn="0"/>
            <w:tcW w:w="3573" w:type="dxa"/>
          </w:tcPr>
          <w:p w14:paraId="4FE81A4B" w14:textId="77777777" w:rsidR="00E0249A" w:rsidRPr="00C32006" w:rsidRDefault="00E0249A" w:rsidP="00512BC6">
            <w:pPr>
              <w:pStyle w:val="Tabulka-7"/>
            </w:pPr>
            <w:r w:rsidRPr="00C32006">
              <w:t>Součást sítě TEN-T</w:t>
            </w:r>
          </w:p>
        </w:tc>
        <w:tc>
          <w:tcPr>
            <w:tcW w:w="1134" w:type="dxa"/>
          </w:tcPr>
          <w:p w14:paraId="164587BD" w14:textId="77777777" w:rsidR="00E0249A" w:rsidRPr="00C32006" w:rsidRDefault="00E0249A" w:rsidP="00512BC6">
            <w:pPr>
              <w:pStyle w:val="Tabulka-7"/>
              <w:cnfStyle w:val="000000000000" w:firstRow="0" w:lastRow="0" w:firstColumn="0" w:lastColumn="0" w:oddVBand="0" w:evenVBand="0" w:oddHBand="0" w:evenHBand="0" w:firstRowFirstColumn="0" w:firstRowLastColumn="0" w:lastRowFirstColumn="0" w:lastRowLastColumn="0"/>
            </w:pPr>
            <w:r w:rsidRPr="00C32006">
              <w:t>NE</w:t>
            </w:r>
          </w:p>
        </w:tc>
        <w:tc>
          <w:tcPr>
            <w:tcW w:w="1134" w:type="dxa"/>
          </w:tcPr>
          <w:p w14:paraId="047524FF" w14:textId="77777777" w:rsidR="00E0249A" w:rsidRPr="00C32006" w:rsidRDefault="00E0249A" w:rsidP="00512BC6">
            <w:pPr>
              <w:pStyle w:val="Tabulka-7"/>
              <w:cnfStyle w:val="000000000000" w:firstRow="0" w:lastRow="0" w:firstColumn="0" w:lastColumn="0" w:oddVBand="0" w:evenVBand="0" w:oddHBand="0" w:evenHBand="0" w:firstRowFirstColumn="0" w:firstRowLastColumn="0" w:lastRowFirstColumn="0" w:lastRowLastColumn="0"/>
            </w:pPr>
            <w:r w:rsidRPr="00C32006">
              <w:t>NE</w:t>
            </w:r>
          </w:p>
        </w:tc>
        <w:tc>
          <w:tcPr>
            <w:tcW w:w="1134" w:type="dxa"/>
          </w:tcPr>
          <w:p w14:paraId="1D18FB1E" w14:textId="77777777" w:rsidR="00E0249A" w:rsidRPr="00C32006" w:rsidRDefault="00E0249A" w:rsidP="00512BC6">
            <w:pPr>
              <w:pStyle w:val="Tabulka-7"/>
              <w:cnfStyle w:val="000000000000" w:firstRow="0" w:lastRow="0" w:firstColumn="0" w:lastColumn="0" w:oddVBand="0" w:evenVBand="0" w:oddHBand="0" w:evenHBand="0" w:firstRowFirstColumn="0" w:firstRowLastColumn="0" w:lastRowFirstColumn="0" w:lastRowLastColumn="0"/>
            </w:pPr>
            <w:r w:rsidRPr="00C32006">
              <w:t>NE</w:t>
            </w:r>
          </w:p>
        </w:tc>
        <w:tc>
          <w:tcPr>
            <w:tcW w:w="1134" w:type="dxa"/>
          </w:tcPr>
          <w:p w14:paraId="62667561" w14:textId="77777777" w:rsidR="00E0249A" w:rsidRPr="00C32006" w:rsidRDefault="00E0249A" w:rsidP="00512BC6">
            <w:pPr>
              <w:pStyle w:val="Tabulka-7"/>
              <w:cnfStyle w:val="000000000000" w:firstRow="0" w:lastRow="0" w:firstColumn="0" w:lastColumn="0" w:oddVBand="0" w:evenVBand="0" w:oddHBand="0" w:evenHBand="0" w:firstRowFirstColumn="0" w:firstRowLastColumn="0" w:lastRowFirstColumn="0" w:lastRowLastColumn="0"/>
            </w:pPr>
            <w:r w:rsidRPr="00C32006">
              <w:t>NE</w:t>
            </w:r>
          </w:p>
        </w:tc>
      </w:tr>
      <w:tr w:rsidR="00C32006" w:rsidRPr="00C32006" w14:paraId="3A4BD867" w14:textId="77777777" w:rsidTr="00512BC6">
        <w:tc>
          <w:tcPr>
            <w:cnfStyle w:val="001000000000" w:firstRow="0" w:lastRow="0" w:firstColumn="1" w:lastColumn="0" w:oddVBand="0" w:evenVBand="0" w:oddHBand="0" w:evenHBand="0" w:firstRowFirstColumn="0" w:firstRowLastColumn="0" w:lastRowFirstColumn="0" w:lastRowLastColumn="0"/>
            <w:tcW w:w="3573" w:type="dxa"/>
          </w:tcPr>
          <w:p w14:paraId="382B520F" w14:textId="77777777" w:rsidR="00E0249A" w:rsidRPr="00C32006" w:rsidRDefault="00E0249A" w:rsidP="00512BC6">
            <w:pPr>
              <w:pStyle w:val="Tabulka-7"/>
            </w:pPr>
            <w:r w:rsidRPr="00C32006">
              <w:t>Číslo trati podle Prohlášení o dráze</w:t>
            </w:r>
          </w:p>
        </w:tc>
        <w:tc>
          <w:tcPr>
            <w:tcW w:w="1134" w:type="dxa"/>
          </w:tcPr>
          <w:p w14:paraId="70F7C89C" w14:textId="77777777" w:rsidR="00E0249A" w:rsidRPr="00C32006" w:rsidRDefault="00E0249A" w:rsidP="00512BC6">
            <w:pPr>
              <w:pStyle w:val="Tabulka-7"/>
              <w:cnfStyle w:val="000000000000" w:firstRow="0" w:lastRow="0" w:firstColumn="0" w:lastColumn="0" w:oddVBand="0" w:evenVBand="0" w:oddHBand="0" w:evenHBand="0" w:firstRowFirstColumn="0" w:firstRowLastColumn="0" w:lastRowFirstColumn="0" w:lastRowLastColumn="0"/>
            </w:pPr>
            <w:r w:rsidRPr="00C32006">
              <w:t>787 00</w:t>
            </w:r>
          </w:p>
        </w:tc>
        <w:tc>
          <w:tcPr>
            <w:tcW w:w="1134" w:type="dxa"/>
          </w:tcPr>
          <w:p w14:paraId="6CD80D98" w14:textId="77777777" w:rsidR="00E0249A" w:rsidRPr="00C32006" w:rsidRDefault="00E0249A" w:rsidP="00512BC6">
            <w:pPr>
              <w:pStyle w:val="Tabulka-7"/>
              <w:cnfStyle w:val="000000000000" w:firstRow="0" w:lastRow="0" w:firstColumn="0" w:lastColumn="0" w:oddVBand="0" w:evenVBand="0" w:oddHBand="0" w:evenHBand="0" w:firstRowFirstColumn="0" w:firstRowLastColumn="0" w:lastRowFirstColumn="0" w:lastRowLastColumn="0"/>
            </w:pPr>
            <w:r w:rsidRPr="00C32006">
              <w:t>787 00</w:t>
            </w:r>
          </w:p>
        </w:tc>
        <w:tc>
          <w:tcPr>
            <w:tcW w:w="1134" w:type="dxa"/>
          </w:tcPr>
          <w:p w14:paraId="378E630D" w14:textId="77777777" w:rsidR="00E0249A" w:rsidRPr="00C32006" w:rsidRDefault="00E0249A" w:rsidP="00512BC6">
            <w:pPr>
              <w:pStyle w:val="Tabulka-7"/>
              <w:cnfStyle w:val="000000000000" w:firstRow="0" w:lastRow="0" w:firstColumn="0" w:lastColumn="0" w:oddVBand="0" w:evenVBand="0" w:oddHBand="0" w:evenHBand="0" w:firstRowFirstColumn="0" w:firstRowLastColumn="0" w:lastRowFirstColumn="0" w:lastRowLastColumn="0"/>
            </w:pPr>
            <w:r w:rsidRPr="00C32006">
              <w:t>787 00</w:t>
            </w:r>
          </w:p>
        </w:tc>
        <w:tc>
          <w:tcPr>
            <w:tcW w:w="1134" w:type="dxa"/>
          </w:tcPr>
          <w:p w14:paraId="6C7AB3AD" w14:textId="77777777" w:rsidR="00E0249A" w:rsidRPr="00C32006" w:rsidRDefault="00E0249A" w:rsidP="00512BC6">
            <w:pPr>
              <w:pStyle w:val="Tabulka-7"/>
              <w:cnfStyle w:val="000000000000" w:firstRow="0" w:lastRow="0" w:firstColumn="0" w:lastColumn="0" w:oddVBand="0" w:evenVBand="0" w:oddHBand="0" w:evenHBand="0" w:firstRowFirstColumn="0" w:firstRowLastColumn="0" w:lastRowFirstColumn="0" w:lastRowLastColumn="0"/>
            </w:pPr>
            <w:r w:rsidRPr="00C32006">
              <w:t>787 00</w:t>
            </w:r>
          </w:p>
        </w:tc>
      </w:tr>
      <w:tr w:rsidR="00C32006" w:rsidRPr="00C32006" w14:paraId="622CFA55" w14:textId="77777777" w:rsidTr="00512BC6">
        <w:tc>
          <w:tcPr>
            <w:cnfStyle w:val="001000000000" w:firstRow="0" w:lastRow="0" w:firstColumn="1" w:lastColumn="0" w:oddVBand="0" w:evenVBand="0" w:oddHBand="0" w:evenHBand="0" w:firstRowFirstColumn="0" w:firstRowLastColumn="0" w:lastRowFirstColumn="0" w:lastRowLastColumn="0"/>
            <w:tcW w:w="3573" w:type="dxa"/>
          </w:tcPr>
          <w:p w14:paraId="0AB9B845" w14:textId="77777777" w:rsidR="00E0249A" w:rsidRPr="00C32006" w:rsidRDefault="00E0249A" w:rsidP="00512BC6">
            <w:pPr>
              <w:pStyle w:val="Tabulka-7"/>
            </w:pPr>
            <w:r w:rsidRPr="00C32006">
              <w:t>Číslo trati podle nákresného jízdního řádu</w:t>
            </w:r>
          </w:p>
        </w:tc>
        <w:tc>
          <w:tcPr>
            <w:tcW w:w="1134" w:type="dxa"/>
          </w:tcPr>
          <w:p w14:paraId="11DEE22C" w14:textId="77777777" w:rsidR="00E0249A" w:rsidRPr="00C32006" w:rsidRDefault="00E0249A" w:rsidP="00512BC6">
            <w:pPr>
              <w:pStyle w:val="Tabulka-7"/>
              <w:cnfStyle w:val="000000000000" w:firstRow="0" w:lastRow="0" w:firstColumn="0" w:lastColumn="0" w:oddVBand="0" w:evenVBand="0" w:oddHBand="0" w:evenHBand="0" w:firstRowFirstColumn="0" w:firstRowLastColumn="0" w:lastRowFirstColumn="0" w:lastRowLastColumn="0"/>
            </w:pPr>
            <w:r w:rsidRPr="00C32006">
              <w:t>306</w:t>
            </w:r>
          </w:p>
        </w:tc>
        <w:tc>
          <w:tcPr>
            <w:tcW w:w="1134" w:type="dxa"/>
          </w:tcPr>
          <w:p w14:paraId="2E9760D1" w14:textId="77777777" w:rsidR="00E0249A" w:rsidRPr="00C32006" w:rsidRDefault="00E0249A" w:rsidP="00512BC6">
            <w:pPr>
              <w:pStyle w:val="Tabulka-7"/>
              <w:cnfStyle w:val="000000000000" w:firstRow="0" w:lastRow="0" w:firstColumn="0" w:lastColumn="0" w:oddVBand="0" w:evenVBand="0" w:oddHBand="0" w:evenHBand="0" w:firstRowFirstColumn="0" w:firstRowLastColumn="0" w:lastRowFirstColumn="0" w:lastRowLastColumn="0"/>
            </w:pPr>
            <w:r w:rsidRPr="00C32006">
              <w:t>306</w:t>
            </w:r>
          </w:p>
        </w:tc>
        <w:tc>
          <w:tcPr>
            <w:tcW w:w="1134" w:type="dxa"/>
          </w:tcPr>
          <w:p w14:paraId="0069F990" w14:textId="77777777" w:rsidR="00E0249A" w:rsidRPr="00C32006" w:rsidRDefault="00E0249A" w:rsidP="00512BC6">
            <w:pPr>
              <w:pStyle w:val="Tabulka-7"/>
              <w:cnfStyle w:val="000000000000" w:firstRow="0" w:lastRow="0" w:firstColumn="0" w:lastColumn="0" w:oddVBand="0" w:evenVBand="0" w:oddHBand="0" w:evenHBand="0" w:firstRowFirstColumn="0" w:firstRowLastColumn="0" w:lastRowFirstColumn="0" w:lastRowLastColumn="0"/>
            </w:pPr>
            <w:r w:rsidRPr="00C32006">
              <w:t>306</w:t>
            </w:r>
          </w:p>
        </w:tc>
        <w:tc>
          <w:tcPr>
            <w:tcW w:w="1134" w:type="dxa"/>
          </w:tcPr>
          <w:p w14:paraId="7C97AF4C" w14:textId="77777777" w:rsidR="00E0249A" w:rsidRPr="00C32006" w:rsidRDefault="00E0249A" w:rsidP="00512BC6">
            <w:pPr>
              <w:pStyle w:val="Tabulka-7"/>
              <w:cnfStyle w:val="000000000000" w:firstRow="0" w:lastRow="0" w:firstColumn="0" w:lastColumn="0" w:oddVBand="0" w:evenVBand="0" w:oddHBand="0" w:evenHBand="0" w:firstRowFirstColumn="0" w:firstRowLastColumn="0" w:lastRowFirstColumn="0" w:lastRowLastColumn="0"/>
            </w:pPr>
            <w:r w:rsidRPr="00C32006">
              <w:t>306</w:t>
            </w:r>
          </w:p>
        </w:tc>
      </w:tr>
      <w:tr w:rsidR="00C32006" w:rsidRPr="00C32006" w14:paraId="2A5197DB" w14:textId="77777777" w:rsidTr="00512BC6">
        <w:tc>
          <w:tcPr>
            <w:cnfStyle w:val="001000000000" w:firstRow="0" w:lastRow="0" w:firstColumn="1" w:lastColumn="0" w:oddVBand="0" w:evenVBand="0" w:oddHBand="0" w:evenHBand="0" w:firstRowFirstColumn="0" w:firstRowLastColumn="0" w:lastRowFirstColumn="0" w:lastRowLastColumn="0"/>
            <w:tcW w:w="3573" w:type="dxa"/>
          </w:tcPr>
          <w:p w14:paraId="728C838A" w14:textId="77777777" w:rsidR="00E0249A" w:rsidRPr="00C32006" w:rsidRDefault="00E0249A" w:rsidP="00512BC6">
            <w:pPr>
              <w:pStyle w:val="Tabulka-7"/>
            </w:pPr>
            <w:r w:rsidRPr="00C32006">
              <w:t>Číslo trati podle knižního jízdního řádu</w:t>
            </w:r>
          </w:p>
        </w:tc>
        <w:tc>
          <w:tcPr>
            <w:tcW w:w="1134" w:type="dxa"/>
          </w:tcPr>
          <w:p w14:paraId="139F3E38" w14:textId="77777777" w:rsidR="00E0249A" w:rsidRPr="00C32006" w:rsidRDefault="00E0249A" w:rsidP="00512BC6">
            <w:pPr>
              <w:pStyle w:val="Tabulka-7"/>
              <w:cnfStyle w:val="000000000000" w:firstRow="0" w:lastRow="0" w:firstColumn="0" w:lastColumn="0" w:oddVBand="0" w:evenVBand="0" w:oddHBand="0" w:evenHBand="0" w:firstRowFirstColumn="0" w:firstRowLastColumn="0" w:lastRowFirstColumn="0" w:lastRowLastColumn="0"/>
            </w:pPr>
            <w:r w:rsidRPr="00C32006">
              <w:t>325</w:t>
            </w:r>
          </w:p>
        </w:tc>
        <w:tc>
          <w:tcPr>
            <w:tcW w:w="1134" w:type="dxa"/>
          </w:tcPr>
          <w:p w14:paraId="5F22B233" w14:textId="77777777" w:rsidR="00E0249A" w:rsidRPr="00C32006" w:rsidRDefault="00E0249A" w:rsidP="00512BC6">
            <w:pPr>
              <w:pStyle w:val="Tabulka-7"/>
              <w:cnfStyle w:val="000000000000" w:firstRow="0" w:lastRow="0" w:firstColumn="0" w:lastColumn="0" w:oddVBand="0" w:evenVBand="0" w:oddHBand="0" w:evenHBand="0" w:firstRowFirstColumn="0" w:firstRowLastColumn="0" w:lastRowFirstColumn="0" w:lastRowLastColumn="0"/>
            </w:pPr>
            <w:r w:rsidRPr="00C32006">
              <w:t>325</w:t>
            </w:r>
          </w:p>
        </w:tc>
        <w:tc>
          <w:tcPr>
            <w:tcW w:w="1134" w:type="dxa"/>
          </w:tcPr>
          <w:p w14:paraId="511B2FC9" w14:textId="77777777" w:rsidR="00E0249A" w:rsidRPr="00C32006" w:rsidRDefault="00E0249A" w:rsidP="00512BC6">
            <w:pPr>
              <w:pStyle w:val="Tabulka-7"/>
              <w:cnfStyle w:val="000000000000" w:firstRow="0" w:lastRow="0" w:firstColumn="0" w:lastColumn="0" w:oddVBand="0" w:evenVBand="0" w:oddHBand="0" w:evenHBand="0" w:firstRowFirstColumn="0" w:firstRowLastColumn="0" w:lastRowFirstColumn="0" w:lastRowLastColumn="0"/>
            </w:pPr>
            <w:r w:rsidRPr="00C32006">
              <w:t>325</w:t>
            </w:r>
          </w:p>
        </w:tc>
        <w:tc>
          <w:tcPr>
            <w:tcW w:w="1134" w:type="dxa"/>
          </w:tcPr>
          <w:p w14:paraId="1B050305" w14:textId="77777777" w:rsidR="00E0249A" w:rsidRPr="00C32006" w:rsidRDefault="00E0249A" w:rsidP="00512BC6">
            <w:pPr>
              <w:pStyle w:val="Tabulka-7"/>
              <w:cnfStyle w:val="000000000000" w:firstRow="0" w:lastRow="0" w:firstColumn="0" w:lastColumn="0" w:oddVBand="0" w:evenVBand="0" w:oddHBand="0" w:evenHBand="0" w:firstRowFirstColumn="0" w:firstRowLastColumn="0" w:lastRowFirstColumn="0" w:lastRowLastColumn="0"/>
            </w:pPr>
            <w:r w:rsidRPr="00C32006">
              <w:t>325</w:t>
            </w:r>
          </w:p>
        </w:tc>
      </w:tr>
      <w:tr w:rsidR="00C32006" w:rsidRPr="00C32006" w14:paraId="30C95587" w14:textId="77777777" w:rsidTr="00512BC6">
        <w:tc>
          <w:tcPr>
            <w:cnfStyle w:val="001000000000" w:firstRow="0" w:lastRow="0" w:firstColumn="1" w:lastColumn="0" w:oddVBand="0" w:evenVBand="0" w:oddHBand="0" w:evenHBand="0" w:firstRowFirstColumn="0" w:firstRowLastColumn="0" w:lastRowFirstColumn="0" w:lastRowLastColumn="0"/>
            <w:tcW w:w="3573" w:type="dxa"/>
          </w:tcPr>
          <w:p w14:paraId="173B7983" w14:textId="77777777" w:rsidR="00E0249A" w:rsidRPr="00C32006" w:rsidRDefault="00E0249A" w:rsidP="00512BC6">
            <w:pPr>
              <w:pStyle w:val="Tabulka-7"/>
            </w:pPr>
            <w:r w:rsidRPr="00C32006">
              <w:t>Číslo traťového a definičního úseku</w:t>
            </w:r>
          </w:p>
        </w:tc>
        <w:tc>
          <w:tcPr>
            <w:tcW w:w="1134" w:type="dxa"/>
          </w:tcPr>
          <w:p w14:paraId="551FE6D9" w14:textId="77777777" w:rsidR="00E0249A" w:rsidRPr="00C32006" w:rsidRDefault="00E0249A" w:rsidP="00512BC6">
            <w:pPr>
              <w:pStyle w:val="Tabulka-7"/>
              <w:cnfStyle w:val="000000000000" w:firstRow="0" w:lastRow="0" w:firstColumn="0" w:lastColumn="0" w:oddVBand="0" w:evenVBand="0" w:oddHBand="0" w:evenHBand="0" w:firstRowFirstColumn="0" w:firstRowLastColumn="0" w:lastRowFirstColumn="0" w:lastRowLastColumn="0"/>
            </w:pPr>
            <w:r w:rsidRPr="00C32006">
              <w:t>2171E1</w:t>
            </w:r>
          </w:p>
          <w:p w14:paraId="6645FFA3" w14:textId="77777777" w:rsidR="00E0249A" w:rsidRPr="00C32006" w:rsidRDefault="00E0249A" w:rsidP="00512BC6">
            <w:pPr>
              <w:pStyle w:val="Tabulka-7"/>
              <w:cnfStyle w:val="000000000000" w:firstRow="0" w:lastRow="0" w:firstColumn="0" w:lastColumn="0" w:oddVBand="0" w:evenVBand="0" w:oddHBand="0" w:evenHBand="0" w:firstRowFirstColumn="0" w:firstRowLastColumn="0" w:lastRowFirstColumn="0" w:lastRowLastColumn="0"/>
            </w:pPr>
            <w:r w:rsidRPr="00C32006">
              <w:t>2171EA</w:t>
            </w:r>
          </w:p>
          <w:p w14:paraId="5FB15EF8" w14:textId="339C6C1A" w:rsidR="00E0249A" w:rsidRPr="00C32006" w:rsidRDefault="00E0249A" w:rsidP="00512BC6">
            <w:pPr>
              <w:pStyle w:val="Tabulka-7"/>
              <w:cnfStyle w:val="000000000000" w:firstRow="0" w:lastRow="0" w:firstColumn="0" w:lastColumn="0" w:oddVBand="0" w:evenVBand="0" w:oddHBand="0" w:evenHBand="0" w:firstRowFirstColumn="0" w:firstRowLastColumn="0" w:lastRowFirstColumn="0" w:lastRowLastColumn="0"/>
            </w:pPr>
            <w:r w:rsidRPr="00C32006">
              <w:t>2171EB</w:t>
            </w:r>
          </w:p>
        </w:tc>
        <w:tc>
          <w:tcPr>
            <w:tcW w:w="1134" w:type="dxa"/>
          </w:tcPr>
          <w:p w14:paraId="32953BC4" w14:textId="4D94F98F" w:rsidR="00E0249A" w:rsidRPr="00C32006" w:rsidRDefault="00E0249A" w:rsidP="00512BC6">
            <w:pPr>
              <w:pStyle w:val="Tabulka-7"/>
              <w:cnfStyle w:val="000000000000" w:firstRow="0" w:lastRow="0" w:firstColumn="0" w:lastColumn="0" w:oddVBand="0" w:evenVBand="0" w:oddHBand="0" w:evenHBand="0" w:firstRowFirstColumn="0" w:firstRowLastColumn="0" w:lastRowFirstColumn="0" w:lastRowLastColumn="0"/>
            </w:pPr>
            <w:r w:rsidRPr="00C32006">
              <w:t>217110</w:t>
            </w:r>
          </w:p>
        </w:tc>
        <w:tc>
          <w:tcPr>
            <w:tcW w:w="1134" w:type="dxa"/>
          </w:tcPr>
          <w:p w14:paraId="2222A8B8" w14:textId="41237A31" w:rsidR="00E0249A" w:rsidRPr="00C32006" w:rsidRDefault="00E0249A" w:rsidP="00512BC6">
            <w:pPr>
              <w:pStyle w:val="Tabulka-7"/>
              <w:cnfStyle w:val="000000000000" w:firstRow="0" w:lastRow="0" w:firstColumn="0" w:lastColumn="0" w:oddVBand="0" w:evenVBand="0" w:oddHBand="0" w:evenHBand="0" w:firstRowFirstColumn="0" w:firstRowLastColumn="0" w:lastRowFirstColumn="0" w:lastRowLastColumn="0"/>
            </w:pPr>
            <w:r w:rsidRPr="00C32006">
              <w:t>2171F1</w:t>
            </w:r>
          </w:p>
        </w:tc>
        <w:tc>
          <w:tcPr>
            <w:tcW w:w="1134" w:type="dxa"/>
          </w:tcPr>
          <w:p w14:paraId="26AF5E82" w14:textId="2C772DD9" w:rsidR="00E0249A" w:rsidRPr="00C32006" w:rsidRDefault="00E0249A" w:rsidP="00512BC6">
            <w:pPr>
              <w:pStyle w:val="Tabulka-7"/>
              <w:cnfStyle w:val="000000000000" w:firstRow="0" w:lastRow="0" w:firstColumn="0" w:lastColumn="0" w:oddVBand="0" w:evenVBand="0" w:oddHBand="0" w:evenHBand="0" w:firstRowFirstColumn="0" w:firstRowLastColumn="0" w:lastRowFirstColumn="0" w:lastRowLastColumn="0"/>
            </w:pPr>
            <w:r w:rsidRPr="00C32006">
              <w:t>217112</w:t>
            </w:r>
          </w:p>
        </w:tc>
      </w:tr>
      <w:tr w:rsidR="00C32006" w:rsidRPr="00C32006" w14:paraId="3FBC8F44" w14:textId="77777777" w:rsidTr="00512BC6">
        <w:tc>
          <w:tcPr>
            <w:cnfStyle w:val="001000000000" w:firstRow="0" w:lastRow="0" w:firstColumn="1" w:lastColumn="0" w:oddVBand="0" w:evenVBand="0" w:oddHBand="0" w:evenHBand="0" w:firstRowFirstColumn="0" w:firstRowLastColumn="0" w:lastRowFirstColumn="0" w:lastRowLastColumn="0"/>
            <w:tcW w:w="3573" w:type="dxa"/>
          </w:tcPr>
          <w:p w14:paraId="36E2EDA4" w14:textId="77777777" w:rsidR="00E0249A" w:rsidRPr="00C32006" w:rsidRDefault="00E0249A" w:rsidP="00512BC6">
            <w:pPr>
              <w:pStyle w:val="Tabulka-7"/>
            </w:pPr>
            <w:r w:rsidRPr="00C32006">
              <w:t>Traťová třída zatížení</w:t>
            </w:r>
          </w:p>
        </w:tc>
        <w:tc>
          <w:tcPr>
            <w:tcW w:w="1134" w:type="dxa"/>
          </w:tcPr>
          <w:p w14:paraId="3AC37F00" w14:textId="77777777" w:rsidR="00E0249A" w:rsidRPr="00C32006" w:rsidRDefault="00E0249A" w:rsidP="00512BC6">
            <w:pPr>
              <w:pStyle w:val="Tabulka-7"/>
              <w:cnfStyle w:val="000000000000" w:firstRow="0" w:lastRow="0" w:firstColumn="0" w:lastColumn="0" w:oddVBand="0" w:evenVBand="0" w:oddHBand="0" w:evenHBand="0" w:firstRowFirstColumn="0" w:firstRowLastColumn="0" w:lastRowFirstColumn="0" w:lastRowLastColumn="0"/>
            </w:pPr>
            <w:r w:rsidRPr="00C32006">
              <w:t>C3</w:t>
            </w:r>
          </w:p>
        </w:tc>
        <w:tc>
          <w:tcPr>
            <w:tcW w:w="1134" w:type="dxa"/>
          </w:tcPr>
          <w:p w14:paraId="78EBF558" w14:textId="77777777" w:rsidR="00E0249A" w:rsidRPr="00C32006" w:rsidRDefault="00E0249A" w:rsidP="00512BC6">
            <w:pPr>
              <w:pStyle w:val="Tabulka-7"/>
              <w:cnfStyle w:val="000000000000" w:firstRow="0" w:lastRow="0" w:firstColumn="0" w:lastColumn="0" w:oddVBand="0" w:evenVBand="0" w:oddHBand="0" w:evenHBand="0" w:firstRowFirstColumn="0" w:firstRowLastColumn="0" w:lastRowFirstColumn="0" w:lastRowLastColumn="0"/>
            </w:pPr>
            <w:r w:rsidRPr="00C32006">
              <w:t>C3</w:t>
            </w:r>
          </w:p>
        </w:tc>
        <w:tc>
          <w:tcPr>
            <w:tcW w:w="1134" w:type="dxa"/>
          </w:tcPr>
          <w:p w14:paraId="0F3022B7" w14:textId="77777777" w:rsidR="00E0249A" w:rsidRPr="00C32006" w:rsidRDefault="00E0249A" w:rsidP="00512BC6">
            <w:pPr>
              <w:pStyle w:val="Tabulka-7"/>
              <w:cnfStyle w:val="000000000000" w:firstRow="0" w:lastRow="0" w:firstColumn="0" w:lastColumn="0" w:oddVBand="0" w:evenVBand="0" w:oddHBand="0" w:evenHBand="0" w:firstRowFirstColumn="0" w:firstRowLastColumn="0" w:lastRowFirstColumn="0" w:lastRowLastColumn="0"/>
            </w:pPr>
            <w:r w:rsidRPr="00C32006">
              <w:t>C3</w:t>
            </w:r>
          </w:p>
        </w:tc>
        <w:tc>
          <w:tcPr>
            <w:tcW w:w="1134" w:type="dxa"/>
          </w:tcPr>
          <w:p w14:paraId="44B06FC4" w14:textId="77777777" w:rsidR="00E0249A" w:rsidRPr="00C32006" w:rsidRDefault="00E0249A" w:rsidP="00512BC6">
            <w:pPr>
              <w:pStyle w:val="Tabulka-7"/>
              <w:cnfStyle w:val="000000000000" w:firstRow="0" w:lastRow="0" w:firstColumn="0" w:lastColumn="0" w:oddVBand="0" w:evenVBand="0" w:oddHBand="0" w:evenHBand="0" w:firstRowFirstColumn="0" w:firstRowLastColumn="0" w:lastRowFirstColumn="0" w:lastRowLastColumn="0"/>
            </w:pPr>
            <w:r w:rsidRPr="00C32006">
              <w:t>C3</w:t>
            </w:r>
          </w:p>
        </w:tc>
      </w:tr>
      <w:tr w:rsidR="00C32006" w:rsidRPr="00C32006" w14:paraId="4938EBF6" w14:textId="77777777" w:rsidTr="00512BC6">
        <w:tc>
          <w:tcPr>
            <w:cnfStyle w:val="001000000000" w:firstRow="0" w:lastRow="0" w:firstColumn="1" w:lastColumn="0" w:oddVBand="0" w:evenVBand="0" w:oddHBand="0" w:evenHBand="0" w:firstRowFirstColumn="0" w:firstRowLastColumn="0" w:lastRowFirstColumn="0" w:lastRowLastColumn="0"/>
            <w:tcW w:w="3573" w:type="dxa"/>
          </w:tcPr>
          <w:p w14:paraId="3FD0EE1B" w14:textId="77777777" w:rsidR="00E0249A" w:rsidRPr="00C32006" w:rsidRDefault="00E0249A" w:rsidP="00512BC6">
            <w:pPr>
              <w:pStyle w:val="Tabulka-7"/>
            </w:pPr>
            <w:r w:rsidRPr="00C32006">
              <w:t>Maximální traťová rychlost</w:t>
            </w:r>
          </w:p>
        </w:tc>
        <w:tc>
          <w:tcPr>
            <w:tcW w:w="1134" w:type="dxa"/>
          </w:tcPr>
          <w:p w14:paraId="4D4B69CF" w14:textId="77777777" w:rsidR="00E0249A" w:rsidRPr="00C32006" w:rsidRDefault="00E0249A" w:rsidP="00512BC6">
            <w:pPr>
              <w:pStyle w:val="Tabulka-7"/>
              <w:cnfStyle w:val="000000000000" w:firstRow="0" w:lastRow="0" w:firstColumn="0" w:lastColumn="0" w:oddVBand="0" w:evenVBand="0" w:oddHBand="0" w:evenHBand="0" w:firstRowFirstColumn="0" w:firstRowLastColumn="0" w:lastRowFirstColumn="0" w:lastRowLastColumn="0"/>
            </w:pPr>
            <w:r w:rsidRPr="00C32006">
              <w:t>80 km/h</w:t>
            </w:r>
          </w:p>
        </w:tc>
        <w:tc>
          <w:tcPr>
            <w:tcW w:w="1134" w:type="dxa"/>
          </w:tcPr>
          <w:p w14:paraId="61270888" w14:textId="77777777" w:rsidR="00E0249A" w:rsidRPr="00C32006" w:rsidRDefault="00E0249A" w:rsidP="00512BC6">
            <w:pPr>
              <w:pStyle w:val="Tabulka-7"/>
              <w:cnfStyle w:val="000000000000" w:firstRow="0" w:lastRow="0" w:firstColumn="0" w:lastColumn="0" w:oddVBand="0" w:evenVBand="0" w:oddHBand="0" w:evenHBand="0" w:firstRowFirstColumn="0" w:firstRowLastColumn="0" w:lastRowFirstColumn="0" w:lastRowLastColumn="0"/>
            </w:pPr>
            <w:r w:rsidRPr="00C32006">
              <w:t>80 km/h</w:t>
            </w:r>
          </w:p>
        </w:tc>
        <w:tc>
          <w:tcPr>
            <w:tcW w:w="1134" w:type="dxa"/>
          </w:tcPr>
          <w:p w14:paraId="317F3D8C" w14:textId="77777777" w:rsidR="00E0249A" w:rsidRPr="00C32006" w:rsidRDefault="00E0249A" w:rsidP="00512BC6">
            <w:pPr>
              <w:pStyle w:val="Tabulka-7"/>
              <w:cnfStyle w:val="000000000000" w:firstRow="0" w:lastRow="0" w:firstColumn="0" w:lastColumn="0" w:oddVBand="0" w:evenVBand="0" w:oddHBand="0" w:evenHBand="0" w:firstRowFirstColumn="0" w:firstRowLastColumn="0" w:lastRowFirstColumn="0" w:lastRowLastColumn="0"/>
            </w:pPr>
            <w:r w:rsidRPr="00C32006">
              <w:t>80 km/h</w:t>
            </w:r>
          </w:p>
        </w:tc>
        <w:tc>
          <w:tcPr>
            <w:tcW w:w="1134" w:type="dxa"/>
          </w:tcPr>
          <w:p w14:paraId="7968EC29" w14:textId="77777777" w:rsidR="00E0249A" w:rsidRPr="00C32006" w:rsidRDefault="00E0249A" w:rsidP="00512BC6">
            <w:pPr>
              <w:pStyle w:val="Tabulka-7"/>
              <w:cnfStyle w:val="000000000000" w:firstRow="0" w:lastRow="0" w:firstColumn="0" w:lastColumn="0" w:oddVBand="0" w:evenVBand="0" w:oddHBand="0" w:evenHBand="0" w:firstRowFirstColumn="0" w:firstRowLastColumn="0" w:lastRowFirstColumn="0" w:lastRowLastColumn="0"/>
            </w:pPr>
            <w:r w:rsidRPr="00C32006">
              <w:t>80 km/h</w:t>
            </w:r>
          </w:p>
        </w:tc>
      </w:tr>
      <w:tr w:rsidR="00C32006" w:rsidRPr="00C32006" w14:paraId="1E032A16" w14:textId="77777777" w:rsidTr="00512BC6">
        <w:tc>
          <w:tcPr>
            <w:cnfStyle w:val="001000000000" w:firstRow="0" w:lastRow="0" w:firstColumn="1" w:lastColumn="0" w:oddVBand="0" w:evenVBand="0" w:oddHBand="0" w:evenHBand="0" w:firstRowFirstColumn="0" w:firstRowLastColumn="0" w:lastRowFirstColumn="0" w:lastRowLastColumn="0"/>
            <w:tcW w:w="3573" w:type="dxa"/>
          </w:tcPr>
          <w:p w14:paraId="27C11B01" w14:textId="77777777" w:rsidR="00E0249A" w:rsidRPr="00C32006" w:rsidRDefault="00E0249A" w:rsidP="00512BC6">
            <w:pPr>
              <w:pStyle w:val="Tabulka-7"/>
            </w:pPr>
            <w:r w:rsidRPr="00C32006">
              <w:t>Trakční soustava</w:t>
            </w:r>
          </w:p>
        </w:tc>
        <w:tc>
          <w:tcPr>
            <w:tcW w:w="1134" w:type="dxa"/>
          </w:tcPr>
          <w:p w14:paraId="3635B8A6" w14:textId="77777777" w:rsidR="00E0249A" w:rsidRPr="00C32006" w:rsidRDefault="00E0249A" w:rsidP="00512BC6">
            <w:pPr>
              <w:pStyle w:val="Tabulka-7"/>
              <w:cnfStyle w:val="000000000000" w:firstRow="0" w:lastRow="0" w:firstColumn="0" w:lastColumn="0" w:oddVBand="0" w:evenVBand="0" w:oddHBand="0" w:evenHBand="0" w:firstRowFirstColumn="0" w:firstRowLastColumn="0" w:lastRowFirstColumn="0" w:lastRowLastColumn="0"/>
            </w:pPr>
            <w:r w:rsidRPr="00C32006">
              <w:t>nezávislá</w:t>
            </w:r>
          </w:p>
        </w:tc>
        <w:tc>
          <w:tcPr>
            <w:tcW w:w="1134" w:type="dxa"/>
          </w:tcPr>
          <w:p w14:paraId="45F9967D" w14:textId="77777777" w:rsidR="00E0249A" w:rsidRPr="00C32006" w:rsidRDefault="00E0249A" w:rsidP="00512BC6">
            <w:pPr>
              <w:pStyle w:val="Tabulka-7"/>
              <w:cnfStyle w:val="000000000000" w:firstRow="0" w:lastRow="0" w:firstColumn="0" w:lastColumn="0" w:oddVBand="0" w:evenVBand="0" w:oddHBand="0" w:evenHBand="0" w:firstRowFirstColumn="0" w:firstRowLastColumn="0" w:lastRowFirstColumn="0" w:lastRowLastColumn="0"/>
            </w:pPr>
            <w:r w:rsidRPr="00C32006">
              <w:t>nezávislá</w:t>
            </w:r>
          </w:p>
        </w:tc>
        <w:tc>
          <w:tcPr>
            <w:tcW w:w="1134" w:type="dxa"/>
          </w:tcPr>
          <w:p w14:paraId="130F1F9E" w14:textId="77777777" w:rsidR="00E0249A" w:rsidRPr="00C32006" w:rsidRDefault="00E0249A" w:rsidP="00512BC6">
            <w:pPr>
              <w:pStyle w:val="Tabulka-7"/>
              <w:cnfStyle w:val="000000000000" w:firstRow="0" w:lastRow="0" w:firstColumn="0" w:lastColumn="0" w:oddVBand="0" w:evenVBand="0" w:oddHBand="0" w:evenHBand="0" w:firstRowFirstColumn="0" w:firstRowLastColumn="0" w:lastRowFirstColumn="0" w:lastRowLastColumn="0"/>
            </w:pPr>
            <w:r w:rsidRPr="00C32006">
              <w:t>nezávislá</w:t>
            </w:r>
          </w:p>
        </w:tc>
        <w:tc>
          <w:tcPr>
            <w:tcW w:w="1134" w:type="dxa"/>
          </w:tcPr>
          <w:p w14:paraId="463C9A95" w14:textId="77777777" w:rsidR="00E0249A" w:rsidRPr="00C32006" w:rsidRDefault="00E0249A" w:rsidP="00512BC6">
            <w:pPr>
              <w:pStyle w:val="Tabulka-7"/>
              <w:cnfStyle w:val="000000000000" w:firstRow="0" w:lastRow="0" w:firstColumn="0" w:lastColumn="0" w:oddVBand="0" w:evenVBand="0" w:oddHBand="0" w:evenHBand="0" w:firstRowFirstColumn="0" w:firstRowLastColumn="0" w:lastRowFirstColumn="0" w:lastRowLastColumn="0"/>
            </w:pPr>
            <w:r w:rsidRPr="00C32006">
              <w:t>nezávislá</w:t>
            </w:r>
          </w:p>
        </w:tc>
      </w:tr>
      <w:tr w:rsidR="00C32006" w:rsidRPr="00C32006" w14:paraId="47E3FC51" w14:textId="77777777" w:rsidTr="00512BC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73" w:type="dxa"/>
          </w:tcPr>
          <w:p w14:paraId="7A724D4E" w14:textId="77777777" w:rsidR="00E0249A" w:rsidRPr="00C32006" w:rsidRDefault="00E0249A" w:rsidP="00512BC6">
            <w:pPr>
              <w:pStyle w:val="Tabulka-7"/>
              <w:rPr>
                <w:b/>
              </w:rPr>
            </w:pPr>
            <w:r w:rsidRPr="00C32006">
              <w:t>Počet traťových kolejí</w:t>
            </w:r>
          </w:p>
        </w:tc>
        <w:tc>
          <w:tcPr>
            <w:tcW w:w="1134" w:type="dxa"/>
          </w:tcPr>
          <w:p w14:paraId="0E0C95D6" w14:textId="77777777" w:rsidR="00E0249A" w:rsidRPr="00C32006" w:rsidRDefault="00E0249A" w:rsidP="00512BC6">
            <w:pPr>
              <w:pStyle w:val="Tabulka-7"/>
              <w:cnfStyle w:val="010000000000" w:firstRow="0" w:lastRow="1" w:firstColumn="0" w:lastColumn="0" w:oddVBand="0" w:evenVBand="0" w:oddHBand="0" w:evenHBand="0" w:firstRowFirstColumn="0" w:firstRowLastColumn="0" w:lastRowFirstColumn="0" w:lastRowLastColumn="0"/>
              <w:rPr>
                <w:bCs/>
              </w:rPr>
            </w:pPr>
            <w:r w:rsidRPr="00C32006">
              <w:rPr>
                <w:bCs/>
              </w:rPr>
              <w:t>1</w:t>
            </w:r>
          </w:p>
        </w:tc>
        <w:tc>
          <w:tcPr>
            <w:tcW w:w="1134" w:type="dxa"/>
          </w:tcPr>
          <w:p w14:paraId="13DCE6D2" w14:textId="77777777" w:rsidR="00E0249A" w:rsidRPr="00C32006" w:rsidRDefault="00E0249A" w:rsidP="00512BC6">
            <w:pPr>
              <w:pStyle w:val="Tabulka-7"/>
              <w:cnfStyle w:val="010000000000" w:firstRow="0" w:lastRow="1" w:firstColumn="0" w:lastColumn="0" w:oddVBand="0" w:evenVBand="0" w:oddHBand="0" w:evenHBand="0" w:firstRowFirstColumn="0" w:firstRowLastColumn="0" w:lastRowFirstColumn="0" w:lastRowLastColumn="0"/>
              <w:rPr>
                <w:bCs/>
              </w:rPr>
            </w:pPr>
            <w:r w:rsidRPr="00C32006">
              <w:rPr>
                <w:bCs/>
              </w:rPr>
              <w:t>1</w:t>
            </w:r>
          </w:p>
        </w:tc>
        <w:tc>
          <w:tcPr>
            <w:tcW w:w="1134" w:type="dxa"/>
          </w:tcPr>
          <w:p w14:paraId="1C8FC2FC" w14:textId="77777777" w:rsidR="00E0249A" w:rsidRPr="00C32006" w:rsidRDefault="00E0249A" w:rsidP="00512BC6">
            <w:pPr>
              <w:pStyle w:val="Tabulka-7"/>
              <w:cnfStyle w:val="010000000000" w:firstRow="0" w:lastRow="1" w:firstColumn="0" w:lastColumn="0" w:oddVBand="0" w:evenVBand="0" w:oddHBand="0" w:evenHBand="0" w:firstRowFirstColumn="0" w:firstRowLastColumn="0" w:lastRowFirstColumn="0" w:lastRowLastColumn="0"/>
              <w:rPr>
                <w:bCs/>
              </w:rPr>
            </w:pPr>
            <w:r w:rsidRPr="00C32006">
              <w:rPr>
                <w:bCs/>
              </w:rPr>
              <w:t>1</w:t>
            </w:r>
          </w:p>
        </w:tc>
        <w:tc>
          <w:tcPr>
            <w:tcW w:w="1134" w:type="dxa"/>
          </w:tcPr>
          <w:p w14:paraId="5237F5F8" w14:textId="77777777" w:rsidR="00E0249A" w:rsidRPr="00C32006" w:rsidRDefault="00E0249A" w:rsidP="00512BC6">
            <w:pPr>
              <w:pStyle w:val="Tabulka-7"/>
              <w:cnfStyle w:val="010000000000" w:firstRow="0" w:lastRow="1" w:firstColumn="0" w:lastColumn="0" w:oddVBand="0" w:evenVBand="0" w:oddHBand="0" w:evenHBand="0" w:firstRowFirstColumn="0" w:firstRowLastColumn="0" w:lastRowFirstColumn="0" w:lastRowLastColumn="0"/>
              <w:rPr>
                <w:bCs/>
              </w:rPr>
            </w:pPr>
            <w:r w:rsidRPr="00C32006">
              <w:rPr>
                <w:bCs/>
              </w:rPr>
              <w:t>1</w:t>
            </w:r>
          </w:p>
        </w:tc>
      </w:tr>
    </w:tbl>
    <w:p w14:paraId="7E4C02E6" w14:textId="77777777" w:rsidR="00E0249A" w:rsidRPr="00C32006" w:rsidRDefault="00E0249A" w:rsidP="007B3B7B">
      <w:pPr>
        <w:pStyle w:val="ZTPinfo-text"/>
        <w:rPr>
          <w:b/>
          <w:i w:val="0"/>
          <w:iCs/>
          <w:color w:val="auto"/>
        </w:rPr>
      </w:pPr>
    </w:p>
    <w:p w14:paraId="0EEBCD85" w14:textId="77777777" w:rsidR="00E0249A" w:rsidRPr="00C32006" w:rsidRDefault="00E0249A" w:rsidP="00E0249A">
      <w:pPr>
        <w:pStyle w:val="TabulkaNadpis"/>
      </w:pPr>
      <w:r w:rsidRPr="00C32006">
        <w:t>Údaje o trati</w:t>
      </w:r>
    </w:p>
    <w:tbl>
      <w:tblPr>
        <w:tblStyle w:val="TabZTPbez"/>
        <w:tblW w:w="5841" w:type="dxa"/>
        <w:tblLook w:val="04E0" w:firstRow="1" w:lastRow="1" w:firstColumn="1" w:lastColumn="0" w:noHBand="0" w:noVBand="1"/>
      </w:tblPr>
      <w:tblGrid>
        <w:gridCol w:w="3573"/>
        <w:gridCol w:w="1134"/>
        <w:gridCol w:w="1134"/>
      </w:tblGrid>
      <w:tr w:rsidR="00C32006" w:rsidRPr="00C32006" w14:paraId="2F553F92" w14:textId="77777777" w:rsidTr="00E0249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73" w:type="dxa"/>
          </w:tcPr>
          <w:p w14:paraId="07381D7E" w14:textId="77777777" w:rsidR="00E0249A" w:rsidRPr="00C32006" w:rsidRDefault="00E0249A" w:rsidP="00512BC6">
            <w:pPr>
              <w:pStyle w:val="Tabulka-7"/>
            </w:pPr>
            <w:r w:rsidRPr="00C32006">
              <w:t>Traťový úsek</w:t>
            </w:r>
          </w:p>
        </w:tc>
        <w:tc>
          <w:tcPr>
            <w:tcW w:w="1134" w:type="dxa"/>
          </w:tcPr>
          <w:p w14:paraId="0ED02AC4" w14:textId="77777777" w:rsidR="00E0249A" w:rsidRPr="00C32006" w:rsidRDefault="00E0249A" w:rsidP="00512BC6">
            <w:pPr>
              <w:pStyle w:val="Tabulka-7"/>
              <w:cnfStyle w:val="100000000000" w:firstRow="1" w:lastRow="0" w:firstColumn="0" w:lastColumn="0" w:oddVBand="0" w:evenVBand="0" w:oddHBand="0" w:evenHBand="0" w:firstRowFirstColumn="0" w:firstRowLastColumn="0" w:lastRowFirstColumn="0" w:lastRowLastColumn="0"/>
            </w:pPr>
            <w:r w:rsidRPr="00C32006">
              <w:t>2171</w:t>
            </w:r>
          </w:p>
        </w:tc>
        <w:tc>
          <w:tcPr>
            <w:tcW w:w="1134" w:type="dxa"/>
          </w:tcPr>
          <w:p w14:paraId="63055953" w14:textId="77777777" w:rsidR="00E0249A" w:rsidRPr="00C32006" w:rsidRDefault="00E0249A" w:rsidP="00512BC6">
            <w:pPr>
              <w:pStyle w:val="Tabulka-7"/>
              <w:cnfStyle w:val="100000000000" w:firstRow="1" w:lastRow="0" w:firstColumn="0" w:lastColumn="0" w:oddVBand="0" w:evenVBand="0" w:oddHBand="0" w:evenHBand="0" w:firstRowFirstColumn="0" w:firstRowLastColumn="0" w:lastRowFirstColumn="0" w:lastRowLastColumn="0"/>
            </w:pPr>
            <w:r w:rsidRPr="00C32006">
              <w:t>2171</w:t>
            </w:r>
          </w:p>
        </w:tc>
      </w:tr>
      <w:tr w:rsidR="00C32006" w:rsidRPr="00C32006" w14:paraId="4535831D" w14:textId="77777777" w:rsidTr="00E0249A">
        <w:tc>
          <w:tcPr>
            <w:cnfStyle w:val="001000000000" w:firstRow="0" w:lastRow="0" w:firstColumn="1" w:lastColumn="0" w:oddVBand="0" w:evenVBand="0" w:oddHBand="0" w:evenHBand="0" w:firstRowFirstColumn="0" w:firstRowLastColumn="0" w:lastRowFirstColumn="0" w:lastRowLastColumn="0"/>
            <w:tcW w:w="3573" w:type="dxa"/>
          </w:tcPr>
          <w:p w14:paraId="74749BA1" w14:textId="77777777" w:rsidR="00E0249A" w:rsidRPr="00C32006" w:rsidRDefault="00E0249A" w:rsidP="00512BC6">
            <w:pPr>
              <w:pStyle w:val="Tabulka-7"/>
            </w:pPr>
            <w:r w:rsidRPr="00C32006">
              <w:t>Kategorie dráhy podle zákona č. 266/1994 Sb.</w:t>
            </w:r>
          </w:p>
        </w:tc>
        <w:tc>
          <w:tcPr>
            <w:tcW w:w="1134" w:type="dxa"/>
          </w:tcPr>
          <w:p w14:paraId="3883564A" w14:textId="77777777" w:rsidR="00E0249A" w:rsidRPr="00C32006" w:rsidRDefault="00E0249A" w:rsidP="00512BC6">
            <w:pPr>
              <w:pStyle w:val="Tabulka-7"/>
              <w:cnfStyle w:val="000000000000" w:firstRow="0" w:lastRow="0" w:firstColumn="0" w:lastColumn="0" w:oddVBand="0" w:evenVBand="0" w:oddHBand="0" w:evenHBand="0" w:firstRowFirstColumn="0" w:firstRowLastColumn="0" w:lastRowFirstColumn="0" w:lastRowLastColumn="0"/>
            </w:pPr>
            <w:r w:rsidRPr="00C32006">
              <w:t>regionální</w:t>
            </w:r>
          </w:p>
        </w:tc>
        <w:tc>
          <w:tcPr>
            <w:tcW w:w="1134" w:type="dxa"/>
          </w:tcPr>
          <w:p w14:paraId="219236D1" w14:textId="77777777" w:rsidR="00E0249A" w:rsidRPr="00C32006" w:rsidRDefault="00E0249A" w:rsidP="00512BC6">
            <w:pPr>
              <w:pStyle w:val="Tabulka-7"/>
              <w:cnfStyle w:val="000000000000" w:firstRow="0" w:lastRow="0" w:firstColumn="0" w:lastColumn="0" w:oddVBand="0" w:evenVBand="0" w:oddHBand="0" w:evenHBand="0" w:firstRowFirstColumn="0" w:firstRowLastColumn="0" w:lastRowFirstColumn="0" w:lastRowLastColumn="0"/>
            </w:pPr>
            <w:r w:rsidRPr="00C32006">
              <w:t>regionální</w:t>
            </w:r>
          </w:p>
        </w:tc>
      </w:tr>
      <w:tr w:rsidR="00C32006" w:rsidRPr="00C32006" w14:paraId="294BCA2D" w14:textId="77777777" w:rsidTr="00E0249A">
        <w:tc>
          <w:tcPr>
            <w:cnfStyle w:val="001000000000" w:firstRow="0" w:lastRow="0" w:firstColumn="1" w:lastColumn="0" w:oddVBand="0" w:evenVBand="0" w:oddHBand="0" w:evenHBand="0" w:firstRowFirstColumn="0" w:firstRowLastColumn="0" w:lastRowFirstColumn="0" w:lastRowLastColumn="0"/>
            <w:tcW w:w="3573" w:type="dxa"/>
          </w:tcPr>
          <w:p w14:paraId="30F3CA16" w14:textId="77777777" w:rsidR="00E0249A" w:rsidRPr="00C32006" w:rsidRDefault="00E0249A" w:rsidP="00512BC6">
            <w:pPr>
              <w:pStyle w:val="Tabulka-7"/>
            </w:pPr>
            <w:r w:rsidRPr="00C32006">
              <w:t>Kategorie dráhy podle TSI INF</w:t>
            </w:r>
          </w:p>
        </w:tc>
        <w:tc>
          <w:tcPr>
            <w:tcW w:w="1134" w:type="dxa"/>
          </w:tcPr>
          <w:p w14:paraId="139C885C" w14:textId="77777777" w:rsidR="00E0249A" w:rsidRPr="00C32006" w:rsidRDefault="00E0249A" w:rsidP="00512BC6">
            <w:pPr>
              <w:pStyle w:val="Tabulka-7"/>
              <w:cnfStyle w:val="000000000000" w:firstRow="0" w:lastRow="0" w:firstColumn="0" w:lastColumn="0" w:oddVBand="0" w:evenVBand="0" w:oddHBand="0" w:evenHBand="0" w:firstRowFirstColumn="0" w:firstRowLastColumn="0" w:lastRowFirstColumn="0" w:lastRowLastColumn="0"/>
            </w:pPr>
            <w:r w:rsidRPr="00C32006">
              <w:t>P6/F4</w:t>
            </w:r>
          </w:p>
        </w:tc>
        <w:tc>
          <w:tcPr>
            <w:tcW w:w="1134" w:type="dxa"/>
          </w:tcPr>
          <w:p w14:paraId="7727E724" w14:textId="77777777" w:rsidR="00E0249A" w:rsidRPr="00C32006" w:rsidRDefault="00E0249A" w:rsidP="00512BC6">
            <w:pPr>
              <w:pStyle w:val="Tabulka-7"/>
              <w:cnfStyle w:val="000000000000" w:firstRow="0" w:lastRow="0" w:firstColumn="0" w:lastColumn="0" w:oddVBand="0" w:evenVBand="0" w:oddHBand="0" w:evenHBand="0" w:firstRowFirstColumn="0" w:firstRowLastColumn="0" w:lastRowFirstColumn="0" w:lastRowLastColumn="0"/>
            </w:pPr>
            <w:r w:rsidRPr="00C32006">
              <w:t>P6/F4</w:t>
            </w:r>
          </w:p>
        </w:tc>
      </w:tr>
      <w:tr w:rsidR="00C32006" w:rsidRPr="00C32006" w14:paraId="66EC0922" w14:textId="77777777" w:rsidTr="00E0249A">
        <w:tc>
          <w:tcPr>
            <w:cnfStyle w:val="001000000000" w:firstRow="0" w:lastRow="0" w:firstColumn="1" w:lastColumn="0" w:oddVBand="0" w:evenVBand="0" w:oddHBand="0" w:evenHBand="0" w:firstRowFirstColumn="0" w:firstRowLastColumn="0" w:lastRowFirstColumn="0" w:lastRowLastColumn="0"/>
            <w:tcW w:w="3573" w:type="dxa"/>
          </w:tcPr>
          <w:p w14:paraId="5B97F58A" w14:textId="77777777" w:rsidR="00E0249A" w:rsidRPr="00C32006" w:rsidRDefault="00E0249A" w:rsidP="00512BC6">
            <w:pPr>
              <w:pStyle w:val="Tabulka-7"/>
            </w:pPr>
            <w:r w:rsidRPr="00C32006">
              <w:t>Součást sítě TEN-T</w:t>
            </w:r>
          </w:p>
        </w:tc>
        <w:tc>
          <w:tcPr>
            <w:tcW w:w="1134" w:type="dxa"/>
          </w:tcPr>
          <w:p w14:paraId="6FB39D20" w14:textId="77777777" w:rsidR="00E0249A" w:rsidRPr="00C32006" w:rsidRDefault="00E0249A" w:rsidP="00512BC6">
            <w:pPr>
              <w:pStyle w:val="Tabulka-7"/>
              <w:cnfStyle w:val="000000000000" w:firstRow="0" w:lastRow="0" w:firstColumn="0" w:lastColumn="0" w:oddVBand="0" w:evenVBand="0" w:oddHBand="0" w:evenHBand="0" w:firstRowFirstColumn="0" w:firstRowLastColumn="0" w:lastRowFirstColumn="0" w:lastRowLastColumn="0"/>
            </w:pPr>
            <w:r w:rsidRPr="00C32006">
              <w:t>NE</w:t>
            </w:r>
          </w:p>
        </w:tc>
        <w:tc>
          <w:tcPr>
            <w:tcW w:w="1134" w:type="dxa"/>
          </w:tcPr>
          <w:p w14:paraId="589FC757" w14:textId="77777777" w:rsidR="00E0249A" w:rsidRPr="00C32006" w:rsidRDefault="00E0249A" w:rsidP="00512BC6">
            <w:pPr>
              <w:pStyle w:val="Tabulka-7"/>
              <w:cnfStyle w:val="000000000000" w:firstRow="0" w:lastRow="0" w:firstColumn="0" w:lastColumn="0" w:oddVBand="0" w:evenVBand="0" w:oddHBand="0" w:evenHBand="0" w:firstRowFirstColumn="0" w:firstRowLastColumn="0" w:lastRowFirstColumn="0" w:lastRowLastColumn="0"/>
            </w:pPr>
            <w:r w:rsidRPr="00C32006">
              <w:t>NE</w:t>
            </w:r>
          </w:p>
        </w:tc>
      </w:tr>
      <w:tr w:rsidR="00C32006" w:rsidRPr="00C32006" w14:paraId="34772049" w14:textId="77777777" w:rsidTr="00E0249A">
        <w:tc>
          <w:tcPr>
            <w:cnfStyle w:val="001000000000" w:firstRow="0" w:lastRow="0" w:firstColumn="1" w:lastColumn="0" w:oddVBand="0" w:evenVBand="0" w:oddHBand="0" w:evenHBand="0" w:firstRowFirstColumn="0" w:firstRowLastColumn="0" w:lastRowFirstColumn="0" w:lastRowLastColumn="0"/>
            <w:tcW w:w="3573" w:type="dxa"/>
          </w:tcPr>
          <w:p w14:paraId="08273D90" w14:textId="77777777" w:rsidR="00E0249A" w:rsidRPr="00C32006" w:rsidRDefault="00E0249A" w:rsidP="00512BC6">
            <w:pPr>
              <w:pStyle w:val="Tabulka-7"/>
            </w:pPr>
            <w:r w:rsidRPr="00C32006">
              <w:t>Číslo trati podle Prohlášení o dráze</w:t>
            </w:r>
          </w:p>
        </w:tc>
        <w:tc>
          <w:tcPr>
            <w:tcW w:w="1134" w:type="dxa"/>
          </w:tcPr>
          <w:p w14:paraId="6471797A" w14:textId="77777777" w:rsidR="00E0249A" w:rsidRPr="00C32006" w:rsidRDefault="00E0249A" w:rsidP="00512BC6">
            <w:pPr>
              <w:pStyle w:val="Tabulka-7"/>
              <w:cnfStyle w:val="000000000000" w:firstRow="0" w:lastRow="0" w:firstColumn="0" w:lastColumn="0" w:oddVBand="0" w:evenVBand="0" w:oddHBand="0" w:evenHBand="0" w:firstRowFirstColumn="0" w:firstRowLastColumn="0" w:lastRowFirstColumn="0" w:lastRowLastColumn="0"/>
            </w:pPr>
            <w:r w:rsidRPr="00C32006">
              <w:t>787 00</w:t>
            </w:r>
          </w:p>
        </w:tc>
        <w:tc>
          <w:tcPr>
            <w:tcW w:w="1134" w:type="dxa"/>
          </w:tcPr>
          <w:p w14:paraId="704E380D" w14:textId="77777777" w:rsidR="00E0249A" w:rsidRPr="00C32006" w:rsidRDefault="00E0249A" w:rsidP="00512BC6">
            <w:pPr>
              <w:pStyle w:val="Tabulka-7"/>
              <w:cnfStyle w:val="000000000000" w:firstRow="0" w:lastRow="0" w:firstColumn="0" w:lastColumn="0" w:oddVBand="0" w:evenVBand="0" w:oddHBand="0" w:evenHBand="0" w:firstRowFirstColumn="0" w:firstRowLastColumn="0" w:lastRowFirstColumn="0" w:lastRowLastColumn="0"/>
            </w:pPr>
            <w:r w:rsidRPr="00C32006">
              <w:t>787 00</w:t>
            </w:r>
          </w:p>
        </w:tc>
      </w:tr>
      <w:tr w:rsidR="00C32006" w:rsidRPr="00C32006" w14:paraId="2BA6347F" w14:textId="77777777" w:rsidTr="00E0249A">
        <w:tc>
          <w:tcPr>
            <w:cnfStyle w:val="001000000000" w:firstRow="0" w:lastRow="0" w:firstColumn="1" w:lastColumn="0" w:oddVBand="0" w:evenVBand="0" w:oddHBand="0" w:evenHBand="0" w:firstRowFirstColumn="0" w:firstRowLastColumn="0" w:lastRowFirstColumn="0" w:lastRowLastColumn="0"/>
            <w:tcW w:w="3573" w:type="dxa"/>
          </w:tcPr>
          <w:p w14:paraId="591E730D" w14:textId="77777777" w:rsidR="00E0249A" w:rsidRPr="00C32006" w:rsidRDefault="00E0249A" w:rsidP="00512BC6">
            <w:pPr>
              <w:pStyle w:val="Tabulka-7"/>
            </w:pPr>
            <w:r w:rsidRPr="00C32006">
              <w:t>Číslo trati podle nákresného jízdního řádu</w:t>
            </w:r>
          </w:p>
        </w:tc>
        <w:tc>
          <w:tcPr>
            <w:tcW w:w="1134" w:type="dxa"/>
          </w:tcPr>
          <w:p w14:paraId="00308E19" w14:textId="77777777" w:rsidR="00E0249A" w:rsidRPr="00C32006" w:rsidRDefault="00E0249A" w:rsidP="00512BC6">
            <w:pPr>
              <w:pStyle w:val="Tabulka-7"/>
              <w:cnfStyle w:val="000000000000" w:firstRow="0" w:lastRow="0" w:firstColumn="0" w:lastColumn="0" w:oddVBand="0" w:evenVBand="0" w:oddHBand="0" w:evenHBand="0" w:firstRowFirstColumn="0" w:firstRowLastColumn="0" w:lastRowFirstColumn="0" w:lastRowLastColumn="0"/>
            </w:pPr>
            <w:r w:rsidRPr="00C32006">
              <w:t>306</w:t>
            </w:r>
          </w:p>
        </w:tc>
        <w:tc>
          <w:tcPr>
            <w:tcW w:w="1134" w:type="dxa"/>
          </w:tcPr>
          <w:p w14:paraId="61C7F66C" w14:textId="77777777" w:rsidR="00E0249A" w:rsidRPr="00C32006" w:rsidRDefault="00E0249A" w:rsidP="00512BC6">
            <w:pPr>
              <w:pStyle w:val="Tabulka-7"/>
              <w:cnfStyle w:val="000000000000" w:firstRow="0" w:lastRow="0" w:firstColumn="0" w:lastColumn="0" w:oddVBand="0" w:evenVBand="0" w:oddHBand="0" w:evenHBand="0" w:firstRowFirstColumn="0" w:firstRowLastColumn="0" w:lastRowFirstColumn="0" w:lastRowLastColumn="0"/>
            </w:pPr>
            <w:r w:rsidRPr="00C32006">
              <w:t>306</w:t>
            </w:r>
          </w:p>
        </w:tc>
      </w:tr>
      <w:tr w:rsidR="00C32006" w:rsidRPr="00C32006" w14:paraId="26853A94" w14:textId="77777777" w:rsidTr="00E0249A">
        <w:tc>
          <w:tcPr>
            <w:cnfStyle w:val="001000000000" w:firstRow="0" w:lastRow="0" w:firstColumn="1" w:lastColumn="0" w:oddVBand="0" w:evenVBand="0" w:oddHBand="0" w:evenHBand="0" w:firstRowFirstColumn="0" w:firstRowLastColumn="0" w:lastRowFirstColumn="0" w:lastRowLastColumn="0"/>
            <w:tcW w:w="3573" w:type="dxa"/>
          </w:tcPr>
          <w:p w14:paraId="2238A828" w14:textId="77777777" w:rsidR="00E0249A" w:rsidRPr="00C32006" w:rsidRDefault="00E0249A" w:rsidP="00512BC6">
            <w:pPr>
              <w:pStyle w:val="Tabulka-7"/>
            </w:pPr>
            <w:r w:rsidRPr="00C32006">
              <w:t>Číslo trati podle knižního jízdního řádu</w:t>
            </w:r>
          </w:p>
        </w:tc>
        <w:tc>
          <w:tcPr>
            <w:tcW w:w="1134" w:type="dxa"/>
          </w:tcPr>
          <w:p w14:paraId="7297CCF6" w14:textId="77777777" w:rsidR="00E0249A" w:rsidRPr="00C32006" w:rsidRDefault="00E0249A" w:rsidP="00512BC6">
            <w:pPr>
              <w:pStyle w:val="Tabulka-7"/>
              <w:cnfStyle w:val="000000000000" w:firstRow="0" w:lastRow="0" w:firstColumn="0" w:lastColumn="0" w:oddVBand="0" w:evenVBand="0" w:oddHBand="0" w:evenHBand="0" w:firstRowFirstColumn="0" w:firstRowLastColumn="0" w:lastRowFirstColumn="0" w:lastRowLastColumn="0"/>
            </w:pPr>
            <w:r w:rsidRPr="00C32006">
              <w:t>325</w:t>
            </w:r>
          </w:p>
        </w:tc>
        <w:tc>
          <w:tcPr>
            <w:tcW w:w="1134" w:type="dxa"/>
          </w:tcPr>
          <w:p w14:paraId="449EEFAE" w14:textId="77777777" w:rsidR="00E0249A" w:rsidRPr="00C32006" w:rsidRDefault="00E0249A" w:rsidP="00512BC6">
            <w:pPr>
              <w:pStyle w:val="Tabulka-7"/>
              <w:cnfStyle w:val="000000000000" w:firstRow="0" w:lastRow="0" w:firstColumn="0" w:lastColumn="0" w:oddVBand="0" w:evenVBand="0" w:oddHBand="0" w:evenHBand="0" w:firstRowFirstColumn="0" w:firstRowLastColumn="0" w:lastRowFirstColumn="0" w:lastRowLastColumn="0"/>
            </w:pPr>
            <w:r w:rsidRPr="00C32006">
              <w:t>325</w:t>
            </w:r>
          </w:p>
        </w:tc>
      </w:tr>
      <w:tr w:rsidR="00C32006" w:rsidRPr="00C32006" w14:paraId="3FDA0694" w14:textId="77777777" w:rsidTr="00E0249A">
        <w:tc>
          <w:tcPr>
            <w:cnfStyle w:val="001000000000" w:firstRow="0" w:lastRow="0" w:firstColumn="1" w:lastColumn="0" w:oddVBand="0" w:evenVBand="0" w:oddHBand="0" w:evenHBand="0" w:firstRowFirstColumn="0" w:firstRowLastColumn="0" w:lastRowFirstColumn="0" w:lastRowLastColumn="0"/>
            <w:tcW w:w="3573" w:type="dxa"/>
          </w:tcPr>
          <w:p w14:paraId="60251063" w14:textId="77777777" w:rsidR="00E0249A" w:rsidRPr="00C32006" w:rsidRDefault="00E0249A" w:rsidP="00512BC6">
            <w:pPr>
              <w:pStyle w:val="Tabulka-7"/>
            </w:pPr>
            <w:r w:rsidRPr="00C32006">
              <w:t>Číslo traťového a definičního úseku</w:t>
            </w:r>
          </w:p>
        </w:tc>
        <w:tc>
          <w:tcPr>
            <w:tcW w:w="1134" w:type="dxa"/>
          </w:tcPr>
          <w:p w14:paraId="08F290E4" w14:textId="5CA1C34A" w:rsidR="00E0249A" w:rsidRPr="00C32006" w:rsidRDefault="00E0249A" w:rsidP="00512BC6">
            <w:pPr>
              <w:pStyle w:val="Tabulka-7"/>
              <w:cnfStyle w:val="000000000000" w:firstRow="0" w:lastRow="0" w:firstColumn="0" w:lastColumn="0" w:oddVBand="0" w:evenVBand="0" w:oddHBand="0" w:evenHBand="0" w:firstRowFirstColumn="0" w:firstRowLastColumn="0" w:lastRowFirstColumn="0" w:lastRowLastColumn="0"/>
            </w:pPr>
            <w:r w:rsidRPr="00C32006">
              <w:t>2171G1</w:t>
            </w:r>
          </w:p>
          <w:p w14:paraId="5CAD3605" w14:textId="69ED5413" w:rsidR="00E0249A" w:rsidRPr="00C32006" w:rsidRDefault="00E0249A" w:rsidP="00512BC6">
            <w:pPr>
              <w:pStyle w:val="Tabulka-7"/>
              <w:cnfStyle w:val="000000000000" w:firstRow="0" w:lastRow="0" w:firstColumn="0" w:lastColumn="0" w:oddVBand="0" w:evenVBand="0" w:oddHBand="0" w:evenHBand="0" w:firstRowFirstColumn="0" w:firstRowLastColumn="0" w:lastRowFirstColumn="0" w:lastRowLastColumn="0"/>
            </w:pPr>
            <w:r w:rsidRPr="00C32006">
              <w:t>2171GA</w:t>
            </w:r>
          </w:p>
          <w:p w14:paraId="7BFE4AAF" w14:textId="7609D0BC" w:rsidR="00E0249A" w:rsidRPr="00C32006" w:rsidRDefault="00E0249A" w:rsidP="00512BC6">
            <w:pPr>
              <w:pStyle w:val="Tabulka-7"/>
              <w:cnfStyle w:val="000000000000" w:firstRow="0" w:lastRow="0" w:firstColumn="0" w:lastColumn="0" w:oddVBand="0" w:evenVBand="0" w:oddHBand="0" w:evenHBand="0" w:firstRowFirstColumn="0" w:firstRowLastColumn="0" w:lastRowFirstColumn="0" w:lastRowLastColumn="0"/>
            </w:pPr>
            <w:proofErr w:type="gramStart"/>
            <w:r w:rsidRPr="00C32006">
              <w:t>2171GB</w:t>
            </w:r>
            <w:proofErr w:type="gramEnd"/>
          </w:p>
        </w:tc>
        <w:tc>
          <w:tcPr>
            <w:tcW w:w="1134" w:type="dxa"/>
          </w:tcPr>
          <w:p w14:paraId="658418DA" w14:textId="032D440A" w:rsidR="00E0249A" w:rsidRPr="00C32006" w:rsidRDefault="00E0249A" w:rsidP="00512BC6">
            <w:pPr>
              <w:pStyle w:val="Tabulka-7"/>
              <w:cnfStyle w:val="000000000000" w:firstRow="0" w:lastRow="0" w:firstColumn="0" w:lastColumn="0" w:oddVBand="0" w:evenVBand="0" w:oddHBand="0" w:evenHBand="0" w:firstRowFirstColumn="0" w:firstRowLastColumn="0" w:lastRowFirstColumn="0" w:lastRowLastColumn="0"/>
            </w:pPr>
            <w:r w:rsidRPr="00C32006">
              <w:t>217114</w:t>
            </w:r>
          </w:p>
        </w:tc>
      </w:tr>
      <w:tr w:rsidR="00C32006" w:rsidRPr="00C32006" w14:paraId="0F6EE64E" w14:textId="77777777" w:rsidTr="00E0249A">
        <w:tc>
          <w:tcPr>
            <w:cnfStyle w:val="001000000000" w:firstRow="0" w:lastRow="0" w:firstColumn="1" w:lastColumn="0" w:oddVBand="0" w:evenVBand="0" w:oddHBand="0" w:evenHBand="0" w:firstRowFirstColumn="0" w:firstRowLastColumn="0" w:lastRowFirstColumn="0" w:lastRowLastColumn="0"/>
            <w:tcW w:w="3573" w:type="dxa"/>
          </w:tcPr>
          <w:p w14:paraId="2A3B3DC6" w14:textId="77777777" w:rsidR="00E0249A" w:rsidRPr="00C32006" w:rsidRDefault="00E0249A" w:rsidP="00512BC6">
            <w:pPr>
              <w:pStyle w:val="Tabulka-7"/>
            </w:pPr>
            <w:r w:rsidRPr="00C32006">
              <w:t>Traťová třída zatížení</w:t>
            </w:r>
          </w:p>
        </w:tc>
        <w:tc>
          <w:tcPr>
            <w:tcW w:w="1134" w:type="dxa"/>
          </w:tcPr>
          <w:p w14:paraId="3DBD9EE2" w14:textId="77777777" w:rsidR="00E0249A" w:rsidRPr="00C32006" w:rsidRDefault="00E0249A" w:rsidP="00512BC6">
            <w:pPr>
              <w:pStyle w:val="Tabulka-7"/>
              <w:cnfStyle w:val="000000000000" w:firstRow="0" w:lastRow="0" w:firstColumn="0" w:lastColumn="0" w:oddVBand="0" w:evenVBand="0" w:oddHBand="0" w:evenHBand="0" w:firstRowFirstColumn="0" w:firstRowLastColumn="0" w:lastRowFirstColumn="0" w:lastRowLastColumn="0"/>
            </w:pPr>
            <w:r w:rsidRPr="00C32006">
              <w:t>C3</w:t>
            </w:r>
          </w:p>
        </w:tc>
        <w:tc>
          <w:tcPr>
            <w:tcW w:w="1134" w:type="dxa"/>
          </w:tcPr>
          <w:p w14:paraId="2E8528A8" w14:textId="77777777" w:rsidR="00E0249A" w:rsidRPr="00C32006" w:rsidRDefault="00E0249A" w:rsidP="00512BC6">
            <w:pPr>
              <w:pStyle w:val="Tabulka-7"/>
              <w:cnfStyle w:val="000000000000" w:firstRow="0" w:lastRow="0" w:firstColumn="0" w:lastColumn="0" w:oddVBand="0" w:evenVBand="0" w:oddHBand="0" w:evenHBand="0" w:firstRowFirstColumn="0" w:firstRowLastColumn="0" w:lastRowFirstColumn="0" w:lastRowLastColumn="0"/>
            </w:pPr>
            <w:r w:rsidRPr="00C32006">
              <w:t>C3</w:t>
            </w:r>
          </w:p>
        </w:tc>
      </w:tr>
      <w:tr w:rsidR="00C32006" w:rsidRPr="00C32006" w14:paraId="5DC74355" w14:textId="77777777" w:rsidTr="00E0249A">
        <w:tc>
          <w:tcPr>
            <w:cnfStyle w:val="001000000000" w:firstRow="0" w:lastRow="0" w:firstColumn="1" w:lastColumn="0" w:oddVBand="0" w:evenVBand="0" w:oddHBand="0" w:evenHBand="0" w:firstRowFirstColumn="0" w:firstRowLastColumn="0" w:lastRowFirstColumn="0" w:lastRowLastColumn="0"/>
            <w:tcW w:w="3573" w:type="dxa"/>
          </w:tcPr>
          <w:p w14:paraId="2C860538" w14:textId="77777777" w:rsidR="00E0249A" w:rsidRPr="00C32006" w:rsidRDefault="00E0249A" w:rsidP="00512BC6">
            <w:pPr>
              <w:pStyle w:val="Tabulka-7"/>
            </w:pPr>
            <w:r w:rsidRPr="00C32006">
              <w:t>Maximální traťová rychlost</w:t>
            </w:r>
          </w:p>
        </w:tc>
        <w:tc>
          <w:tcPr>
            <w:tcW w:w="1134" w:type="dxa"/>
          </w:tcPr>
          <w:p w14:paraId="2C8308BE" w14:textId="77777777" w:rsidR="00E0249A" w:rsidRPr="00C32006" w:rsidRDefault="00E0249A" w:rsidP="00512BC6">
            <w:pPr>
              <w:pStyle w:val="Tabulka-7"/>
              <w:cnfStyle w:val="000000000000" w:firstRow="0" w:lastRow="0" w:firstColumn="0" w:lastColumn="0" w:oddVBand="0" w:evenVBand="0" w:oddHBand="0" w:evenHBand="0" w:firstRowFirstColumn="0" w:firstRowLastColumn="0" w:lastRowFirstColumn="0" w:lastRowLastColumn="0"/>
            </w:pPr>
            <w:r w:rsidRPr="00C32006">
              <w:t>80 km/h</w:t>
            </w:r>
          </w:p>
        </w:tc>
        <w:tc>
          <w:tcPr>
            <w:tcW w:w="1134" w:type="dxa"/>
          </w:tcPr>
          <w:p w14:paraId="39F31ADE" w14:textId="77777777" w:rsidR="00E0249A" w:rsidRPr="00C32006" w:rsidRDefault="00E0249A" w:rsidP="00512BC6">
            <w:pPr>
              <w:pStyle w:val="Tabulka-7"/>
              <w:cnfStyle w:val="000000000000" w:firstRow="0" w:lastRow="0" w:firstColumn="0" w:lastColumn="0" w:oddVBand="0" w:evenVBand="0" w:oddHBand="0" w:evenHBand="0" w:firstRowFirstColumn="0" w:firstRowLastColumn="0" w:lastRowFirstColumn="0" w:lastRowLastColumn="0"/>
            </w:pPr>
            <w:r w:rsidRPr="00C32006">
              <w:t>80 km/h</w:t>
            </w:r>
          </w:p>
        </w:tc>
      </w:tr>
      <w:tr w:rsidR="00C32006" w:rsidRPr="00C32006" w14:paraId="54030F5E" w14:textId="77777777" w:rsidTr="00E0249A">
        <w:tc>
          <w:tcPr>
            <w:cnfStyle w:val="001000000000" w:firstRow="0" w:lastRow="0" w:firstColumn="1" w:lastColumn="0" w:oddVBand="0" w:evenVBand="0" w:oddHBand="0" w:evenHBand="0" w:firstRowFirstColumn="0" w:firstRowLastColumn="0" w:lastRowFirstColumn="0" w:lastRowLastColumn="0"/>
            <w:tcW w:w="3573" w:type="dxa"/>
          </w:tcPr>
          <w:p w14:paraId="406F0D90" w14:textId="77777777" w:rsidR="00E0249A" w:rsidRPr="00C32006" w:rsidRDefault="00E0249A" w:rsidP="00512BC6">
            <w:pPr>
              <w:pStyle w:val="Tabulka-7"/>
            </w:pPr>
            <w:r w:rsidRPr="00C32006">
              <w:t>Trakční soustava</w:t>
            </w:r>
          </w:p>
        </w:tc>
        <w:tc>
          <w:tcPr>
            <w:tcW w:w="1134" w:type="dxa"/>
          </w:tcPr>
          <w:p w14:paraId="7F68268C" w14:textId="77777777" w:rsidR="00E0249A" w:rsidRPr="00C32006" w:rsidRDefault="00E0249A" w:rsidP="00512BC6">
            <w:pPr>
              <w:pStyle w:val="Tabulka-7"/>
              <w:cnfStyle w:val="000000000000" w:firstRow="0" w:lastRow="0" w:firstColumn="0" w:lastColumn="0" w:oddVBand="0" w:evenVBand="0" w:oddHBand="0" w:evenHBand="0" w:firstRowFirstColumn="0" w:firstRowLastColumn="0" w:lastRowFirstColumn="0" w:lastRowLastColumn="0"/>
            </w:pPr>
            <w:r w:rsidRPr="00C32006">
              <w:t>nezávislá</w:t>
            </w:r>
          </w:p>
        </w:tc>
        <w:tc>
          <w:tcPr>
            <w:tcW w:w="1134" w:type="dxa"/>
          </w:tcPr>
          <w:p w14:paraId="599BD5E0" w14:textId="77777777" w:rsidR="00E0249A" w:rsidRPr="00C32006" w:rsidRDefault="00E0249A" w:rsidP="00512BC6">
            <w:pPr>
              <w:pStyle w:val="Tabulka-7"/>
              <w:cnfStyle w:val="000000000000" w:firstRow="0" w:lastRow="0" w:firstColumn="0" w:lastColumn="0" w:oddVBand="0" w:evenVBand="0" w:oddHBand="0" w:evenHBand="0" w:firstRowFirstColumn="0" w:firstRowLastColumn="0" w:lastRowFirstColumn="0" w:lastRowLastColumn="0"/>
            </w:pPr>
            <w:r w:rsidRPr="00C32006">
              <w:t>nezávislá</w:t>
            </w:r>
          </w:p>
        </w:tc>
      </w:tr>
      <w:tr w:rsidR="00C32006" w:rsidRPr="00C32006" w14:paraId="12CF4254" w14:textId="77777777" w:rsidTr="00E0249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73" w:type="dxa"/>
          </w:tcPr>
          <w:p w14:paraId="14716144" w14:textId="77777777" w:rsidR="00E0249A" w:rsidRPr="00C32006" w:rsidRDefault="00E0249A" w:rsidP="00512BC6">
            <w:pPr>
              <w:pStyle w:val="Tabulka-7"/>
              <w:rPr>
                <w:b/>
              </w:rPr>
            </w:pPr>
            <w:r w:rsidRPr="00C32006">
              <w:t>Počet traťových kolejí</w:t>
            </w:r>
          </w:p>
        </w:tc>
        <w:tc>
          <w:tcPr>
            <w:tcW w:w="1134" w:type="dxa"/>
          </w:tcPr>
          <w:p w14:paraId="5CAD388E" w14:textId="77777777" w:rsidR="00E0249A" w:rsidRPr="00C32006" w:rsidRDefault="00E0249A" w:rsidP="00512BC6">
            <w:pPr>
              <w:pStyle w:val="Tabulka-7"/>
              <w:cnfStyle w:val="010000000000" w:firstRow="0" w:lastRow="1" w:firstColumn="0" w:lastColumn="0" w:oddVBand="0" w:evenVBand="0" w:oddHBand="0" w:evenHBand="0" w:firstRowFirstColumn="0" w:firstRowLastColumn="0" w:lastRowFirstColumn="0" w:lastRowLastColumn="0"/>
              <w:rPr>
                <w:bCs/>
              </w:rPr>
            </w:pPr>
            <w:r w:rsidRPr="00C32006">
              <w:rPr>
                <w:bCs/>
              </w:rPr>
              <w:t>1</w:t>
            </w:r>
          </w:p>
        </w:tc>
        <w:tc>
          <w:tcPr>
            <w:tcW w:w="1134" w:type="dxa"/>
          </w:tcPr>
          <w:p w14:paraId="7C5F8B08" w14:textId="77777777" w:rsidR="00E0249A" w:rsidRPr="00C32006" w:rsidRDefault="00E0249A" w:rsidP="00512BC6">
            <w:pPr>
              <w:pStyle w:val="Tabulka-7"/>
              <w:cnfStyle w:val="010000000000" w:firstRow="0" w:lastRow="1" w:firstColumn="0" w:lastColumn="0" w:oddVBand="0" w:evenVBand="0" w:oddHBand="0" w:evenHBand="0" w:firstRowFirstColumn="0" w:firstRowLastColumn="0" w:lastRowFirstColumn="0" w:lastRowLastColumn="0"/>
              <w:rPr>
                <w:bCs/>
              </w:rPr>
            </w:pPr>
            <w:r w:rsidRPr="00C32006">
              <w:rPr>
                <w:bCs/>
              </w:rPr>
              <w:t>1</w:t>
            </w:r>
          </w:p>
        </w:tc>
      </w:tr>
    </w:tbl>
    <w:p w14:paraId="22D93CC6" w14:textId="77777777" w:rsidR="00E0249A" w:rsidRPr="00204BD1" w:rsidRDefault="00E0249A" w:rsidP="007B3B7B">
      <w:pPr>
        <w:pStyle w:val="ZTPinfo-text"/>
        <w:rPr>
          <w:b/>
        </w:rPr>
      </w:pPr>
    </w:p>
    <w:p w14:paraId="5697941A" w14:textId="6E788612" w:rsidR="007B3B7B" w:rsidRPr="00204BD1" w:rsidRDefault="007B3B7B" w:rsidP="007B3B7B">
      <w:pPr>
        <w:pStyle w:val="Text2-1"/>
        <w:numPr>
          <w:ilvl w:val="2"/>
          <w:numId w:val="7"/>
        </w:numPr>
      </w:pPr>
      <w:r w:rsidRPr="00204BD1">
        <w:lastRenderedPageBreak/>
        <w:t>Údaje k objekt</w:t>
      </w:r>
      <w:r w:rsidR="00E97B49" w:rsidRPr="00204BD1">
        <w:t>ům</w:t>
      </w:r>
      <w:r w:rsidRPr="00204BD1">
        <w:t xml:space="preserve"> ve správě Správy pozemních staveb (SPS) OŘ </w:t>
      </w:r>
      <w:r w:rsidR="00E97B49" w:rsidRPr="00204BD1">
        <w:t>Ostrava</w:t>
      </w:r>
      <w:r w:rsidRPr="00204BD1">
        <w:t>:</w:t>
      </w:r>
    </w:p>
    <w:p w14:paraId="10197D12" w14:textId="77777777" w:rsidR="007B3B7B" w:rsidRPr="00204BD1" w:rsidRDefault="007B3B7B" w:rsidP="007B3B7B">
      <w:pPr>
        <w:pStyle w:val="TabulkaNadpis"/>
      </w:pPr>
      <w:r w:rsidRPr="00204BD1">
        <w:t xml:space="preserve">Údaje k objektu </w:t>
      </w:r>
    </w:p>
    <w:tbl>
      <w:tblPr>
        <w:tblStyle w:val="Tabulka10"/>
        <w:tblW w:w="8108" w:type="dxa"/>
        <w:tblInd w:w="680" w:type="dxa"/>
        <w:tblLayout w:type="fixed"/>
        <w:tblLook w:val="04A0" w:firstRow="1" w:lastRow="0" w:firstColumn="1" w:lastColumn="0" w:noHBand="0" w:noVBand="1"/>
      </w:tblPr>
      <w:tblGrid>
        <w:gridCol w:w="1482"/>
        <w:gridCol w:w="2374"/>
        <w:gridCol w:w="1134"/>
        <w:gridCol w:w="1134"/>
        <w:gridCol w:w="993"/>
        <w:gridCol w:w="991"/>
      </w:tblGrid>
      <w:tr w:rsidR="007B3B7B" w:rsidRPr="00204BD1" w14:paraId="0E42B8FC" w14:textId="77777777" w:rsidTr="005A2005">
        <w:trPr>
          <w:cnfStyle w:val="100000000000" w:firstRow="1" w:lastRow="0" w:firstColumn="0" w:lastColumn="0" w:oddVBand="0" w:evenVBand="0" w:oddHBand="0" w:evenHBand="0" w:firstRowFirstColumn="0" w:firstRowLastColumn="0" w:lastRowFirstColumn="0" w:lastRowLastColumn="0"/>
          <w:trHeight w:val="41"/>
        </w:trPr>
        <w:tc>
          <w:tcPr>
            <w:cnfStyle w:val="001000000000" w:firstRow="0" w:lastRow="0" w:firstColumn="1" w:lastColumn="0" w:oddVBand="0" w:evenVBand="0" w:oddHBand="0" w:evenHBand="0" w:firstRowFirstColumn="0" w:firstRowLastColumn="0" w:lastRowFirstColumn="0" w:lastRowLastColumn="0"/>
            <w:tcW w:w="1482" w:type="dxa"/>
            <w:hideMark/>
          </w:tcPr>
          <w:p w14:paraId="3CDFC3ED" w14:textId="77777777" w:rsidR="007B3B7B" w:rsidRPr="00204BD1" w:rsidRDefault="007B3B7B" w:rsidP="007B3B7B">
            <w:pPr>
              <w:pStyle w:val="Tabulka-7"/>
            </w:pPr>
            <w:r w:rsidRPr="00204BD1">
              <w:t>Hlavní inventární číslo</w:t>
            </w:r>
          </w:p>
        </w:tc>
        <w:tc>
          <w:tcPr>
            <w:tcW w:w="2374" w:type="dxa"/>
            <w:noWrap/>
            <w:hideMark/>
          </w:tcPr>
          <w:p w14:paraId="6F6C3143" w14:textId="77777777" w:rsidR="007B3B7B" w:rsidRPr="00204BD1" w:rsidRDefault="007B3B7B" w:rsidP="007B3B7B">
            <w:pPr>
              <w:pStyle w:val="Tabulka-7"/>
              <w:cnfStyle w:val="100000000000" w:firstRow="1" w:lastRow="0" w:firstColumn="0" w:lastColumn="0" w:oddVBand="0" w:evenVBand="0" w:oddHBand="0" w:evenHBand="0" w:firstRowFirstColumn="0" w:firstRowLastColumn="0" w:lastRowFirstColumn="0" w:lastRowLastColumn="0"/>
            </w:pPr>
            <w:r w:rsidRPr="00204BD1">
              <w:t>Označení</w:t>
            </w:r>
          </w:p>
        </w:tc>
        <w:tc>
          <w:tcPr>
            <w:tcW w:w="1134" w:type="dxa"/>
            <w:hideMark/>
          </w:tcPr>
          <w:p w14:paraId="24AAD333" w14:textId="77777777" w:rsidR="007B3B7B" w:rsidRPr="00204BD1" w:rsidRDefault="007B3B7B" w:rsidP="007B3B7B">
            <w:pPr>
              <w:pStyle w:val="Tabulka-7"/>
              <w:cnfStyle w:val="100000000000" w:firstRow="1" w:lastRow="0" w:firstColumn="0" w:lastColumn="0" w:oddVBand="0" w:evenVBand="0" w:oddHBand="0" w:evenHBand="0" w:firstRowFirstColumn="0" w:firstRowLastColumn="0" w:lastRowFirstColumn="0" w:lastRowLastColumn="0"/>
            </w:pPr>
            <w:r w:rsidRPr="00204BD1">
              <w:t>Zastavěná plocha [m</w:t>
            </w:r>
            <w:r w:rsidRPr="00204BD1">
              <w:rPr>
                <w:vertAlign w:val="superscript"/>
              </w:rPr>
              <w:t>2</w:t>
            </w:r>
            <w:r w:rsidRPr="00204BD1">
              <w:t>]</w:t>
            </w:r>
          </w:p>
        </w:tc>
        <w:tc>
          <w:tcPr>
            <w:tcW w:w="1134" w:type="dxa"/>
            <w:hideMark/>
          </w:tcPr>
          <w:p w14:paraId="487508BE" w14:textId="77777777" w:rsidR="007B3B7B" w:rsidRPr="00204BD1" w:rsidRDefault="007B3B7B" w:rsidP="007B3B7B">
            <w:pPr>
              <w:pStyle w:val="Tabulka-7"/>
              <w:cnfStyle w:val="100000000000" w:firstRow="1" w:lastRow="0" w:firstColumn="0" w:lastColumn="0" w:oddVBand="0" w:evenVBand="0" w:oddHBand="0" w:evenHBand="0" w:firstRowFirstColumn="0" w:firstRowLastColumn="0" w:lastRowFirstColumn="0" w:lastRowLastColumn="0"/>
            </w:pPr>
            <w:r w:rsidRPr="00204BD1">
              <w:t>Obestavěný prostor [m</w:t>
            </w:r>
            <w:r w:rsidRPr="00204BD1">
              <w:rPr>
                <w:vertAlign w:val="superscript"/>
              </w:rPr>
              <w:t>3</w:t>
            </w:r>
            <w:r w:rsidRPr="00204BD1">
              <w:t>]</w:t>
            </w:r>
          </w:p>
        </w:tc>
        <w:tc>
          <w:tcPr>
            <w:tcW w:w="993" w:type="dxa"/>
            <w:hideMark/>
          </w:tcPr>
          <w:p w14:paraId="4CDD4A39" w14:textId="77777777" w:rsidR="007B3B7B" w:rsidRPr="00204BD1" w:rsidRDefault="007B3B7B" w:rsidP="007B3B7B">
            <w:pPr>
              <w:pStyle w:val="Tabulka-7"/>
              <w:cnfStyle w:val="100000000000" w:firstRow="1" w:lastRow="0" w:firstColumn="0" w:lastColumn="0" w:oddVBand="0" w:evenVBand="0" w:oddHBand="0" w:evenHBand="0" w:firstRowFirstColumn="0" w:firstRowLastColumn="0" w:lastRowFirstColumn="0" w:lastRowLastColumn="0"/>
            </w:pPr>
            <w:r w:rsidRPr="00204BD1">
              <w:t>Katastrální území</w:t>
            </w:r>
          </w:p>
        </w:tc>
        <w:tc>
          <w:tcPr>
            <w:tcW w:w="991" w:type="dxa"/>
            <w:noWrap/>
            <w:hideMark/>
          </w:tcPr>
          <w:p w14:paraId="60754772" w14:textId="77777777" w:rsidR="007B3B7B" w:rsidRPr="00204BD1" w:rsidRDefault="007B3B7B" w:rsidP="007B3B7B">
            <w:pPr>
              <w:pStyle w:val="Tabulka-7"/>
              <w:cnfStyle w:val="100000000000" w:firstRow="1" w:lastRow="0" w:firstColumn="0" w:lastColumn="0" w:oddVBand="0" w:evenVBand="0" w:oddHBand="0" w:evenHBand="0" w:firstRowFirstColumn="0" w:firstRowLastColumn="0" w:lastRowFirstColumn="0" w:lastRowLastColumn="0"/>
            </w:pPr>
            <w:r w:rsidRPr="00204BD1">
              <w:t>Parcelní číslo</w:t>
            </w:r>
          </w:p>
        </w:tc>
      </w:tr>
      <w:tr w:rsidR="00E7568D" w:rsidRPr="00204BD1" w14:paraId="2A59080C" w14:textId="77777777" w:rsidTr="005A2005">
        <w:trPr>
          <w:trHeight w:val="128"/>
        </w:trPr>
        <w:tc>
          <w:tcPr>
            <w:cnfStyle w:val="001000000000" w:firstRow="0" w:lastRow="0" w:firstColumn="1" w:lastColumn="0" w:oddVBand="0" w:evenVBand="0" w:oddHBand="0" w:evenHBand="0" w:firstRowFirstColumn="0" w:firstRowLastColumn="0" w:lastRowFirstColumn="0" w:lastRowLastColumn="0"/>
            <w:tcW w:w="1482" w:type="dxa"/>
            <w:noWrap/>
          </w:tcPr>
          <w:p w14:paraId="30BF437C" w14:textId="025D19D6" w:rsidR="00E7568D" w:rsidRPr="00204BD1" w:rsidRDefault="00E7568D" w:rsidP="00E7568D">
            <w:pPr>
              <w:pStyle w:val="Tabulka-7"/>
            </w:pPr>
            <w:r w:rsidRPr="00204BD1">
              <w:t>IC7000035182</w:t>
            </w:r>
          </w:p>
        </w:tc>
        <w:tc>
          <w:tcPr>
            <w:tcW w:w="2374" w:type="dxa"/>
            <w:noWrap/>
          </w:tcPr>
          <w:p w14:paraId="348CBEC5" w14:textId="08281ABF" w:rsidR="00E7568D" w:rsidRPr="00204BD1" w:rsidRDefault="00E7568D" w:rsidP="00E7568D">
            <w:pPr>
              <w:pStyle w:val="Tabulka-7"/>
              <w:cnfStyle w:val="000000000000" w:firstRow="0" w:lastRow="0" w:firstColumn="0" w:lastColumn="0" w:oddVBand="0" w:evenVBand="0" w:oddHBand="0" w:evenHBand="0" w:firstRowFirstColumn="0" w:firstRowLastColumn="0" w:lastRowFirstColumn="0" w:lastRowLastColumn="0"/>
            </w:pPr>
            <w:r w:rsidRPr="00204BD1">
              <w:t>Sedlnice – přístřešek pro cestující</w:t>
            </w:r>
          </w:p>
        </w:tc>
        <w:tc>
          <w:tcPr>
            <w:tcW w:w="1134" w:type="dxa"/>
            <w:noWrap/>
          </w:tcPr>
          <w:p w14:paraId="167F536D" w14:textId="0AB67F0A" w:rsidR="00E7568D" w:rsidRPr="00204BD1" w:rsidRDefault="00E7568D" w:rsidP="00E7568D">
            <w:pPr>
              <w:pStyle w:val="Tabulka-7"/>
              <w:cnfStyle w:val="000000000000" w:firstRow="0" w:lastRow="0" w:firstColumn="0" w:lastColumn="0" w:oddVBand="0" w:evenVBand="0" w:oddHBand="0" w:evenHBand="0" w:firstRowFirstColumn="0" w:firstRowLastColumn="0" w:lastRowFirstColumn="0" w:lastRowLastColumn="0"/>
            </w:pPr>
            <w:r w:rsidRPr="00204BD1">
              <w:t>10</w:t>
            </w:r>
          </w:p>
        </w:tc>
        <w:tc>
          <w:tcPr>
            <w:tcW w:w="1134" w:type="dxa"/>
            <w:noWrap/>
          </w:tcPr>
          <w:p w14:paraId="2DB0377E" w14:textId="6F76B1C0" w:rsidR="00E7568D" w:rsidRPr="00204BD1" w:rsidRDefault="00E7568D" w:rsidP="00E7568D">
            <w:pPr>
              <w:pStyle w:val="Tabulka-7"/>
              <w:cnfStyle w:val="000000000000" w:firstRow="0" w:lastRow="0" w:firstColumn="0" w:lastColumn="0" w:oddVBand="0" w:evenVBand="0" w:oddHBand="0" w:evenHBand="0" w:firstRowFirstColumn="0" w:firstRowLastColumn="0" w:lastRowFirstColumn="0" w:lastRowLastColumn="0"/>
            </w:pPr>
            <w:r w:rsidRPr="00204BD1">
              <w:t>27</w:t>
            </w:r>
          </w:p>
        </w:tc>
        <w:tc>
          <w:tcPr>
            <w:tcW w:w="993" w:type="dxa"/>
            <w:noWrap/>
          </w:tcPr>
          <w:p w14:paraId="5C4DADC5" w14:textId="5BE2415B" w:rsidR="00E7568D" w:rsidRPr="00204BD1" w:rsidRDefault="00E7568D" w:rsidP="00E7568D">
            <w:pPr>
              <w:pStyle w:val="Tabulka-7"/>
              <w:cnfStyle w:val="000000000000" w:firstRow="0" w:lastRow="0" w:firstColumn="0" w:lastColumn="0" w:oddVBand="0" w:evenVBand="0" w:oddHBand="0" w:evenHBand="0" w:firstRowFirstColumn="0" w:firstRowLastColumn="0" w:lastRowFirstColumn="0" w:lastRowLastColumn="0"/>
            </w:pPr>
            <w:r w:rsidRPr="00204BD1">
              <w:t>Sedlnice</w:t>
            </w:r>
          </w:p>
        </w:tc>
        <w:tc>
          <w:tcPr>
            <w:tcW w:w="991" w:type="dxa"/>
            <w:noWrap/>
          </w:tcPr>
          <w:p w14:paraId="2B1045F8" w14:textId="117EEB38" w:rsidR="00E7568D" w:rsidRPr="00204BD1" w:rsidRDefault="00E7568D" w:rsidP="00E7568D">
            <w:pPr>
              <w:pStyle w:val="Tabulka-7"/>
              <w:cnfStyle w:val="000000000000" w:firstRow="0" w:lastRow="0" w:firstColumn="0" w:lastColumn="0" w:oddVBand="0" w:evenVBand="0" w:oddHBand="0" w:evenHBand="0" w:firstRowFirstColumn="0" w:firstRowLastColumn="0" w:lastRowFirstColumn="0" w:lastRowLastColumn="0"/>
            </w:pPr>
            <w:r w:rsidRPr="00204BD1">
              <w:t>1137/1</w:t>
            </w:r>
          </w:p>
        </w:tc>
      </w:tr>
      <w:tr w:rsidR="00E7568D" w:rsidRPr="00204BD1" w14:paraId="0EF2E122" w14:textId="77777777" w:rsidTr="005A2005">
        <w:trPr>
          <w:trHeight w:val="41"/>
        </w:trPr>
        <w:tc>
          <w:tcPr>
            <w:cnfStyle w:val="001000000000" w:firstRow="0" w:lastRow="0" w:firstColumn="1" w:lastColumn="0" w:oddVBand="0" w:evenVBand="0" w:oddHBand="0" w:evenHBand="0" w:firstRowFirstColumn="0" w:firstRowLastColumn="0" w:lastRowFirstColumn="0" w:lastRowLastColumn="0"/>
            <w:tcW w:w="1482" w:type="dxa"/>
            <w:noWrap/>
          </w:tcPr>
          <w:p w14:paraId="34967CBE" w14:textId="7DF537B1" w:rsidR="00E7568D" w:rsidRPr="00204BD1" w:rsidRDefault="00E7568D" w:rsidP="00E7568D">
            <w:pPr>
              <w:pStyle w:val="Tabulka-7"/>
            </w:pPr>
            <w:r w:rsidRPr="00204BD1">
              <w:t>IC7000039134</w:t>
            </w:r>
          </w:p>
        </w:tc>
        <w:tc>
          <w:tcPr>
            <w:tcW w:w="2374" w:type="dxa"/>
            <w:noWrap/>
          </w:tcPr>
          <w:p w14:paraId="0C3C4A56" w14:textId="66225602" w:rsidR="00E7568D" w:rsidRPr="00204BD1" w:rsidRDefault="00E7568D" w:rsidP="00E7568D">
            <w:pPr>
              <w:pStyle w:val="Tabulka-7"/>
              <w:cnfStyle w:val="000000000000" w:firstRow="0" w:lastRow="0" w:firstColumn="0" w:lastColumn="0" w:oddVBand="0" w:evenVBand="0" w:oddHBand="0" w:evenHBand="0" w:firstRowFirstColumn="0" w:firstRowLastColumn="0" w:lastRowFirstColumn="0" w:lastRowLastColumn="0"/>
            </w:pPr>
            <w:r w:rsidRPr="00204BD1">
              <w:t>Sedlnice – technologická budova</w:t>
            </w:r>
          </w:p>
        </w:tc>
        <w:tc>
          <w:tcPr>
            <w:tcW w:w="1134" w:type="dxa"/>
            <w:noWrap/>
          </w:tcPr>
          <w:p w14:paraId="7FFC7964" w14:textId="59877AE6" w:rsidR="00E7568D" w:rsidRPr="00204BD1" w:rsidRDefault="00E7568D" w:rsidP="00E7568D">
            <w:pPr>
              <w:pStyle w:val="Tabulka-7"/>
              <w:cnfStyle w:val="000000000000" w:firstRow="0" w:lastRow="0" w:firstColumn="0" w:lastColumn="0" w:oddVBand="0" w:evenVBand="0" w:oddHBand="0" w:evenHBand="0" w:firstRowFirstColumn="0" w:firstRowLastColumn="0" w:lastRowFirstColumn="0" w:lastRowLastColumn="0"/>
            </w:pPr>
            <w:r w:rsidRPr="00204BD1">
              <w:t>181</w:t>
            </w:r>
          </w:p>
        </w:tc>
        <w:tc>
          <w:tcPr>
            <w:tcW w:w="1134" w:type="dxa"/>
            <w:noWrap/>
          </w:tcPr>
          <w:p w14:paraId="13C9DB5B" w14:textId="588F422E" w:rsidR="00E7568D" w:rsidRPr="00204BD1" w:rsidRDefault="00E7568D" w:rsidP="00E7568D">
            <w:pPr>
              <w:pStyle w:val="Tabulka-7"/>
              <w:cnfStyle w:val="000000000000" w:firstRow="0" w:lastRow="0" w:firstColumn="0" w:lastColumn="0" w:oddVBand="0" w:evenVBand="0" w:oddHBand="0" w:evenHBand="0" w:firstRowFirstColumn="0" w:firstRowLastColumn="0" w:lastRowFirstColumn="0" w:lastRowLastColumn="0"/>
            </w:pPr>
            <w:r w:rsidRPr="00204BD1">
              <w:t>869</w:t>
            </w:r>
          </w:p>
        </w:tc>
        <w:tc>
          <w:tcPr>
            <w:tcW w:w="993" w:type="dxa"/>
            <w:noWrap/>
          </w:tcPr>
          <w:p w14:paraId="41F0E66F" w14:textId="6BCA92F8" w:rsidR="00E7568D" w:rsidRPr="00204BD1" w:rsidRDefault="00E7568D" w:rsidP="00E7568D">
            <w:pPr>
              <w:pStyle w:val="Tabulka-7"/>
              <w:cnfStyle w:val="000000000000" w:firstRow="0" w:lastRow="0" w:firstColumn="0" w:lastColumn="0" w:oddVBand="0" w:evenVBand="0" w:oddHBand="0" w:evenHBand="0" w:firstRowFirstColumn="0" w:firstRowLastColumn="0" w:lastRowFirstColumn="0" w:lastRowLastColumn="0"/>
            </w:pPr>
            <w:r w:rsidRPr="00204BD1">
              <w:t>Sedlnice</w:t>
            </w:r>
          </w:p>
        </w:tc>
        <w:tc>
          <w:tcPr>
            <w:tcW w:w="991" w:type="dxa"/>
            <w:noWrap/>
          </w:tcPr>
          <w:p w14:paraId="51C508E4" w14:textId="074DF405" w:rsidR="00E7568D" w:rsidRPr="00204BD1" w:rsidRDefault="00E7568D" w:rsidP="00E7568D">
            <w:pPr>
              <w:pStyle w:val="Tabulka-7"/>
              <w:cnfStyle w:val="000000000000" w:firstRow="0" w:lastRow="0" w:firstColumn="0" w:lastColumn="0" w:oddVBand="0" w:evenVBand="0" w:oddHBand="0" w:evenHBand="0" w:firstRowFirstColumn="0" w:firstRowLastColumn="0" w:lastRowFirstColumn="0" w:lastRowLastColumn="0"/>
            </w:pPr>
            <w:r w:rsidRPr="00204BD1">
              <w:t>1137/13</w:t>
            </w:r>
          </w:p>
        </w:tc>
      </w:tr>
      <w:tr w:rsidR="00E7568D" w:rsidRPr="00204BD1" w14:paraId="061255D1" w14:textId="77777777" w:rsidTr="005A2005">
        <w:trPr>
          <w:trHeight w:val="41"/>
        </w:trPr>
        <w:tc>
          <w:tcPr>
            <w:cnfStyle w:val="001000000000" w:firstRow="0" w:lastRow="0" w:firstColumn="1" w:lastColumn="0" w:oddVBand="0" w:evenVBand="0" w:oddHBand="0" w:evenHBand="0" w:firstRowFirstColumn="0" w:firstRowLastColumn="0" w:lastRowFirstColumn="0" w:lastRowLastColumn="0"/>
            <w:tcW w:w="1482" w:type="dxa"/>
            <w:noWrap/>
          </w:tcPr>
          <w:p w14:paraId="141C7DF8" w14:textId="29452E10" w:rsidR="00E7568D" w:rsidRPr="00204BD1" w:rsidRDefault="00E7568D" w:rsidP="00E7568D">
            <w:pPr>
              <w:pStyle w:val="Tabulka-7"/>
            </w:pPr>
            <w:r w:rsidRPr="00204BD1">
              <w:t>IC5000231379</w:t>
            </w:r>
          </w:p>
        </w:tc>
        <w:tc>
          <w:tcPr>
            <w:tcW w:w="2374" w:type="dxa"/>
            <w:noWrap/>
          </w:tcPr>
          <w:p w14:paraId="24195AE1" w14:textId="014BE8B1" w:rsidR="00E7568D" w:rsidRPr="00204BD1" w:rsidRDefault="00E7568D" w:rsidP="00E7568D">
            <w:pPr>
              <w:pStyle w:val="Tabulka-7"/>
              <w:cnfStyle w:val="000000000000" w:firstRow="0" w:lastRow="0" w:firstColumn="0" w:lastColumn="0" w:oddVBand="0" w:evenVBand="0" w:oddHBand="0" w:evenHBand="0" w:firstRowFirstColumn="0" w:firstRowLastColumn="0" w:lastRowFirstColumn="0" w:lastRowLastColumn="0"/>
            </w:pPr>
            <w:r w:rsidRPr="00204BD1">
              <w:t>Skotnice – čekárna</w:t>
            </w:r>
          </w:p>
        </w:tc>
        <w:tc>
          <w:tcPr>
            <w:tcW w:w="1134" w:type="dxa"/>
            <w:noWrap/>
          </w:tcPr>
          <w:p w14:paraId="7BC01DA9" w14:textId="43798903" w:rsidR="00E7568D" w:rsidRPr="00204BD1" w:rsidRDefault="00E7568D" w:rsidP="00E7568D">
            <w:pPr>
              <w:pStyle w:val="Tabulka-7"/>
              <w:cnfStyle w:val="000000000000" w:firstRow="0" w:lastRow="0" w:firstColumn="0" w:lastColumn="0" w:oddVBand="0" w:evenVBand="0" w:oddHBand="0" w:evenHBand="0" w:firstRowFirstColumn="0" w:firstRowLastColumn="0" w:lastRowFirstColumn="0" w:lastRowLastColumn="0"/>
            </w:pPr>
            <w:r w:rsidRPr="00204BD1">
              <w:t>23</w:t>
            </w:r>
          </w:p>
        </w:tc>
        <w:tc>
          <w:tcPr>
            <w:tcW w:w="1134" w:type="dxa"/>
            <w:noWrap/>
          </w:tcPr>
          <w:p w14:paraId="143ED7E1" w14:textId="553A797C" w:rsidR="00E7568D" w:rsidRPr="00204BD1" w:rsidRDefault="00E7568D" w:rsidP="00E7568D">
            <w:pPr>
              <w:pStyle w:val="Tabulka-7"/>
              <w:cnfStyle w:val="000000000000" w:firstRow="0" w:lastRow="0" w:firstColumn="0" w:lastColumn="0" w:oddVBand="0" w:evenVBand="0" w:oddHBand="0" w:evenHBand="0" w:firstRowFirstColumn="0" w:firstRowLastColumn="0" w:lastRowFirstColumn="0" w:lastRowLastColumn="0"/>
            </w:pPr>
            <w:r w:rsidRPr="00204BD1">
              <w:t>73</w:t>
            </w:r>
          </w:p>
        </w:tc>
        <w:tc>
          <w:tcPr>
            <w:tcW w:w="993" w:type="dxa"/>
            <w:noWrap/>
          </w:tcPr>
          <w:p w14:paraId="49EC9367" w14:textId="7D1D6DC8" w:rsidR="00E7568D" w:rsidRPr="00204BD1" w:rsidRDefault="00E7568D" w:rsidP="00E7568D">
            <w:pPr>
              <w:pStyle w:val="Tabulka-7"/>
              <w:cnfStyle w:val="000000000000" w:firstRow="0" w:lastRow="0" w:firstColumn="0" w:lastColumn="0" w:oddVBand="0" w:evenVBand="0" w:oddHBand="0" w:evenHBand="0" w:firstRowFirstColumn="0" w:firstRowLastColumn="0" w:lastRowFirstColumn="0" w:lastRowLastColumn="0"/>
            </w:pPr>
            <w:r w:rsidRPr="00204BD1">
              <w:t>Skotnice</w:t>
            </w:r>
          </w:p>
        </w:tc>
        <w:tc>
          <w:tcPr>
            <w:tcW w:w="991" w:type="dxa"/>
            <w:noWrap/>
          </w:tcPr>
          <w:p w14:paraId="13DFA6E5" w14:textId="2072F606" w:rsidR="00E7568D" w:rsidRPr="00204BD1" w:rsidRDefault="00E7568D" w:rsidP="00E7568D">
            <w:pPr>
              <w:pStyle w:val="Tabulka-7"/>
              <w:cnfStyle w:val="000000000000" w:firstRow="0" w:lastRow="0" w:firstColumn="0" w:lastColumn="0" w:oddVBand="0" w:evenVBand="0" w:oddHBand="0" w:evenHBand="0" w:firstRowFirstColumn="0" w:firstRowLastColumn="0" w:lastRowFirstColumn="0" w:lastRowLastColumn="0"/>
            </w:pPr>
            <w:r w:rsidRPr="00204BD1">
              <w:t>1060/2</w:t>
            </w:r>
          </w:p>
        </w:tc>
      </w:tr>
      <w:tr w:rsidR="00E7568D" w:rsidRPr="00204BD1" w14:paraId="73128279" w14:textId="77777777" w:rsidTr="005A2005">
        <w:trPr>
          <w:trHeight w:val="41"/>
        </w:trPr>
        <w:tc>
          <w:tcPr>
            <w:cnfStyle w:val="001000000000" w:firstRow="0" w:lastRow="0" w:firstColumn="1" w:lastColumn="0" w:oddVBand="0" w:evenVBand="0" w:oddHBand="0" w:evenHBand="0" w:firstRowFirstColumn="0" w:firstRowLastColumn="0" w:lastRowFirstColumn="0" w:lastRowLastColumn="0"/>
            <w:tcW w:w="1482" w:type="dxa"/>
            <w:noWrap/>
          </w:tcPr>
          <w:p w14:paraId="159675DC" w14:textId="6B48E041" w:rsidR="00E7568D" w:rsidRPr="00204BD1" w:rsidRDefault="00E7568D" w:rsidP="00E7568D">
            <w:pPr>
              <w:pStyle w:val="Tabulka-7"/>
            </w:pPr>
            <w:r w:rsidRPr="00204BD1">
              <w:t>IC6000405756</w:t>
            </w:r>
          </w:p>
        </w:tc>
        <w:tc>
          <w:tcPr>
            <w:tcW w:w="2374" w:type="dxa"/>
            <w:noWrap/>
          </w:tcPr>
          <w:p w14:paraId="48343D2E" w14:textId="00DEF0BE" w:rsidR="00E7568D" w:rsidRPr="00204BD1" w:rsidRDefault="00E7568D" w:rsidP="00E7568D">
            <w:pPr>
              <w:pStyle w:val="Tabulka-7"/>
              <w:cnfStyle w:val="000000000000" w:firstRow="0" w:lastRow="0" w:firstColumn="0" w:lastColumn="0" w:oddVBand="0" w:evenVBand="0" w:oddHBand="0" w:evenHBand="0" w:firstRowFirstColumn="0" w:firstRowLastColumn="0" w:lastRowFirstColumn="0" w:lastRowLastColumn="0"/>
            </w:pPr>
            <w:r w:rsidRPr="00204BD1">
              <w:t>Skotnice – technologický domek v km 10,176</w:t>
            </w:r>
          </w:p>
        </w:tc>
        <w:tc>
          <w:tcPr>
            <w:tcW w:w="1134" w:type="dxa"/>
            <w:noWrap/>
          </w:tcPr>
          <w:p w14:paraId="171BF9C3" w14:textId="5837B37F" w:rsidR="00E7568D" w:rsidRPr="00204BD1" w:rsidRDefault="00E7568D" w:rsidP="00E7568D">
            <w:pPr>
              <w:pStyle w:val="Tabulka-7"/>
              <w:cnfStyle w:val="000000000000" w:firstRow="0" w:lastRow="0" w:firstColumn="0" w:lastColumn="0" w:oddVBand="0" w:evenVBand="0" w:oddHBand="0" w:evenHBand="0" w:firstRowFirstColumn="0" w:firstRowLastColumn="0" w:lastRowFirstColumn="0" w:lastRowLastColumn="0"/>
            </w:pPr>
            <w:r w:rsidRPr="00204BD1">
              <w:t>6</w:t>
            </w:r>
          </w:p>
        </w:tc>
        <w:tc>
          <w:tcPr>
            <w:tcW w:w="1134" w:type="dxa"/>
            <w:noWrap/>
          </w:tcPr>
          <w:p w14:paraId="27495E78" w14:textId="201E1B5C" w:rsidR="00E7568D" w:rsidRPr="00204BD1" w:rsidRDefault="00E7568D" w:rsidP="00E7568D">
            <w:pPr>
              <w:pStyle w:val="Tabulka-7"/>
              <w:cnfStyle w:val="000000000000" w:firstRow="0" w:lastRow="0" w:firstColumn="0" w:lastColumn="0" w:oddVBand="0" w:evenVBand="0" w:oddHBand="0" w:evenHBand="0" w:firstRowFirstColumn="0" w:firstRowLastColumn="0" w:lastRowFirstColumn="0" w:lastRowLastColumn="0"/>
            </w:pPr>
            <w:r w:rsidRPr="00204BD1">
              <w:t>21</w:t>
            </w:r>
          </w:p>
        </w:tc>
        <w:tc>
          <w:tcPr>
            <w:tcW w:w="993" w:type="dxa"/>
            <w:noWrap/>
          </w:tcPr>
          <w:p w14:paraId="44B9F703" w14:textId="78DF8730" w:rsidR="00E7568D" w:rsidRPr="00204BD1" w:rsidRDefault="00E7568D" w:rsidP="00E7568D">
            <w:pPr>
              <w:pStyle w:val="Tabulka-7"/>
              <w:cnfStyle w:val="000000000000" w:firstRow="0" w:lastRow="0" w:firstColumn="0" w:lastColumn="0" w:oddVBand="0" w:evenVBand="0" w:oddHBand="0" w:evenHBand="0" w:firstRowFirstColumn="0" w:firstRowLastColumn="0" w:lastRowFirstColumn="0" w:lastRowLastColumn="0"/>
            </w:pPr>
            <w:r w:rsidRPr="00204BD1">
              <w:t xml:space="preserve">Skotnice </w:t>
            </w:r>
          </w:p>
        </w:tc>
        <w:tc>
          <w:tcPr>
            <w:tcW w:w="991" w:type="dxa"/>
            <w:noWrap/>
          </w:tcPr>
          <w:p w14:paraId="2D460AA1" w14:textId="18AAE8CB" w:rsidR="00E7568D" w:rsidRPr="00204BD1" w:rsidRDefault="00E7568D" w:rsidP="00E7568D">
            <w:pPr>
              <w:pStyle w:val="Tabulka-7"/>
              <w:cnfStyle w:val="000000000000" w:firstRow="0" w:lastRow="0" w:firstColumn="0" w:lastColumn="0" w:oddVBand="0" w:evenVBand="0" w:oddHBand="0" w:evenHBand="0" w:firstRowFirstColumn="0" w:firstRowLastColumn="0" w:lastRowFirstColumn="0" w:lastRowLastColumn="0"/>
            </w:pPr>
            <w:r w:rsidRPr="00204BD1">
              <w:t>162</w:t>
            </w:r>
          </w:p>
        </w:tc>
      </w:tr>
      <w:tr w:rsidR="00E7568D" w:rsidRPr="00204BD1" w14:paraId="1C6AB715" w14:textId="77777777" w:rsidTr="005A2005">
        <w:trPr>
          <w:trHeight w:val="41"/>
        </w:trPr>
        <w:tc>
          <w:tcPr>
            <w:cnfStyle w:val="001000000000" w:firstRow="0" w:lastRow="0" w:firstColumn="1" w:lastColumn="0" w:oddVBand="0" w:evenVBand="0" w:oddHBand="0" w:evenHBand="0" w:firstRowFirstColumn="0" w:firstRowLastColumn="0" w:lastRowFirstColumn="0" w:lastRowLastColumn="0"/>
            <w:tcW w:w="1482" w:type="dxa"/>
            <w:noWrap/>
          </w:tcPr>
          <w:p w14:paraId="07FB37AB" w14:textId="18FB29F5" w:rsidR="00E7568D" w:rsidRPr="00204BD1" w:rsidRDefault="00E7568D" w:rsidP="00E7568D">
            <w:pPr>
              <w:pStyle w:val="Tabulka-7"/>
            </w:pPr>
            <w:r w:rsidRPr="00204BD1">
              <w:t>IC6000405755</w:t>
            </w:r>
          </w:p>
        </w:tc>
        <w:tc>
          <w:tcPr>
            <w:tcW w:w="2374" w:type="dxa"/>
            <w:noWrap/>
          </w:tcPr>
          <w:p w14:paraId="4B934BAD" w14:textId="008A15D3" w:rsidR="00E7568D" w:rsidRPr="00204BD1" w:rsidRDefault="00E7568D" w:rsidP="00E7568D">
            <w:pPr>
              <w:pStyle w:val="Tabulka-7"/>
              <w:cnfStyle w:val="000000000000" w:firstRow="0" w:lastRow="0" w:firstColumn="0" w:lastColumn="0" w:oddVBand="0" w:evenVBand="0" w:oddHBand="0" w:evenHBand="0" w:firstRowFirstColumn="0" w:firstRowLastColumn="0" w:lastRowFirstColumn="0" w:lastRowLastColumn="0"/>
            </w:pPr>
            <w:r w:rsidRPr="00204BD1">
              <w:t>Skotnice – technologický domek v km 9,514</w:t>
            </w:r>
          </w:p>
        </w:tc>
        <w:tc>
          <w:tcPr>
            <w:tcW w:w="1134" w:type="dxa"/>
            <w:noWrap/>
          </w:tcPr>
          <w:p w14:paraId="6CCAFA4C" w14:textId="0447A215" w:rsidR="00E7568D" w:rsidRPr="00204BD1" w:rsidRDefault="00E7568D" w:rsidP="00E7568D">
            <w:pPr>
              <w:pStyle w:val="Tabulka-7"/>
              <w:cnfStyle w:val="000000000000" w:firstRow="0" w:lastRow="0" w:firstColumn="0" w:lastColumn="0" w:oddVBand="0" w:evenVBand="0" w:oddHBand="0" w:evenHBand="0" w:firstRowFirstColumn="0" w:firstRowLastColumn="0" w:lastRowFirstColumn="0" w:lastRowLastColumn="0"/>
            </w:pPr>
            <w:r w:rsidRPr="00204BD1">
              <w:t>6</w:t>
            </w:r>
          </w:p>
        </w:tc>
        <w:tc>
          <w:tcPr>
            <w:tcW w:w="1134" w:type="dxa"/>
            <w:noWrap/>
          </w:tcPr>
          <w:p w14:paraId="41F11644" w14:textId="647F7FE5" w:rsidR="00E7568D" w:rsidRPr="00204BD1" w:rsidRDefault="00E7568D" w:rsidP="00E7568D">
            <w:pPr>
              <w:pStyle w:val="Tabulka-7"/>
              <w:cnfStyle w:val="000000000000" w:firstRow="0" w:lastRow="0" w:firstColumn="0" w:lastColumn="0" w:oddVBand="0" w:evenVBand="0" w:oddHBand="0" w:evenHBand="0" w:firstRowFirstColumn="0" w:firstRowLastColumn="0" w:lastRowFirstColumn="0" w:lastRowLastColumn="0"/>
            </w:pPr>
            <w:r w:rsidRPr="00204BD1">
              <w:t>21</w:t>
            </w:r>
          </w:p>
        </w:tc>
        <w:tc>
          <w:tcPr>
            <w:tcW w:w="993" w:type="dxa"/>
            <w:noWrap/>
          </w:tcPr>
          <w:p w14:paraId="58F014D4" w14:textId="49D16824" w:rsidR="00E7568D" w:rsidRPr="00204BD1" w:rsidRDefault="00E7568D" w:rsidP="00E7568D">
            <w:pPr>
              <w:pStyle w:val="Tabulka-7"/>
              <w:cnfStyle w:val="000000000000" w:firstRow="0" w:lastRow="0" w:firstColumn="0" w:lastColumn="0" w:oddVBand="0" w:evenVBand="0" w:oddHBand="0" w:evenHBand="0" w:firstRowFirstColumn="0" w:firstRowLastColumn="0" w:lastRowFirstColumn="0" w:lastRowLastColumn="0"/>
            </w:pPr>
            <w:r w:rsidRPr="00204BD1">
              <w:t>Skotnice</w:t>
            </w:r>
          </w:p>
        </w:tc>
        <w:tc>
          <w:tcPr>
            <w:tcW w:w="991" w:type="dxa"/>
            <w:noWrap/>
          </w:tcPr>
          <w:p w14:paraId="0D5BF8F6" w14:textId="4DC130D6" w:rsidR="00E7568D" w:rsidRPr="00204BD1" w:rsidRDefault="00E7568D" w:rsidP="00E7568D">
            <w:pPr>
              <w:pStyle w:val="Tabulka-7"/>
              <w:cnfStyle w:val="000000000000" w:firstRow="0" w:lastRow="0" w:firstColumn="0" w:lastColumn="0" w:oddVBand="0" w:evenVBand="0" w:oddHBand="0" w:evenHBand="0" w:firstRowFirstColumn="0" w:firstRowLastColumn="0" w:lastRowFirstColumn="0" w:lastRowLastColumn="0"/>
            </w:pPr>
            <w:r w:rsidRPr="00204BD1">
              <w:t>1061/1</w:t>
            </w:r>
          </w:p>
        </w:tc>
      </w:tr>
      <w:tr w:rsidR="00E7568D" w:rsidRPr="00204BD1" w14:paraId="7134233A" w14:textId="77777777" w:rsidTr="005A2005">
        <w:trPr>
          <w:trHeight w:val="41"/>
        </w:trPr>
        <w:tc>
          <w:tcPr>
            <w:cnfStyle w:val="001000000000" w:firstRow="0" w:lastRow="0" w:firstColumn="1" w:lastColumn="0" w:oddVBand="0" w:evenVBand="0" w:oddHBand="0" w:evenHBand="0" w:firstRowFirstColumn="0" w:firstRowLastColumn="0" w:lastRowFirstColumn="0" w:lastRowLastColumn="0"/>
            <w:tcW w:w="1482" w:type="dxa"/>
            <w:noWrap/>
          </w:tcPr>
          <w:p w14:paraId="3B257B5C" w14:textId="07D589C7" w:rsidR="00E7568D" w:rsidRPr="00204BD1" w:rsidRDefault="00E7568D" w:rsidP="00E7568D">
            <w:pPr>
              <w:pStyle w:val="Tabulka-7"/>
            </w:pPr>
            <w:r w:rsidRPr="00204BD1">
              <w:t>IC5000231262</w:t>
            </w:r>
          </w:p>
        </w:tc>
        <w:tc>
          <w:tcPr>
            <w:tcW w:w="2374" w:type="dxa"/>
            <w:noWrap/>
          </w:tcPr>
          <w:p w14:paraId="27FA3D48" w14:textId="24EAAC0F" w:rsidR="00E7568D" w:rsidRPr="00204BD1" w:rsidRDefault="00E7568D" w:rsidP="00E7568D">
            <w:pPr>
              <w:pStyle w:val="Tabulka-7"/>
              <w:cnfStyle w:val="000000000000" w:firstRow="0" w:lastRow="0" w:firstColumn="0" w:lastColumn="0" w:oddVBand="0" w:evenVBand="0" w:oddHBand="0" w:evenHBand="0" w:firstRowFirstColumn="0" w:firstRowLastColumn="0" w:lastRowFirstColumn="0" w:lastRowLastColumn="0"/>
            </w:pPr>
            <w:r w:rsidRPr="00204BD1">
              <w:t>Příbor – strážní domek č.388</w:t>
            </w:r>
          </w:p>
        </w:tc>
        <w:tc>
          <w:tcPr>
            <w:tcW w:w="1134" w:type="dxa"/>
            <w:noWrap/>
          </w:tcPr>
          <w:p w14:paraId="460DCA39" w14:textId="217E0B64" w:rsidR="00E7568D" w:rsidRPr="00204BD1" w:rsidRDefault="00E7568D" w:rsidP="00E7568D">
            <w:pPr>
              <w:pStyle w:val="Tabulka-7"/>
              <w:cnfStyle w:val="000000000000" w:firstRow="0" w:lastRow="0" w:firstColumn="0" w:lastColumn="0" w:oddVBand="0" w:evenVBand="0" w:oddHBand="0" w:evenHBand="0" w:firstRowFirstColumn="0" w:firstRowLastColumn="0" w:lastRowFirstColumn="0" w:lastRowLastColumn="0"/>
            </w:pPr>
            <w:r w:rsidRPr="00204BD1">
              <w:t>206</w:t>
            </w:r>
          </w:p>
        </w:tc>
        <w:tc>
          <w:tcPr>
            <w:tcW w:w="1134" w:type="dxa"/>
            <w:noWrap/>
          </w:tcPr>
          <w:p w14:paraId="1A13C919" w14:textId="1F63C559" w:rsidR="00E7568D" w:rsidRPr="00204BD1" w:rsidRDefault="00E7568D" w:rsidP="00E7568D">
            <w:pPr>
              <w:pStyle w:val="Tabulka-7"/>
              <w:cnfStyle w:val="000000000000" w:firstRow="0" w:lastRow="0" w:firstColumn="0" w:lastColumn="0" w:oddVBand="0" w:evenVBand="0" w:oddHBand="0" w:evenHBand="0" w:firstRowFirstColumn="0" w:firstRowLastColumn="0" w:lastRowFirstColumn="0" w:lastRowLastColumn="0"/>
            </w:pPr>
            <w:r w:rsidRPr="00204BD1">
              <w:t>1745</w:t>
            </w:r>
          </w:p>
        </w:tc>
        <w:tc>
          <w:tcPr>
            <w:tcW w:w="993" w:type="dxa"/>
            <w:noWrap/>
          </w:tcPr>
          <w:p w14:paraId="04167623" w14:textId="19E04752" w:rsidR="00E7568D" w:rsidRPr="00204BD1" w:rsidRDefault="00E7568D" w:rsidP="00E7568D">
            <w:pPr>
              <w:pStyle w:val="Tabulka-7"/>
              <w:cnfStyle w:val="000000000000" w:firstRow="0" w:lastRow="0" w:firstColumn="0" w:lastColumn="0" w:oddVBand="0" w:evenVBand="0" w:oddHBand="0" w:evenHBand="0" w:firstRowFirstColumn="0" w:firstRowLastColumn="0" w:lastRowFirstColumn="0" w:lastRowLastColumn="0"/>
            </w:pPr>
            <w:r w:rsidRPr="00204BD1">
              <w:t>Příbor</w:t>
            </w:r>
          </w:p>
        </w:tc>
        <w:tc>
          <w:tcPr>
            <w:tcW w:w="991" w:type="dxa"/>
            <w:noWrap/>
          </w:tcPr>
          <w:p w14:paraId="6CBEDD13" w14:textId="0B40BC14" w:rsidR="00E7568D" w:rsidRPr="00204BD1" w:rsidRDefault="00E7568D" w:rsidP="00E7568D">
            <w:pPr>
              <w:pStyle w:val="Tabulka-7"/>
              <w:cnfStyle w:val="000000000000" w:firstRow="0" w:lastRow="0" w:firstColumn="0" w:lastColumn="0" w:oddVBand="0" w:evenVBand="0" w:oddHBand="0" w:evenHBand="0" w:firstRowFirstColumn="0" w:firstRowLastColumn="0" w:lastRowFirstColumn="0" w:lastRowLastColumn="0"/>
            </w:pPr>
            <w:r w:rsidRPr="00204BD1">
              <w:t>40</w:t>
            </w:r>
          </w:p>
        </w:tc>
      </w:tr>
      <w:tr w:rsidR="00E7568D" w:rsidRPr="00204BD1" w14:paraId="4EF1511C" w14:textId="77777777" w:rsidTr="005A2005">
        <w:trPr>
          <w:trHeight w:val="41"/>
        </w:trPr>
        <w:tc>
          <w:tcPr>
            <w:cnfStyle w:val="001000000000" w:firstRow="0" w:lastRow="0" w:firstColumn="1" w:lastColumn="0" w:oddVBand="0" w:evenVBand="0" w:oddHBand="0" w:evenHBand="0" w:firstRowFirstColumn="0" w:firstRowLastColumn="0" w:lastRowFirstColumn="0" w:lastRowLastColumn="0"/>
            <w:tcW w:w="1482" w:type="dxa"/>
            <w:noWrap/>
          </w:tcPr>
          <w:p w14:paraId="0057D182" w14:textId="6AEF4A83" w:rsidR="00E7568D" w:rsidRPr="00204BD1" w:rsidRDefault="00E7568D" w:rsidP="00E7568D">
            <w:pPr>
              <w:pStyle w:val="Tabulka-7"/>
            </w:pPr>
            <w:r w:rsidRPr="00204BD1">
              <w:t>IC6000405758</w:t>
            </w:r>
          </w:p>
        </w:tc>
        <w:tc>
          <w:tcPr>
            <w:tcW w:w="2374" w:type="dxa"/>
            <w:noWrap/>
          </w:tcPr>
          <w:p w14:paraId="440D261E" w14:textId="463BEFDD" w:rsidR="00E7568D" w:rsidRPr="00204BD1" w:rsidRDefault="00E7568D" w:rsidP="00E7568D">
            <w:pPr>
              <w:pStyle w:val="Tabulka-7"/>
              <w:cnfStyle w:val="000000000000" w:firstRow="0" w:lastRow="0" w:firstColumn="0" w:lastColumn="0" w:oddVBand="0" w:evenVBand="0" w:oddHBand="0" w:evenHBand="0" w:firstRowFirstColumn="0" w:firstRowLastColumn="0" w:lastRowFirstColumn="0" w:lastRowLastColumn="0"/>
            </w:pPr>
            <w:r w:rsidRPr="00204BD1">
              <w:t>Příbor – technologický domek v km 11,020</w:t>
            </w:r>
          </w:p>
        </w:tc>
        <w:tc>
          <w:tcPr>
            <w:tcW w:w="1134" w:type="dxa"/>
            <w:noWrap/>
          </w:tcPr>
          <w:p w14:paraId="477C2816" w14:textId="2BF66D85" w:rsidR="00E7568D" w:rsidRPr="00204BD1" w:rsidRDefault="00E7568D" w:rsidP="00E7568D">
            <w:pPr>
              <w:pStyle w:val="Tabulka-7"/>
              <w:cnfStyle w:val="000000000000" w:firstRow="0" w:lastRow="0" w:firstColumn="0" w:lastColumn="0" w:oddVBand="0" w:evenVBand="0" w:oddHBand="0" w:evenHBand="0" w:firstRowFirstColumn="0" w:firstRowLastColumn="0" w:lastRowFirstColumn="0" w:lastRowLastColumn="0"/>
            </w:pPr>
            <w:r w:rsidRPr="00204BD1">
              <w:t>6</w:t>
            </w:r>
          </w:p>
        </w:tc>
        <w:tc>
          <w:tcPr>
            <w:tcW w:w="1134" w:type="dxa"/>
            <w:noWrap/>
          </w:tcPr>
          <w:p w14:paraId="011ABE65" w14:textId="184CDC77" w:rsidR="00E7568D" w:rsidRPr="00204BD1" w:rsidRDefault="00E7568D" w:rsidP="00E7568D">
            <w:pPr>
              <w:pStyle w:val="Tabulka-7"/>
              <w:cnfStyle w:val="000000000000" w:firstRow="0" w:lastRow="0" w:firstColumn="0" w:lastColumn="0" w:oddVBand="0" w:evenVBand="0" w:oddHBand="0" w:evenHBand="0" w:firstRowFirstColumn="0" w:firstRowLastColumn="0" w:lastRowFirstColumn="0" w:lastRowLastColumn="0"/>
            </w:pPr>
            <w:r w:rsidRPr="00204BD1">
              <w:t>21</w:t>
            </w:r>
          </w:p>
        </w:tc>
        <w:tc>
          <w:tcPr>
            <w:tcW w:w="993" w:type="dxa"/>
            <w:noWrap/>
          </w:tcPr>
          <w:p w14:paraId="7A06D977" w14:textId="78056974" w:rsidR="00E7568D" w:rsidRPr="00204BD1" w:rsidRDefault="00E7568D" w:rsidP="00E7568D">
            <w:pPr>
              <w:pStyle w:val="Tabulka-7"/>
              <w:cnfStyle w:val="000000000000" w:firstRow="0" w:lastRow="0" w:firstColumn="0" w:lastColumn="0" w:oddVBand="0" w:evenVBand="0" w:oddHBand="0" w:evenHBand="0" w:firstRowFirstColumn="0" w:firstRowLastColumn="0" w:lastRowFirstColumn="0" w:lastRowLastColumn="0"/>
            </w:pPr>
            <w:r w:rsidRPr="00204BD1">
              <w:t>Příbor</w:t>
            </w:r>
          </w:p>
        </w:tc>
        <w:tc>
          <w:tcPr>
            <w:tcW w:w="991" w:type="dxa"/>
            <w:noWrap/>
          </w:tcPr>
          <w:p w14:paraId="73D1B3F2" w14:textId="06607028" w:rsidR="00E7568D" w:rsidRPr="00204BD1" w:rsidRDefault="00E7568D" w:rsidP="00E7568D">
            <w:pPr>
              <w:pStyle w:val="Tabulka-7"/>
              <w:cnfStyle w:val="000000000000" w:firstRow="0" w:lastRow="0" w:firstColumn="0" w:lastColumn="0" w:oddVBand="0" w:evenVBand="0" w:oddHBand="0" w:evenHBand="0" w:firstRowFirstColumn="0" w:firstRowLastColumn="0" w:lastRowFirstColumn="0" w:lastRowLastColumn="0"/>
            </w:pPr>
            <w:r w:rsidRPr="00204BD1">
              <w:t>3286</w:t>
            </w:r>
          </w:p>
        </w:tc>
      </w:tr>
      <w:tr w:rsidR="00E7568D" w:rsidRPr="00204BD1" w14:paraId="659AD58A" w14:textId="77777777" w:rsidTr="005A2005">
        <w:trPr>
          <w:trHeight w:val="41"/>
        </w:trPr>
        <w:tc>
          <w:tcPr>
            <w:cnfStyle w:val="001000000000" w:firstRow="0" w:lastRow="0" w:firstColumn="1" w:lastColumn="0" w:oddVBand="0" w:evenVBand="0" w:oddHBand="0" w:evenHBand="0" w:firstRowFirstColumn="0" w:firstRowLastColumn="0" w:lastRowFirstColumn="0" w:lastRowLastColumn="0"/>
            <w:tcW w:w="1482" w:type="dxa"/>
            <w:noWrap/>
          </w:tcPr>
          <w:p w14:paraId="0EF89174" w14:textId="4CB4D696" w:rsidR="00E7568D" w:rsidRPr="00204BD1" w:rsidRDefault="00E7568D" w:rsidP="00E7568D">
            <w:pPr>
              <w:pStyle w:val="Tabulka-7"/>
            </w:pPr>
            <w:r w:rsidRPr="00204BD1">
              <w:t>IC6000405759</w:t>
            </w:r>
          </w:p>
        </w:tc>
        <w:tc>
          <w:tcPr>
            <w:tcW w:w="2374" w:type="dxa"/>
            <w:noWrap/>
          </w:tcPr>
          <w:p w14:paraId="70F0BC52" w14:textId="76A5A33B" w:rsidR="00E7568D" w:rsidRPr="00204BD1" w:rsidRDefault="00E7568D" w:rsidP="00E7568D">
            <w:pPr>
              <w:pStyle w:val="Tabulka-7"/>
              <w:cnfStyle w:val="000000000000" w:firstRow="0" w:lastRow="0" w:firstColumn="0" w:lastColumn="0" w:oddVBand="0" w:evenVBand="0" w:oddHBand="0" w:evenHBand="0" w:firstRowFirstColumn="0" w:firstRowLastColumn="0" w:lastRowFirstColumn="0" w:lastRowLastColumn="0"/>
            </w:pPr>
            <w:r w:rsidRPr="00204BD1">
              <w:t>Příbor – technologický domek v km 11,621</w:t>
            </w:r>
          </w:p>
        </w:tc>
        <w:tc>
          <w:tcPr>
            <w:tcW w:w="1134" w:type="dxa"/>
            <w:noWrap/>
          </w:tcPr>
          <w:p w14:paraId="5E7583EF" w14:textId="796449A4" w:rsidR="00E7568D" w:rsidRPr="00204BD1" w:rsidRDefault="00E7568D" w:rsidP="00E7568D">
            <w:pPr>
              <w:pStyle w:val="Tabulka-7"/>
              <w:cnfStyle w:val="000000000000" w:firstRow="0" w:lastRow="0" w:firstColumn="0" w:lastColumn="0" w:oddVBand="0" w:evenVBand="0" w:oddHBand="0" w:evenHBand="0" w:firstRowFirstColumn="0" w:firstRowLastColumn="0" w:lastRowFirstColumn="0" w:lastRowLastColumn="0"/>
            </w:pPr>
            <w:r w:rsidRPr="00204BD1">
              <w:t>6</w:t>
            </w:r>
          </w:p>
        </w:tc>
        <w:tc>
          <w:tcPr>
            <w:tcW w:w="1134" w:type="dxa"/>
            <w:noWrap/>
          </w:tcPr>
          <w:p w14:paraId="5D534243" w14:textId="5D3137CC" w:rsidR="00E7568D" w:rsidRPr="00204BD1" w:rsidRDefault="00E7568D" w:rsidP="00E7568D">
            <w:pPr>
              <w:pStyle w:val="Tabulka-7"/>
              <w:cnfStyle w:val="000000000000" w:firstRow="0" w:lastRow="0" w:firstColumn="0" w:lastColumn="0" w:oddVBand="0" w:evenVBand="0" w:oddHBand="0" w:evenHBand="0" w:firstRowFirstColumn="0" w:firstRowLastColumn="0" w:lastRowFirstColumn="0" w:lastRowLastColumn="0"/>
            </w:pPr>
            <w:r w:rsidRPr="00204BD1">
              <w:t>21</w:t>
            </w:r>
          </w:p>
        </w:tc>
        <w:tc>
          <w:tcPr>
            <w:tcW w:w="993" w:type="dxa"/>
            <w:noWrap/>
          </w:tcPr>
          <w:p w14:paraId="5E21E765" w14:textId="782C1205" w:rsidR="00E7568D" w:rsidRPr="00204BD1" w:rsidRDefault="00E7568D" w:rsidP="00E7568D">
            <w:pPr>
              <w:pStyle w:val="Tabulka-7"/>
              <w:cnfStyle w:val="000000000000" w:firstRow="0" w:lastRow="0" w:firstColumn="0" w:lastColumn="0" w:oddVBand="0" w:evenVBand="0" w:oddHBand="0" w:evenHBand="0" w:firstRowFirstColumn="0" w:firstRowLastColumn="0" w:lastRowFirstColumn="0" w:lastRowLastColumn="0"/>
            </w:pPr>
            <w:r w:rsidRPr="00204BD1">
              <w:t>Příbor</w:t>
            </w:r>
          </w:p>
        </w:tc>
        <w:tc>
          <w:tcPr>
            <w:tcW w:w="991" w:type="dxa"/>
            <w:noWrap/>
          </w:tcPr>
          <w:p w14:paraId="55B6EC7A" w14:textId="4C1A0C02" w:rsidR="00E7568D" w:rsidRPr="00204BD1" w:rsidRDefault="00E7568D" w:rsidP="00E7568D">
            <w:pPr>
              <w:pStyle w:val="Tabulka-7"/>
              <w:cnfStyle w:val="000000000000" w:firstRow="0" w:lastRow="0" w:firstColumn="0" w:lastColumn="0" w:oddVBand="0" w:evenVBand="0" w:oddHBand="0" w:evenHBand="0" w:firstRowFirstColumn="0" w:firstRowLastColumn="0" w:lastRowFirstColumn="0" w:lastRowLastColumn="0"/>
            </w:pPr>
            <w:r w:rsidRPr="00204BD1">
              <w:t>3241/1</w:t>
            </w:r>
          </w:p>
        </w:tc>
      </w:tr>
      <w:tr w:rsidR="00E7568D" w:rsidRPr="00204BD1" w14:paraId="4485ABB4" w14:textId="77777777" w:rsidTr="004D53E8">
        <w:trPr>
          <w:trHeight w:val="41"/>
        </w:trPr>
        <w:tc>
          <w:tcPr>
            <w:cnfStyle w:val="001000000000" w:firstRow="0" w:lastRow="0" w:firstColumn="1" w:lastColumn="0" w:oddVBand="0" w:evenVBand="0" w:oddHBand="0" w:evenHBand="0" w:firstRowFirstColumn="0" w:firstRowLastColumn="0" w:lastRowFirstColumn="0" w:lastRowLastColumn="0"/>
            <w:tcW w:w="1482" w:type="dxa"/>
            <w:noWrap/>
          </w:tcPr>
          <w:p w14:paraId="0B8ED87F" w14:textId="3B1FD726" w:rsidR="00E7568D" w:rsidRPr="00204BD1" w:rsidRDefault="00E7568D" w:rsidP="00E7568D">
            <w:pPr>
              <w:pStyle w:val="Tabulka-7"/>
            </w:pPr>
            <w:r w:rsidRPr="00204BD1">
              <w:t>IC6000405760</w:t>
            </w:r>
          </w:p>
        </w:tc>
        <w:tc>
          <w:tcPr>
            <w:tcW w:w="2374" w:type="dxa"/>
            <w:noWrap/>
            <w:vAlign w:val="top"/>
          </w:tcPr>
          <w:p w14:paraId="021432F1" w14:textId="04B2DB71" w:rsidR="00E7568D" w:rsidRPr="00204BD1" w:rsidRDefault="00E7568D" w:rsidP="00E7568D">
            <w:pPr>
              <w:pStyle w:val="Tabulka-7"/>
              <w:cnfStyle w:val="000000000000" w:firstRow="0" w:lastRow="0" w:firstColumn="0" w:lastColumn="0" w:oddVBand="0" w:evenVBand="0" w:oddHBand="0" w:evenHBand="0" w:firstRowFirstColumn="0" w:firstRowLastColumn="0" w:lastRowFirstColumn="0" w:lastRowLastColumn="0"/>
            </w:pPr>
            <w:r w:rsidRPr="00204BD1">
              <w:t>Příbor – technologický domek v km 12,308</w:t>
            </w:r>
          </w:p>
        </w:tc>
        <w:tc>
          <w:tcPr>
            <w:tcW w:w="1134" w:type="dxa"/>
            <w:noWrap/>
          </w:tcPr>
          <w:p w14:paraId="5BF300DF" w14:textId="51F0E571" w:rsidR="00E7568D" w:rsidRPr="00204BD1" w:rsidRDefault="00E7568D" w:rsidP="00E7568D">
            <w:pPr>
              <w:pStyle w:val="Tabulka-7"/>
              <w:cnfStyle w:val="000000000000" w:firstRow="0" w:lastRow="0" w:firstColumn="0" w:lastColumn="0" w:oddVBand="0" w:evenVBand="0" w:oddHBand="0" w:evenHBand="0" w:firstRowFirstColumn="0" w:firstRowLastColumn="0" w:lastRowFirstColumn="0" w:lastRowLastColumn="0"/>
            </w:pPr>
            <w:r w:rsidRPr="00204BD1">
              <w:t>6</w:t>
            </w:r>
          </w:p>
        </w:tc>
        <w:tc>
          <w:tcPr>
            <w:tcW w:w="1134" w:type="dxa"/>
            <w:noWrap/>
          </w:tcPr>
          <w:p w14:paraId="14754322" w14:textId="6C4141D9" w:rsidR="00E7568D" w:rsidRPr="00204BD1" w:rsidRDefault="00E7568D" w:rsidP="00E7568D">
            <w:pPr>
              <w:pStyle w:val="Tabulka-7"/>
              <w:cnfStyle w:val="000000000000" w:firstRow="0" w:lastRow="0" w:firstColumn="0" w:lastColumn="0" w:oddVBand="0" w:evenVBand="0" w:oddHBand="0" w:evenHBand="0" w:firstRowFirstColumn="0" w:firstRowLastColumn="0" w:lastRowFirstColumn="0" w:lastRowLastColumn="0"/>
            </w:pPr>
            <w:r w:rsidRPr="00204BD1">
              <w:t>21</w:t>
            </w:r>
          </w:p>
        </w:tc>
        <w:tc>
          <w:tcPr>
            <w:tcW w:w="993" w:type="dxa"/>
            <w:noWrap/>
            <w:vAlign w:val="top"/>
          </w:tcPr>
          <w:p w14:paraId="719D2AD8" w14:textId="678025BC" w:rsidR="00E7568D" w:rsidRPr="00204BD1" w:rsidRDefault="00E7568D" w:rsidP="00E7568D">
            <w:pPr>
              <w:pStyle w:val="Tabulka-7"/>
              <w:cnfStyle w:val="000000000000" w:firstRow="0" w:lastRow="0" w:firstColumn="0" w:lastColumn="0" w:oddVBand="0" w:evenVBand="0" w:oddHBand="0" w:evenHBand="0" w:firstRowFirstColumn="0" w:firstRowLastColumn="0" w:lastRowFirstColumn="0" w:lastRowLastColumn="0"/>
            </w:pPr>
            <w:r w:rsidRPr="00204BD1">
              <w:t>Příbor</w:t>
            </w:r>
          </w:p>
        </w:tc>
        <w:tc>
          <w:tcPr>
            <w:tcW w:w="991" w:type="dxa"/>
            <w:noWrap/>
          </w:tcPr>
          <w:p w14:paraId="358182DA" w14:textId="0EE7308C" w:rsidR="00E7568D" w:rsidRPr="00204BD1" w:rsidRDefault="00E7568D" w:rsidP="00E7568D">
            <w:pPr>
              <w:pStyle w:val="Tabulka-7"/>
              <w:cnfStyle w:val="000000000000" w:firstRow="0" w:lastRow="0" w:firstColumn="0" w:lastColumn="0" w:oddVBand="0" w:evenVBand="0" w:oddHBand="0" w:evenHBand="0" w:firstRowFirstColumn="0" w:firstRowLastColumn="0" w:lastRowFirstColumn="0" w:lastRowLastColumn="0"/>
            </w:pPr>
            <w:r w:rsidRPr="00204BD1">
              <w:t>3287/136</w:t>
            </w:r>
          </w:p>
        </w:tc>
      </w:tr>
      <w:tr w:rsidR="00E7568D" w:rsidRPr="00204BD1" w14:paraId="59FB8670" w14:textId="77777777" w:rsidTr="004D53E8">
        <w:trPr>
          <w:trHeight w:val="41"/>
        </w:trPr>
        <w:tc>
          <w:tcPr>
            <w:cnfStyle w:val="001000000000" w:firstRow="0" w:lastRow="0" w:firstColumn="1" w:lastColumn="0" w:oddVBand="0" w:evenVBand="0" w:oddHBand="0" w:evenHBand="0" w:firstRowFirstColumn="0" w:firstRowLastColumn="0" w:lastRowFirstColumn="0" w:lastRowLastColumn="0"/>
            <w:tcW w:w="1482" w:type="dxa"/>
            <w:noWrap/>
          </w:tcPr>
          <w:p w14:paraId="62E38A69" w14:textId="41419FA2" w:rsidR="00E7568D" w:rsidRPr="00204BD1" w:rsidRDefault="00E7568D" w:rsidP="00E7568D">
            <w:pPr>
              <w:pStyle w:val="Tabulka-7"/>
            </w:pPr>
            <w:r w:rsidRPr="00204BD1">
              <w:t>IC6000405761</w:t>
            </w:r>
          </w:p>
        </w:tc>
        <w:tc>
          <w:tcPr>
            <w:tcW w:w="2374" w:type="dxa"/>
            <w:noWrap/>
            <w:vAlign w:val="top"/>
          </w:tcPr>
          <w:p w14:paraId="4E41D880" w14:textId="62CFE340" w:rsidR="00E7568D" w:rsidRPr="00204BD1" w:rsidRDefault="00E7568D" w:rsidP="00E7568D">
            <w:pPr>
              <w:pStyle w:val="Tabulka-7"/>
              <w:cnfStyle w:val="000000000000" w:firstRow="0" w:lastRow="0" w:firstColumn="0" w:lastColumn="0" w:oddVBand="0" w:evenVBand="0" w:oddHBand="0" w:evenHBand="0" w:firstRowFirstColumn="0" w:firstRowLastColumn="0" w:lastRowFirstColumn="0" w:lastRowLastColumn="0"/>
            </w:pPr>
            <w:r w:rsidRPr="00204BD1">
              <w:t>Příbor – technologický domek v km 12,864</w:t>
            </w:r>
          </w:p>
        </w:tc>
        <w:tc>
          <w:tcPr>
            <w:tcW w:w="1134" w:type="dxa"/>
            <w:noWrap/>
          </w:tcPr>
          <w:p w14:paraId="4F1B9817" w14:textId="28C2738B" w:rsidR="00E7568D" w:rsidRPr="00204BD1" w:rsidRDefault="00E7568D" w:rsidP="00E7568D">
            <w:pPr>
              <w:pStyle w:val="Tabulka-7"/>
              <w:cnfStyle w:val="000000000000" w:firstRow="0" w:lastRow="0" w:firstColumn="0" w:lastColumn="0" w:oddVBand="0" w:evenVBand="0" w:oddHBand="0" w:evenHBand="0" w:firstRowFirstColumn="0" w:firstRowLastColumn="0" w:lastRowFirstColumn="0" w:lastRowLastColumn="0"/>
            </w:pPr>
            <w:r w:rsidRPr="00204BD1">
              <w:t>6</w:t>
            </w:r>
          </w:p>
        </w:tc>
        <w:tc>
          <w:tcPr>
            <w:tcW w:w="1134" w:type="dxa"/>
            <w:noWrap/>
          </w:tcPr>
          <w:p w14:paraId="70A69247" w14:textId="51F6DED6" w:rsidR="00E7568D" w:rsidRPr="00204BD1" w:rsidRDefault="00E7568D" w:rsidP="00E7568D">
            <w:pPr>
              <w:pStyle w:val="Tabulka-7"/>
              <w:cnfStyle w:val="000000000000" w:firstRow="0" w:lastRow="0" w:firstColumn="0" w:lastColumn="0" w:oddVBand="0" w:evenVBand="0" w:oddHBand="0" w:evenHBand="0" w:firstRowFirstColumn="0" w:firstRowLastColumn="0" w:lastRowFirstColumn="0" w:lastRowLastColumn="0"/>
            </w:pPr>
            <w:r w:rsidRPr="00204BD1">
              <w:t>21</w:t>
            </w:r>
          </w:p>
        </w:tc>
        <w:tc>
          <w:tcPr>
            <w:tcW w:w="993" w:type="dxa"/>
            <w:noWrap/>
            <w:vAlign w:val="top"/>
          </w:tcPr>
          <w:p w14:paraId="4146AB86" w14:textId="665E1849" w:rsidR="00E7568D" w:rsidRPr="00204BD1" w:rsidRDefault="00E7568D" w:rsidP="00E7568D">
            <w:pPr>
              <w:pStyle w:val="Tabulka-7"/>
              <w:cnfStyle w:val="000000000000" w:firstRow="0" w:lastRow="0" w:firstColumn="0" w:lastColumn="0" w:oddVBand="0" w:evenVBand="0" w:oddHBand="0" w:evenHBand="0" w:firstRowFirstColumn="0" w:firstRowLastColumn="0" w:lastRowFirstColumn="0" w:lastRowLastColumn="0"/>
            </w:pPr>
            <w:r w:rsidRPr="00204BD1">
              <w:t>Příbor</w:t>
            </w:r>
          </w:p>
        </w:tc>
        <w:tc>
          <w:tcPr>
            <w:tcW w:w="991" w:type="dxa"/>
            <w:noWrap/>
          </w:tcPr>
          <w:p w14:paraId="4F2F05BA" w14:textId="3FE2B514" w:rsidR="00E7568D" w:rsidRPr="00204BD1" w:rsidRDefault="00E7568D" w:rsidP="00E7568D">
            <w:pPr>
              <w:pStyle w:val="Tabulka-7"/>
              <w:cnfStyle w:val="000000000000" w:firstRow="0" w:lastRow="0" w:firstColumn="0" w:lastColumn="0" w:oddVBand="0" w:evenVBand="0" w:oddHBand="0" w:evenHBand="0" w:firstRowFirstColumn="0" w:firstRowLastColumn="0" w:lastRowFirstColumn="0" w:lastRowLastColumn="0"/>
            </w:pPr>
            <w:r w:rsidRPr="00204BD1">
              <w:t>3287/136</w:t>
            </w:r>
          </w:p>
        </w:tc>
      </w:tr>
      <w:tr w:rsidR="00E7568D" w:rsidRPr="00204BD1" w14:paraId="33509EFB" w14:textId="77777777" w:rsidTr="004D53E8">
        <w:trPr>
          <w:trHeight w:val="41"/>
        </w:trPr>
        <w:tc>
          <w:tcPr>
            <w:cnfStyle w:val="001000000000" w:firstRow="0" w:lastRow="0" w:firstColumn="1" w:lastColumn="0" w:oddVBand="0" w:evenVBand="0" w:oddHBand="0" w:evenHBand="0" w:firstRowFirstColumn="0" w:firstRowLastColumn="0" w:lastRowFirstColumn="0" w:lastRowLastColumn="0"/>
            <w:tcW w:w="1482" w:type="dxa"/>
            <w:noWrap/>
          </w:tcPr>
          <w:p w14:paraId="7D457C20" w14:textId="20F30148" w:rsidR="00E7568D" w:rsidRPr="00204BD1" w:rsidRDefault="00E7568D" w:rsidP="00E7568D">
            <w:pPr>
              <w:pStyle w:val="Tabulka-7"/>
            </w:pPr>
            <w:r w:rsidRPr="00204BD1">
              <w:t>IC6000405762</w:t>
            </w:r>
          </w:p>
        </w:tc>
        <w:tc>
          <w:tcPr>
            <w:tcW w:w="2374" w:type="dxa"/>
            <w:noWrap/>
            <w:vAlign w:val="top"/>
          </w:tcPr>
          <w:p w14:paraId="6DB7CE9C" w14:textId="5F984A74" w:rsidR="00E7568D" w:rsidRPr="00204BD1" w:rsidRDefault="00E7568D" w:rsidP="00E7568D">
            <w:pPr>
              <w:pStyle w:val="Tabulka-7"/>
              <w:cnfStyle w:val="000000000000" w:firstRow="0" w:lastRow="0" w:firstColumn="0" w:lastColumn="0" w:oddVBand="0" w:evenVBand="0" w:oddHBand="0" w:evenHBand="0" w:firstRowFirstColumn="0" w:firstRowLastColumn="0" w:lastRowFirstColumn="0" w:lastRowLastColumn="0"/>
            </w:pPr>
            <w:r w:rsidRPr="00204BD1">
              <w:t>Příbor – technologický domek v km 13,050</w:t>
            </w:r>
          </w:p>
        </w:tc>
        <w:tc>
          <w:tcPr>
            <w:tcW w:w="1134" w:type="dxa"/>
            <w:noWrap/>
          </w:tcPr>
          <w:p w14:paraId="3F7E2198" w14:textId="5C98BBC4" w:rsidR="00E7568D" w:rsidRPr="00204BD1" w:rsidRDefault="00E7568D" w:rsidP="00E7568D">
            <w:pPr>
              <w:pStyle w:val="Tabulka-7"/>
              <w:cnfStyle w:val="000000000000" w:firstRow="0" w:lastRow="0" w:firstColumn="0" w:lastColumn="0" w:oddVBand="0" w:evenVBand="0" w:oddHBand="0" w:evenHBand="0" w:firstRowFirstColumn="0" w:firstRowLastColumn="0" w:lastRowFirstColumn="0" w:lastRowLastColumn="0"/>
            </w:pPr>
            <w:r w:rsidRPr="00204BD1">
              <w:t>6</w:t>
            </w:r>
          </w:p>
        </w:tc>
        <w:tc>
          <w:tcPr>
            <w:tcW w:w="1134" w:type="dxa"/>
            <w:noWrap/>
          </w:tcPr>
          <w:p w14:paraId="64DBA5D9" w14:textId="39F472BC" w:rsidR="00E7568D" w:rsidRPr="00204BD1" w:rsidRDefault="00E7568D" w:rsidP="00E7568D">
            <w:pPr>
              <w:pStyle w:val="Tabulka-7"/>
              <w:cnfStyle w:val="000000000000" w:firstRow="0" w:lastRow="0" w:firstColumn="0" w:lastColumn="0" w:oddVBand="0" w:evenVBand="0" w:oddHBand="0" w:evenHBand="0" w:firstRowFirstColumn="0" w:firstRowLastColumn="0" w:lastRowFirstColumn="0" w:lastRowLastColumn="0"/>
            </w:pPr>
            <w:r w:rsidRPr="00204BD1">
              <w:t>21</w:t>
            </w:r>
          </w:p>
        </w:tc>
        <w:tc>
          <w:tcPr>
            <w:tcW w:w="993" w:type="dxa"/>
            <w:noWrap/>
            <w:vAlign w:val="top"/>
          </w:tcPr>
          <w:p w14:paraId="597669AC" w14:textId="185EF018" w:rsidR="00E7568D" w:rsidRPr="00204BD1" w:rsidRDefault="00E7568D" w:rsidP="00E7568D">
            <w:pPr>
              <w:pStyle w:val="Tabulka-7"/>
              <w:cnfStyle w:val="000000000000" w:firstRow="0" w:lastRow="0" w:firstColumn="0" w:lastColumn="0" w:oddVBand="0" w:evenVBand="0" w:oddHBand="0" w:evenHBand="0" w:firstRowFirstColumn="0" w:firstRowLastColumn="0" w:lastRowFirstColumn="0" w:lastRowLastColumn="0"/>
            </w:pPr>
            <w:r w:rsidRPr="00204BD1">
              <w:t>Příbor</w:t>
            </w:r>
          </w:p>
        </w:tc>
        <w:tc>
          <w:tcPr>
            <w:tcW w:w="991" w:type="dxa"/>
            <w:noWrap/>
          </w:tcPr>
          <w:p w14:paraId="2EC0BE48" w14:textId="279D3DD6" w:rsidR="00E7568D" w:rsidRPr="00204BD1" w:rsidRDefault="00E7568D" w:rsidP="00E7568D">
            <w:pPr>
              <w:pStyle w:val="Tabulka-7"/>
              <w:cnfStyle w:val="000000000000" w:firstRow="0" w:lastRow="0" w:firstColumn="0" w:lastColumn="0" w:oddVBand="0" w:evenVBand="0" w:oddHBand="0" w:evenHBand="0" w:firstRowFirstColumn="0" w:firstRowLastColumn="0" w:lastRowFirstColumn="0" w:lastRowLastColumn="0"/>
            </w:pPr>
            <w:r w:rsidRPr="00204BD1">
              <w:t>3287/136 3287/8</w:t>
            </w:r>
          </w:p>
        </w:tc>
      </w:tr>
      <w:tr w:rsidR="00E7568D" w:rsidRPr="00204BD1" w14:paraId="6921F197" w14:textId="77777777" w:rsidTr="004D53E8">
        <w:trPr>
          <w:trHeight w:val="41"/>
        </w:trPr>
        <w:tc>
          <w:tcPr>
            <w:cnfStyle w:val="001000000000" w:firstRow="0" w:lastRow="0" w:firstColumn="1" w:lastColumn="0" w:oddVBand="0" w:evenVBand="0" w:oddHBand="0" w:evenHBand="0" w:firstRowFirstColumn="0" w:firstRowLastColumn="0" w:lastRowFirstColumn="0" w:lastRowLastColumn="0"/>
            <w:tcW w:w="1482" w:type="dxa"/>
            <w:noWrap/>
          </w:tcPr>
          <w:p w14:paraId="18426117" w14:textId="404E34E7" w:rsidR="00E7568D" w:rsidRPr="00204BD1" w:rsidRDefault="00E7568D" w:rsidP="00E7568D">
            <w:pPr>
              <w:pStyle w:val="Tabulka-7"/>
            </w:pPr>
            <w:r w:rsidRPr="00204BD1">
              <w:t>IC5000231280</w:t>
            </w:r>
          </w:p>
        </w:tc>
        <w:tc>
          <w:tcPr>
            <w:tcW w:w="2374" w:type="dxa"/>
            <w:noWrap/>
            <w:vAlign w:val="top"/>
          </w:tcPr>
          <w:p w14:paraId="45936694" w14:textId="07D335E1" w:rsidR="00E7568D" w:rsidRPr="00204BD1" w:rsidRDefault="00E7568D" w:rsidP="00E7568D">
            <w:pPr>
              <w:pStyle w:val="Tabulka-7"/>
              <w:cnfStyle w:val="000000000000" w:firstRow="0" w:lastRow="0" w:firstColumn="0" w:lastColumn="0" w:oddVBand="0" w:evenVBand="0" w:oddHBand="0" w:evenHBand="0" w:firstRowFirstColumn="0" w:firstRowLastColumn="0" w:lastRowFirstColumn="0" w:lastRowLastColumn="0"/>
            </w:pPr>
            <w:r w:rsidRPr="00204BD1">
              <w:t xml:space="preserve">Příbor – trafostanice, </w:t>
            </w:r>
          </w:p>
        </w:tc>
        <w:tc>
          <w:tcPr>
            <w:tcW w:w="1134" w:type="dxa"/>
            <w:noWrap/>
          </w:tcPr>
          <w:p w14:paraId="42D31096" w14:textId="5376679E" w:rsidR="00E7568D" w:rsidRPr="00204BD1" w:rsidRDefault="00E7568D" w:rsidP="00E7568D">
            <w:pPr>
              <w:pStyle w:val="Tabulka-7"/>
              <w:cnfStyle w:val="000000000000" w:firstRow="0" w:lastRow="0" w:firstColumn="0" w:lastColumn="0" w:oddVBand="0" w:evenVBand="0" w:oddHBand="0" w:evenHBand="0" w:firstRowFirstColumn="0" w:firstRowLastColumn="0" w:lastRowFirstColumn="0" w:lastRowLastColumn="0"/>
            </w:pPr>
            <w:r w:rsidRPr="00204BD1">
              <w:t>64</w:t>
            </w:r>
          </w:p>
        </w:tc>
        <w:tc>
          <w:tcPr>
            <w:tcW w:w="1134" w:type="dxa"/>
            <w:noWrap/>
          </w:tcPr>
          <w:p w14:paraId="363015A5" w14:textId="30554997" w:rsidR="00E7568D" w:rsidRPr="00204BD1" w:rsidRDefault="00E7568D" w:rsidP="00E7568D">
            <w:pPr>
              <w:pStyle w:val="Tabulka-7"/>
              <w:cnfStyle w:val="000000000000" w:firstRow="0" w:lastRow="0" w:firstColumn="0" w:lastColumn="0" w:oddVBand="0" w:evenVBand="0" w:oddHBand="0" w:evenHBand="0" w:firstRowFirstColumn="0" w:firstRowLastColumn="0" w:lastRowFirstColumn="0" w:lastRowLastColumn="0"/>
            </w:pPr>
            <w:r w:rsidRPr="00204BD1">
              <w:t>262</w:t>
            </w:r>
          </w:p>
        </w:tc>
        <w:tc>
          <w:tcPr>
            <w:tcW w:w="993" w:type="dxa"/>
            <w:noWrap/>
            <w:vAlign w:val="top"/>
          </w:tcPr>
          <w:p w14:paraId="6DBB3BE5" w14:textId="19338D2C" w:rsidR="00E7568D" w:rsidRPr="00204BD1" w:rsidRDefault="00E7568D" w:rsidP="00E7568D">
            <w:pPr>
              <w:pStyle w:val="Tabulka-7"/>
              <w:cnfStyle w:val="000000000000" w:firstRow="0" w:lastRow="0" w:firstColumn="0" w:lastColumn="0" w:oddVBand="0" w:evenVBand="0" w:oddHBand="0" w:evenHBand="0" w:firstRowFirstColumn="0" w:firstRowLastColumn="0" w:lastRowFirstColumn="0" w:lastRowLastColumn="0"/>
            </w:pPr>
            <w:r w:rsidRPr="00204BD1">
              <w:t>Příbor</w:t>
            </w:r>
          </w:p>
        </w:tc>
        <w:tc>
          <w:tcPr>
            <w:tcW w:w="991" w:type="dxa"/>
            <w:noWrap/>
          </w:tcPr>
          <w:p w14:paraId="42F5C20B" w14:textId="5B2005AA" w:rsidR="00E7568D" w:rsidRPr="00204BD1" w:rsidRDefault="00E7568D" w:rsidP="00E7568D">
            <w:pPr>
              <w:pStyle w:val="Tabulka-7"/>
              <w:cnfStyle w:val="000000000000" w:firstRow="0" w:lastRow="0" w:firstColumn="0" w:lastColumn="0" w:oddVBand="0" w:evenVBand="0" w:oddHBand="0" w:evenHBand="0" w:firstRowFirstColumn="0" w:firstRowLastColumn="0" w:lastRowFirstColumn="0" w:lastRowLastColumn="0"/>
            </w:pPr>
            <w:r w:rsidRPr="00204BD1">
              <w:t>3287/134</w:t>
            </w:r>
          </w:p>
        </w:tc>
      </w:tr>
      <w:tr w:rsidR="00E7568D" w:rsidRPr="00204BD1" w14:paraId="709F8D18" w14:textId="77777777" w:rsidTr="004D53E8">
        <w:trPr>
          <w:trHeight w:val="41"/>
        </w:trPr>
        <w:tc>
          <w:tcPr>
            <w:cnfStyle w:val="001000000000" w:firstRow="0" w:lastRow="0" w:firstColumn="1" w:lastColumn="0" w:oddVBand="0" w:evenVBand="0" w:oddHBand="0" w:evenHBand="0" w:firstRowFirstColumn="0" w:firstRowLastColumn="0" w:lastRowFirstColumn="0" w:lastRowLastColumn="0"/>
            <w:tcW w:w="1482" w:type="dxa"/>
            <w:noWrap/>
          </w:tcPr>
          <w:p w14:paraId="22DB6D0F" w14:textId="47F38FA5" w:rsidR="00E7568D" w:rsidRPr="00204BD1" w:rsidRDefault="00E7568D" w:rsidP="00E7568D">
            <w:pPr>
              <w:pStyle w:val="Tabulka-7"/>
            </w:pPr>
            <w:r w:rsidRPr="00204BD1">
              <w:t>IC6000385082</w:t>
            </w:r>
          </w:p>
        </w:tc>
        <w:tc>
          <w:tcPr>
            <w:tcW w:w="2374" w:type="dxa"/>
            <w:noWrap/>
            <w:vAlign w:val="top"/>
          </w:tcPr>
          <w:p w14:paraId="56F3AE9E" w14:textId="57F49454" w:rsidR="00E7568D" w:rsidRPr="00204BD1" w:rsidRDefault="00E7568D" w:rsidP="00E7568D">
            <w:pPr>
              <w:pStyle w:val="Tabulka-7"/>
              <w:cnfStyle w:val="000000000000" w:firstRow="0" w:lastRow="0" w:firstColumn="0" w:lastColumn="0" w:oddVBand="0" w:evenVBand="0" w:oddHBand="0" w:evenHBand="0" w:firstRowFirstColumn="0" w:firstRowLastColumn="0" w:lastRowFirstColumn="0" w:lastRowLastColumn="0"/>
            </w:pPr>
            <w:r w:rsidRPr="00204BD1">
              <w:t>Příbor – veřejné WC + náhradní zdroj</w:t>
            </w:r>
          </w:p>
        </w:tc>
        <w:tc>
          <w:tcPr>
            <w:tcW w:w="1134" w:type="dxa"/>
            <w:noWrap/>
          </w:tcPr>
          <w:p w14:paraId="5D7EB8E4" w14:textId="16DD093A" w:rsidR="00E7568D" w:rsidRPr="00204BD1" w:rsidRDefault="00E7568D" w:rsidP="00E7568D">
            <w:pPr>
              <w:pStyle w:val="Tabulka-7"/>
              <w:cnfStyle w:val="000000000000" w:firstRow="0" w:lastRow="0" w:firstColumn="0" w:lastColumn="0" w:oddVBand="0" w:evenVBand="0" w:oddHBand="0" w:evenHBand="0" w:firstRowFirstColumn="0" w:firstRowLastColumn="0" w:lastRowFirstColumn="0" w:lastRowLastColumn="0"/>
            </w:pPr>
            <w:r w:rsidRPr="00204BD1">
              <w:t>74</w:t>
            </w:r>
          </w:p>
        </w:tc>
        <w:tc>
          <w:tcPr>
            <w:tcW w:w="1134" w:type="dxa"/>
            <w:noWrap/>
          </w:tcPr>
          <w:p w14:paraId="6187E655" w14:textId="79632C5B" w:rsidR="00E7568D" w:rsidRPr="00204BD1" w:rsidRDefault="00E7568D" w:rsidP="00E7568D">
            <w:pPr>
              <w:pStyle w:val="Tabulka-7"/>
              <w:cnfStyle w:val="000000000000" w:firstRow="0" w:lastRow="0" w:firstColumn="0" w:lastColumn="0" w:oddVBand="0" w:evenVBand="0" w:oddHBand="0" w:evenHBand="0" w:firstRowFirstColumn="0" w:firstRowLastColumn="0" w:lastRowFirstColumn="0" w:lastRowLastColumn="0"/>
            </w:pPr>
            <w:r w:rsidRPr="00204BD1">
              <w:t>234</w:t>
            </w:r>
          </w:p>
        </w:tc>
        <w:tc>
          <w:tcPr>
            <w:tcW w:w="993" w:type="dxa"/>
            <w:noWrap/>
            <w:vAlign w:val="top"/>
          </w:tcPr>
          <w:p w14:paraId="359C2D1C" w14:textId="40897385" w:rsidR="00E7568D" w:rsidRPr="00204BD1" w:rsidRDefault="00E7568D" w:rsidP="00E7568D">
            <w:pPr>
              <w:pStyle w:val="Tabulka-7"/>
              <w:cnfStyle w:val="000000000000" w:firstRow="0" w:lastRow="0" w:firstColumn="0" w:lastColumn="0" w:oddVBand="0" w:evenVBand="0" w:oddHBand="0" w:evenHBand="0" w:firstRowFirstColumn="0" w:firstRowLastColumn="0" w:lastRowFirstColumn="0" w:lastRowLastColumn="0"/>
            </w:pPr>
            <w:r w:rsidRPr="00204BD1">
              <w:t>Příbor</w:t>
            </w:r>
          </w:p>
        </w:tc>
        <w:tc>
          <w:tcPr>
            <w:tcW w:w="991" w:type="dxa"/>
            <w:noWrap/>
          </w:tcPr>
          <w:p w14:paraId="437B6A08" w14:textId="475279A2" w:rsidR="00E7568D" w:rsidRPr="00204BD1" w:rsidRDefault="00E7568D" w:rsidP="00E7568D">
            <w:pPr>
              <w:pStyle w:val="Tabulka-7"/>
              <w:cnfStyle w:val="000000000000" w:firstRow="0" w:lastRow="0" w:firstColumn="0" w:lastColumn="0" w:oddVBand="0" w:evenVBand="0" w:oddHBand="0" w:evenHBand="0" w:firstRowFirstColumn="0" w:firstRowLastColumn="0" w:lastRowFirstColumn="0" w:lastRowLastColumn="0"/>
            </w:pPr>
            <w:r w:rsidRPr="00204BD1">
              <w:t>3287/133</w:t>
            </w:r>
          </w:p>
        </w:tc>
      </w:tr>
      <w:tr w:rsidR="00E7568D" w:rsidRPr="00204BD1" w14:paraId="7C720DDA" w14:textId="77777777" w:rsidTr="004D53E8">
        <w:trPr>
          <w:trHeight w:val="41"/>
        </w:trPr>
        <w:tc>
          <w:tcPr>
            <w:cnfStyle w:val="001000000000" w:firstRow="0" w:lastRow="0" w:firstColumn="1" w:lastColumn="0" w:oddVBand="0" w:evenVBand="0" w:oddHBand="0" w:evenHBand="0" w:firstRowFirstColumn="0" w:firstRowLastColumn="0" w:lastRowFirstColumn="0" w:lastRowLastColumn="0"/>
            <w:tcW w:w="1482" w:type="dxa"/>
            <w:noWrap/>
          </w:tcPr>
          <w:p w14:paraId="06E23B4D" w14:textId="6B625601" w:rsidR="00E7568D" w:rsidRPr="00204BD1" w:rsidRDefault="00E7568D" w:rsidP="00E7568D">
            <w:pPr>
              <w:pStyle w:val="Tabulka-7"/>
            </w:pPr>
            <w:r w:rsidRPr="00204BD1">
              <w:t>IC6000385037</w:t>
            </w:r>
          </w:p>
        </w:tc>
        <w:tc>
          <w:tcPr>
            <w:tcW w:w="2374" w:type="dxa"/>
            <w:noWrap/>
            <w:vAlign w:val="top"/>
          </w:tcPr>
          <w:p w14:paraId="3009A734" w14:textId="7A651E6F" w:rsidR="00E7568D" w:rsidRPr="00204BD1" w:rsidRDefault="00E7568D" w:rsidP="00E7568D">
            <w:pPr>
              <w:pStyle w:val="Tabulka-7"/>
              <w:cnfStyle w:val="000000000000" w:firstRow="0" w:lastRow="0" w:firstColumn="0" w:lastColumn="0" w:oddVBand="0" w:evenVBand="0" w:oddHBand="0" w:evenHBand="0" w:firstRowFirstColumn="0" w:firstRowLastColumn="0" w:lastRowFirstColumn="0" w:lastRowLastColumn="0"/>
            </w:pPr>
            <w:r w:rsidRPr="00204BD1">
              <w:t>Příbor – výpravní budova,</w:t>
            </w:r>
          </w:p>
        </w:tc>
        <w:tc>
          <w:tcPr>
            <w:tcW w:w="1134" w:type="dxa"/>
            <w:noWrap/>
          </w:tcPr>
          <w:p w14:paraId="7D605280" w14:textId="24B37663" w:rsidR="00E7568D" w:rsidRPr="00204BD1" w:rsidRDefault="00E7568D" w:rsidP="00E7568D">
            <w:pPr>
              <w:pStyle w:val="Tabulka-7"/>
              <w:cnfStyle w:val="000000000000" w:firstRow="0" w:lastRow="0" w:firstColumn="0" w:lastColumn="0" w:oddVBand="0" w:evenVBand="0" w:oddHBand="0" w:evenHBand="0" w:firstRowFirstColumn="0" w:firstRowLastColumn="0" w:lastRowFirstColumn="0" w:lastRowLastColumn="0"/>
            </w:pPr>
            <w:r w:rsidRPr="00204BD1">
              <w:t>555</w:t>
            </w:r>
          </w:p>
        </w:tc>
        <w:tc>
          <w:tcPr>
            <w:tcW w:w="1134" w:type="dxa"/>
            <w:noWrap/>
          </w:tcPr>
          <w:p w14:paraId="7349E5D1" w14:textId="684E341C" w:rsidR="00E7568D" w:rsidRPr="00204BD1" w:rsidRDefault="00E7568D" w:rsidP="00E7568D">
            <w:pPr>
              <w:pStyle w:val="Tabulka-7"/>
              <w:cnfStyle w:val="000000000000" w:firstRow="0" w:lastRow="0" w:firstColumn="0" w:lastColumn="0" w:oddVBand="0" w:evenVBand="0" w:oddHBand="0" w:evenHBand="0" w:firstRowFirstColumn="0" w:firstRowLastColumn="0" w:lastRowFirstColumn="0" w:lastRowLastColumn="0"/>
            </w:pPr>
            <w:r w:rsidRPr="00204BD1">
              <w:t>3609</w:t>
            </w:r>
          </w:p>
        </w:tc>
        <w:tc>
          <w:tcPr>
            <w:tcW w:w="993" w:type="dxa"/>
            <w:noWrap/>
            <w:vAlign w:val="top"/>
          </w:tcPr>
          <w:p w14:paraId="750283B9" w14:textId="6A663FFF" w:rsidR="00E7568D" w:rsidRPr="00204BD1" w:rsidRDefault="00E7568D" w:rsidP="00E7568D">
            <w:pPr>
              <w:pStyle w:val="Tabulka-7"/>
              <w:cnfStyle w:val="000000000000" w:firstRow="0" w:lastRow="0" w:firstColumn="0" w:lastColumn="0" w:oddVBand="0" w:evenVBand="0" w:oddHBand="0" w:evenHBand="0" w:firstRowFirstColumn="0" w:firstRowLastColumn="0" w:lastRowFirstColumn="0" w:lastRowLastColumn="0"/>
            </w:pPr>
            <w:r w:rsidRPr="00204BD1">
              <w:t>Příbor</w:t>
            </w:r>
          </w:p>
        </w:tc>
        <w:tc>
          <w:tcPr>
            <w:tcW w:w="991" w:type="dxa"/>
            <w:noWrap/>
          </w:tcPr>
          <w:p w14:paraId="7C8459B2" w14:textId="19C21664" w:rsidR="00E7568D" w:rsidRPr="00204BD1" w:rsidRDefault="00E7568D" w:rsidP="00E7568D">
            <w:pPr>
              <w:pStyle w:val="Tabulka-7"/>
              <w:cnfStyle w:val="000000000000" w:firstRow="0" w:lastRow="0" w:firstColumn="0" w:lastColumn="0" w:oddVBand="0" w:evenVBand="0" w:oddHBand="0" w:evenHBand="0" w:firstRowFirstColumn="0" w:firstRowLastColumn="0" w:lastRowFirstColumn="0" w:lastRowLastColumn="0"/>
            </w:pPr>
            <w:r w:rsidRPr="00204BD1">
              <w:t>298</w:t>
            </w:r>
          </w:p>
        </w:tc>
      </w:tr>
      <w:tr w:rsidR="00E7568D" w:rsidRPr="00204BD1" w14:paraId="25276422" w14:textId="77777777" w:rsidTr="004D53E8">
        <w:trPr>
          <w:trHeight w:val="41"/>
        </w:trPr>
        <w:tc>
          <w:tcPr>
            <w:cnfStyle w:val="001000000000" w:firstRow="0" w:lastRow="0" w:firstColumn="1" w:lastColumn="0" w:oddVBand="0" w:evenVBand="0" w:oddHBand="0" w:evenHBand="0" w:firstRowFirstColumn="0" w:firstRowLastColumn="0" w:lastRowFirstColumn="0" w:lastRowLastColumn="0"/>
            <w:tcW w:w="1482" w:type="dxa"/>
            <w:noWrap/>
          </w:tcPr>
          <w:p w14:paraId="34801084" w14:textId="42946023" w:rsidR="00E7568D" w:rsidRPr="00204BD1" w:rsidRDefault="00E7568D" w:rsidP="00E7568D">
            <w:pPr>
              <w:pStyle w:val="Tabulka-7"/>
            </w:pPr>
            <w:r w:rsidRPr="00204BD1">
              <w:t>IC6000385079</w:t>
            </w:r>
          </w:p>
        </w:tc>
        <w:tc>
          <w:tcPr>
            <w:tcW w:w="2374" w:type="dxa"/>
            <w:noWrap/>
            <w:vAlign w:val="top"/>
          </w:tcPr>
          <w:p w14:paraId="300654B9" w14:textId="02994CC0" w:rsidR="00E7568D" w:rsidRPr="00204BD1" w:rsidRDefault="00E7568D" w:rsidP="00E7568D">
            <w:pPr>
              <w:pStyle w:val="Tabulka-7"/>
              <w:cnfStyle w:val="000000000000" w:firstRow="0" w:lastRow="0" w:firstColumn="0" w:lastColumn="0" w:oddVBand="0" w:evenVBand="0" w:oddHBand="0" w:evenHBand="0" w:firstRowFirstColumn="0" w:firstRowLastColumn="0" w:lastRowFirstColumn="0" w:lastRowLastColumn="0"/>
            </w:pPr>
            <w:r w:rsidRPr="00204BD1">
              <w:t>Kopřivnice-</w:t>
            </w:r>
            <w:proofErr w:type="spellStart"/>
            <w:r w:rsidRPr="00204BD1">
              <w:t>nákl.nádr</w:t>
            </w:r>
            <w:proofErr w:type="spellEnd"/>
            <w:r w:rsidRPr="00204BD1">
              <w:t>. - výpravní budova</w:t>
            </w:r>
          </w:p>
        </w:tc>
        <w:tc>
          <w:tcPr>
            <w:tcW w:w="1134" w:type="dxa"/>
            <w:noWrap/>
          </w:tcPr>
          <w:p w14:paraId="7DECFC98" w14:textId="7EDDFD9B" w:rsidR="00E7568D" w:rsidRPr="00204BD1" w:rsidRDefault="00E7568D" w:rsidP="00E7568D">
            <w:pPr>
              <w:pStyle w:val="Tabulka-7"/>
              <w:cnfStyle w:val="000000000000" w:firstRow="0" w:lastRow="0" w:firstColumn="0" w:lastColumn="0" w:oddVBand="0" w:evenVBand="0" w:oddHBand="0" w:evenHBand="0" w:firstRowFirstColumn="0" w:firstRowLastColumn="0" w:lastRowFirstColumn="0" w:lastRowLastColumn="0"/>
            </w:pPr>
            <w:r w:rsidRPr="00204BD1">
              <w:t>587</w:t>
            </w:r>
          </w:p>
        </w:tc>
        <w:tc>
          <w:tcPr>
            <w:tcW w:w="1134" w:type="dxa"/>
            <w:noWrap/>
          </w:tcPr>
          <w:p w14:paraId="07A346B0" w14:textId="1B95635B" w:rsidR="00E7568D" w:rsidRPr="00204BD1" w:rsidRDefault="00E7568D" w:rsidP="00E7568D">
            <w:pPr>
              <w:pStyle w:val="Tabulka-7"/>
              <w:cnfStyle w:val="000000000000" w:firstRow="0" w:lastRow="0" w:firstColumn="0" w:lastColumn="0" w:oddVBand="0" w:evenVBand="0" w:oddHBand="0" w:evenHBand="0" w:firstRowFirstColumn="0" w:firstRowLastColumn="0" w:lastRowFirstColumn="0" w:lastRowLastColumn="0"/>
            </w:pPr>
            <w:r w:rsidRPr="00204BD1">
              <w:t>7448</w:t>
            </w:r>
          </w:p>
        </w:tc>
        <w:tc>
          <w:tcPr>
            <w:tcW w:w="993" w:type="dxa"/>
            <w:noWrap/>
          </w:tcPr>
          <w:p w14:paraId="1DDB7DF8" w14:textId="2DF79A00" w:rsidR="00E7568D" w:rsidRPr="00204BD1" w:rsidRDefault="00E7568D" w:rsidP="00E7568D">
            <w:pPr>
              <w:pStyle w:val="Tabulka-7"/>
              <w:cnfStyle w:val="000000000000" w:firstRow="0" w:lastRow="0" w:firstColumn="0" w:lastColumn="0" w:oddVBand="0" w:evenVBand="0" w:oddHBand="0" w:evenHBand="0" w:firstRowFirstColumn="0" w:firstRowLastColumn="0" w:lastRowFirstColumn="0" w:lastRowLastColumn="0"/>
            </w:pPr>
            <w:r w:rsidRPr="00204BD1">
              <w:t>Drnholec nad Lubinou</w:t>
            </w:r>
          </w:p>
        </w:tc>
        <w:tc>
          <w:tcPr>
            <w:tcW w:w="991" w:type="dxa"/>
            <w:noWrap/>
          </w:tcPr>
          <w:p w14:paraId="087C5722" w14:textId="1F58FD9A" w:rsidR="00E7568D" w:rsidRPr="00204BD1" w:rsidRDefault="00E7568D" w:rsidP="00E7568D">
            <w:pPr>
              <w:pStyle w:val="Tabulka-7"/>
              <w:cnfStyle w:val="000000000000" w:firstRow="0" w:lastRow="0" w:firstColumn="0" w:lastColumn="0" w:oddVBand="0" w:evenVBand="0" w:oddHBand="0" w:evenHBand="0" w:firstRowFirstColumn="0" w:firstRowLastColumn="0" w:lastRowFirstColumn="0" w:lastRowLastColumn="0"/>
            </w:pPr>
            <w:r w:rsidRPr="00204BD1">
              <w:t>272/1</w:t>
            </w:r>
          </w:p>
        </w:tc>
      </w:tr>
      <w:tr w:rsidR="00E7568D" w:rsidRPr="00204BD1" w14:paraId="32DC5F0A" w14:textId="77777777" w:rsidTr="004D53E8">
        <w:trPr>
          <w:trHeight w:val="41"/>
        </w:trPr>
        <w:tc>
          <w:tcPr>
            <w:cnfStyle w:val="001000000000" w:firstRow="0" w:lastRow="0" w:firstColumn="1" w:lastColumn="0" w:oddVBand="0" w:evenVBand="0" w:oddHBand="0" w:evenHBand="0" w:firstRowFirstColumn="0" w:firstRowLastColumn="0" w:lastRowFirstColumn="0" w:lastRowLastColumn="0"/>
            <w:tcW w:w="1482" w:type="dxa"/>
            <w:noWrap/>
          </w:tcPr>
          <w:p w14:paraId="3D8E9386" w14:textId="11FD4D40" w:rsidR="00E7568D" w:rsidRPr="00204BD1" w:rsidRDefault="00E7568D" w:rsidP="00E7568D">
            <w:pPr>
              <w:pStyle w:val="Tabulka-7"/>
            </w:pPr>
            <w:r w:rsidRPr="00204BD1">
              <w:t>IC7000046824</w:t>
            </w:r>
          </w:p>
        </w:tc>
        <w:tc>
          <w:tcPr>
            <w:tcW w:w="2374" w:type="dxa"/>
            <w:noWrap/>
            <w:vAlign w:val="top"/>
          </w:tcPr>
          <w:p w14:paraId="21BE48C8" w14:textId="3D895CFA" w:rsidR="00E7568D" w:rsidRPr="00204BD1" w:rsidRDefault="00E7568D" w:rsidP="00E7568D">
            <w:pPr>
              <w:pStyle w:val="Tabulka-7"/>
              <w:cnfStyle w:val="000000000000" w:firstRow="0" w:lastRow="0" w:firstColumn="0" w:lastColumn="0" w:oddVBand="0" w:evenVBand="0" w:oddHBand="0" w:evenHBand="0" w:firstRowFirstColumn="0" w:firstRowLastColumn="0" w:lastRowFirstColumn="0" w:lastRowLastColumn="0"/>
            </w:pPr>
            <w:r w:rsidRPr="00204BD1">
              <w:t xml:space="preserve">Kopřivnice </w:t>
            </w:r>
            <w:proofErr w:type="spellStart"/>
            <w:r w:rsidRPr="00204BD1">
              <w:t>nákl.n</w:t>
            </w:r>
            <w:proofErr w:type="spellEnd"/>
            <w:r w:rsidRPr="00204BD1">
              <w:t>. - objekt trafostanice</w:t>
            </w:r>
          </w:p>
        </w:tc>
        <w:tc>
          <w:tcPr>
            <w:tcW w:w="1134" w:type="dxa"/>
            <w:noWrap/>
          </w:tcPr>
          <w:p w14:paraId="1BFAF6FA" w14:textId="5AEEBE27" w:rsidR="00E7568D" w:rsidRPr="00204BD1" w:rsidRDefault="00E7568D" w:rsidP="00E7568D">
            <w:pPr>
              <w:pStyle w:val="Tabulka-7"/>
              <w:cnfStyle w:val="000000000000" w:firstRow="0" w:lastRow="0" w:firstColumn="0" w:lastColumn="0" w:oddVBand="0" w:evenVBand="0" w:oddHBand="0" w:evenHBand="0" w:firstRowFirstColumn="0" w:firstRowLastColumn="0" w:lastRowFirstColumn="0" w:lastRowLastColumn="0"/>
            </w:pPr>
            <w:r w:rsidRPr="00204BD1">
              <w:t>36</w:t>
            </w:r>
          </w:p>
        </w:tc>
        <w:tc>
          <w:tcPr>
            <w:tcW w:w="1134" w:type="dxa"/>
            <w:noWrap/>
          </w:tcPr>
          <w:p w14:paraId="05E191E4" w14:textId="235B7B1D" w:rsidR="00E7568D" w:rsidRPr="00204BD1" w:rsidRDefault="00E7568D" w:rsidP="00E7568D">
            <w:pPr>
              <w:pStyle w:val="Tabulka-7"/>
              <w:cnfStyle w:val="000000000000" w:firstRow="0" w:lastRow="0" w:firstColumn="0" w:lastColumn="0" w:oddVBand="0" w:evenVBand="0" w:oddHBand="0" w:evenHBand="0" w:firstRowFirstColumn="0" w:firstRowLastColumn="0" w:lastRowFirstColumn="0" w:lastRowLastColumn="0"/>
            </w:pPr>
            <w:r w:rsidRPr="00204BD1">
              <w:t>134</w:t>
            </w:r>
          </w:p>
        </w:tc>
        <w:tc>
          <w:tcPr>
            <w:tcW w:w="993" w:type="dxa"/>
            <w:noWrap/>
          </w:tcPr>
          <w:p w14:paraId="39A68CBA" w14:textId="0B837E6D" w:rsidR="00E7568D" w:rsidRPr="00204BD1" w:rsidRDefault="00E7568D" w:rsidP="00E7568D">
            <w:pPr>
              <w:pStyle w:val="Tabulka-7"/>
              <w:cnfStyle w:val="000000000000" w:firstRow="0" w:lastRow="0" w:firstColumn="0" w:lastColumn="0" w:oddVBand="0" w:evenVBand="0" w:oddHBand="0" w:evenHBand="0" w:firstRowFirstColumn="0" w:firstRowLastColumn="0" w:lastRowFirstColumn="0" w:lastRowLastColumn="0"/>
            </w:pPr>
            <w:r w:rsidRPr="00204BD1">
              <w:t>Drnholec nad Lubinou</w:t>
            </w:r>
          </w:p>
        </w:tc>
        <w:tc>
          <w:tcPr>
            <w:tcW w:w="991" w:type="dxa"/>
            <w:noWrap/>
          </w:tcPr>
          <w:p w14:paraId="45719E8D" w14:textId="65B9EC1D" w:rsidR="00E7568D" w:rsidRPr="00204BD1" w:rsidRDefault="00E7568D" w:rsidP="00E7568D">
            <w:pPr>
              <w:pStyle w:val="Tabulka-7"/>
              <w:cnfStyle w:val="000000000000" w:firstRow="0" w:lastRow="0" w:firstColumn="0" w:lastColumn="0" w:oddVBand="0" w:evenVBand="0" w:oddHBand="0" w:evenHBand="0" w:firstRowFirstColumn="0" w:firstRowLastColumn="0" w:lastRowFirstColumn="0" w:lastRowLastColumn="0"/>
            </w:pPr>
            <w:r w:rsidRPr="00204BD1">
              <w:t>572</w:t>
            </w:r>
          </w:p>
        </w:tc>
      </w:tr>
      <w:tr w:rsidR="00E7568D" w:rsidRPr="00204BD1" w14:paraId="1A5C742E" w14:textId="77777777" w:rsidTr="004D53E8">
        <w:trPr>
          <w:trHeight w:val="41"/>
        </w:trPr>
        <w:tc>
          <w:tcPr>
            <w:cnfStyle w:val="001000000000" w:firstRow="0" w:lastRow="0" w:firstColumn="1" w:lastColumn="0" w:oddVBand="0" w:evenVBand="0" w:oddHBand="0" w:evenHBand="0" w:firstRowFirstColumn="0" w:firstRowLastColumn="0" w:lastRowFirstColumn="0" w:lastRowLastColumn="0"/>
            <w:tcW w:w="1482" w:type="dxa"/>
            <w:noWrap/>
          </w:tcPr>
          <w:p w14:paraId="733F3E01" w14:textId="06E8B3B0" w:rsidR="00E7568D" w:rsidRPr="00204BD1" w:rsidRDefault="00E7568D" w:rsidP="00E7568D">
            <w:pPr>
              <w:pStyle w:val="Tabulka-7"/>
            </w:pPr>
            <w:r w:rsidRPr="00204BD1">
              <w:t>IC6000395604</w:t>
            </w:r>
          </w:p>
        </w:tc>
        <w:tc>
          <w:tcPr>
            <w:tcW w:w="2374" w:type="dxa"/>
            <w:noWrap/>
            <w:vAlign w:val="top"/>
          </w:tcPr>
          <w:p w14:paraId="5C3A94E3" w14:textId="68EDDF80" w:rsidR="00E7568D" w:rsidRPr="00204BD1" w:rsidRDefault="00E7568D" w:rsidP="00E7568D">
            <w:pPr>
              <w:pStyle w:val="Tabulka-7"/>
              <w:cnfStyle w:val="000000000000" w:firstRow="0" w:lastRow="0" w:firstColumn="0" w:lastColumn="0" w:oddVBand="0" w:evenVBand="0" w:oddHBand="0" w:evenHBand="0" w:firstRowFirstColumn="0" w:firstRowLastColumn="0" w:lastRowFirstColumn="0" w:lastRowLastColumn="0"/>
            </w:pPr>
            <w:r w:rsidRPr="00204BD1">
              <w:t xml:space="preserve">Kopřivnice </w:t>
            </w:r>
            <w:proofErr w:type="spellStart"/>
            <w:r w:rsidRPr="00204BD1">
              <w:t>os.n</w:t>
            </w:r>
            <w:proofErr w:type="spellEnd"/>
            <w:r w:rsidRPr="00204BD1">
              <w:t>.- přístřešek na ostrovním nástupišti</w:t>
            </w:r>
          </w:p>
        </w:tc>
        <w:tc>
          <w:tcPr>
            <w:tcW w:w="1134" w:type="dxa"/>
            <w:noWrap/>
          </w:tcPr>
          <w:p w14:paraId="4E6EB14A" w14:textId="36C86A58" w:rsidR="00E7568D" w:rsidRPr="00204BD1" w:rsidRDefault="00E7568D" w:rsidP="00E7568D">
            <w:pPr>
              <w:pStyle w:val="Tabulka-7"/>
              <w:cnfStyle w:val="000000000000" w:firstRow="0" w:lastRow="0" w:firstColumn="0" w:lastColumn="0" w:oddVBand="0" w:evenVBand="0" w:oddHBand="0" w:evenHBand="0" w:firstRowFirstColumn="0" w:firstRowLastColumn="0" w:lastRowFirstColumn="0" w:lastRowLastColumn="0"/>
            </w:pPr>
            <w:r w:rsidRPr="00204BD1">
              <w:t>9,5</w:t>
            </w:r>
          </w:p>
        </w:tc>
        <w:tc>
          <w:tcPr>
            <w:tcW w:w="1134" w:type="dxa"/>
            <w:noWrap/>
          </w:tcPr>
          <w:p w14:paraId="07944225" w14:textId="61F5E5F6" w:rsidR="00E7568D" w:rsidRPr="00204BD1" w:rsidRDefault="00E7568D" w:rsidP="00E7568D">
            <w:pPr>
              <w:pStyle w:val="Tabulka-7"/>
              <w:cnfStyle w:val="000000000000" w:firstRow="0" w:lastRow="0" w:firstColumn="0" w:lastColumn="0" w:oddVBand="0" w:evenVBand="0" w:oddHBand="0" w:evenHBand="0" w:firstRowFirstColumn="0" w:firstRowLastColumn="0" w:lastRowFirstColumn="0" w:lastRowLastColumn="0"/>
            </w:pPr>
            <w:r w:rsidRPr="00204BD1">
              <w:t>33</w:t>
            </w:r>
          </w:p>
        </w:tc>
        <w:tc>
          <w:tcPr>
            <w:tcW w:w="993" w:type="dxa"/>
            <w:noWrap/>
          </w:tcPr>
          <w:p w14:paraId="5DBA4C3F" w14:textId="30E53796" w:rsidR="00E7568D" w:rsidRPr="00204BD1" w:rsidRDefault="00E7568D" w:rsidP="00E7568D">
            <w:pPr>
              <w:pStyle w:val="Tabulka-7"/>
              <w:cnfStyle w:val="000000000000" w:firstRow="0" w:lastRow="0" w:firstColumn="0" w:lastColumn="0" w:oddVBand="0" w:evenVBand="0" w:oddHBand="0" w:evenHBand="0" w:firstRowFirstColumn="0" w:firstRowLastColumn="0" w:lastRowFirstColumn="0" w:lastRowLastColumn="0"/>
            </w:pPr>
            <w:r w:rsidRPr="00204BD1">
              <w:t>Kopřivnice</w:t>
            </w:r>
          </w:p>
        </w:tc>
        <w:tc>
          <w:tcPr>
            <w:tcW w:w="991" w:type="dxa"/>
            <w:noWrap/>
          </w:tcPr>
          <w:p w14:paraId="4F0BFFAD" w14:textId="58318D22" w:rsidR="00E7568D" w:rsidRPr="00204BD1" w:rsidRDefault="00E7568D" w:rsidP="00E7568D">
            <w:pPr>
              <w:pStyle w:val="Tabulka-7"/>
              <w:cnfStyle w:val="000000000000" w:firstRow="0" w:lastRow="0" w:firstColumn="0" w:lastColumn="0" w:oddVBand="0" w:evenVBand="0" w:oddHBand="0" w:evenHBand="0" w:firstRowFirstColumn="0" w:firstRowLastColumn="0" w:lastRowFirstColumn="0" w:lastRowLastColumn="0"/>
            </w:pPr>
            <w:r w:rsidRPr="00204BD1">
              <w:t>3455/1</w:t>
            </w:r>
          </w:p>
        </w:tc>
      </w:tr>
      <w:tr w:rsidR="00E7568D" w:rsidRPr="00204BD1" w14:paraId="0A6485B9" w14:textId="77777777" w:rsidTr="004D53E8">
        <w:trPr>
          <w:trHeight w:val="41"/>
        </w:trPr>
        <w:tc>
          <w:tcPr>
            <w:cnfStyle w:val="001000000000" w:firstRow="0" w:lastRow="0" w:firstColumn="1" w:lastColumn="0" w:oddVBand="0" w:evenVBand="0" w:oddHBand="0" w:evenHBand="0" w:firstRowFirstColumn="0" w:firstRowLastColumn="0" w:lastRowFirstColumn="0" w:lastRowLastColumn="0"/>
            <w:tcW w:w="1482" w:type="dxa"/>
            <w:noWrap/>
          </w:tcPr>
          <w:p w14:paraId="3F2D825E" w14:textId="1864A273" w:rsidR="00E7568D" w:rsidRPr="00204BD1" w:rsidRDefault="00E7568D" w:rsidP="00E7568D">
            <w:pPr>
              <w:pStyle w:val="Tabulka-7"/>
            </w:pPr>
            <w:r w:rsidRPr="00204BD1">
              <w:t>IC6000395609</w:t>
            </w:r>
          </w:p>
        </w:tc>
        <w:tc>
          <w:tcPr>
            <w:tcW w:w="2374" w:type="dxa"/>
            <w:noWrap/>
            <w:vAlign w:val="top"/>
          </w:tcPr>
          <w:p w14:paraId="4FEF3860" w14:textId="657346EB" w:rsidR="00E7568D" w:rsidRPr="00204BD1" w:rsidRDefault="00E7568D" w:rsidP="00E7568D">
            <w:pPr>
              <w:pStyle w:val="Tabulka-7"/>
              <w:cnfStyle w:val="000000000000" w:firstRow="0" w:lastRow="0" w:firstColumn="0" w:lastColumn="0" w:oddVBand="0" w:evenVBand="0" w:oddHBand="0" w:evenHBand="0" w:firstRowFirstColumn="0" w:firstRowLastColumn="0" w:lastRowFirstColumn="0" w:lastRowLastColumn="0"/>
            </w:pPr>
            <w:r w:rsidRPr="00204BD1">
              <w:t xml:space="preserve">Kopřivnice </w:t>
            </w:r>
            <w:proofErr w:type="spellStart"/>
            <w:r w:rsidRPr="00204BD1">
              <w:t>os.n</w:t>
            </w:r>
            <w:proofErr w:type="spellEnd"/>
            <w:r w:rsidRPr="00204BD1">
              <w:t>.- přístřešek na 1.nástupišti</w:t>
            </w:r>
          </w:p>
        </w:tc>
        <w:tc>
          <w:tcPr>
            <w:tcW w:w="1134" w:type="dxa"/>
            <w:noWrap/>
          </w:tcPr>
          <w:p w14:paraId="27529338" w14:textId="229C9BEE" w:rsidR="00E7568D" w:rsidRPr="00204BD1" w:rsidRDefault="00E7568D" w:rsidP="00E7568D">
            <w:pPr>
              <w:pStyle w:val="Tabulka-7"/>
              <w:cnfStyle w:val="000000000000" w:firstRow="0" w:lastRow="0" w:firstColumn="0" w:lastColumn="0" w:oddVBand="0" w:evenVBand="0" w:oddHBand="0" w:evenHBand="0" w:firstRowFirstColumn="0" w:firstRowLastColumn="0" w:lastRowFirstColumn="0" w:lastRowLastColumn="0"/>
            </w:pPr>
            <w:r w:rsidRPr="00204BD1">
              <w:t>18,7</w:t>
            </w:r>
          </w:p>
        </w:tc>
        <w:tc>
          <w:tcPr>
            <w:tcW w:w="1134" w:type="dxa"/>
            <w:noWrap/>
          </w:tcPr>
          <w:p w14:paraId="25E684BE" w14:textId="1D39CD04" w:rsidR="00E7568D" w:rsidRPr="00204BD1" w:rsidRDefault="00E7568D" w:rsidP="00E7568D">
            <w:pPr>
              <w:pStyle w:val="Tabulka-7"/>
              <w:cnfStyle w:val="000000000000" w:firstRow="0" w:lastRow="0" w:firstColumn="0" w:lastColumn="0" w:oddVBand="0" w:evenVBand="0" w:oddHBand="0" w:evenHBand="0" w:firstRowFirstColumn="0" w:firstRowLastColumn="0" w:lastRowFirstColumn="0" w:lastRowLastColumn="0"/>
            </w:pPr>
            <w:r w:rsidRPr="00204BD1">
              <w:t>66</w:t>
            </w:r>
          </w:p>
        </w:tc>
        <w:tc>
          <w:tcPr>
            <w:tcW w:w="993" w:type="dxa"/>
            <w:noWrap/>
            <w:vAlign w:val="top"/>
          </w:tcPr>
          <w:p w14:paraId="177F25BF" w14:textId="7AE8430B" w:rsidR="00E7568D" w:rsidRPr="00204BD1" w:rsidRDefault="00E7568D" w:rsidP="00E7568D">
            <w:pPr>
              <w:pStyle w:val="Tabulka-7"/>
              <w:cnfStyle w:val="000000000000" w:firstRow="0" w:lastRow="0" w:firstColumn="0" w:lastColumn="0" w:oddVBand="0" w:evenVBand="0" w:oddHBand="0" w:evenHBand="0" w:firstRowFirstColumn="0" w:firstRowLastColumn="0" w:lastRowFirstColumn="0" w:lastRowLastColumn="0"/>
            </w:pPr>
            <w:r w:rsidRPr="00204BD1">
              <w:t>Kopřivnice</w:t>
            </w:r>
          </w:p>
        </w:tc>
        <w:tc>
          <w:tcPr>
            <w:tcW w:w="991" w:type="dxa"/>
            <w:noWrap/>
          </w:tcPr>
          <w:p w14:paraId="03D7D71F" w14:textId="109F7924" w:rsidR="00E7568D" w:rsidRPr="00204BD1" w:rsidRDefault="00E7568D" w:rsidP="00E7568D">
            <w:pPr>
              <w:pStyle w:val="Tabulka-7"/>
              <w:cnfStyle w:val="000000000000" w:firstRow="0" w:lastRow="0" w:firstColumn="0" w:lastColumn="0" w:oddVBand="0" w:evenVBand="0" w:oddHBand="0" w:evenHBand="0" w:firstRowFirstColumn="0" w:firstRowLastColumn="0" w:lastRowFirstColumn="0" w:lastRowLastColumn="0"/>
            </w:pPr>
            <w:r w:rsidRPr="00204BD1">
              <w:t>3455/1</w:t>
            </w:r>
          </w:p>
        </w:tc>
      </w:tr>
      <w:tr w:rsidR="00E7568D" w:rsidRPr="00204BD1" w14:paraId="154FB792" w14:textId="77777777" w:rsidTr="004D53E8">
        <w:trPr>
          <w:trHeight w:val="41"/>
        </w:trPr>
        <w:tc>
          <w:tcPr>
            <w:cnfStyle w:val="001000000000" w:firstRow="0" w:lastRow="0" w:firstColumn="1" w:lastColumn="0" w:oddVBand="0" w:evenVBand="0" w:oddHBand="0" w:evenHBand="0" w:firstRowFirstColumn="0" w:firstRowLastColumn="0" w:lastRowFirstColumn="0" w:lastRowLastColumn="0"/>
            <w:tcW w:w="1482" w:type="dxa"/>
            <w:noWrap/>
          </w:tcPr>
          <w:p w14:paraId="175681F3" w14:textId="7FC8D225" w:rsidR="00E7568D" w:rsidRPr="00204BD1" w:rsidRDefault="00E7568D" w:rsidP="00E7568D">
            <w:pPr>
              <w:pStyle w:val="Tabulka-7"/>
            </w:pPr>
            <w:r w:rsidRPr="00204BD1">
              <w:t>IC5000231696</w:t>
            </w:r>
          </w:p>
        </w:tc>
        <w:tc>
          <w:tcPr>
            <w:tcW w:w="2374" w:type="dxa"/>
            <w:noWrap/>
            <w:vAlign w:val="top"/>
          </w:tcPr>
          <w:p w14:paraId="6CC417AC" w14:textId="40B90A45" w:rsidR="00E7568D" w:rsidRPr="00204BD1" w:rsidRDefault="00E7568D" w:rsidP="00E7568D">
            <w:pPr>
              <w:pStyle w:val="Tabulka-7"/>
              <w:cnfStyle w:val="000000000000" w:firstRow="0" w:lastRow="0" w:firstColumn="0" w:lastColumn="0" w:oddVBand="0" w:evenVBand="0" w:oddHBand="0" w:evenHBand="0" w:firstRowFirstColumn="0" w:firstRowLastColumn="0" w:lastRowFirstColumn="0" w:lastRowLastColumn="0"/>
            </w:pPr>
            <w:r w:rsidRPr="00204BD1">
              <w:t xml:space="preserve">Kopřivnice </w:t>
            </w:r>
            <w:proofErr w:type="spellStart"/>
            <w:r w:rsidRPr="00204BD1">
              <w:t>os.n</w:t>
            </w:r>
            <w:proofErr w:type="spellEnd"/>
            <w:r w:rsidRPr="00204BD1">
              <w:t>.- zastřešení výstupů z podchodu</w:t>
            </w:r>
          </w:p>
        </w:tc>
        <w:tc>
          <w:tcPr>
            <w:tcW w:w="1134" w:type="dxa"/>
            <w:noWrap/>
          </w:tcPr>
          <w:p w14:paraId="39CD1DDE" w14:textId="3492C6EF" w:rsidR="00E7568D" w:rsidRPr="00204BD1" w:rsidRDefault="00E7568D" w:rsidP="00E7568D">
            <w:pPr>
              <w:pStyle w:val="Tabulka-7"/>
              <w:cnfStyle w:val="000000000000" w:firstRow="0" w:lastRow="0" w:firstColumn="0" w:lastColumn="0" w:oddVBand="0" w:evenVBand="0" w:oddHBand="0" w:evenHBand="0" w:firstRowFirstColumn="0" w:firstRowLastColumn="0" w:lastRowFirstColumn="0" w:lastRowLastColumn="0"/>
            </w:pPr>
            <w:r w:rsidRPr="00204BD1">
              <w:t>216</w:t>
            </w:r>
          </w:p>
        </w:tc>
        <w:tc>
          <w:tcPr>
            <w:tcW w:w="1134" w:type="dxa"/>
            <w:noWrap/>
          </w:tcPr>
          <w:p w14:paraId="0CFF9535" w14:textId="127E634E" w:rsidR="00E7568D" w:rsidRPr="00204BD1" w:rsidRDefault="00E7568D" w:rsidP="00E7568D">
            <w:pPr>
              <w:pStyle w:val="Tabulka-7"/>
              <w:cnfStyle w:val="000000000000" w:firstRow="0" w:lastRow="0" w:firstColumn="0" w:lastColumn="0" w:oddVBand="0" w:evenVBand="0" w:oddHBand="0" w:evenHBand="0" w:firstRowFirstColumn="0" w:firstRowLastColumn="0" w:lastRowFirstColumn="0" w:lastRowLastColumn="0"/>
            </w:pPr>
            <w:r w:rsidRPr="00204BD1">
              <w:t>681</w:t>
            </w:r>
          </w:p>
        </w:tc>
        <w:tc>
          <w:tcPr>
            <w:tcW w:w="993" w:type="dxa"/>
            <w:noWrap/>
            <w:vAlign w:val="top"/>
          </w:tcPr>
          <w:p w14:paraId="440BD7A3" w14:textId="426036FE" w:rsidR="00E7568D" w:rsidRPr="00204BD1" w:rsidRDefault="00E7568D" w:rsidP="00E7568D">
            <w:pPr>
              <w:pStyle w:val="Tabulka-7"/>
              <w:cnfStyle w:val="000000000000" w:firstRow="0" w:lastRow="0" w:firstColumn="0" w:lastColumn="0" w:oddVBand="0" w:evenVBand="0" w:oddHBand="0" w:evenHBand="0" w:firstRowFirstColumn="0" w:firstRowLastColumn="0" w:lastRowFirstColumn="0" w:lastRowLastColumn="0"/>
            </w:pPr>
            <w:r w:rsidRPr="00204BD1">
              <w:t>Kopřivnice</w:t>
            </w:r>
          </w:p>
        </w:tc>
        <w:tc>
          <w:tcPr>
            <w:tcW w:w="991" w:type="dxa"/>
            <w:noWrap/>
          </w:tcPr>
          <w:p w14:paraId="155C69B3" w14:textId="7D32B57E" w:rsidR="00E7568D" w:rsidRPr="00204BD1" w:rsidRDefault="00E7568D" w:rsidP="00E7568D">
            <w:pPr>
              <w:pStyle w:val="Tabulka-7"/>
              <w:cnfStyle w:val="000000000000" w:firstRow="0" w:lastRow="0" w:firstColumn="0" w:lastColumn="0" w:oddVBand="0" w:evenVBand="0" w:oddHBand="0" w:evenHBand="0" w:firstRowFirstColumn="0" w:firstRowLastColumn="0" w:lastRowFirstColumn="0" w:lastRowLastColumn="0"/>
            </w:pPr>
            <w:r w:rsidRPr="00204BD1">
              <w:t>3455/1</w:t>
            </w:r>
          </w:p>
        </w:tc>
      </w:tr>
      <w:tr w:rsidR="00E7568D" w:rsidRPr="00204BD1" w14:paraId="13E30E2C" w14:textId="77777777" w:rsidTr="004D53E8">
        <w:trPr>
          <w:trHeight w:val="41"/>
        </w:trPr>
        <w:tc>
          <w:tcPr>
            <w:cnfStyle w:val="001000000000" w:firstRow="0" w:lastRow="0" w:firstColumn="1" w:lastColumn="0" w:oddVBand="0" w:evenVBand="0" w:oddHBand="0" w:evenHBand="0" w:firstRowFirstColumn="0" w:firstRowLastColumn="0" w:lastRowFirstColumn="0" w:lastRowLastColumn="0"/>
            <w:tcW w:w="1482" w:type="dxa"/>
            <w:noWrap/>
          </w:tcPr>
          <w:p w14:paraId="665B6C63" w14:textId="434D407A" w:rsidR="00E7568D" w:rsidRPr="00204BD1" w:rsidRDefault="00E7568D" w:rsidP="00E7568D">
            <w:pPr>
              <w:pStyle w:val="Tabulka-7"/>
            </w:pPr>
            <w:r w:rsidRPr="00204BD1">
              <w:t>IC6000385080</w:t>
            </w:r>
          </w:p>
        </w:tc>
        <w:tc>
          <w:tcPr>
            <w:tcW w:w="2374" w:type="dxa"/>
            <w:noWrap/>
            <w:vAlign w:val="top"/>
          </w:tcPr>
          <w:p w14:paraId="5C59EEE0" w14:textId="4BDFEFBD" w:rsidR="00E7568D" w:rsidRPr="00204BD1" w:rsidRDefault="00E7568D" w:rsidP="00E7568D">
            <w:pPr>
              <w:pStyle w:val="Tabulka-7"/>
              <w:cnfStyle w:val="000000000000" w:firstRow="0" w:lastRow="0" w:firstColumn="0" w:lastColumn="0" w:oddVBand="0" w:evenVBand="0" w:oddHBand="0" w:evenHBand="0" w:firstRowFirstColumn="0" w:firstRowLastColumn="0" w:lastRowFirstColumn="0" w:lastRowLastColumn="0"/>
            </w:pPr>
            <w:r w:rsidRPr="00204BD1">
              <w:t xml:space="preserve">Kopřivnice </w:t>
            </w:r>
            <w:proofErr w:type="spellStart"/>
            <w:r w:rsidRPr="00204BD1">
              <w:t>os.n</w:t>
            </w:r>
            <w:proofErr w:type="spellEnd"/>
            <w:r w:rsidRPr="00204BD1">
              <w:t>. - výpravní budova</w:t>
            </w:r>
          </w:p>
        </w:tc>
        <w:tc>
          <w:tcPr>
            <w:tcW w:w="1134" w:type="dxa"/>
            <w:noWrap/>
          </w:tcPr>
          <w:p w14:paraId="012DEA36" w14:textId="796D27A3" w:rsidR="00E7568D" w:rsidRPr="00204BD1" w:rsidRDefault="00E7568D" w:rsidP="00E7568D">
            <w:pPr>
              <w:pStyle w:val="Tabulka-7"/>
              <w:cnfStyle w:val="000000000000" w:firstRow="0" w:lastRow="0" w:firstColumn="0" w:lastColumn="0" w:oddVBand="0" w:evenVBand="0" w:oddHBand="0" w:evenHBand="0" w:firstRowFirstColumn="0" w:firstRowLastColumn="0" w:lastRowFirstColumn="0" w:lastRowLastColumn="0"/>
            </w:pPr>
            <w:r w:rsidRPr="00204BD1">
              <w:t>1260</w:t>
            </w:r>
          </w:p>
        </w:tc>
        <w:tc>
          <w:tcPr>
            <w:tcW w:w="1134" w:type="dxa"/>
            <w:noWrap/>
          </w:tcPr>
          <w:p w14:paraId="597EBD22" w14:textId="0D2B1E22" w:rsidR="00E7568D" w:rsidRPr="00204BD1" w:rsidRDefault="00E7568D" w:rsidP="00E7568D">
            <w:pPr>
              <w:pStyle w:val="Tabulka-7"/>
              <w:cnfStyle w:val="000000000000" w:firstRow="0" w:lastRow="0" w:firstColumn="0" w:lastColumn="0" w:oddVBand="0" w:evenVBand="0" w:oddHBand="0" w:evenHBand="0" w:firstRowFirstColumn="0" w:firstRowLastColumn="0" w:lastRowFirstColumn="0" w:lastRowLastColumn="0"/>
            </w:pPr>
            <w:r w:rsidRPr="00204BD1">
              <w:t>8806</w:t>
            </w:r>
          </w:p>
        </w:tc>
        <w:tc>
          <w:tcPr>
            <w:tcW w:w="993" w:type="dxa"/>
            <w:noWrap/>
            <w:vAlign w:val="top"/>
          </w:tcPr>
          <w:p w14:paraId="6E2A9EF0" w14:textId="24585195" w:rsidR="00E7568D" w:rsidRPr="00204BD1" w:rsidRDefault="00E7568D" w:rsidP="00E7568D">
            <w:pPr>
              <w:pStyle w:val="Tabulka-7"/>
              <w:cnfStyle w:val="000000000000" w:firstRow="0" w:lastRow="0" w:firstColumn="0" w:lastColumn="0" w:oddVBand="0" w:evenVBand="0" w:oddHBand="0" w:evenHBand="0" w:firstRowFirstColumn="0" w:firstRowLastColumn="0" w:lastRowFirstColumn="0" w:lastRowLastColumn="0"/>
            </w:pPr>
            <w:r w:rsidRPr="00204BD1">
              <w:t>Kopřivnice</w:t>
            </w:r>
          </w:p>
        </w:tc>
        <w:tc>
          <w:tcPr>
            <w:tcW w:w="991" w:type="dxa"/>
            <w:noWrap/>
          </w:tcPr>
          <w:p w14:paraId="74203D78" w14:textId="5B813120" w:rsidR="00E7568D" w:rsidRPr="00204BD1" w:rsidRDefault="00E7568D" w:rsidP="00E7568D">
            <w:pPr>
              <w:pStyle w:val="Tabulka-7"/>
              <w:cnfStyle w:val="000000000000" w:firstRow="0" w:lastRow="0" w:firstColumn="0" w:lastColumn="0" w:oddVBand="0" w:evenVBand="0" w:oddHBand="0" w:evenHBand="0" w:firstRowFirstColumn="0" w:firstRowLastColumn="0" w:lastRowFirstColumn="0" w:lastRowLastColumn="0"/>
            </w:pPr>
            <w:r w:rsidRPr="00204BD1">
              <w:t>1937/1</w:t>
            </w:r>
          </w:p>
        </w:tc>
      </w:tr>
      <w:tr w:rsidR="00E7568D" w:rsidRPr="00204BD1" w14:paraId="0B47D063" w14:textId="77777777" w:rsidTr="004D53E8">
        <w:trPr>
          <w:trHeight w:val="41"/>
        </w:trPr>
        <w:tc>
          <w:tcPr>
            <w:cnfStyle w:val="001000000000" w:firstRow="0" w:lastRow="0" w:firstColumn="1" w:lastColumn="0" w:oddVBand="0" w:evenVBand="0" w:oddHBand="0" w:evenHBand="0" w:firstRowFirstColumn="0" w:firstRowLastColumn="0" w:lastRowFirstColumn="0" w:lastRowLastColumn="0"/>
            <w:tcW w:w="1482" w:type="dxa"/>
            <w:noWrap/>
          </w:tcPr>
          <w:p w14:paraId="730A0EE6" w14:textId="3874E4B5" w:rsidR="00E7568D" w:rsidRPr="00204BD1" w:rsidRDefault="00E7568D" w:rsidP="00E7568D">
            <w:pPr>
              <w:pStyle w:val="Tabulka-7"/>
            </w:pPr>
            <w:r w:rsidRPr="00204BD1">
              <w:t>IC7000057590</w:t>
            </w:r>
          </w:p>
        </w:tc>
        <w:tc>
          <w:tcPr>
            <w:tcW w:w="2374" w:type="dxa"/>
            <w:noWrap/>
            <w:vAlign w:val="top"/>
          </w:tcPr>
          <w:p w14:paraId="63EA781A" w14:textId="64BB8553" w:rsidR="00E7568D" w:rsidRPr="00204BD1" w:rsidRDefault="00E7568D" w:rsidP="00E7568D">
            <w:pPr>
              <w:pStyle w:val="Tabulka-7"/>
              <w:cnfStyle w:val="000000000000" w:firstRow="0" w:lastRow="0" w:firstColumn="0" w:lastColumn="0" w:oddVBand="0" w:evenVBand="0" w:oddHBand="0" w:evenHBand="0" w:firstRowFirstColumn="0" w:firstRowLastColumn="0" w:lastRowFirstColumn="0" w:lastRowLastColumn="0"/>
            </w:pPr>
            <w:r w:rsidRPr="00204BD1">
              <w:t>Štramberk – technologický domek v km 19,159</w:t>
            </w:r>
          </w:p>
        </w:tc>
        <w:tc>
          <w:tcPr>
            <w:tcW w:w="1134" w:type="dxa"/>
            <w:noWrap/>
          </w:tcPr>
          <w:p w14:paraId="350E62AD" w14:textId="5C1FDD2C" w:rsidR="00E7568D" w:rsidRPr="00204BD1" w:rsidRDefault="00E7568D" w:rsidP="00E7568D">
            <w:pPr>
              <w:pStyle w:val="Tabulka-7"/>
              <w:cnfStyle w:val="000000000000" w:firstRow="0" w:lastRow="0" w:firstColumn="0" w:lastColumn="0" w:oddVBand="0" w:evenVBand="0" w:oddHBand="0" w:evenHBand="0" w:firstRowFirstColumn="0" w:firstRowLastColumn="0" w:lastRowFirstColumn="0" w:lastRowLastColumn="0"/>
            </w:pPr>
            <w:r w:rsidRPr="00204BD1">
              <w:t>9</w:t>
            </w:r>
          </w:p>
        </w:tc>
        <w:tc>
          <w:tcPr>
            <w:tcW w:w="1134" w:type="dxa"/>
            <w:noWrap/>
          </w:tcPr>
          <w:p w14:paraId="03EC498A" w14:textId="124CC109" w:rsidR="00E7568D" w:rsidRPr="00204BD1" w:rsidRDefault="00E7568D" w:rsidP="00E7568D">
            <w:pPr>
              <w:pStyle w:val="Tabulka-7"/>
              <w:cnfStyle w:val="000000000000" w:firstRow="0" w:lastRow="0" w:firstColumn="0" w:lastColumn="0" w:oddVBand="0" w:evenVBand="0" w:oddHBand="0" w:evenHBand="0" w:firstRowFirstColumn="0" w:firstRowLastColumn="0" w:lastRowFirstColumn="0" w:lastRowLastColumn="0"/>
            </w:pPr>
            <w:r w:rsidRPr="00204BD1">
              <w:t>23</w:t>
            </w:r>
          </w:p>
        </w:tc>
        <w:tc>
          <w:tcPr>
            <w:tcW w:w="993" w:type="dxa"/>
            <w:noWrap/>
            <w:vAlign w:val="top"/>
          </w:tcPr>
          <w:p w14:paraId="1ACDD993" w14:textId="0C4DDBC1" w:rsidR="00E7568D" w:rsidRPr="00204BD1" w:rsidRDefault="00E7568D" w:rsidP="00E7568D">
            <w:pPr>
              <w:pStyle w:val="Tabulka-7"/>
              <w:cnfStyle w:val="000000000000" w:firstRow="0" w:lastRow="0" w:firstColumn="0" w:lastColumn="0" w:oddVBand="0" w:evenVBand="0" w:oddHBand="0" w:evenHBand="0" w:firstRowFirstColumn="0" w:firstRowLastColumn="0" w:lastRowFirstColumn="0" w:lastRowLastColumn="0"/>
            </w:pPr>
            <w:r w:rsidRPr="00204BD1">
              <w:t>Kopřivnice</w:t>
            </w:r>
          </w:p>
        </w:tc>
        <w:tc>
          <w:tcPr>
            <w:tcW w:w="991" w:type="dxa"/>
            <w:noWrap/>
          </w:tcPr>
          <w:p w14:paraId="662096D8" w14:textId="2E087B69" w:rsidR="00E7568D" w:rsidRPr="00204BD1" w:rsidRDefault="00E7568D" w:rsidP="00E7568D">
            <w:pPr>
              <w:pStyle w:val="Tabulka-7"/>
              <w:cnfStyle w:val="000000000000" w:firstRow="0" w:lastRow="0" w:firstColumn="0" w:lastColumn="0" w:oddVBand="0" w:evenVBand="0" w:oddHBand="0" w:evenHBand="0" w:firstRowFirstColumn="0" w:firstRowLastColumn="0" w:lastRowFirstColumn="0" w:lastRowLastColumn="0"/>
            </w:pPr>
            <w:r w:rsidRPr="00204BD1">
              <w:t>3454/6</w:t>
            </w:r>
          </w:p>
        </w:tc>
      </w:tr>
      <w:tr w:rsidR="00E7568D" w:rsidRPr="00204BD1" w14:paraId="39537DEC" w14:textId="77777777" w:rsidTr="004D53E8">
        <w:trPr>
          <w:trHeight w:val="41"/>
        </w:trPr>
        <w:tc>
          <w:tcPr>
            <w:cnfStyle w:val="001000000000" w:firstRow="0" w:lastRow="0" w:firstColumn="1" w:lastColumn="0" w:oddVBand="0" w:evenVBand="0" w:oddHBand="0" w:evenHBand="0" w:firstRowFirstColumn="0" w:firstRowLastColumn="0" w:lastRowFirstColumn="0" w:lastRowLastColumn="0"/>
            <w:tcW w:w="1482" w:type="dxa"/>
            <w:noWrap/>
          </w:tcPr>
          <w:p w14:paraId="5EA0DB8E" w14:textId="4FB139A1" w:rsidR="00E7568D" w:rsidRPr="00204BD1" w:rsidRDefault="00E7568D" w:rsidP="00E7568D">
            <w:pPr>
              <w:pStyle w:val="Tabulka-7"/>
            </w:pPr>
            <w:r w:rsidRPr="00204BD1">
              <w:t>IC5000231277</w:t>
            </w:r>
          </w:p>
        </w:tc>
        <w:tc>
          <w:tcPr>
            <w:tcW w:w="2374" w:type="dxa"/>
            <w:noWrap/>
            <w:vAlign w:val="top"/>
          </w:tcPr>
          <w:p w14:paraId="5C13C122" w14:textId="2EB00C2F" w:rsidR="00E7568D" w:rsidRPr="00204BD1" w:rsidRDefault="00E7568D" w:rsidP="00E7568D">
            <w:pPr>
              <w:pStyle w:val="Tabulka-7"/>
              <w:cnfStyle w:val="000000000000" w:firstRow="0" w:lastRow="0" w:firstColumn="0" w:lastColumn="0" w:oddVBand="0" w:evenVBand="0" w:oddHBand="0" w:evenHBand="0" w:firstRowFirstColumn="0" w:firstRowLastColumn="0" w:lastRowFirstColumn="0" w:lastRowLastColumn="0"/>
            </w:pPr>
            <w:r w:rsidRPr="00204BD1">
              <w:t>Štramberk – trafostanice</w:t>
            </w:r>
          </w:p>
        </w:tc>
        <w:tc>
          <w:tcPr>
            <w:tcW w:w="1134" w:type="dxa"/>
            <w:noWrap/>
          </w:tcPr>
          <w:p w14:paraId="7CE51A6D" w14:textId="5D475EF2" w:rsidR="00E7568D" w:rsidRPr="00204BD1" w:rsidRDefault="00E7568D" w:rsidP="00E7568D">
            <w:pPr>
              <w:pStyle w:val="Tabulka-7"/>
              <w:cnfStyle w:val="000000000000" w:firstRow="0" w:lastRow="0" w:firstColumn="0" w:lastColumn="0" w:oddVBand="0" w:evenVBand="0" w:oddHBand="0" w:evenHBand="0" w:firstRowFirstColumn="0" w:firstRowLastColumn="0" w:lastRowFirstColumn="0" w:lastRowLastColumn="0"/>
            </w:pPr>
            <w:r w:rsidRPr="00204BD1">
              <w:t>32</w:t>
            </w:r>
          </w:p>
        </w:tc>
        <w:tc>
          <w:tcPr>
            <w:tcW w:w="1134" w:type="dxa"/>
            <w:noWrap/>
          </w:tcPr>
          <w:p w14:paraId="7C33C912" w14:textId="55F1D275" w:rsidR="00E7568D" w:rsidRPr="00204BD1" w:rsidRDefault="00E7568D" w:rsidP="00E7568D">
            <w:pPr>
              <w:pStyle w:val="Tabulka-7"/>
              <w:cnfStyle w:val="000000000000" w:firstRow="0" w:lastRow="0" w:firstColumn="0" w:lastColumn="0" w:oddVBand="0" w:evenVBand="0" w:oddHBand="0" w:evenHBand="0" w:firstRowFirstColumn="0" w:firstRowLastColumn="0" w:lastRowFirstColumn="0" w:lastRowLastColumn="0"/>
            </w:pPr>
            <w:r w:rsidRPr="00204BD1">
              <w:t>166</w:t>
            </w:r>
          </w:p>
        </w:tc>
        <w:tc>
          <w:tcPr>
            <w:tcW w:w="993" w:type="dxa"/>
            <w:noWrap/>
            <w:vAlign w:val="top"/>
          </w:tcPr>
          <w:p w14:paraId="69B5B2F2" w14:textId="28E7FA05" w:rsidR="00E7568D" w:rsidRPr="00204BD1" w:rsidRDefault="00E7568D" w:rsidP="00E7568D">
            <w:pPr>
              <w:pStyle w:val="Tabulka-7"/>
              <w:cnfStyle w:val="000000000000" w:firstRow="0" w:lastRow="0" w:firstColumn="0" w:lastColumn="0" w:oddVBand="0" w:evenVBand="0" w:oddHBand="0" w:evenHBand="0" w:firstRowFirstColumn="0" w:firstRowLastColumn="0" w:lastRowFirstColumn="0" w:lastRowLastColumn="0"/>
            </w:pPr>
            <w:r w:rsidRPr="00204BD1">
              <w:t>Kopřivnice</w:t>
            </w:r>
          </w:p>
        </w:tc>
        <w:tc>
          <w:tcPr>
            <w:tcW w:w="991" w:type="dxa"/>
            <w:noWrap/>
          </w:tcPr>
          <w:p w14:paraId="7A9ECE0B" w14:textId="5B651EFF" w:rsidR="00E7568D" w:rsidRPr="00204BD1" w:rsidRDefault="00E7568D" w:rsidP="00E7568D">
            <w:pPr>
              <w:pStyle w:val="Tabulka-7"/>
              <w:cnfStyle w:val="000000000000" w:firstRow="0" w:lastRow="0" w:firstColumn="0" w:lastColumn="0" w:oddVBand="0" w:evenVBand="0" w:oddHBand="0" w:evenHBand="0" w:firstRowFirstColumn="0" w:firstRowLastColumn="0" w:lastRowFirstColumn="0" w:lastRowLastColumn="0"/>
            </w:pPr>
            <w:r w:rsidRPr="00204BD1">
              <w:t>2550/4</w:t>
            </w:r>
          </w:p>
        </w:tc>
      </w:tr>
      <w:tr w:rsidR="00E7568D" w:rsidRPr="001B0F90" w14:paraId="5CA9EDA9" w14:textId="77777777" w:rsidTr="004D53E8">
        <w:trPr>
          <w:trHeight w:val="41"/>
        </w:trPr>
        <w:tc>
          <w:tcPr>
            <w:cnfStyle w:val="001000000000" w:firstRow="0" w:lastRow="0" w:firstColumn="1" w:lastColumn="0" w:oddVBand="0" w:evenVBand="0" w:oddHBand="0" w:evenHBand="0" w:firstRowFirstColumn="0" w:firstRowLastColumn="0" w:lastRowFirstColumn="0" w:lastRowLastColumn="0"/>
            <w:tcW w:w="1482" w:type="dxa"/>
            <w:noWrap/>
          </w:tcPr>
          <w:p w14:paraId="1A5E8948" w14:textId="7EE0E939" w:rsidR="00E7568D" w:rsidRPr="00204BD1" w:rsidRDefault="00E7568D" w:rsidP="00E7568D">
            <w:pPr>
              <w:pStyle w:val="Tabulka-7"/>
            </w:pPr>
            <w:r w:rsidRPr="00204BD1">
              <w:t>IC6000385038</w:t>
            </w:r>
          </w:p>
        </w:tc>
        <w:tc>
          <w:tcPr>
            <w:tcW w:w="2374" w:type="dxa"/>
            <w:noWrap/>
            <w:vAlign w:val="top"/>
          </w:tcPr>
          <w:p w14:paraId="37C55883" w14:textId="44027E7B" w:rsidR="00E7568D" w:rsidRPr="00204BD1" w:rsidRDefault="00E7568D" w:rsidP="00E7568D">
            <w:pPr>
              <w:pStyle w:val="Tabulka-7"/>
              <w:cnfStyle w:val="000000000000" w:firstRow="0" w:lastRow="0" w:firstColumn="0" w:lastColumn="0" w:oddVBand="0" w:evenVBand="0" w:oddHBand="0" w:evenHBand="0" w:firstRowFirstColumn="0" w:firstRowLastColumn="0" w:lastRowFirstColumn="0" w:lastRowLastColumn="0"/>
            </w:pPr>
            <w:r w:rsidRPr="00204BD1">
              <w:t>Štramberk – výpravní budova,</w:t>
            </w:r>
          </w:p>
        </w:tc>
        <w:tc>
          <w:tcPr>
            <w:tcW w:w="1134" w:type="dxa"/>
            <w:noWrap/>
          </w:tcPr>
          <w:p w14:paraId="28E16CC3" w14:textId="5CF273DA" w:rsidR="00E7568D" w:rsidRPr="00204BD1" w:rsidRDefault="00E7568D" w:rsidP="00E7568D">
            <w:pPr>
              <w:pStyle w:val="Tabulka-7"/>
              <w:cnfStyle w:val="000000000000" w:firstRow="0" w:lastRow="0" w:firstColumn="0" w:lastColumn="0" w:oddVBand="0" w:evenVBand="0" w:oddHBand="0" w:evenHBand="0" w:firstRowFirstColumn="0" w:firstRowLastColumn="0" w:lastRowFirstColumn="0" w:lastRowLastColumn="0"/>
            </w:pPr>
            <w:r w:rsidRPr="00204BD1">
              <w:t>626</w:t>
            </w:r>
          </w:p>
        </w:tc>
        <w:tc>
          <w:tcPr>
            <w:tcW w:w="1134" w:type="dxa"/>
            <w:noWrap/>
          </w:tcPr>
          <w:p w14:paraId="6B164024" w14:textId="05C3627A" w:rsidR="00E7568D" w:rsidRPr="00204BD1" w:rsidRDefault="00E7568D" w:rsidP="00E7568D">
            <w:pPr>
              <w:pStyle w:val="Tabulka-7"/>
              <w:cnfStyle w:val="000000000000" w:firstRow="0" w:lastRow="0" w:firstColumn="0" w:lastColumn="0" w:oddVBand="0" w:evenVBand="0" w:oddHBand="0" w:evenHBand="0" w:firstRowFirstColumn="0" w:firstRowLastColumn="0" w:lastRowFirstColumn="0" w:lastRowLastColumn="0"/>
            </w:pPr>
            <w:r w:rsidRPr="00204BD1">
              <w:t>2422</w:t>
            </w:r>
          </w:p>
        </w:tc>
        <w:tc>
          <w:tcPr>
            <w:tcW w:w="993" w:type="dxa"/>
            <w:noWrap/>
            <w:vAlign w:val="top"/>
          </w:tcPr>
          <w:p w14:paraId="4FA793F9" w14:textId="70B018F4" w:rsidR="00E7568D" w:rsidRPr="00204BD1" w:rsidRDefault="00E7568D" w:rsidP="00E7568D">
            <w:pPr>
              <w:pStyle w:val="Tabulka-7"/>
              <w:cnfStyle w:val="000000000000" w:firstRow="0" w:lastRow="0" w:firstColumn="0" w:lastColumn="0" w:oddVBand="0" w:evenVBand="0" w:oddHBand="0" w:evenHBand="0" w:firstRowFirstColumn="0" w:firstRowLastColumn="0" w:lastRowFirstColumn="0" w:lastRowLastColumn="0"/>
            </w:pPr>
            <w:r w:rsidRPr="00204BD1">
              <w:t>Štramberk</w:t>
            </w:r>
          </w:p>
        </w:tc>
        <w:tc>
          <w:tcPr>
            <w:tcW w:w="991" w:type="dxa"/>
            <w:noWrap/>
          </w:tcPr>
          <w:p w14:paraId="6AE48AB3" w14:textId="3A13A907" w:rsidR="00E7568D" w:rsidRPr="00204BD1" w:rsidRDefault="00E7568D" w:rsidP="00E7568D">
            <w:pPr>
              <w:pStyle w:val="Tabulka-7"/>
              <w:cnfStyle w:val="000000000000" w:firstRow="0" w:lastRow="0" w:firstColumn="0" w:lastColumn="0" w:oddVBand="0" w:evenVBand="0" w:oddHBand="0" w:evenHBand="0" w:firstRowFirstColumn="0" w:firstRowLastColumn="0" w:lastRowFirstColumn="0" w:lastRowLastColumn="0"/>
            </w:pPr>
            <w:r w:rsidRPr="00204BD1">
              <w:t>1652</w:t>
            </w:r>
          </w:p>
        </w:tc>
      </w:tr>
    </w:tbl>
    <w:p w14:paraId="16B381B6" w14:textId="77777777" w:rsidR="007B3B7B" w:rsidRDefault="007B3B7B" w:rsidP="009606EA">
      <w:pPr>
        <w:pStyle w:val="TextbezslBEZMEZER"/>
      </w:pPr>
    </w:p>
    <w:p w14:paraId="14DCAA01" w14:textId="46D70E6F" w:rsidR="00E97B49" w:rsidRPr="00204BD1" w:rsidRDefault="00E97B49" w:rsidP="00E97B49">
      <w:pPr>
        <w:pStyle w:val="Text2-1"/>
        <w:numPr>
          <w:ilvl w:val="2"/>
          <w:numId w:val="7"/>
        </w:numPr>
      </w:pPr>
      <w:r w:rsidRPr="00204BD1">
        <w:t>Přístřešek pro cestující na zastávce Kopřivnice je v majetku města Kopřivnice.</w:t>
      </w:r>
    </w:p>
    <w:p w14:paraId="7F83EAF8" w14:textId="77777777" w:rsidR="007D016E" w:rsidRPr="007D016E" w:rsidRDefault="009606EA" w:rsidP="009606EA">
      <w:pPr>
        <w:pStyle w:val="Nadpis2-1"/>
      </w:pPr>
      <w:bookmarkStart w:id="9" w:name="_Toc158135245"/>
      <w:r>
        <w:t>PŘEHLED VÝCHOZÍCH PODKLADŮ</w:t>
      </w:r>
      <w:bookmarkEnd w:id="9"/>
    </w:p>
    <w:p w14:paraId="02DA33B8" w14:textId="77777777" w:rsidR="007D016E" w:rsidRPr="007D016E" w:rsidRDefault="00361AAC" w:rsidP="005A2CE9">
      <w:pPr>
        <w:pStyle w:val="Nadpis2-2"/>
      </w:pPr>
      <w:bookmarkStart w:id="10" w:name="_Toc158135246"/>
      <w:r>
        <w:t>P</w:t>
      </w:r>
      <w:r w:rsidR="007D016E" w:rsidRPr="007D016E">
        <w:t xml:space="preserve">odklady </w:t>
      </w:r>
      <w:r>
        <w:t>a dokumentace</w:t>
      </w:r>
      <w:bookmarkEnd w:id="10"/>
    </w:p>
    <w:p w14:paraId="07FEC4A2" w14:textId="5E8C0D1F" w:rsidR="007D016E" w:rsidRDefault="0066380B" w:rsidP="004A4B98">
      <w:pPr>
        <w:pStyle w:val="Text2-1"/>
      </w:pPr>
      <w:r w:rsidRPr="0084753C">
        <w:t>Studi</w:t>
      </w:r>
      <w:r w:rsidR="00204BD1">
        <w:t>e</w:t>
      </w:r>
      <w:r w:rsidRPr="0084753C">
        <w:t xml:space="preserve"> proveditelnosti tratí </w:t>
      </w:r>
      <w:r>
        <w:t xml:space="preserve">Ostrava – Valašské Meziříčí, Frýdek-Místek – Český Těšín / Třinec, Frýdlant nad Ostravicí – Ostravice a Studénka – Veřovice, zpracovatel SUDOP </w:t>
      </w:r>
      <w:r w:rsidR="00745323">
        <w:t xml:space="preserve">BRNO, spol. </w:t>
      </w:r>
      <w:r>
        <w:t>s</w:t>
      </w:r>
      <w:r w:rsidR="00745323">
        <w:t xml:space="preserve"> r</w:t>
      </w:r>
      <w:r>
        <w:t>.</w:t>
      </w:r>
      <w:r w:rsidR="00745323">
        <w:t>o.</w:t>
      </w:r>
      <w:r>
        <w:t>, 11/2015.</w:t>
      </w:r>
    </w:p>
    <w:p w14:paraId="1B6FE21A" w14:textId="7439EB04" w:rsidR="00B14FCA" w:rsidRDefault="006E6352" w:rsidP="00932D1A">
      <w:pPr>
        <w:pStyle w:val="Text2-1"/>
      </w:pPr>
      <w:r>
        <w:lastRenderedPageBreak/>
        <w:t>A</w:t>
      </w:r>
      <w:r w:rsidR="00B14FCA">
        <w:t xml:space="preserve">ktualizace „Studie proveditelnosti tratí Ostrava – Valašské Meziříčí, Frýdek-Místek – Český Těšín / Třinec, Frýdlant nad Ostravicí – Ostravice a </w:t>
      </w:r>
      <w:r w:rsidR="00E0249A">
        <w:t>Studénka – Veřovice</w:t>
      </w:r>
      <w:r w:rsidR="00B14FCA">
        <w:t>“,</w:t>
      </w:r>
      <w:r w:rsidR="008228DB">
        <w:t xml:space="preserve"> </w:t>
      </w:r>
      <w:r w:rsidR="008228DB">
        <w:rPr>
          <w:rFonts w:eastAsia="Times New Roman" w:cs="Times New Roman"/>
          <w:bCs/>
          <w:lang w:eastAsia="cs-CZ"/>
        </w:rPr>
        <w:t>zpracovatel SUDOP BRNO, spol. s r.o.,</w:t>
      </w:r>
      <w:r w:rsidR="008228DB" w:rsidRPr="00C96B74">
        <w:rPr>
          <w:rFonts w:eastAsia="Times New Roman" w:cs="Times New Roman"/>
          <w:bCs/>
          <w:lang w:eastAsia="cs-CZ"/>
        </w:rPr>
        <w:t xml:space="preserve"> </w:t>
      </w:r>
      <w:r w:rsidR="008228DB">
        <w:rPr>
          <w:rFonts w:eastAsia="Times New Roman" w:cs="Times New Roman"/>
          <w:bCs/>
          <w:lang w:eastAsia="cs-CZ"/>
        </w:rPr>
        <w:t>8/</w:t>
      </w:r>
      <w:r w:rsidR="008228DB" w:rsidRPr="009574F0">
        <w:rPr>
          <w:rFonts w:eastAsia="Times New Roman" w:cs="Times New Roman"/>
          <w:bCs/>
          <w:lang w:eastAsia="cs-CZ"/>
        </w:rPr>
        <w:t>2018</w:t>
      </w:r>
      <w:r w:rsidR="00877FB0">
        <w:t>.</w:t>
      </w:r>
    </w:p>
    <w:p w14:paraId="4E214070" w14:textId="77777777" w:rsidR="007D016E" w:rsidRPr="007D016E" w:rsidRDefault="00361AAC" w:rsidP="005A2CE9">
      <w:pPr>
        <w:pStyle w:val="Nadpis2-2"/>
      </w:pPr>
      <w:bookmarkStart w:id="11" w:name="_Toc68874885"/>
      <w:bookmarkStart w:id="12" w:name="_Toc158135247"/>
      <w:r w:rsidRPr="00FD501F">
        <w:t xml:space="preserve">Související </w:t>
      </w:r>
      <w:r>
        <w:t xml:space="preserve">podklady a </w:t>
      </w:r>
      <w:r w:rsidRPr="00FD501F">
        <w:t>dokumentace</w:t>
      </w:r>
      <w:bookmarkEnd w:id="11"/>
      <w:bookmarkEnd w:id="12"/>
      <w:r w:rsidRPr="007D016E">
        <w:t xml:space="preserve"> </w:t>
      </w:r>
    </w:p>
    <w:p w14:paraId="43EC191C" w14:textId="7D370B06" w:rsidR="0066380B" w:rsidRDefault="0066380B" w:rsidP="0066380B">
      <w:pPr>
        <w:pStyle w:val="Text2-1"/>
      </w:pPr>
      <w:r>
        <w:t xml:space="preserve">Schvalovací protokol SP SŽ </w:t>
      </w:r>
      <w:r w:rsidR="00161F0A">
        <w:t>50092/2016-SŽDC-O26</w:t>
      </w:r>
      <w:r>
        <w:t xml:space="preserve"> ze dne </w:t>
      </w:r>
      <w:r w:rsidR="00161F0A">
        <w:t>22</w:t>
      </w:r>
      <w:r>
        <w:t xml:space="preserve">. </w:t>
      </w:r>
      <w:r w:rsidR="00161F0A">
        <w:t>11</w:t>
      </w:r>
      <w:r w:rsidRPr="007D016E">
        <w:t>.</w:t>
      </w:r>
      <w:r>
        <w:t xml:space="preserve"> </w:t>
      </w:r>
      <w:r w:rsidR="00161F0A">
        <w:t>2016</w:t>
      </w:r>
      <w:r>
        <w:t>.</w:t>
      </w:r>
    </w:p>
    <w:p w14:paraId="538C0F2D" w14:textId="1B83C344" w:rsidR="0066380B" w:rsidRDefault="0066380B" w:rsidP="0066380B">
      <w:pPr>
        <w:pStyle w:val="Text2-1"/>
      </w:pPr>
      <w:r>
        <w:t xml:space="preserve">Schvalovací protokol MD </w:t>
      </w:r>
      <w:r w:rsidR="00161F0A">
        <w:t>207/2015-910-IZD/13</w:t>
      </w:r>
      <w:r>
        <w:t xml:space="preserve"> ze dne </w:t>
      </w:r>
      <w:r w:rsidR="00161F0A">
        <w:t>10</w:t>
      </w:r>
      <w:r>
        <w:t xml:space="preserve">. </w:t>
      </w:r>
      <w:r w:rsidR="00161F0A">
        <w:t>10</w:t>
      </w:r>
      <w:r>
        <w:t xml:space="preserve">. </w:t>
      </w:r>
      <w:r w:rsidR="00161F0A">
        <w:t>2015</w:t>
      </w:r>
      <w:r>
        <w:t>.</w:t>
      </w:r>
    </w:p>
    <w:p w14:paraId="5C992693" w14:textId="77777777" w:rsidR="00890815" w:rsidRDefault="00890815" w:rsidP="00890815">
      <w:pPr>
        <w:pStyle w:val="Text2-1"/>
      </w:pPr>
      <w:r>
        <w:t>Dostupné geodetické a mapové podklady ve vlastnictví SŽG Olomouc budou poskytnuty na vyžádání.</w:t>
      </w:r>
    </w:p>
    <w:p w14:paraId="5BFB39EE" w14:textId="77777777" w:rsidR="00745323" w:rsidRDefault="00890815" w:rsidP="00745323">
      <w:pPr>
        <w:pStyle w:val="Text2-1"/>
      </w:pPr>
      <w:r>
        <w:t>Veškeré další potřebné podklady, zejména pasportní dokumentace, archivní dokumentace, informace o majetkových poměrech apod. si zajistí zhotovitel na požádání u OŘ Ostrava.</w:t>
      </w:r>
      <w:r w:rsidR="00745323" w:rsidRPr="00745323">
        <w:t xml:space="preserve"> </w:t>
      </w:r>
    </w:p>
    <w:p w14:paraId="2F6B99F2" w14:textId="0E292849" w:rsidR="00745323" w:rsidRPr="00C32006" w:rsidRDefault="00745323" w:rsidP="00745323">
      <w:pPr>
        <w:pStyle w:val="Text2-1"/>
      </w:pPr>
      <w:r w:rsidRPr="00C32006">
        <w:t xml:space="preserve">Studie proveditelnosti změny trakce z DC 3 </w:t>
      </w:r>
      <w:proofErr w:type="spellStart"/>
      <w:r w:rsidRPr="00C32006">
        <w:t>kV</w:t>
      </w:r>
      <w:proofErr w:type="spellEnd"/>
      <w:r w:rsidRPr="00C32006">
        <w:t xml:space="preserve"> na AC</w:t>
      </w:r>
      <w:r w:rsidRPr="00745323">
        <w:t xml:space="preserve"> </w:t>
      </w:r>
      <w:r w:rsidRPr="00C32006">
        <w:t xml:space="preserve">25 </w:t>
      </w:r>
      <w:proofErr w:type="spellStart"/>
      <w:r w:rsidRPr="00C32006">
        <w:t>kV</w:t>
      </w:r>
      <w:proofErr w:type="spellEnd"/>
      <w:r w:rsidRPr="00C32006">
        <w:t>, 50 Hz v oblasti „Ostravsko a Přerovsko“.</w:t>
      </w:r>
    </w:p>
    <w:p w14:paraId="074B7E15" w14:textId="77777777" w:rsidR="007D016E" w:rsidRPr="007D016E" w:rsidRDefault="007D016E" w:rsidP="005A2005">
      <w:pPr>
        <w:pStyle w:val="Nadpis2-1"/>
      </w:pPr>
      <w:bookmarkStart w:id="13" w:name="_Toc158135248"/>
      <w:r w:rsidRPr="007D016E">
        <w:t>KOORDINACE S JINÝMI STAVBAMI A DOKUMENTY</w:t>
      </w:r>
      <w:bookmarkEnd w:id="13"/>
      <w:r w:rsidRPr="007D016E">
        <w:t xml:space="preserve"> </w:t>
      </w:r>
    </w:p>
    <w:p w14:paraId="0084D7EB" w14:textId="355BE241" w:rsidR="007D016E" w:rsidRDefault="0072761A" w:rsidP="007C52A9">
      <w:pPr>
        <w:pStyle w:val="Text2-1"/>
        <w:keepLines/>
      </w:pPr>
      <w:r w:rsidRPr="00120E2C">
        <w:t>Součástí plnění předmětu díla je i zajištění koordinace s připravovanými, případně aktuálně zpracovávanými, investičními akcemi a stavbami již ve stádiu v realizace, případně ve stádiu zahájení realizace v období provádění díla dle harmonogramu prací, a to i cizích investorů.</w:t>
      </w:r>
    </w:p>
    <w:p w14:paraId="74A5F88A" w14:textId="5C1001D6" w:rsidR="0083016D" w:rsidRDefault="0083016D" w:rsidP="00D10544">
      <w:pPr>
        <w:pStyle w:val="Text2-1"/>
      </w:pPr>
      <w:r>
        <w:t>Předmětná stavba je technicky a technologicky závislá na stavbách konverze napájecích soustav trakčních vedení a je podmíněna návazností na tyto stavby.</w:t>
      </w:r>
    </w:p>
    <w:p w14:paraId="7527233D" w14:textId="77777777" w:rsidR="005876EF" w:rsidRPr="00FD501F" w:rsidRDefault="005876EF" w:rsidP="005876EF">
      <w:pPr>
        <w:pStyle w:val="Text2-1"/>
        <w:numPr>
          <w:ilvl w:val="2"/>
          <w:numId w:val="7"/>
        </w:numPr>
      </w:pPr>
      <w:r w:rsidRPr="00FD501F">
        <w:t>Koordinace musí probíhat zejména s níže uvedenými investicemi a opravnými pracemi:</w:t>
      </w:r>
    </w:p>
    <w:p w14:paraId="797FC4F5" w14:textId="4882CBD3" w:rsidR="005876EF" w:rsidRPr="00204BD1" w:rsidRDefault="0045405D" w:rsidP="003C1378">
      <w:pPr>
        <w:pStyle w:val="Odstavec1-1a"/>
        <w:numPr>
          <w:ilvl w:val="0"/>
          <w:numId w:val="15"/>
        </w:numPr>
      </w:pPr>
      <w:r w:rsidRPr="00204BD1">
        <w:t xml:space="preserve">Zřízení dobíjecí stanice BEMU v </w:t>
      </w:r>
      <w:proofErr w:type="spellStart"/>
      <w:r w:rsidRPr="00204BD1">
        <w:t>žst</w:t>
      </w:r>
      <w:proofErr w:type="spellEnd"/>
      <w:r w:rsidRPr="00204BD1">
        <w:t>. Štramberk</w:t>
      </w:r>
      <w:r w:rsidR="005876EF" w:rsidRPr="00204BD1">
        <w:t xml:space="preserve"> (</w:t>
      </w:r>
      <w:r w:rsidRPr="00204BD1">
        <w:t>SŽ</w:t>
      </w:r>
      <w:r w:rsidR="005876EF" w:rsidRPr="00204BD1">
        <w:t>,</w:t>
      </w:r>
      <w:r w:rsidR="00C10BE7" w:rsidRPr="00204BD1">
        <w:t xml:space="preserve"> zadání ZP</w:t>
      </w:r>
      <w:r w:rsidR="005876EF" w:rsidRPr="00204BD1">
        <w:t>)</w:t>
      </w:r>
    </w:p>
    <w:p w14:paraId="35B3D720" w14:textId="334A16BA" w:rsidR="005876EF" w:rsidRDefault="0045405D" w:rsidP="003C1378">
      <w:pPr>
        <w:pStyle w:val="Odstavec1-1a"/>
        <w:numPr>
          <w:ilvl w:val="0"/>
          <w:numId w:val="8"/>
        </w:numPr>
      </w:pPr>
      <w:r w:rsidRPr="00204BD1">
        <w:t>Zapojení terminálu kombinované dopravy Mošnov</w:t>
      </w:r>
      <w:r w:rsidR="005876EF" w:rsidRPr="00204BD1">
        <w:t xml:space="preserve"> (</w:t>
      </w:r>
      <w:r w:rsidR="00C10BE7" w:rsidRPr="00204BD1">
        <w:t>SŽ</w:t>
      </w:r>
      <w:r w:rsidR="005876EF" w:rsidRPr="00204BD1">
        <w:t>,</w:t>
      </w:r>
      <w:r w:rsidR="00C10BE7" w:rsidRPr="00204BD1">
        <w:t xml:space="preserve"> ZP v připomínkovém řízení</w:t>
      </w:r>
      <w:r w:rsidR="005876EF" w:rsidRPr="00204BD1">
        <w:t>)</w:t>
      </w:r>
    </w:p>
    <w:p w14:paraId="1CA5F951" w14:textId="5AF28EDB" w:rsidR="00A2778D" w:rsidRPr="00522BB2" w:rsidRDefault="00A2778D" w:rsidP="003C1378">
      <w:pPr>
        <w:pStyle w:val="Odstavec1-1a"/>
        <w:numPr>
          <w:ilvl w:val="0"/>
          <w:numId w:val="8"/>
        </w:numPr>
      </w:pPr>
      <w:r w:rsidRPr="00522BB2">
        <w:t>Revitalizace a elektrizace traťových úseků Frýdek Místek (mimo) – Frenštát pod Radhoštěm město/Ostravice</w:t>
      </w:r>
    </w:p>
    <w:p w14:paraId="34FF120E" w14:textId="7AB600EF" w:rsidR="00D52A44" w:rsidRPr="00522BB2" w:rsidRDefault="00D52A44" w:rsidP="003C1378">
      <w:pPr>
        <w:pStyle w:val="Odstavec1-1a"/>
        <w:numPr>
          <w:ilvl w:val="0"/>
          <w:numId w:val="8"/>
        </w:numPr>
      </w:pPr>
      <w:r w:rsidRPr="00522BB2">
        <w:t>Rekonstrukce ŽST Veřovice a ŽST Hostašovice</w:t>
      </w:r>
    </w:p>
    <w:p w14:paraId="5F37019B" w14:textId="32399B35" w:rsidR="0045405D" w:rsidRPr="00204BD1" w:rsidRDefault="0045405D" w:rsidP="003C1378">
      <w:pPr>
        <w:pStyle w:val="Odstavec1-1a"/>
        <w:numPr>
          <w:ilvl w:val="0"/>
          <w:numId w:val="8"/>
        </w:numPr>
      </w:pPr>
      <w:r w:rsidRPr="00204BD1">
        <w:t>Kopřivnice ON – rekonstrukce výpravní budovy</w:t>
      </w:r>
      <w:r w:rsidR="00DC4DB0" w:rsidRPr="00204BD1">
        <w:t xml:space="preserve"> (SŽ, ZP, zpracovává</w:t>
      </w:r>
      <w:r w:rsidR="00F529B2">
        <w:t>na</w:t>
      </w:r>
      <w:r w:rsidR="00DC4DB0" w:rsidRPr="00204BD1">
        <w:t xml:space="preserve"> DUSP)</w:t>
      </w:r>
    </w:p>
    <w:p w14:paraId="7B8E936D" w14:textId="178D3E91" w:rsidR="0045405D" w:rsidRPr="00204BD1" w:rsidRDefault="00202655" w:rsidP="003C1378">
      <w:pPr>
        <w:pStyle w:val="Odstavec1-1a"/>
        <w:numPr>
          <w:ilvl w:val="0"/>
          <w:numId w:val="8"/>
        </w:numPr>
      </w:pPr>
      <w:r w:rsidRPr="00204BD1">
        <w:t>Příbor, VN249, PB č.56-TR NJ_MOSN, KZL (ČEZ Distribuce, a.s., projektant: Ing. Jiří Horák (E: elprojekt@seznam.cz, T: 608 207 187)</w:t>
      </w:r>
    </w:p>
    <w:p w14:paraId="1B82B799" w14:textId="22BE8BC8" w:rsidR="00202655" w:rsidRDefault="00202655" w:rsidP="003C1378">
      <w:pPr>
        <w:pStyle w:val="Odstavec1-1a"/>
        <w:numPr>
          <w:ilvl w:val="0"/>
          <w:numId w:val="8"/>
        </w:numPr>
      </w:pPr>
      <w:r w:rsidRPr="00204BD1">
        <w:t xml:space="preserve">Příbor, p. č. 1590/2, DTS, VNK, </w:t>
      </w:r>
      <w:proofErr w:type="spellStart"/>
      <w:r w:rsidRPr="00204BD1">
        <w:t>NNk</w:t>
      </w:r>
      <w:proofErr w:type="spellEnd"/>
      <w:r w:rsidRPr="00204BD1">
        <w:t xml:space="preserve">, (ČEZ Distribuce, a.s., projektant: Josef Petřek (E: </w:t>
      </w:r>
      <w:hyperlink r:id="rId12" w:history="1">
        <w:r w:rsidRPr="00204BD1">
          <w:t>slotikova@pelmont-nj.cz</w:t>
        </w:r>
      </w:hyperlink>
      <w:r w:rsidRPr="00204BD1">
        <w:t>, T: 556 720</w:t>
      </w:r>
      <w:ins w:id="14" w:author="Jan Černý" w:date="2023-11-29T07:46:00Z">
        <w:r w:rsidR="00F529B2">
          <w:t> </w:t>
        </w:r>
      </w:ins>
      <w:r w:rsidRPr="00204BD1">
        <w:t>963)</w:t>
      </w:r>
    </w:p>
    <w:p w14:paraId="646BFF4B" w14:textId="68D5C88E" w:rsidR="00F529B2" w:rsidRPr="00204BD1" w:rsidRDefault="00F529B2" w:rsidP="003C1378">
      <w:pPr>
        <w:pStyle w:val="Odstavec1-1a"/>
        <w:numPr>
          <w:ilvl w:val="0"/>
          <w:numId w:val="8"/>
        </w:numPr>
      </w:pPr>
      <w:r w:rsidRPr="00F529B2">
        <w:t>Příbor, nádražní budova</w:t>
      </w:r>
      <w:r w:rsidR="00522BB2">
        <w:t xml:space="preserve"> </w:t>
      </w:r>
      <w:r>
        <w:t>(SŽ, ZP)</w:t>
      </w:r>
    </w:p>
    <w:p w14:paraId="37224DCA" w14:textId="3BA747C2" w:rsidR="00202655" w:rsidRDefault="00202655" w:rsidP="003C1378">
      <w:pPr>
        <w:pStyle w:val="Odstavec1-1a"/>
        <w:numPr>
          <w:ilvl w:val="0"/>
          <w:numId w:val="8"/>
        </w:numPr>
      </w:pPr>
      <w:r w:rsidRPr="00204BD1">
        <w:t xml:space="preserve">Plán společných zařízení – komplexní pozemkové úpravy v </w:t>
      </w:r>
      <w:proofErr w:type="spellStart"/>
      <w:r w:rsidRPr="00204BD1">
        <w:t>k.ú</w:t>
      </w:r>
      <w:proofErr w:type="spellEnd"/>
      <w:r w:rsidRPr="00204BD1">
        <w:t xml:space="preserve">. </w:t>
      </w:r>
      <w:proofErr w:type="spellStart"/>
      <w:r w:rsidRPr="00204BD1">
        <w:t>Prchalov</w:t>
      </w:r>
      <w:proofErr w:type="spellEnd"/>
      <w:r w:rsidRPr="00204BD1">
        <w:t xml:space="preserve"> (Státní pozemkový úřad, Krajský pozemkový úřad pro Moravskoslezský kraj)</w:t>
      </w:r>
    </w:p>
    <w:p w14:paraId="1B78A76F" w14:textId="60E9568E" w:rsidR="00E62C6C" w:rsidRPr="00204BD1" w:rsidRDefault="00E62C6C" w:rsidP="003C1378">
      <w:pPr>
        <w:pStyle w:val="Odstavec1-1a"/>
        <w:numPr>
          <w:ilvl w:val="0"/>
          <w:numId w:val="8"/>
        </w:numPr>
      </w:pPr>
      <w:r w:rsidRPr="00E62C6C">
        <w:t xml:space="preserve">Konverze na 25 </w:t>
      </w:r>
      <w:proofErr w:type="spellStart"/>
      <w:r w:rsidRPr="00E62C6C">
        <w:t>kV</w:t>
      </w:r>
      <w:proofErr w:type="spellEnd"/>
      <w:r w:rsidRPr="00E62C6C">
        <w:t xml:space="preserve">, 50 Hz v úseku Hranice na </w:t>
      </w:r>
      <w:r w:rsidR="00FD5DE6" w:rsidRPr="00E62C6C">
        <w:t>Moravě – Polanka</w:t>
      </w:r>
      <w:r w:rsidRPr="00E62C6C">
        <w:t xml:space="preserve"> nad Odrou</w:t>
      </w:r>
    </w:p>
    <w:p w14:paraId="7B36D490" w14:textId="77777777" w:rsidR="007D016E" w:rsidRPr="007D016E" w:rsidRDefault="007D016E" w:rsidP="00924139">
      <w:pPr>
        <w:pStyle w:val="Nadpis2-1"/>
        <w:numPr>
          <w:ilvl w:val="0"/>
          <w:numId w:val="5"/>
        </w:numPr>
      </w:pPr>
      <w:bookmarkStart w:id="15" w:name="_Toc158135249"/>
      <w:r w:rsidRPr="007D016E">
        <w:t>POŽADAVKY NA TECHNICKÉ ŘEŠENÍ</w:t>
      </w:r>
      <w:bookmarkEnd w:id="15"/>
    </w:p>
    <w:p w14:paraId="1DF63AC8" w14:textId="77777777" w:rsidR="00F529B2" w:rsidRPr="007D016E" w:rsidRDefault="00F529B2" w:rsidP="00F529B2">
      <w:pPr>
        <w:pStyle w:val="Nadpis2-2"/>
        <w:numPr>
          <w:ilvl w:val="1"/>
          <w:numId w:val="5"/>
        </w:numPr>
      </w:pPr>
      <w:bookmarkStart w:id="16" w:name="_Toc158135250"/>
      <w:r w:rsidRPr="007D016E">
        <w:t>Všeobecně</w:t>
      </w:r>
      <w:bookmarkEnd w:id="16"/>
    </w:p>
    <w:p w14:paraId="0A39B9B7" w14:textId="77777777" w:rsidR="00F529B2" w:rsidRPr="007A76DB" w:rsidRDefault="00F529B2" w:rsidP="00F529B2">
      <w:pPr>
        <w:pStyle w:val="Text2-1"/>
        <w:numPr>
          <w:ilvl w:val="2"/>
          <w:numId w:val="5"/>
        </w:numPr>
      </w:pPr>
      <w:r w:rsidRPr="007A76DB">
        <w:t>Dokumentace bude zpracována dle schválené Studie proveditelnosti, varianty 325-1.</w:t>
      </w:r>
    </w:p>
    <w:p w14:paraId="252A9897" w14:textId="2E739C82" w:rsidR="005A5F32" w:rsidRDefault="005A5F32" w:rsidP="005A5F32">
      <w:pPr>
        <w:pStyle w:val="Text2-1"/>
        <w:numPr>
          <w:ilvl w:val="2"/>
          <w:numId w:val="5"/>
        </w:numPr>
      </w:pPr>
      <w:r>
        <w:t xml:space="preserve">V celém dokumentu </w:t>
      </w:r>
      <w:r w:rsidRPr="008B5AEF">
        <w:t>VTP/</w:t>
      </w:r>
      <w:r>
        <w:t>ZP</w:t>
      </w:r>
      <w:r w:rsidRPr="008B5AEF">
        <w:t>/0</w:t>
      </w:r>
      <w:r>
        <w:t>8</w:t>
      </w:r>
      <w:r w:rsidRPr="008B5AEF">
        <w:t>/23</w:t>
      </w:r>
      <w:r w:rsidRPr="004310B9">
        <w:t xml:space="preserve"> </w:t>
      </w:r>
      <w:r>
        <w:t xml:space="preserve">se odkazy na „směrnici MD </w:t>
      </w:r>
      <w:r w:rsidRPr="00BB75C6">
        <w:t>č. V-2/2012</w:t>
      </w:r>
      <w:r>
        <w:t xml:space="preserve"> [42]“ nahrazuji odkazem na „Pravidla [42]“. Odkaz [42] v</w:t>
      </w:r>
      <w:r w:rsidRPr="00B952F2">
        <w:t> článku</w:t>
      </w:r>
      <w:r w:rsidRPr="004310B9">
        <w:t xml:space="preserve"> </w:t>
      </w:r>
      <w:r>
        <w:t>7</w:t>
      </w:r>
      <w:r w:rsidRPr="004310B9">
        <w:t>.2</w:t>
      </w:r>
      <w:r>
        <w:t xml:space="preserve"> </w:t>
      </w:r>
      <w:r w:rsidRPr="004310B9">
        <w:t>Platné obecně závazné právní předpisy, zákony a vyhlášky ČR</w:t>
      </w:r>
      <w:r>
        <w:t xml:space="preserve"> ve </w:t>
      </w:r>
      <w:r w:rsidRPr="00B952F2">
        <w:t>VTP/DOKUMENTACE/06/23</w:t>
      </w:r>
      <w:r w:rsidRPr="004310B9">
        <w:t xml:space="preserve"> se nahrazuje následujícím zněním: </w:t>
      </w:r>
      <w:r>
        <w:t>„</w:t>
      </w:r>
      <w:r w:rsidRPr="004310B9">
        <w:t>[</w:t>
      </w:r>
      <w:r>
        <w:t>42</w:t>
      </w:r>
      <w:r w:rsidRPr="004310B9">
        <w:t xml:space="preserve">] </w:t>
      </w:r>
      <w:r w:rsidRPr="00BB75C6">
        <w:t>Pravidl</w:t>
      </w:r>
      <w:r>
        <w:t>a</w:t>
      </w:r>
      <w:r w:rsidRPr="00BB75C6">
        <w:t xml:space="preserve"> pro postupy v průběhu přípravy investičních a</w:t>
      </w:r>
      <w:r>
        <w:t> </w:t>
      </w:r>
      <w:r w:rsidRPr="00BB75C6">
        <w:t>neinvestičních akcí dopravní infrastruktury, financovaných bez účasti státního rozpočtu</w:t>
      </w:r>
      <w:r>
        <w:t>, čj.: MD-41709/2023-910/2, Prosinec 2023“.</w:t>
      </w:r>
    </w:p>
    <w:p w14:paraId="639657A7" w14:textId="34C92F5B" w:rsidR="00F529B2" w:rsidRPr="00F6386A" w:rsidRDefault="00F529B2" w:rsidP="00F529B2">
      <w:pPr>
        <w:pStyle w:val="Text2-1"/>
        <w:numPr>
          <w:ilvl w:val="2"/>
          <w:numId w:val="5"/>
        </w:numPr>
      </w:pPr>
      <w:r w:rsidRPr="00F6386A">
        <w:lastRenderedPageBreak/>
        <w:t xml:space="preserve">Součástí díla je stanovení rozsahu negativních vlivů trakční soustavy 25 </w:t>
      </w:r>
      <w:proofErr w:type="spellStart"/>
      <w:r w:rsidRPr="00F6386A">
        <w:t>kV</w:t>
      </w:r>
      <w:proofErr w:type="spellEnd"/>
      <w:r w:rsidRPr="00F6386A">
        <w:t xml:space="preserve"> AC na infrastrukturu v řešené oblasti a jejím blízkém okolí a návrh opatření pro eliminaci těchto vlivů. </w:t>
      </w:r>
    </w:p>
    <w:p w14:paraId="3148064D" w14:textId="4247C68A" w:rsidR="00F529B2" w:rsidRPr="007A76DB" w:rsidRDefault="00F529B2" w:rsidP="00F529B2">
      <w:pPr>
        <w:pStyle w:val="Text2-1"/>
        <w:numPr>
          <w:ilvl w:val="2"/>
          <w:numId w:val="5"/>
        </w:numPr>
      </w:pPr>
      <w:r w:rsidRPr="00120E2C">
        <w:t xml:space="preserve">Rekonstrukce železniční infrastruktury bude navržena s ohledem na splnění požadavků </w:t>
      </w:r>
      <w:r>
        <w:t xml:space="preserve">implementace </w:t>
      </w:r>
      <w:r w:rsidRPr="00120E2C">
        <w:t xml:space="preserve">ETCS (užitečná délka kolejí, dělení kolejových úseků, </w:t>
      </w:r>
      <w:r w:rsidR="00F83285" w:rsidRPr="00C32006">
        <w:t xml:space="preserve">ochranné dráhy </w:t>
      </w:r>
      <w:r w:rsidRPr="00120E2C">
        <w:t>atd.).</w:t>
      </w:r>
    </w:p>
    <w:p w14:paraId="332693B0" w14:textId="77777777" w:rsidR="00F529B2" w:rsidRPr="00204BD1" w:rsidRDefault="00F529B2" w:rsidP="00F529B2">
      <w:pPr>
        <w:pStyle w:val="Text2-1"/>
        <w:numPr>
          <w:ilvl w:val="2"/>
          <w:numId w:val="5"/>
        </w:numPr>
      </w:pPr>
      <w:r w:rsidRPr="00204BD1">
        <w:t xml:space="preserve">Zhotovitel zpracuje vazbu na Jednotné záznamové prostředí železniční dopravní cesty (JZP ŽDC). Stavové informace (logy), doplňková data a záznamy zabezpečovacího, sdělovacího zařízení a DDTS budou ukládána v Jednotném záznamovém prostředí železniční dopravní cesty do vybraných užitných úložných oblastí (UÚO). Při návrhu vazby na JZP ŽDC bude postupováno dle dokumentu „Specifikace a zásady uchovávání a výměny dat mezi JZP a technologiemi ŽDC“ viz příloha č. </w:t>
      </w:r>
      <w:r w:rsidRPr="00204BD1">
        <w:fldChar w:fldCharType="begin"/>
      </w:r>
      <w:r w:rsidRPr="00204BD1">
        <w:instrText xml:space="preserve"> REF _Ref121495527 \r \h  \* MERGEFORMAT </w:instrText>
      </w:r>
      <w:r w:rsidRPr="00204BD1">
        <w:fldChar w:fldCharType="separate"/>
      </w:r>
      <w:r w:rsidRPr="00204BD1">
        <w:t>7.1.2</w:t>
      </w:r>
      <w:r w:rsidRPr="00204BD1">
        <w:fldChar w:fldCharType="end"/>
      </w:r>
      <w:r w:rsidRPr="00204BD1">
        <w:t xml:space="preserve"> těchto ZTP. Popis vazby na JZP ŽDC bude popsán v samostatné kapitole ZP.</w:t>
      </w:r>
    </w:p>
    <w:p w14:paraId="01859DCC" w14:textId="42BC3E09" w:rsidR="005457B2" w:rsidRPr="007D016E" w:rsidRDefault="005457B2" w:rsidP="005457B2">
      <w:pPr>
        <w:pStyle w:val="Nadpis2-2"/>
      </w:pPr>
      <w:bookmarkStart w:id="17" w:name="_Toc158135251"/>
      <w:r w:rsidRPr="007D016E">
        <w:t>Dopravní technologie</w:t>
      </w:r>
      <w:bookmarkEnd w:id="17"/>
    </w:p>
    <w:p w14:paraId="32E7FDBC" w14:textId="07BCCFE1" w:rsidR="00F83285" w:rsidRPr="00C32006" w:rsidRDefault="00F83285" w:rsidP="00365A8F">
      <w:pPr>
        <w:pStyle w:val="Text2-1"/>
      </w:pPr>
      <w:r w:rsidRPr="00C32006">
        <w:t>Dopravní technologie bude zpracovaná dle čl. 2.4 přílohy P2 směrnice SŽ SM011 Dokumentace staveb Správy železnic, státní organizace.</w:t>
      </w:r>
    </w:p>
    <w:p w14:paraId="1947E4F1" w14:textId="25597F7D" w:rsidR="00161F0A" w:rsidRPr="00C32006" w:rsidRDefault="00161F0A" w:rsidP="00161F0A">
      <w:pPr>
        <w:pStyle w:val="Text2-1"/>
      </w:pPr>
      <w:r w:rsidRPr="00C32006">
        <w:t xml:space="preserve">Výchozím podkladem pro návrh dopravní technologie bude SP, část D. Dopravně-technologické řešení. </w:t>
      </w:r>
      <w:r w:rsidR="000424F5" w:rsidRPr="00C32006">
        <w:t>Vzhledem k datu zpracování SP budou osloveni objednavatelé dopravy a na základě jejich stanovisek aktualizován rozsah dopravy.</w:t>
      </w:r>
    </w:p>
    <w:p w14:paraId="089ABE87" w14:textId="222C1DF1" w:rsidR="000424F5" w:rsidRPr="00C32006" w:rsidRDefault="000424F5" w:rsidP="00161F0A">
      <w:pPr>
        <w:pStyle w:val="Text2-1"/>
      </w:pPr>
      <w:r w:rsidRPr="00C32006">
        <w:t xml:space="preserve">Oblast pro zpracování dopravní technologie bude vymezena minimálně v úseku Studénka </w:t>
      </w:r>
      <w:r w:rsidR="00244481" w:rsidRPr="00C32006">
        <w:t xml:space="preserve">(včetně) </w:t>
      </w:r>
      <w:r w:rsidRPr="00C32006">
        <w:t>– Veřovice</w:t>
      </w:r>
      <w:r w:rsidR="00244481" w:rsidRPr="00C32006">
        <w:t xml:space="preserve"> (včetně)/Mošnov, Ostrava </w:t>
      </w:r>
      <w:proofErr w:type="spellStart"/>
      <w:r w:rsidR="00244481" w:rsidRPr="00C32006">
        <w:t>Airport</w:t>
      </w:r>
      <w:proofErr w:type="spellEnd"/>
      <w:r w:rsidR="00244481" w:rsidRPr="00C32006">
        <w:t xml:space="preserve"> (včetně)</w:t>
      </w:r>
      <w:r w:rsidRPr="00C32006">
        <w:t>.</w:t>
      </w:r>
    </w:p>
    <w:p w14:paraId="38819AD4" w14:textId="0BEB56E0" w:rsidR="007809A8" w:rsidRPr="00C32006" w:rsidRDefault="007809A8" w:rsidP="00F83285">
      <w:pPr>
        <w:pStyle w:val="Text2-1"/>
      </w:pPr>
      <w:r w:rsidRPr="00C32006">
        <w:rPr>
          <w:rFonts w:eastAsia="Times New Roman"/>
        </w:rPr>
        <w:t>Výhledový rozsah osobní dopravy bude sestaven zhotovitelem na základě vyjádření objednatelů veřejné drážní osobní dopravy a odsouhlasen Správou železnic GŘ O6. Výhledový rozsah nákladní dopravy poskytne Správa železnic GŘ O6 na základě žádosti zhotovitele.</w:t>
      </w:r>
    </w:p>
    <w:p w14:paraId="44C51B16" w14:textId="37C629E4" w:rsidR="00F83285" w:rsidRPr="00C32006" w:rsidRDefault="00F83285" w:rsidP="0091288C">
      <w:pPr>
        <w:pStyle w:val="Text2-1"/>
      </w:pPr>
      <w:r w:rsidRPr="00C32006">
        <w:t>Bude zpracován čtyřhodinový fragment výhledového nákresného jízdního řádu cílového</w:t>
      </w:r>
      <w:r w:rsidR="00244481" w:rsidRPr="00C32006">
        <w:t xml:space="preserve"> </w:t>
      </w:r>
      <w:r w:rsidRPr="00C32006">
        <w:t xml:space="preserve">stavu pro úsek Studénka – Veřovice/Mošnov, Ostrava </w:t>
      </w:r>
      <w:proofErr w:type="spellStart"/>
      <w:r w:rsidRPr="00C32006">
        <w:t>Airport</w:t>
      </w:r>
      <w:proofErr w:type="spellEnd"/>
      <w:r w:rsidRPr="00C32006">
        <w:t xml:space="preserve"> se znázorněnou dopravní</w:t>
      </w:r>
      <w:r w:rsidR="00244481" w:rsidRPr="00C32006">
        <w:t xml:space="preserve"> </w:t>
      </w:r>
      <w:r w:rsidRPr="00C32006">
        <w:t>špičkou s postupným přechodem do dopravního sedla.</w:t>
      </w:r>
    </w:p>
    <w:p w14:paraId="2410730F" w14:textId="5543A58B" w:rsidR="00F83285" w:rsidRPr="00C32006" w:rsidRDefault="00F83285" w:rsidP="00802B93">
      <w:pPr>
        <w:pStyle w:val="Text2-1"/>
      </w:pPr>
      <w:r w:rsidRPr="00C32006">
        <w:t>V rámci dopravní technologie budou doloženy vypočtené ukazatele kapacity traťových</w:t>
      </w:r>
      <w:r w:rsidR="00244481" w:rsidRPr="00C32006">
        <w:t xml:space="preserve"> </w:t>
      </w:r>
      <w:r w:rsidRPr="00C32006">
        <w:t>kolejí cílového stavu pro úsek Studénka – Veřovice/Mošnov,</w:t>
      </w:r>
      <w:r w:rsidR="006E1490" w:rsidRPr="00C32006">
        <w:t xml:space="preserve"> Ostrava </w:t>
      </w:r>
      <w:proofErr w:type="spellStart"/>
      <w:r w:rsidR="006E1490" w:rsidRPr="00C32006">
        <w:t>Airport</w:t>
      </w:r>
      <w:proofErr w:type="spellEnd"/>
      <w:r w:rsidR="006E1490" w:rsidRPr="00C32006">
        <w:t>,</w:t>
      </w:r>
      <w:r w:rsidRPr="00C32006">
        <w:t xml:space="preserve"> a to v souladu se směrnicí</w:t>
      </w:r>
      <w:r w:rsidR="00244481" w:rsidRPr="00C32006">
        <w:t xml:space="preserve"> </w:t>
      </w:r>
      <w:r w:rsidRPr="00C32006">
        <w:t>SŽDC SM124.</w:t>
      </w:r>
    </w:p>
    <w:p w14:paraId="6D85E3F2" w14:textId="2F4F8D57" w:rsidR="00F83285" w:rsidRPr="00C32006" w:rsidRDefault="00F83285" w:rsidP="001C7DA4">
      <w:pPr>
        <w:pStyle w:val="Text2-1"/>
      </w:pPr>
      <w:r w:rsidRPr="00C32006">
        <w:t>Dopravní technologie bude zpracována pro více časových horizontů, pokud takový požadavek</w:t>
      </w:r>
      <w:r w:rsidR="00244481" w:rsidRPr="00C32006">
        <w:t xml:space="preserve"> </w:t>
      </w:r>
      <w:r w:rsidRPr="00C32006">
        <w:t>vyplyne z výrobních porad.</w:t>
      </w:r>
    </w:p>
    <w:p w14:paraId="0454CFFB" w14:textId="77777777" w:rsidR="007D016E" w:rsidRPr="007D016E" w:rsidRDefault="007D016E" w:rsidP="005A2CE9">
      <w:pPr>
        <w:pStyle w:val="Nadpis2-2"/>
      </w:pPr>
      <w:bookmarkStart w:id="18" w:name="_Toc158135252"/>
      <w:r w:rsidRPr="007D016E">
        <w:t>Organizace výstavby</w:t>
      </w:r>
      <w:bookmarkEnd w:id="18"/>
    </w:p>
    <w:p w14:paraId="2E4D1520" w14:textId="55420686" w:rsidR="00890815" w:rsidRPr="00120E2C" w:rsidRDefault="00890815" w:rsidP="00890815">
      <w:pPr>
        <w:pStyle w:val="Text2-1"/>
      </w:pPr>
      <w:r>
        <w:rPr>
          <w:lang w:eastAsia="cs-CZ"/>
        </w:rPr>
        <w:t>Zhotovitel zpracuje</w:t>
      </w:r>
      <w:r w:rsidRPr="00120E2C">
        <w:rPr>
          <w:lang w:eastAsia="cs-CZ"/>
        </w:rPr>
        <w:t xml:space="preserve"> rámcový návrh postupů výstavby za účelem zpracování ekonomického hodnocení a stanovení investičních nákladů</w:t>
      </w:r>
      <w:r w:rsidRPr="00120E2C">
        <w:t>.</w:t>
      </w:r>
    </w:p>
    <w:p w14:paraId="67244E2C" w14:textId="77777777" w:rsidR="007D016E" w:rsidRPr="007D016E" w:rsidRDefault="007D016E" w:rsidP="005A2CE9">
      <w:pPr>
        <w:pStyle w:val="Nadpis2-2"/>
      </w:pPr>
      <w:bookmarkStart w:id="19" w:name="_Toc158135253"/>
      <w:r w:rsidRPr="007D016E">
        <w:t>Zabezpečovací zařízení</w:t>
      </w:r>
      <w:bookmarkEnd w:id="19"/>
    </w:p>
    <w:p w14:paraId="76D7C8DF" w14:textId="77777777" w:rsidR="007D016E" w:rsidRPr="00370165" w:rsidRDefault="007D016E" w:rsidP="004A4B98">
      <w:pPr>
        <w:pStyle w:val="Text2-1"/>
        <w:rPr>
          <w:b/>
        </w:rPr>
      </w:pPr>
      <w:r w:rsidRPr="00370165">
        <w:rPr>
          <w:b/>
        </w:rPr>
        <w:t xml:space="preserve">Popis stávajícího stavu </w:t>
      </w:r>
    </w:p>
    <w:p w14:paraId="6D41D79E" w14:textId="203A051D" w:rsidR="009B4925" w:rsidRDefault="001B459E" w:rsidP="009037B0">
      <w:pPr>
        <w:pStyle w:val="Text2-2"/>
        <w:numPr>
          <w:ilvl w:val="3"/>
          <w:numId w:val="7"/>
        </w:numPr>
      </w:pPr>
      <w:r w:rsidRPr="00204BD1">
        <w:t xml:space="preserve">V ŽST Štramberk na trati </w:t>
      </w:r>
      <w:r w:rsidR="00093EF3" w:rsidRPr="00204BD1">
        <w:t>Štramberk – Kopřivnice</w:t>
      </w:r>
      <w:r w:rsidRPr="00204BD1">
        <w:t xml:space="preserve"> byly v roce 2021 nahrazeny kolejové obvody počítači náprav.</w:t>
      </w:r>
    </w:p>
    <w:p w14:paraId="353B5A57" w14:textId="32DEDA52" w:rsidR="002152A4" w:rsidRPr="00C32006" w:rsidRDefault="002152A4" w:rsidP="009037B0">
      <w:pPr>
        <w:pStyle w:val="Text2-2"/>
        <w:numPr>
          <w:ilvl w:val="3"/>
          <w:numId w:val="7"/>
        </w:numPr>
      </w:pPr>
      <w:r w:rsidRPr="00C32006">
        <w:t>ŽST Sedlnice je vybavena staničním zabezpečovacím zařízením 3. kategorie ESA 11 s EIP, se světelnými návěstidly a elektrickými přestavníky a VNPN.  Pro zjišťování volnosti jsou použity kolejové obvody KOA-1 s přenosem kódu VZ (v obvodu Sedlnice – Bartošovice a obvodu Triangl) a počítače náprav AZF (v obvodu Sedlnice předjízdné koleje). SZZ je ovládáno z JOP ŽST Studénka, lze ho ovládat i z místního JOP v ŽST Sedlnice nebo desky nouzových obsluh.</w:t>
      </w:r>
    </w:p>
    <w:p w14:paraId="0FB15181" w14:textId="71DB76F0" w:rsidR="002152A4" w:rsidRPr="00C32006" w:rsidRDefault="002152A4" w:rsidP="002152A4">
      <w:pPr>
        <w:pStyle w:val="Text2-2"/>
        <w:numPr>
          <w:ilvl w:val="3"/>
          <w:numId w:val="7"/>
        </w:numPr>
      </w:pPr>
      <w:r w:rsidRPr="00C32006">
        <w:t xml:space="preserve">Mezi stanicemi Sedlnice a Mošnov, Ostrava </w:t>
      </w:r>
      <w:proofErr w:type="spellStart"/>
      <w:r w:rsidRPr="00C32006">
        <w:t>Airport</w:t>
      </w:r>
      <w:proofErr w:type="spellEnd"/>
      <w:r w:rsidRPr="00C32006">
        <w:t xml:space="preserve"> jsou jízdy vlaků zabezpečeny ITZZ typu AB-ESA-08, bez oddílového návěstidla. Volnost oddílu </w:t>
      </w:r>
      <w:r w:rsidRPr="00C32006">
        <w:lastRenderedPageBreak/>
        <w:t>je kontrolována kolejovým obvodem KOA-1. V traťovém úseku je přejezd P8427 v km 0,227 kategorie PZM2U – uzamykatelné zábrany.</w:t>
      </w:r>
    </w:p>
    <w:p w14:paraId="7971E1B4" w14:textId="73692C35" w:rsidR="002152A4" w:rsidRPr="00C32006" w:rsidRDefault="002152A4" w:rsidP="00877FB0">
      <w:pPr>
        <w:pStyle w:val="Text2-2"/>
        <w:numPr>
          <w:ilvl w:val="3"/>
          <w:numId w:val="7"/>
        </w:numPr>
      </w:pPr>
      <w:r w:rsidRPr="00C32006">
        <w:t>Mezistaniční úsek Sedlnice – Příbor je vybaven traťovým zabezpečovacím zařízením 3. kategorie, automatickým hradlem AH-</w:t>
      </w:r>
      <w:proofErr w:type="gramStart"/>
      <w:r w:rsidRPr="00C32006">
        <w:t>88A</w:t>
      </w:r>
      <w:proofErr w:type="gramEnd"/>
      <w:r w:rsidRPr="00C32006">
        <w:t xml:space="preserve"> bez oddílových návěstidel. Pro zjišťování volnosti jsou použity počítače náprav.</w:t>
      </w:r>
    </w:p>
    <w:p w14:paraId="046BCB55" w14:textId="6E597888" w:rsidR="00877FB0" w:rsidRPr="00C32006" w:rsidRDefault="00276DC6" w:rsidP="00877FB0">
      <w:pPr>
        <w:pStyle w:val="Text2-2"/>
        <w:numPr>
          <w:ilvl w:val="3"/>
          <w:numId w:val="7"/>
        </w:numPr>
      </w:pPr>
      <w:r w:rsidRPr="00C32006">
        <w:t xml:space="preserve">V mezistaničním úseku </w:t>
      </w:r>
      <w:r w:rsidR="00877FB0" w:rsidRPr="00C32006">
        <w:t xml:space="preserve">Sedlnice – Příbor </w:t>
      </w:r>
      <w:r w:rsidRPr="00C32006">
        <w:t>se nachází 6 zabezpečených přejezdů</w:t>
      </w:r>
      <w:r w:rsidR="00877FB0" w:rsidRPr="00C32006">
        <w:t>:</w:t>
      </w:r>
    </w:p>
    <w:p w14:paraId="3C4F1E1E" w14:textId="7A32EA77" w:rsidR="00877FB0" w:rsidRPr="00C32006" w:rsidRDefault="00276DC6" w:rsidP="003C1378">
      <w:pPr>
        <w:pStyle w:val="Text2-2"/>
        <w:numPr>
          <w:ilvl w:val="0"/>
          <w:numId w:val="18"/>
        </w:numPr>
        <w:ind w:left="1701"/>
      </w:pPr>
      <w:r w:rsidRPr="00C32006">
        <w:t xml:space="preserve">Přejezd P7477 v km 9,514 je zabezpečen PZS 3SNI typu PZS-RE s počítači náprav typu AZF a kontrolou PZS v DK </w:t>
      </w:r>
      <w:r w:rsidR="00CA63DF" w:rsidRPr="00C32006">
        <w:t>ŽST</w:t>
      </w:r>
      <w:r w:rsidRPr="00C32006">
        <w:t xml:space="preserve"> Sedlnice. </w:t>
      </w:r>
    </w:p>
    <w:p w14:paraId="6129B176" w14:textId="052E185F" w:rsidR="00877FB0" w:rsidRPr="00C32006" w:rsidRDefault="00276DC6" w:rsidP="003C1378">
      <w:pPr>
        <w:pStyle w:val="Text2-2"/>
        <w:numPr>
          <w:ilvl w:val="0"/>
          <w:numId w:val="18"/>
        </w:numPr>
        <w:ind w:left="1701"/>
      </w:pPr>
      <w:r w:rsidRPr="00C32006">
        <w:t xml:space="preserve">Přejezd P7478 v km 10,176 je zabezpečen PZS 3ZBI typu PZS-RE s počítači náprav typu AZF a kontrolou PZS v DK </w:t>
      </w:r>
      <w:r w:rsidR="00CA63DF" w:rsidRPr="00C32006">
        <w:t>ŽST</w:t>
      </w:r>
      <w:r w:rsidRPr="00C32006">
        <w:t xml:space="preserve"> Sedlnice. </w:t>
      </w:r>
    </w:p>
    <w:p w14:paraId="09054688" w14:textId="34A04678" w:rsidR="00877FB0" w:rsidRPr="00C32006" w:rsidRDefault="00276DC6" w:rsidP="003C1378">
      <w:pPr>
        <w:pStyle w:val="Text2-2"/>
        <w:numPr>
          <w:ilvl w:val="0"/>
          <w:numId w:val="18"/>
        </w:numPr>
        <w:ind w:left="1701"/>
      </w:pPr>
      <w:r w:rsidRPr="00C32006">
        <w:t xml:space="preserve">Přejezdy P7479 v km 10,777 a P7480 v km 11,020 jsou zabezpečeny PZS 3SBI typu PZS-RE s počítači náprav typu AZF a kontrolou PZS v DK </w:t>
      </w:r>
      <w:r w:rsidR="00CA63DF" w:rsidRPr="00C32006">
        <w:t>ŽST</w:t>
      </w:r>
      <w:r w:rsidRPr="00C32006">
        <w:t xml:space="preserve"> Sedlnice. </w:t>
      </w:r>
    </w:p>
    <w:p w14:paraId="5C20DA51" w14:textId="29D4FDEC" w:rsidR="00276DC6" w:rsidRPr="00C32006" w:rsidRDefault="00276DC6" w:rsidP="003C1378">
      <w:pPr>
        <w:pStyle w:val="Text2-2"/>
        <w:numPr>
          <w:ilvl w:val="0"/>
          <w:numId w:val="18"/>
        </w:numPr>
        <w:ind w:left="1701"/>
      </w:pPr>
      <w:r w:rsidRPr="00C32006">
        <w:t xml:space="preserve">Přejezdy P7481 v km 11,621 a P7482 v km 12,308 jsou zabezpečeny PZS 3ZBI typu PZS-RE s počítači náprav typu AZF a kontrolou PZS v DK </w:t>
      </w:r>
      <w:r w:rsidR="00CA63DF" w:rsidRPr="00C32006">
        <w:t>ŽST</w:t>
      </w:r>
      <w:r w:rsidRPr="00C32006">
        <w:t xml:space="preserve"> Příbor a Kopřivnice nákladové nádraží.</w:t>
      </w:r>
    </w:p>
    <w:p w14:paraId="21634F27" w14:textId="50B226CD" w:rsidR="000F1C64" w:rsidRPr="00C32006" w:rsidRDefault="000F1C64" w:rsidP="000F1C64">
      <w:pPr>
        <w:pStyle w:val="Text2-2"/>
        <w:numPr>
          <w:ilvl w:val="3"/>
          <w:numId w:val="7"/>
        </w:numPr>
      </w:pPr>
      <w:r w:rsidRPr="00C32006">
        <w:t xml:space="preserve">ŽST Příbor je zabezpečena reléovým zabezpečovacím zařízení 3. kategorie typu AŽD 71, se světelnými návěstidly a elektrickými přestavníky. Pro kontrolu volnosti jsou použity kolejové obvody KO4300. SZZ je obsluhováno dálkově výpravčím ŽST Kopřivnice </w:t>
      </w:r>
      <w:proofErr w:type="spellStart"/>
      <w:r w:rsidRPr="00C32006">
        <w:t>n.n</w:t>
      </w:r>
      <w:proofErr w:type="spellEnd"/>
      <w:r w:rsidRPr="00C32006">
        <w:t xml:space="preserve">. z JOP typu </w:t>
      </w:r>
      <w:proofErr w:type="spellStart"/>
      <w:r w:rsidRPr="00C32006">
        <w:t>Remote</w:t>
      </w:r>
      <w:proofErr w:type="spellEnd"/>
      <w:r w:rsidRPr="00C32006">
        <w:t xml:space="preserve"> nebo ze zjednodušené desky nouzových obsluh, která je umístěna na kolejové desce RZZ ŽST Kopřivnice </w:t>
      </w:r>
      <w:proofErr w:type="spellStart"/>
      <w:r w:rsidRPr="00C32006">
        <w:t>n.n</w:t>
      </w:r>
      <w:proofErr w:type="spellEnd"/>
      <w:r w:rsidRPr="00C32006">
        <w:t>. Obsluha je rovněž možná místně z DK ŽST Příbor.</w:t>
      </w:r>
    </w:p>
    <w:p w14:paraId="736447EA" w14:textId="2BC90AD6" w:rsidR="00276DC6" w:rsidRPr="00C32006" w:rsidRDefault="00877FB0" w:rsidP="00276DC6">
      <w:pPr>
        <w:pStyle w:val="Text2-2"/>
        <w:numPr>
          <w:ilvl w:val="3"/>
          <w:numId w:val="7"/>
        </w:numPr>
      </w:pPr>
      <w:r w:rsidRPr="00C32006">
        <w:t xml:space="preserve">V ŽST </w:t>
      </w:r>
      <w:r w:rsidR="00276DC6" w:rsidRPr="00C32006">
        <w:t xml:space="preserve">Příbor </w:t>
      </w:r>
      <w:r w:rsidRPr="00C32006">
        <w:t>se nachází 3 zabezpečené přejezdy:</w:t>
      </w:r>
    </w:p>
    <w:p w14:paraId="6927CAD3" w14:textId="12C1C6AF" w:rsidR="00276DC6" w:rsidRPr="00C32006" w:rsidRDefault="00276DC6" w:rsidP="003C1378">
      <w:pPr>
        <w:pStyle w:val="Text2-2"/>
        <w:numPr>
          <w:ilvl w:val="0"/>
          <w:numId w:val="19"/>
        </w:numPr>
        <w:ind w:left="1701"/>
      </w:pPr>
      <w:r w:rsidRPr="00C32006">
        <w:t xml:space="preserve">Ve stanici na lichém zhlaví jsou v km 12,864 a v km 13,050 dva úrovňové přejezdy P7483 a P7484 zabezpečené PZS 3ZBI typu PZZ-RE s kolejovými obvody KO 2182, počítači náprav typu AZF a kontrolou PZS v DK </w:t>
      </w:r>
      <w:r w:rsidR="00CA63DF" w:rsidRPr="00C32006">
        <w:t>ŽST</w:t>
      </w:r>
      <w:r w:rsidRPr="00C32006">
        <w:t xml:space="preserve"> Příbor a Kopřivnice nákladové nádraží.</w:t>
      </w:r>
    </w:p>
    <w:p w14:paraId="369CF35E" w14:textId="799B1516" w:rsidR="00276DC6" w:rsidRPr="00C32006" w:rsidRDefault="00276DC6" w:rsidP="003C1378">
      <w:pPr>
        <w:pStyle w:val="Text2-2"/>
        <w:numPr>
          <w:ilvl w:val="0"/>
          <w:numId w:val="19"/>
        </w:numPr>
        <w:ind w:left="1701"/>
      </w:pPr>
      <w:r w:rsidRPr="00C32006">
        <w:t xml:space="preserve">Na sudém zhlaví je v km 14,011 úrovňový přejezd P7485 zabezpečený PZS 3SBI typu AŽD 71 s kolejovými obvody KO 2182 a kontrolou PZS v DK </w:t>
      </w:r>
      <w:r w:rsidR="00CA63DF" w:rsidRPr="00C32006">
        <w:t>ŽST</w:t>
      </w:r>
      <w:r w:rsidRPr="00C32006">
        <w:t xml:space="preserve"> Příbor a Kopřivnice nákladové nádraží</w:t>
      </w:r>
      <w:r w:rsidR="000F1C64" w:rsidRPr="00C32006">
        <w:t>.</w:t>
      </w:r>
    </w:p>
    <w:p w14:paraId="4B6AB891" w14:textId="5E6814BD" w:rsidR="000F1C64" w:rsidRPr="00C32006" w:rsidRDefault="000F1C64" w:rsidP="00276DC6">
      <w:pPr>
        <w:pStyle w:val="Text2-2"/>
        <w:numPr>
          <w:ilvl w:val="3"/>
          <w:numId w:val="7"/>
        </w:numPr>
      </w:pPr>
      <w:r w:rsidRPr="00C32006">
        <w:t>V úseku Příbor – Kopřivnice nákladové nádraží je zabezpečovací zařízení 3. kategorie tytu UAB-74 bez oddílových návěstidel. Volnost mezistaničního úseku je kontrolována počítači náprav typu ASC 2000.</w:t>
      </w:r>
    </w:p>
    <w:p w14:paraId="3E313A82" w14:textId="1C5A3332" w:rsidR="00276DC6" w:rsidRPr="00C32006" w:rsidRDefault="00877FB0" w:rsidP="00276DC6">
      <w:pPr>
        <w:pStyle w:val="Text2-2"/>
        <w:numPr>
          <w:ilvl w:val="3"/>
          <w:numId w:val="7"/>
        </w:numPr>
      </w:pPr>
      <w:r w:rsidRPr="00C32006">
        <w:t>V mezistaničním úseku Příbor – Kopřivnice se nachází 1 zabezpečený přejezd:</w:t>
      </w:r>
    </w:p>
    <w:p w14:paraId="6D8C8B92" w14:textId="0BBD552C" w:rsidR="000F1C64" w:rsidRPr="00C32006" w:rsidRDefault="00276DC6" w:rsidP="000F1C64">
      <w:pPr>
        <w:pStyle w:val="Text2-2"/>
        <w:numPr>
          <w:ilvl w:val="0"/>
          <w:numId w:val="19"/>
        </w:numPr>
        <w:ind w:left="1701"/>
      </w:pPr>
      <w:r w:rsidRPr="00C32006">
        <w:t xml:space="preserve">V mezistaničním úseku se v km 14,262 nachází přejezd P7486 zabezpečen PZS 3SBI typu AŽD-71 s kolejovými obvody KO 2182 a kontrolou PZS v DK </w:t>
      </w:r>
      <w:r w:rsidR="00CA63DF" w:rsidRPr="00C32006">
        <w:t>ŽST</w:t>
      </w:r>
      <w:r w:rsidRPr="00C32006">
        <w:t xml:space="preserve"> Příbor a Kopřivnice nákladové nádraží.</w:t>
      </w:r>
    </w:p>
    <w:p w14:paraId="6E2AAE3E" w14:textId="77777777" w:rsidR="000F1C64" w:rsidRPr="00C32006" w:rsidRDefault="000F1C64" w:rsidP="000F1C64">
      <w:pPr>
        <w:pStyle w:val="Text2-2"/>
        <w:numPr>
          <w:ilvl w:val="3"/>
          <w:numId w:val="7"/>
        </w:numPr>
      </w:pPr>
      <w:r w:rsidRPr="00C32006">
        <w:t xml:space="preserve">ŽST Kopřivnice nákladové nádraží je vybavena reléovým zabezpečovacím zařízením 3. kategorie s číslicovou volbou typu AŽD 71, se světelnými návěstidly a elektrickými přestavníky. Pro zjišťování volnosti jsou použity kolejové obvody typu 4300. RZZ je ovládáno z ovládacího pultu v DK. V ŽST Kopřivnice </w:t>
      </w:r>
      <w:proofErr w:type="spellStart"/>
      <w:r w:rsidRPr="00C32006">
        <w:t>n.n</w:t>
      </w:r>
      <w:proofErr w:type="spellEnd"/>
      <w:r w:rsidRPr="00C32006">
        <w:t xml:space="preserve">. je aktivováno JOP REMOTE 98, z nějž jsou ovládány ŽST Příbor, ŽST Kopřivnice osobní nádraží a jízdy po staniční koleji č. 1 v ŽST Kopřivnice </w:t>
      </w:r>
      <w:proofErr w:type="spellStart"/>
      <w:r w:rsidRPr="00C32006">
        <w:t>n.n</w:t>
      </w:r>
      <w:proofErr w:type="spellEnd"/>
      <w:r w:rsidRPr="00C32006">
        <w:t xml:space="preserve">. </w:t>
      </w:r>
    </w:p>
    <w:p w14:paraId="10CC7A04" w14:textId="50C323F3" w:rsidR="000F1C64" w:rsidRPr="00C32006" w:rsidRDefault="000F1C64" w:rsidP="000F1C64">
      <w:pPr>
        <w:pStyle w:val="Text2-2"/>
        <w:numPr>
          <w:ilvl w:val="3"/>
          <w:numId w:val="7"/>
        </w:numPr>
      </w:pPr>
      <w:r w:rsidRPr="00C32006">
        <w:t xml:space="preserve">Mezi ŽST Kopřivnice </w:t>
      </w:r>
      <w:proofErr w:type="spellStart"/>
      <w:r w:rsidRPr="00C32006">
        <w:t>n.n</w:t>
      </w:r>
      <w:proofErr w:type="spellEnd"/>
      <w:r w:rsidRPr="00C32006">
        <w:t>. a ŽST Kopřivnice jsou jízdy vlaků zabezpečeny zabezpečovacím zařízením 3. kategorie typu UAB-74 bez oddílových návěstidel. Pro zjišťování volnosti jsou použity kolejové obvody KO4300.</w:t>
      </w:r>
    </w:p>
    <w:p w14:paraId="0432EA36" w14:textId="6CF1BC2A" w:rsidR="009D162B" w:rsidRPr="00C32006" w:rsidRDefault="009D162B" w:rsidP="00276DC6">
      <w:pPr>
        <w:pStyle w:val="Text2-2"/>
        <w:numPr>
          <w:ilvl w:val="3"/>
          <w:numId w:val="7"/>
        </w:numPr>
      </w:pPr>
      <w:r w:rsidRPr="00C32006">
        <w:t xml:space="preserve">V mezistaničním úseku </w:t>
      </w:r>
      <w:r w:rsidR="00A90512" w:rsidRPr="00C32006">
        <w:t xml:space="preserve">Kopřivnice nákladové nádraží – </w:t>
      </w:r>
      <w:r w:rsidRPr="00C32006">
        <w:t>Kopřivnice se nachází 1 zabezpečený přejezd:</w:t>
      </w:r>
    </w:p>
    <w:p w14:paraId="49A2B013" w14:textId="77777777" w:rsidR="00276DC6" w:rsidRPr="00C32006" w:rsidRDefault="00276DC6" w:rsidP="003C1378">
      <w:pPr>
        <w:pStyle w:val="Text2-2"/>
        <w:numPr>
          <w:ilvl w:val="0"/>
          <w:numId w:val="19"/>
        </w:numPr>
        <w:ind w:left="1701"/>
      </w:pPr>
      <w:r w:rsidRPr="00C32006">
        <w:lastRenderedPageBreak/>
        <w:t>V mezistaničním úseku se v km 16,854 nachází přechod pro pěší P7487 zabezpečen pouze výstražnými kříži (A32a).</w:t>
      </w:r>
    </w:p>
    <w:p w14:paraId="720F54D5" w14:textId="76C80ECE" w:rsidR="000F1C64" w:rsidRPr="00C32006" w:rsidRDefault="000F1C64" w:rsidP="00276DC6">
      <w:pPr>
        <w:pStyle w:val="Text2-2"/>
        <w:numPr>
          <w:ilvl w:val="3"/>
          <w:numId w:val="7"/>
        </w:numPr>
      </w:pPr>
      <w:r w:rsidRPr="00C32006">
        <w:t xml:space="preserve">ŽST Kopřivnice je vybavena zabezpečovacím zařízením 3. kategorie typu AŽD 71. Pro zjišťování volnosti jsou použity kolejové obvody KO4300. SZZ je dálkové ovládáno z JOP </w:t>
      </w:r>
      <w:proofErr w:type="spellStart"/>
      <w:r w:rsidRPr="00C32006">
        <w:t>Remote</w:t>
      </w:r>
      <w:proofErr w:type="spellEnd"/>
      <w:r w:rsidRPr="00C32006">
        <w:t xml:space="preserve"> 98 nebo desky nouzových obsluh v ŽST Kopřivnice </w:t>
      </w:r>
      <w:proofErr w:type="spellStart"/>
      <w:r w:rsidRPr="00C32006">
        <w:t>n.n</w:t>
      </w:r>
      <w:proofErr w:type="spellEnd"/>
      <w:r w:rsidRPr="00C32006">
        <w:t>., případně místně z ovládacího pultu RZZ.</w:t>
      </w:r>
    </w:p>
    <w:p w14:paraId="36839EEC" w14:textId="21667125" w:rsidR="00A90512" w:rsidRPr="00C32006" w:rsidRDefault="00A90512" w:rsidP="00276DC6">
      <w:pPr>
        <w:pStyle w:val="Text2-2"/>
        <w:numPr>
          <w:ilvl w:val="3"/>
          <w:numId w:val="7"/>
        </w:numPr>
      </w:pPr>
      <w:r w:rsidRPr="00C32006">
        <w:t>V ŽST Kopřivnice se nachází 3 zabezpečené přejezdy:</w:t>
      </w:r>
    </w:p>
    <w:p w14:paraId="7EC1BE0A" w14:textId="0A324CAE" w:rsidR="00276DC6" w:rsidRPr="00C32006" w:rsidRDefault="00276DC6" w:rsidP="003C1378">
      <w:pPr>
        <w:pStyle w:val="Text2-2"/>
        <w:numPr>
          <w:ilvl w:val="0"/>
          <w:numId w:val="19"/>
        </w:numPr>
        <w:ind w:left="1701"/>
      </w:pPr>
      <w:r w:rsidRPr="00C32006">
        <w:t xml:space="preserve">Ve stanici na lichém zhlaví je v km 17,474 úrovňový přejezd P7488 zabezpečený PZS 3SBI typu AŽD 71 s kolejovými obvody KO 4300 a kontrolou PZS v DK </w:t>
      </w:r>
      <w:r w:rsidR="00CA63DF" w:rsidRPr="00C32006">
        <w:t>ŽST</w:t>
      </w:r>
      <w:r w:rsidRPr="00C32006">
        <w:t xml:space="preserve"> Kopřivnice a Kopřivnice nákladové nádraží.</w:t>
      </w:r>
    </w:p>
    <w:p w14:paraId="69A4877C" w14:textId="2B4B3C60" w:rsidR="00276DC6" w:rsidRPr="00C32006" w:rsidRDefault="00276DC6" w:rsidP="003C1378">
      <w:pPr>
        <w:pStyle w:val="Text2-2"/>
        <w:numPr>
          <w:ilvl w:val="0"/>
          <w:numId w:val="19"/>
        </w:numPr>
        <w:ind w:left="1701"/>
      </w:pPr>
      <w:r w:rsidRPr="00C32006">
        <w:t xml:space="preserve">Na sudém zhlaví jsou v km 17,977 a v km 18,178 dva úrovňové přejezdy P7489 a P7490 zabezpečené PZS 3SBI typu AŽD 71 s kolejovými obvody KO 4300 a PN, kontrolou PZS v DK </w:t>
      </w:r>
      <w:r w:rsidR="00CA63DF" w:rsidRPr="00C32006">
        <w:t>ŽST</w:t>
      </w:r>
      <w:r w:rsidRPr="00C32006">
        <w:t xml:space="preserve"> Kopřivnice a Kopřivnice nákladové nádraží</w:t>
      </w:r>
    </w:p>
    <w:p w14:paraId="4AC5C0EF" w14:textId="3BF00508" w:rsidR="000F1C64" w:rsidRPr="00C32006" w:rsidRDefault="000F1C64" w:rsidP="00276DC6">
      <w:pPr>
        <w:pStyle w:val="Text2-2"/>
        <w:numPr>
          <w:ilvl w:val="3"/>
          <w:numId w:val="7"/>
        </w:numPr>
      </w:pPr>
      <w:r w:rsidRPr="00C32006">
        <w:t>Mezistaniční úsek Kopřivnice – Štramberk je zabezpečen traťovým zabezpečovacím zařízením 3. kategorie UAB-74 bez oddílových návěstidel. Pro zjišťování volnosti jsou využity a počítače náprav ASC 2000.</w:t>
      </w:r>
    </w:p>
    <w:p w14:paraId="28CC2FC6" w14:textId="29F22D6F" w:rsidR="00A90512" w:rsidRPr="00C32006" w:rsidRDefault="00A90512" w:rsidP="00276DC6">
      <w:pPr>
        <w:pStyle w:val="Text2-2"/>
        <w:numPr>
          <w:ilvl w:val="3"/>
          <w:numId w:val="7"/>
        </w:numPr>
      </w:pPr>
      <w:r w:rsidRPr="00C32006">
        <w:t>V mezistaničním úseku Kopřivnice – Štramberk</w:t>
      </w:r>
      <w:r w:rsidR="000F1C64" w:rsidRPr="00C32006">
        <w:t xml:space="preserve"> </w:t>
      </w:r>
      <w:r w:rsidRPr="00C32006">
        <w:t>se nachází 1 zabezpečený přejezd:</w:t>
      </w:r>
    </w:p>
    <w:p w14:paraId="43454572" w14:textId="17EC9E3C" w:rsidR="00276DC6" w:rsidRPr="00C32006" w:rsidRDefault="00276DC6" w:rsidP="003C1378">
      <w:pPr>
        <w:pStyle w:val="Text2-2"/>
        <w:numPr>
          <w:ilvl w:val="0"/>
          <w:numId w:val="19"/>
        </w:numPr>
        <w:ind w:left="1701"/>
      </w:pPr>
      <w:r w:rsidRPr="00C32006">
        <w:t xml:space="preserve">V mezistaničním úseku se v km 18,628 nachází přejezd P7491 zabezpečen PZS 3SBI typu AŽD-71 s kolejovými obvody PN a kontrolou PZS v DK </w:t>
      </w:r>
      <w:r w:rsidR="00CA63DF" w:rsidRPr="00C32006">
        <w:t>ŽST</w:t>
      </w:r>
      <w:r w:rsidRPr="00C32006">
        <w:t xml:space="preserve"> Štramberk.</w:t>
      </w:r>
    </w:p>
    <w:p w14:paraId="71051BDC" w14:textId="7A13C3B1" w:rsidR="000F1C64" w:rsidRPr="00C32006" w:rsidRDefault="000F1C64" w:rsidP="00276DC6">
      <w:pPr>
        <w:pStyle w:val="Text2-2"/>
        <w:numPr>
          <w:ilvl w:val="3"/>
          <w:numId w:val="7"/>
        </w:numPr>
      </w:pPr>
      <w:r w:rsidRPr="00C32006">
        <w:t>ŽST Štramberk je vybavena reléovým staničním zabezpečovacím zařízením 3. kategorie typu SSSR, se světelnými návěstidly a elektrickými přestavníky. Pro zjišťování volnosti jsou použity počítače náprav typu ACS 2000.</w:t>
      </w:r>
    </w:p>
    <w:p w14:paraId="07E393E2" w14:textId="3B596F06" w:rsidR="00A90512" w:rsidRPr="00C32006" w:rsidRDefault="00A90512" w:rsidP="00276DC6">
      <w:pPr>
        <w:pStyle w:val="Text2-2"/>
        <w:numPr>
          <w:ilvl w:val="3"/>
          <w:numId w:val="7"/>
        </w:numPr>
      </w:pPr>
      <w:r w:rsidRPr="00C32006">
        <w:t>V ŽST Štramberk se nachází 3 zabezpečené přejezdy:</w:t>
      </w:r>
    </w:p>
    <w:p w14:paraId="5845BDF4" w14:textId="4AF9853A" w:rsidR="00276DC6" w:rsidRPr="00C32006" w:rsidRDefault="00276DC6" w:rsidP="003C1378">
      <w:pPr>
        <w:pStyle w:val="Text2-2"/>
        <w:numPr>
          <w:ilvl w:val="0"/>
          <w:numId w:val="19"/>
        </w:numPr>
        <w:ind w:left="1701"/>
      </w:pPr>
      <w:r w:rsidRPr="00C32006">
        <w:t xml:space="preserve">Ve stanici na lichém zhlaví je v km 19,174 úrovňový přejezd P7492 zabezpečený PZS 3ZNI typu SSSR s dvoupásovými kolejovými obvody KO PN a kontrolou PZS v DK </w:t>
      </w:r>
      <w:r w:rsidR="00CA63DF" w:rsidRPr="00C32006">
        <w:t>ŽST</w:t>
      </w:r>
      <w:r w:rsidRPr="00C32006">
        <w:t xml:space="preserve"> Štramberk</w:t>
      </w:r>
    </w:p>
    <w:p w14:paraId="43B89EAE" w14:textId="40A090C6" w:rsidR="00276DC6" w:rsidRPr="00C32006" w:rsidRDefault="00276DC6" w:rsidP="003C1378">
      <w:pPr>
        <w:pStyle w:val="Text2-2"/>
        <w:numPr>
          <w:ilvl w:val="0"/>
          <w:numId w:val="19"/>
        </w:numPr>
        <w:ind w:left="1701"/>
      </w:pPr>
      <w:r w:rsidRPr="00C32006">
        <w:t xml:space="preserve">Na sudém zhlaví je v km 20,126 úrovňový přejezd P7493 zabezpečený pouze výstražnými kříži (A32a) a na vlečkové koleji v km 0,793 je úrovňový přejezd zabezpečený PZS 3ZNI typu SSSR s kolejovými obvody PN a kontrolou PZS v DK </w:t>
      </w:r>
      <w:r w:rsidR="00CA63DF" w:rsidRPr="00C32006">
        <w:t>ŽST</w:t>
      </w:r>
      <w:r w:rsidRPr="00C32006">
        <w:t xml:space="preserve"> Štramberk.</w:t>
      </w:r>
    </w:p>
    <w:p w14:paraId="2B3D7197" w14:textId="41D871BB" w:rsidR="000F1C64" w:rsidRPr="00C32006" w:rsidRDefault="000F1C64" w:rsidP="000F1C64">
      <w:pPr>
        <w:pStyle w:val="Text2-2"/>
        <w:numPr>
          <w:ilvl w:val="3"/>
          <w:numId w:val="7"/>
        </w:numPr>
      </w:pPr>
      <w:r w:rsidRPr="00C32006">
        <w:t>V mezistaničním úseku Štramberk – Veřovice není zřízeno traťové zabezpečovací zařízení. Jízdy vlaků jsou zabezpečeny telefonickým dorozumíváním.</w:t>
      </w:r>
    </w:p>
    <w:p w14:paraId="310E0303" w14:textId="77777777" w:rsidR="007D016E" w:rsidRPr="00C32006" w:rsidRDefault="007D016E" w:rsidP="004A4B98">
      <w:pPr>
        <w:pStyle w:val="Text2-1"/>
        <w:rPr>
          <w:b/>
        </w:rPr>
      </w:pPr>
      <w:r w:rsidRPr="00C32006">
        <w:rPr>
          <w:b/>
        </w:rPr>
        <w:t xml:space="preserve">Požadavky na nový stav </w:t>
      </w:r>
    </w:p>
    <w:p w14:paraId="6C94C7E3" w14:textId="12C6C37C" w:rsidR="00274C8E" w:rsidRPr="00C32006" w:rsidRDefault="00274C8E" w:rsidP="00274C8E">
      <w:pPr>
        <w:pStyle w:val="Text2-2"/>
      </w:pPr>
      <w:r w:rsidRPr="00C32006">
        <w:t>V traťovém úseku ŽST Sedlnice (včetně) – ŽS</w:t>
      </w:r>
      <w:r w:rsidR="00890815" w:rsidRPr="00C32006">
        <w:t>T</w:t>
      </w:r>
      <w:r w:rsidRPr="00C32006">
        <w:t xml:space="preserve"> Štramberk (včetně) bude navrženo řešení kompletního příslušného zabezpečovacího zařízení včetně ETCS L2</w:t>
      </w:r>
      <w:r w:rsidR="00CB2A5C" w:rsidRPr="00C32006">
        <w:t xml:space="preserve"> s benefity</w:t>
      </w:r>
      <w:r w:rsidRPr="00C32006">
        <w:t>, které zahrne zabezpečení dotčených ŽST, traťových úseků a přejezdů ve smyslu ve smyslu SŽ TSI CCS/MP1 Zásady pro projektování traťové části ERTMS pro tratě s výhradním provozem ETCS.</w:t>
      </w:r>
    </w:p>
    <w:p w14:paraId="0B17D0C4" w14:textId="77777777" w:rsidR="00D13673" w:rsidRPr="00C32006" w:rsidRDefault="00D13673" w:rsidP="00D13673">
      <w:pPr>
        <w:pStyle w:val="Text2-2"/>
      </w:pPr>
      <w:r w:rsidRPr="00C32006">
        <w:t>Pro všechna nová zabezpečovací zařízení bude navržena diagnostika s přenosem diagnostických dat do stanoveného místa soustředěné údržby. Diagnostika musí vycházet z koncepce TS 2/2007-Z a TS 4/2008-Z.</w:t>
      </w:r>
    </w:p>
    <w:p w14:paraId="2BB0B137" w14:textId="281B85C6" w:rsidR="00D13673" w:rsidRPr="00C32006" w:rsidRDefault="00D13673" w:rsidP="00D13673">
      <w:pPr>
        <w:pStyle w:val="Text2-2"/>
      </w:pPr>
      <w:r w:rsidRPr="00C32006">
        <w:t xml:space="preserve">Pro zjišťování volnosti kolejových úseků budou navrženy počítače náprav, vyhovující TSI CCS, ČSN EN 50238, ČSN CLS/TS 50238–3, které budou rozmístěny </w:t>
      </w:r>
      <w:proofErr w:type="spellStart"/>
      <w:r w:rsidRPr="00C32006">
        <w:t>optimalizovaně</w:t>
      </w:r>
      <w:proofErr w:type="spellEnd"/>
      <w:r w:rsidRPr="00C32006">
        <w:t xml:space="preserve"> ve vazbě na zpracovanou dopravní technologii.</w:t>
      </w:r>
    </w:p>
    <w:p w14:paraId="6B53A657" w14:textId="6B1DE4F9" w:rsidR="00D13673" w:rsidRPr="00C32006" w:rsidRDefault="00D13673" w:rsidP="00BD2718">
      <w:pPr>
        <w:pStyle w:val="Text2-2"/>
      </w:pPr>
      <w:r w:rsidRPr="00C32006">
        <w:t>Nově navrhovaná zabezpečovací zařízení budou navržena pro dálkové ovládání z</w:t>
      </w:r>
      <w:r w:rsidR="00244481" w:rsidRPr="00C32006">
        <w:t> RDP Ostrava-Kunčice</w:t>
      </w:r>
      <w:r w:rsidRPr="00C32006">
        <w:t xml:space="preserve"> včetně nezbytných úprav a doplnění pracoviště dispečera železniční dopravní cesty.</w:t>
      </w:r>
    </w:p>
    <w:p w14:paraId="7B4448C7" w14:textId="4CB39500" w:rsidR="00FB11E3" w:rsidRPr="00C32006" w:rsidRDefault="007809A8" w:rsidP="00393391">
      <w:pPr>
        <w:pStyle w:val="Text2-2"/>
      </w:pPr>
      <w:r w:rsidRPr="00C32006">
        <w:lastRenderedPageBreak/>
        <w:t>V</w:t>
      </w:r>
      <w:r w:rsidR="00244481" w:rsidRPr="00C32006">
        <w:t xml:space="preserve"> RDP Ostrava-Kunčice </w:t>
      </w:r>
      <w:r w:rsidR="00FB11E3" w:rsidRPr="00C32006">
        <w:t xml:space="preserve">bude zřízeno nebo upraveno RBC pro celý řešený úsek. Mezi nově navrhovanými i stávajícími RBC bude zřízen </w:t>
      </w:r>
      <w:proofErr w:type="spellStart"/>
      <w:r w:rsidR="00FB11E3" w:rsidRPr="00C32006">
        <w:t>handover</w:t>
      </w:r>
      <w:proofErr w:type="spellEnd"/>
      <w:r w:rsidR="00FB11E3" w:rsidRPr="00C32006">
        <w:t>. Součástí stavby budou automatické vstupy do oblasti ETCS z jednotlivých přípojných tratí.</w:t>
      </w:r>
    </w:p>
    <w:p w14:paraId="53C708C0" w14:textId="488600E4" w:rsidR="0043711E" w:rsidRPr="00C32006" w:rsidRDefault="0043711E" w:rsidP="00393391">
      <w:pPr>
        <w:pStyle w:val="Text2-2"/>
      </w:pPr>
      <w:r w:rsidRPr="00C32006">
        <w:t>Pokud bude na RDP uvažováno s cvičným sálem, je nutno zároveň uvažovat s upgrade SW tohoto cvičného sálu.</w:t>
      </w:r>
    </w:p>
    <w:p w14:paraId="329AA320" w14:textId="25C306B4" w:rsidR="003C1378" w:rsidRPr="00C32006" w:rsidRDefault="007809A8" w:rsidP="00393391">
      <w:pPr>
        <w:pStyle w:val="Text2-2"/>
      </w:pPr>
      <w:r w:rsidRPr="00C32006">
        <w:t>V</w:t>
      </w:r>
      <w:r w:rsidR="003C1378" w:rsidRPr="00C32006">
        <w:t xml:space="preserve">laky budou prováženy pod plným dohledem systému ETCS, jízdní doby budou stanoveny s ohledem na brzdné křivky dle platných ERA </w:t>
      </w:r>
      <w:proofErr w:type="spellStart"/>
      <w:r w:rsidR="003C1378" w:rsidRPr="00C32006">
        <w:t>Tools</w:t>
      </w:r>
      <w:proofErr w:type="spellEnd"/>
      <w:r w:rsidR="003C1378" w:rsidRPr="00C32006">
        <w:t>.</w:t>
      </w:r>
    </w:p>
    <w:p w14:paraId="4042B96C" w14:textId="5802ABF8" w:rsidR="003C1378" w:rsidRPr="00C32006" w:rsidRDefault="003C1378" w:rsidP="00393391">
      <w:pPr>
        <w:pStyle w:val="Text2-2"/>
      </w:pPr>
      <w:r w:rsidRPr="00C32006">
        <w:t>Bude zajištěna oboustranná komunikace SZZ a RBC.</w:t>
      </w:r>
    </w:p>
    <w:p w14:paraId="798C1FDC" w14:textId="723FFBC0" w:rsidR="003C1378" w:rsidRPr="00C32006" w:rsidRDefault="003C1378" w:rsidP="00393391">
      <w:pPr>
        <w:pStyle w:val="Text2-2"/>
      </w:pPr>
      <w:r w:rsidRPr="00C32006">
        <w:t>Součástí zabezpečovacího zařízení bude zřízena funkce VNPN.</w:t>
      </w:r>
    </w:p>
    <w:p w14:paraId="47F25643" w14:textId="77777777" w:rsidR="00FB11E3" w:rsidRPr="00C32006" w:rsidRDefault="00FB11E3" w:rsidP="00FB11E3">
      <w:pPr>
        <w:pStyle w:val="Text2-2"/>
      </w:pPr>
      <w:r w:rsidRPr="00C32006">
        <w:t>Součástí bude řešení problematiky napájení nových zabezpečovacích zařízení.</w:t>
      </w:r>
    </w:p>
    <w:p w14:paraId="03E9D269" w14:textId="36E425B4" w:rsidR="0069103A" w:rsidRPr="00C32006" w:rsidRDefault="00FB11E3" w:rsidP="00FB11E3">
      <w:pPr>
        <w:pStyle w:val="Text2-2"/>
      </w:pPr>
      <w:r w:rsidRPr="00C32006">
        <w:t xml:space="preserve">Veškerá kabelizace bude navržena v provedení podle ČSN 34 2040 ed.2, tj. s ochranným kovovým obalem – typu TCEPKPFLEZE včetně posouzení ostatních inženýrských sítí z hlediska vlivu uvažované střídavé trakční soustavy 25 </w:t>
      </w:r>
      <w:proofErr w:type="spellStart"/>
      <w:r w:rsidRPr="00C32006">
        <w:t>kV</w:t>
      </w:r>
      <w:proofErr w:type="spellEnd"/>
      <w:r w:rsidRPr="00C32006">
        <w:t>.</w:t>
      </w:r>
    </w:p>
    <w:p w14:paraId="5031B26F" w14:textId="663478F5" w:rsidR="00890815" w:rsidRPr="00C32006" w:rsidRDefault="00890815" w:rsidP="004D53E8">
      <w:pPr>
        <w:pStyle w:val="Text2-2"/>
      </w:pPr>
      <w:r w:rsidRPr="00C32006">
        <w:t>Přejezdy</w:t>
      </w:r>
      <w:r w:rsidR="003517F0" w:rsidRPr="00C32006">
        <w:t>, které nebudou zrušeny</w:t>
      </w:r>
      <w:r w:rsidR="003C1378" w:rsidRPr="00C32006">
        <w:t xml:space="preserve"> (bližší informace viz čl.</w:t>
      </w:r>
      <w:r w:rsidR="007809A8" w:rsidRPr="00C32006">
        <w:t xml:space="preserve"> </w:t>
      </w:r>
      <w:r w:rsidR="007809A8" w:rsidRPr="00C32006">
        <w:fldChar w:fldCharType="begin"/>
      </w:r>
      <w:r w:rsidR="007809A8" w:rsidRPr="00C32006">
        <w:instrText xml:space="preserve"> REF _Ref160369974 \r \h  \* MERGEFORMAT </w:instrText>
      </w:r>
      <w:r w:rsidR="007809A8" w:rsidRPr="00C32006">
        <w:fldChar w:fldCharType="separate"/>
      </w:r>
      <w:r w:rsidR="007809A8" w:rsidRPr="00C32006">
        <w:t>4.9.2</w:t>
      </w:r>
      <w:r w:rsidR="007809A8" w:rsidRPr="00C32006">
        <w:fldChar w:fldCharType="end"/>
      </w:r>
      <w:r w:rsidR="003C1378" w:rsidRPr="00C32006">
        <w:t>)</w:t>
      </w:r>
      <w:r w:rsidR="003517F0" w:rsidRPr="00C32006">
        <w:t xml:space="preserve">, </w:t>
      </w:r>
      <w:r w:rsidRPr="00C32006">
        <w:t>budou zabezpečeny světelným zabezpečovacím zařízením kategorie dle rozhodnutí Drážního úřadu o změně způsobu zabezpečení.</w:t>
      </w:r>
    </w:p>
    <w:p w14:paraId="080A08CF" w14:textId="061526B4" w:rsidR="00890815" w:rsidRPr="00C32006" w:rsidRDefault="00890815" w:rsidP="00991EC6">
      <w:pPr>
        <w:pStyle w:val="Text2-2"/>
        <w:numPr>
          <w:ilvl w:val="3"/>
          <w:numId w:val="7"/>
        </w:numPr>
      </w:pPr>
      <w:r w:rsidRPr="00C32006">
        <w:t>Specifikace návrhu staničního a traťového zabezpečení jednotlivých dopraven, staničních a mezistaničních úseků je uveden ve SP</w:t>
      </w:r>
      <w:r w:rsidR="00991EC6" w:rsidRPr="00C32006">
        <w:t>, část A. Studie Beskydy TZ 112015 PZ, kapitola 3.6 Zabezpečovací zařízení.</w:t>
      </w:r>
    </w:p>
    <w:p w14:paraId="135AE80C" w14:textId="438EB596" w:rsidR="00FB11E3" w:rsidRPr="000C7171" w:rsidRDefault="00FB11E3" w:rsidP="00A70911">
      <w:pPr>
        <w:pStyle w:val="Text2-2"/>
      </w:pPr>
      <w:r w:rsidRPr="000C7171">
        <w:t>Pro zabezpečení stavebních kolejových postupů i napojení na stávající/nové úseky bude nutné vyřešit optimálně technicky, provozně a investičně přechodné a dočasné stavy zabezpečovacích zařízení.</w:t>
      </w:r>
    </w:p>
    <w:p w14:paraId="00901E21" w14:textId="77777777" w:rsidR="007D016E" w:rsidRPr="007D016E" w:rsidRDefault="007D016E" w:rsidP="005A2CE9">
      <w:pPr>
        <w:pStyle w:val="Nadpis2-2"/>
      </w:pPr>
      <w:bookmarkStart w:id="20" w:name="_Toc158135254"/>
      <w:r w:rsidRPr="007D016E">
        <w:t>Sdělovací zařízení</w:t>
      </w:r>
      <w:bookmarkEnd w:id="20"/>
    </w:p>
    <w:p w14:paraId="33E09009" w14:textId="77777777" w:rsidR="007D016E" w:rsidRPr="00370165" w:rsidRDefault="007D016E" w:rsidP="004A4B98">
      <w:pPr>
        <w:pStyle w:val="Text2-1"/>
        <w:rPr>
          <w:b/>
        </w:rPr>
      </w:pPr>
      <w:r w:rsidRPr="00370165">
        <w:rPr>
          <w:b/>
        </w:rPr>
        <w:t xml:space="preserve">Popis stávajícího stavu </w:t>
      </w:r>
    </w:p>
    <w:p w14:paraId="4399A4E9" w14:textId="3ED63B42" w:rsidR="00991EC6" w:rsidRDefault="00991EC6" w:rsidP="00991EC6">
      <w:pPr>
        <w:pStyle w:val="Text2-2"/>
      </w:pPr>
      <w:r>
        <w:t>Stávajíc</w:t>
      </w:r>
      <w:r w:rsidRPr="00A42828">
        <w:t xml:space="preserve">í stav je popsán v </w:t>
      </w:r>
      <w:r>
        <w:t>SP</w:t>
      </w:r>
      <w:r w:rsidRPr="00A42828">
        <w:t xml:space="preserve">, </w:t>
      </w:r>
      <w:r>
        <w:t xml:space="preserve">část </w:t>
      </w:r>
      <w:r w:rsidRPr="009037B0">
        <w:t>A. Studie Beskydy TZ 112015 PZ</w:t>
      </w:r>
      <w:r>
        <w:t>, kapitola</w:t>
      </w:r>
      <w:r w:rsidRPr="00A42828">
        <w:t xml:space="preserve"> </w:t>
      </w:r>
      <w:r>
        <w:t>3</w:t>
      </w:r>
      <w:r w:rsidRPr="00A42828">
        <w:t>.</w:t>
      </w:r>
      <w:r>
        <w:t>7</w:t>
      </w:r>
      <w:r w:rsidRPr="00A42828">
        <w:t xml:space="preserve"> </w:t>
      </w:r>
      <w:r>
        <w:t>Sdělova</w:t>
      </w:r>
      <w:r w:rsidRPr="00A42828">
        <w:t>cí zařízení</w:t>
      </w:r>
      <w:r>
        <w:t>.</w:t>
      </w:r>
    </w:p>
    <w:p w14:paraId="154D980B" w14:textId="13751B93" w:rsidR="00991EC6" w:rsidRDefault="00991EC6" w:rsidP="00991EC6">
      <w:pPr>
        <w:pStyle w:val="Text2-2"/>
      </w:pPr>
      <w:r>
        <w:t xml:space="preserve">Součástí díla je podrobné zmapování stavu sdělovacích zařízení a jejich možného ovlivnění trakční soustavou 25 </w:t>
      </w:r>
      <w:proofErr w:type="spellStart"/>
      <w:r>
        <w:t>kV</w:t>
      </w:r>
      <w:proofErr w:type="spellEnd"/>
      <w:r>
        <w:t xml:space="preserve"> AC.</w:t>
      </w:r>
    </w:p>
    <w:p w14:paraId="62B4C18D" w14:textId="67C8B9A9" w:rsidR="00534EED" w:rsidRPr="00C32006" w:rsidRDefault="00534EED" w:rsidP="00991EC6">
      <w:pPr>
        <w:pStyle w:val="Text2-2"/>
        <w:rPr>
          <w:rFonts w:asciiTheme="majorHAnsi" w:hAnsiTheme="majorHAnsi"/>
        </w:rPr>
      </w:pPr>
      <w:r w:rsidRPr="00C32006">
        <w:rPr>
          <w:rFonts w:asciiTheme="majorHAnsi" w:hAnsiTheme="majorHAnsi" w:cs="Arial"/>
        </w:rPr>
        <w:t>V brzké době dojde k</w:t>
      </w:r>
      <w:r w:rsidR="006E1490" w:rsidRPr="00C32006">
        <w:rPr>
          <w:rFonts w:asciiTheme="majorHAnsi" w:hAnsiTheme="majorHAnsi" w:cs="Arial"/>
        </w:rPr>
        <w:t> </w:t>
      </w:r>
      <w:r w:rsidRPr="00C32006">
        <w:rPr>
          <w:rFonts w:asciiTheme="majorHAnsi" w:hAnsiTheme="majorHAnsi" w:cs="Arial"/>
        </w:rPr>
        <w:t>rekonstrukcím</w:t>
      </w:r>
      <w:r w:rsidR="006E1490" w:rsidRPr="00C32006">
        <w:rPr>
          <w:rFonts w:asciiTheme="majorHAnsi" w:hAnsiTheme="majorHAnsi" w:cs="Arial"/>
        </w:rPr>
        <w:t xml:space="preserve"> pozemních</w:t>
      </w:r>
      <w:r w:rsidRPr="00C32006">
        <w:rPr>
          <w:rFonts w:asciiTheme="majorHAnsi" w:hAnsiTheme="majorHAnsi" w:cs="Arial"/>
        </w:rPr>
        <w:t xml:space="preserve"> objektů v ŽST Příbor a v ŽST Kopřivnice, v </w:t>
      </w:r>
      <w:proofErr w:type="gramStart"/>
      <w:r w:rsidRPr="00C32006">
        <w:rPr>
          <w:rFonts w:asciiTheme="majorHAnsi" w:hAnsiTheme="majorHAnsi" w:cs="Arial"/>
        </w:rPr>
        <w:t>rámci</w:t>
      </w:r>
      <w:proofErr w:type="gramEnd"/>
      <w:r w:rsidRPr="00C32006">
        <w:rPr>
          <w:rFonts w:asciiTheme="majorHAnsi" w:hAnsiTheme="majorHAnsi" w:cs="Arial"/>
        </w:rPr>
        <w:t xml:space="preserve"> kterých dojde i k úpravám sdělovacího zařízení. Výchozí stav tak bude jiný, než je popsán v SP, nutno s touto změnou počítat.</w:t>
      </w:r>
    </w:p>
    <w:p w14:paraId="016248CA" w14:textId="5D1BD92B" w:rsidR="007D016E" w:rsidRPr="00370165" w:rsidRDefault="007D016E" w:rsidP="004A4B98">
      <w:pPr>
        <w:pStyle w:val="Text2-1"/>
        <w:rPr>
          <w:b/>
        </w:rPr>
      </w:pPr>
      <w:r w:rsidRPr="00370165">
        <w:rPr>
          <w:b/>
        </w:rPr>
        <w:t xml:space="preserve">Požadavky na nový stav </w:t>
      </w:r>
    </w:p>
    <w:p w14:paraId="7F159333" w14:textId="5745F19F" w:rsidR="00AE38D7" w:rsidRDefault="00991EC6" w:rsidP="00AE38D7">
      <w:pPr>
        <w:pStyle w:val="Text2-2"/>
      </w:pPr>
      <w:r w:rsidRPr="00BB2C82">
        <w:t xml:space="preserve">V traťovém úseku </w:t>
      </w:r>
      <w:r w:rsidRPr="00204BD1">
        <w:t>ŽST Sedlnice (včetně) – ŽST Štramberk (včetně)</w:t>
      </w:r>
      <w:r w:rsidRPr="00BB2C82">
        <w:t xml:space="preserve"> bude navržena místní optická a metalická kabelizace k jednotlivým prvkům umístěným v kolejišti, rozvaděčům EOV a osvětlení</w:t>
      </w:r>
      <w:r w:rsidR="00B55C5D">
        <w:t>.</w:t>
      </w:r>
      <w:r w:rsidRPr="00BB2C82">
        <w:t xml:space="preserve"> </w:t>
      </w:r>
      <w:r w:rsidR="00B55C5D">
        <w:t>V </w:t>
      </w:r>
      <w:r w:rsidRPr="00BB2C82">
        <w:t>traťov</w:t>
      </w:r>
      <w:r w:rsidR="00B55C5D">
        <w:t xml:space="preserve">ém úseku Sedlnice – Štramberk – Veřovice bude navržen traťový metalický kabel </w:t>
      </w:r>
      <w:r w:rsidRPr="00BB2C82">
        <w:t>1</w:t>
      </w:r>
      <w:r>
        <w:t>5</w:t>
      </w:r>
      <w:r w:rsidRPr="00BB2C82">
        <w:t>XN</w:t>
      </w:r>
      <w:r w:rsidR="00B55C5D">
        <w:t>,</w:t>
      </w:r>
      <w:r w:rsidRPr="00BB2C82">
        <w:t> </w:t>
      </w:r>
      <w:r w:rsidR="00AE38D7">
        <w:t>tři</w:t>
      </w:r>
      <w:r w:rsidRPr="00BB2C82">
        <w:t xml:space="preserve"> HDPE trubky</w:t>
      </w:r>
      <w:r w:rsidR="00AE38D7">
        <w:t xml:space="preserve">, </w:t>
      </w:r>
      <w:r w:rsidRPr="00BB2C82">
        <w:t>dálkov</w:t>
      </w:r>
      <w:r w:rsidR="00AE38D7">
        <w:t>ý</w:t>
      </w:r>
      <w:r w:rsidRPr="00BB2C82">
        <w:t xml:space="preserve"> optick</w:t>
      </w:r>
      <w:r w:rsidR="00AE38D7">
        <w:t>ý</w:t>
      </w:r>
      <w:r w:rsidRPr="00BB2C82">
        <w:t xml:space="preserve"> kabel (DOK)</w:t>
      </w:r>
      <w:r w:rsidR="00AE38D7">
        <w:t xml:space="preserve"> 72 </w:t>
      </w:r>
      <w:proofErr w:type="spellStart"/>
      <w:r w:rsidR="00AE38D7">
        <w:t>vl</w:t>
      </w:r>
      <w:proofErr w:type="spellEnd"/>
      <w:r w:rsidR="00AE38D7">
        <w:t>.</w:t>
      </w:r>
      <w:r w:rsidRPr="00BB2C82">
        <w:t xml:space="preserve"> a</w:t>
      </w:r>
      <w:r>
        <w:t> </w:t>
      </w:r>
      <w:r w:rsidRPr="00BB2C82">
        <w:t>traťov</w:t>
      </w:r>
      <w:r w:rsidR="00AE38D7">
        <w:t>ý</w:t>
      </w:r>
      <w:r w:rsidRPr="00BB2C82">
        <w:t xml:space="preserve"> optick</w:t>
      </w:r>
      <w:r w:rsidR="00AE38D7">
        <w:t>ý</w:t>
      </w:r>
      <w:r w:rsidRPr="00BB2C82">
        <w:t xml:space="preserve"> kabel (TOK)</w:t>
      </w:r>
      <w:r w:rsidR="00AE38D7">
        <w:t xml:space="preserve"> 48 </w:t>
      </w:r>
      <w:proofErr w:type="spellStart"/>
      <w:proofErr w:type="gramStart"/>
      <w:r w:rsidR="00AE38D7">
        <w:t>vl</w:t>
      </w:r>
      <w:proofErr w:type="spellEnd"/>
      <w:r w:rsidR="00AE38D7">
        <w:t>.</w:t>
      </w:r>
      <w:r w:rsidRPr="00BB2C82">
        <w:t>.</w:t>
      </w:r>
      <w:proofErr w:type="gramEnd"/>
      <w:r w:rsidRPr="00BB2C82">
        <w:t xml:space="preserve"> Optická kabelizace bude navržena v</w:t>
      </w:r>
      <w:r>
        <w:t> </w:t>
      </w:r>
      <w:r w:rsidRPr="00BB2C82">
        <w:t>souladu s TS 1/2022-SZ Optické kabely a jejich příslušenství v přenosové síti státní organizace Správa železnic.</w:t>
      </w:r>
      <w:r w:rsidR="00AE38D7">
        <w:t xml:space="preserve"> </w:t>
      </w:r>
      <w:r w:rsidR="00AE38D7" w:rsidRPr="00AE38D7">
        <w:t>Metalické kabely budou navrženy v provedení podle ČSN 34 2040 ed.2, tj. traťový kabel a místní kabely musí být navrženy s ochranným kovovým obalem – typu TCEPKPFLEZE.</w:t>
      </w:r>
    </w:p>
    <w:p w14:paraId="4539AF9C" w14:textId="6D16D777" w:rsidR="00AE38D7" w:rsidRPr="00AE38D7" w:rsidRDefault="00AE38D7" w:rsidP="00AE38D7">
      <w:pPr>
        <w:pStyle w:val="Text2-2"/>
      </w:pPr>
      <w:r w:rsidRPr="00AE38D7">
        <w:t>Technologické prostory budou chráněny poplachových zabezpečovacím a</w:t>
      </w:r>
      <w:r w:rsidR="0082191C">
        <w:t> </w:t>
      </w:r>
      <w:r w:rsidRPr="00AE38D7">
        <w:t xml:space="preserve">tísňovým systémem (PZTS) s bezkontaktní čtečkou karet služebních průkazů, detekce vzniku požáru bude zajištěna ASHS, </w:t>
      </w:r>
      <w:proofErr w:type="gramStart"/>
      <w:r w:rsidRPr="00AE38D7">
        <w:t>EPS</w:t>
      </w:r>
      <w:proofErr w:type="gramEnd"/>
      <w:r w:rsidRPr="00AE38D7">
        <w:t xml:space="preserve"> popř. opticko-kouřovými detektory zapojenými do PZTS. Navržený systém PZTS musí poskytovat informace o poruchách do systému dálkové diagnostiky podle TS 2/2008-ZSE v platném znění.</w:t>
      </w:r>
    </w:p>
    <w:p w14:paraId="257AABD5" w14:textId="77777777" w:rsidR="00AE38D7" w:rsidRPr="00AE38D7" w:rsidRDefault="00AE38D7" w:rsidP="00AE38D7">
      <w:pPr>
        <w:pStyle w:val="Text2-2"/>
      </w:pPr>
      <w:r w:rsidRPr="00AE38D7">
        <w:lastRenderedPageBreak/>
        <w:t>Navržen bude systém dálkové diagnostiky technologických systémů železniční dopravní cesty (DDTS) v souladu s TS 2/2008-ZSE v platném znění.  Diagnostické informace všech sdělovací zařízení a ostatních technologií (např. EOV, osvětlení a další) budou zapojeny do DDTS.</w:t>
      </w:r>
    </w:p>
    <w:p w14:paraId="14904F60" w14:textId="7519F27C" w:rsidR="00AE38D7" w:rsidRPr="00AE38D7" w:rsidRDefault="00AE38D7" w:rsidP="00AE38D7">
      <w:pPr>
        <w:pStyle w:val="Text2-2"/>
      </w:pPr>
      <w:r w:rsidRPr="00AE38D7">
        <w:t>Bude navržen přenosový systém IP/MPLS technologické datové sítě a</w:t>
      </w:r>
      <w:r w:rsidR="0082191C">
        <w:t> </w:t>
      </w:r>
      <w:r w:rsidRPr="00AE38D7">
        <w:t>samostatný přenosový systém IP/MPLS GSM-R. Součástí stavby bude přepojení stávajícího telekomunikačního provozu na nové optické kabely a</w:t>
      </w:r>
      <w:r w:rsidR="0082191C">
        <w:t> </w:t>
      </w:r>
      <w:r w:rsidRPr="00AE38D7">
        <w:t>přenosové zařízení.</w:t>
      </w:r>
    </w:p>
    <w:p w14:paraId="19B691CE" w14:textId="7649B7D0" w:rsidR="00AE38D7" w:rsidRPr="00C32006" w:rsidRDefault="00AE38D7" w:rsidP="00AE38D7">
      <w:pPr>
        <w:pStyle w:val="Text2-2"/>
      </w:pPr>
      <w:r w:rsidRPr="00AE38D7">
        <w:t>Bude navržen vizuální informační systému</w:t>
      </w:r>
      <w:r w:rsidR="0043711E">
        <w:t xml:space="preserve"> </w:t>
      </w:r>
      <w:r w:rsidR="0043711E" w:rsidRPr="00C32006">
        <w:t>a hodinové zařízení</w:t>
      </w:r>
      <w:r w:rsidRPr="00C32006">
        <w:t xml:space="preserve"> v souladu se Směrnicí č.118 a</w:t>
      </w:r>
      <w:r w:rsidR="0082191C" w:rsidRPr="00C32006">
        <w:t> </w:t>
      </w:r>
      <w:r w:rsidRPr="00C32006">
        <w:t>Grafického manuálu jednotného orientačního a informačního systému Správy železnic, státní organizace a rozhlasové zařízení v IP provedení s</w:t>
      </w:r>
      <w:r w:rsidR="0082191C" w:rsidRPr="00C32006">
        <w:t> </w:t>
      </w:r>
      <w:r w:rsidRPr="00C32006">
        <w:t>hlášením dle jízdy vlaku. Rozhlasové zařízení musí umožnit kontrolu provedeného hlášení a poskytovat informace o poruchách do systému dálkové diagnostiky podle TS 2/2008-ZSE v platném znění.</w:t>
      </w:r>
    </w:p>
    <w:p w14:paraId="30727B82" w14:textId="3C5B9081" w:rsidR="00B55C5D" w:rsidRPr="00C32006" w:rsidRDefault="00B55C5D" w:rsidP="00B55C5D">
      <w:pPr>
        <w:pStyle w:val="Text2-2"/>
      </w:pPr>
      <w:r w:rsidRPr="00C32006">
        <w:t>Pro sledování hran nástupiště bude navržen kamerový systém s kompresním algoritmem H.265. Navržený kamerový systém musí poskytovat informace o</w:t>
      </w:r>
      <w:r w:rsidR="0082191C" w:rsidRPr="00C32006">
        <w:t> </w:t>
      </w:r>
      <w:r w:rsidRPr="00C32006">
        <w:t>poruchách do systému dálkové diagnostiky technologických systémů dle TS 2/2008-ZSE.</w:t>
      </w:r>
    </w:p>
    <w:p w14:paraId="04F53A8D" w14:textId="324B7D4C" w:rsidR="00B55C5D" w:rsidRPr="00C32006" w:rsidRDefault="00984170" w:rsidP="00984170">
      <w:pPr>
        <w:pStyle w:val="Text2-2"/>
      </w:pPr>
      <w:r w:rsidRPr="00C32006">
        <w:t>Bude navržen samostatný bezpečnostní kamerový systém oddělený od</w:t>
      </w:r>
      <w:r w:rsidR="0082191C" w:rsidRPr="00C32006">
        <w:t> </w:t>
      </w:r>
      <w:r w:rsidRPr="00C32006">
        <w:t>kamerového systému pro řízení dopravy.</w:t>
      </w:r>
    </w:p>
    <w:p w14:paraId="6F090C06" w14:textId="35137537" w:rsidR="00AE38D7" w:rsidRPr="00C32006" w:rsidRDefault="00AE38D7" w:rsidP="00AE38D7">
      <w:pPr>
        <w:pStyle w:val="Text2-2"/>
      </w:pPr>
      <w:r w:rsidRPr="00C32006">
        <w:t xml:space="preserve">Veškerá nově navrhovaná sdělovací zařízení budou navržena pro dálkové ovládání </w:t>
      </w:r>
      <w:r w:rsidR="00BC603B" w:rsidRPr="00C32006">
        <w:t>z RDP Ostrava-Kunčice</w:t>
      </w:r>
      <w:r w:rsidRPr="00C32006">
        <w:t>. Součástí dokumentace bude návrh doplnění příslušného dispečerského sálu a pracoviště dispečera železniční dopravní cesty odpovídajícím sdělovacím zařízením.</w:t>
      </w:r>
    </w:p>
    <w:p w14:paraId="79994414" w14:textId="77777777" w:rsidR="005B4050" w:rsidRPr="00C32006" w:rsidRDefault="005B4050" w:rsidP="005B4050">
      <w:pPr>
        <w:pStyle w:val="Text2-2"/>
      </w:pPr>
      <w:r w:rsidRPr="00C32006">
        <w:t>Bude posouzeno případné doplnění BTS GSM-R v</w:t>
      </w:r>
      <w:r w:rsidR="00AE38D7" w:rsidRPr="00C32006">
        <w:t> úseku Sedlnice – Příbor</w:t>
      </w:r>
      <w:r w:rsidRPr="00C32006">
        <w:t>.</w:t>
      </w:r>
    </w:p>
    <w:p w14:paraId="479E0BEC" w14:textId="3AA494C4" w:rsidR="00F54C3F" w:rsidRPr="00C32006" w:rsidRDefault="00F54C3F" w:rsidP="00F54C3F">
      <w:pPr>
        <w:pStyle w:val="Text2-2"/>
      </w:pPr>
      <w:r w:rsidRPr="00C32006">
        <w:t>Bude proveden návrh doplnění stávající centrální části MSC na CDP Praha a</w:t>
      </w:r>
      <w:r w:rsidR="00C32006">
        <w:t> </w:t>
      </w:r>
      <w:r w:rsidRPr="00C32006">
        <w:t>CDP Přerov.</w:t>
      </w:r>
    </w:p>
    <w:p w14:paraId="0AF91C3F" w14:textId="3603A771" w:rsidR="005B4050" w:rsidRPr="00C32006" w:rsidRDefault="00AE38D7" w:rsidP="005B4050">
      <w:pPr>
        <w:pStyle w:val="Text2-2"/>
      </w:pPr>
      <w:r w:rsidRPr="00C32006">
        <w:t xml:space="preserve"> </w:t>
      </w:r>
      <w:r w:rsidR="005B4050" w:rsidRPr="00C32006">
        <w:t xml:space="preserve">V rámci uvedené stavby bude v úseku Příbor – Veřovice navržena digitální rádiová síť GSM-R s pokrytím předmětných traťových úseků rádiovým signálem s úrovní a kvalitou dle požadavků specifikace EIRENE a parametrů KPI </w:t>
      </w:r>
      <w:proofErr w:type="spellStart"/>
      <w:r w:rsidR="005B4050" w:rsidRPr="00C32006">
        <w:t>QoS</w:t>
      </w:r>
      <w:proofErr w:type="spellEnd"/>
      <w:r w:rsidR="005B4050" w:rsidRPr="00C32006">
        <w:t xml:space="preserve"> dle ERTMS/GSM-R O-2475 </w:t>
      </w:r>
      <w:proofErr w:type="spellStart"/>
      <w:r w:rsidR="005B4050" w:rsidRPr="00C32006">
        <w:t>Quality</w:t>
      </w:r>
      <w:proofErr w:type="spellEnd"/>
      <w:r w:rsidR="005B4050" w:rsidRPr="00C32006">
        <w:t xml:space="preserve"> </w:t>
      </w:r>
      <w:proofErr w:type="spellStart"/>
      <w:r w:rsidR="005B4050" w:rsidRPr="00C32006">
        <w:t>of</w:t>
      </w:r>
      <w:proofErr w:type="spellEnd"/>
      <w:r w:rsidR="005B4050" w:rsidRPr="00C32006">
        <w:t xml:space="preserve"> </w:t>
      </w:r>
      <w:proofErr w:type="spellStart"/>
      <w:r w:rsidR="005B4050" w:rsidRPr="00C32006">
        <w:t>Service</w:t>
      </w:r>
      <w:proofErr w:type="spellEnd"/>
      <w:r w:rsidR="005B4050" w:rsidRPr="00C32006">
        <w:t xml:space="preserve"> Test </w:t>
      </w:r>
      <w:proofErr w:type="spellStart"/>
      <w:r w:rsidR="005B4050" w:rsidRPr="00C32006">
        <w:t>Specification</w:t>
      </w:r>
      <w:proofErr w:type="spellEnd"/>
      <w:r w:rsidR="005B4050" w:rsidRPr="00C32006">
        <w:t xml:space="preserve"> a</w:t>
      </w:r>
      <w:r w:rsidR="0082191C" w:rsidRPr="00C32006">
        <w:t> </w:t>
      </w:r>
      <w:r w:rsidR="005B4050" w:rsidRPr="00C32006">
        <w:t xml:space="preserve">SubSetu093. </w:t>
      </w:r>
    </w:p>
    <w:p w14:paraId="02D134BF" w14:textId="77777777" w:rsidR="005B4050" w:rsidRPr="00C32006" w:rsidRDefault="005B4050" w:rsidP="005B4050">
      <w:pPr>
        <w:pStyle w:val="Text2-2"/>
      </w:pPr>
      <w:r w:rsidRPr="00C32006">
        <w:t xml:space="preserve">Počet BTS bude vycházet z rádiového plánování v souladu s hodnotami podle čl. 4.2.6 Směrnice SŽDC č. 35, kterou se stanovují technické specifikace vlakových rádiových zařízení a zásady pro jejich přípravu a realizaci na železniční dopravní cestě ve vlastnictví státu (v platném znění), tedy stanoven v dokumentaci pro územní řízení stavby pro vykrytí tratě signálovou úrovní dle UIC FRS verze 8.0.0. a SRS verze </w:t>
      </w:r>
      <w:proofErr w:type="gramStart"/>
      <w:r w:rsidRPr="00C32006">
        <w:t>16.0.0 :</w:t>
      </w:r>
      <w:proofErr w:type="gramEnd"/>
    </w:p>
    <w:p w14:paraId="2EE13823" w14:textId="0D15AE8E" w:rsidR="005B4050" w:rsidRDefault="005B4050" w:rsidP="005B4050">
      <w:pPr>
        <w:pStyle w:val="Text2-2"/>
        <w:numPr>
          <w:ilvl w:val="0"/>
          <w:numId w:val="0"/>
        </w:numPr>
        <w:ind w:left="1701"/>
      </w:pPr>
      <w:r>
        <w:tab/>
        <w:t xml:space="preserve">- pro tratě s ETCS úroveň 2 a rychlost do 220 km/hod., tj. 95 % tratí </w:t>
      </w:r>
      <w:r>
        <w:tab/>
        <w:t xml:space="preserve">signálovou úrovní -95 </w:t>
      </w:r>
      <w:proofErr w:type="spellStart"/>
      <w:r>
        <w:t>dBm</w:t>
      </w:r>
      <w:proofErr w:type="spellEnd"/>
      <w:r>
        <w:t xml:space="preserve"> ve 100 m intervalech.</w:t>
      </w:r>
    </w:p>
    <w:p w14:paraId="11336BC4" w14:textId="05306787" w:rsidR="005B4050" w:rsidRDefault="005B4050" w:rsidP="005B4050">
      <w:pPr>
        <w:pStyle w:val="Text2-2"/>
        <w:numPr>
          <w:ilvl w:val="0"/>
          <w:numId w:val="0"/>
        </w:numPr>
        <w:ind w:left="1701"/>
      </w:pPr>
      <w:r>
        <w:tab/>
        <w:t xml:space="preserve">- pro oblast určenou pro režim posunu v železničních stanicích je </w:t>
      </w:r>
      <w:r>
        <w:tab/>
        <w:t xml:space="preserve">požadováno 99 % vykrytí min. signálovou úrovní -102 </w:t>
      </w:r>
      <w:proofErr w:type="spellStart"/>
      <w:r>
        <w:t>dBm</w:t>
      </w:r>
      <w:proofErr w:type="spellEnd"/>
      <w:r>
        <w:t xml:space="preserve">, včetně </w:t>
      </w:r>
      <w:r>
        <w:tab/>
        <w:t>vytipování lokalit ŽST.</w:t>
      </w:r>
    </w:p>
    <w:p w14:paraId="10D77AC1" w14:textId="3431E7E0" w:rsidR="00AE38D7" w:rsidRDefault="00AE38D7" w:rsidP="005B4050">
      <w:pPr>
        <w:pStyle w:val="Text2-2"/>
        <w:numPr>
          <w:ilvl w:val="0"/>
          <w:numId w:val="0"/>
        </w:numPr>
        <w:ind w:left="1701"/>
      </w:pPr>
    </w:p>
    <w:p w14:paraId="3548E7FD" w14:textId="77777777" w:rsidR="007D016E" w:rsidRPr="007D016E" w:rsidRDefault="007D016E" w:rsidP="005A2CE9">
      <w:pPr>
        <w:pStyle w:val="Nadpis2-2"/>
      </w:pPr>
      <w:bookmarkStart w:id="21" w:name="_Toc158135255"/>
      <w:r w:rsidRPr="007D016E">
        <w:t>Silnoproudá technologie včetně DŘT, trakční a energetická zařízení</w:t>
      </w:r>
      <w:bookmarkEnd w:id="21"/>
    </w:p>
    <w:p w14:paraId="48F89CCE" w14:textId="77777777" w:rsidR="007D016E" w:rsidRPr="00370165" w:rsidRDefault="007D016E" w:rsidP="004A4B98">
      <w:pPr>
        <w:pStyle w:val="Text2-1"/>
        <w:rPr>
          <w:b/>
        </w:rPr>
      </w:pPr>
      <w:r w:rsidRPr="00370165">
        <w:rPr>
          <w:b/>
        </w:rPr>
        <w:t xml:space="preserve">Popis stávajícího stavu </w:t>
      </w:r>
    </w:p>
    <w:p w14:paraId="4B628528" w14:textId="7BEB4D94" w:rsidR="00A518FF" w:rsidRDefault="00DA009B" w:rsidP="00A518FF">
      <w:pPr>
        <w:pStyle w:val="Text2-2"/>
      </w:pPr>
      <w:r>
        <w:t>Délka úseku Sedlnice – Štramberk je cca 15 km</w:t>
      </w:r>
    </w:p>
    <w:p w14:paraId="5BFE0DFE" w14:textId="37E00D13" w:rsidR="00DA009B" w:rsidRDefault="0083016D" w:rsidP="004D53E8">
      <w:pPr>
        <w:pStyle w:val="Text2-2"/>
      </w:pPr>
      <w:r>
        <w:t>Současné trakční vedení mezi Studénkou a Sedlnicemi je v sestavě 150Cu + 120Cu + jedno zesilovací lano 120Cu.</w:t>
      </w:r>
    </w:p>
    <w:p w14:paraId="247D96CF" w14:textId="321238A0" w:rsidR="0043711E" w:rsidRPr="00C32006" w:rsidRDefault="0043711E" w:rsidP="0043711E">
      <w:pPr>
        <w:pStyle w:val="Text2-2"/>
      </w:pPr>
      <w:r w:rsidRPr="00C32006">
        <w:lastRenderedPageBreak/>
        <w:t xml:space="preserve">Úsek Studénka – Sedlnice – Mošnov je v současné době napájen </w:t>
      </w:r>
      <w:proofErr w:type="spellStart"/>
      <w:r w:rsidRPr="00C32006">
        <w:t>LDSž</w:t>
      </w:r>
      <w:proofErr w:type="spellEnd"/>
      <w:r w:rsidRPr="00C32006">
        <w:t xml:space="preserve"> 22kV a je v současnosti kompletně realizován v rozsahu staveb „Rekonstrukce a zkapacitnění trati </w:t>
      </w:r>
      <w:r w:rsidR="006E1490" w:rsidRPr="00C32006">
        <w:t>Studénka – Mošnov</w:t>
      </w:r>
      <w:r w:rsidRPr="00C32006">
        <w:t>“ a „Letiště Leoše Janáčka Ostrava, kolejové napojení“.</w:t>
      </w:r>
    </w:p>
    <w:p w14:paraId="030AC4B8" w14:textId="05EF6D63" w:rsidR="0043711E" w:rsidRPr="00C32006" w:rsidRDefault="0043711E" w:rsidP="0043711E">
      <w:pPr>
        <w:pStyle w:val="Text2-2"/>
      </w:pPr>
      <w:r w:rsidRPr="00C32006">
        <w:t xml:space="preserve">Železniční stanice v úseku Sedlnice – Štramberk (Sedlnice, Příbor, Kopřivnice </w:t>
      </w:r>
      <w:proofErr w:type="spellStart"/>
      <w:r w:rsidRPr="00C32006">
        <w:t>n.n</w:t>
      </w:r>
      <w:proofErr w:type="spellEnd"/>
      <w:r w:rsidRPr="00C32006">
        <w:t xml:space="preserve">., Kopřivnice </w:t>
      </w:r>
      <w:proofErr w:type="spellStart"/>
      <w:r w:rsidRPr="00C32006">
        <w:t>os.n</w:t>
      </w:r>
      <w:proofErr w:type="spellEnd"/>
      <w:r w:rsidRPr="00C32006">
        <w:t>., Štramberk) jsou napájeny el. přípojkami z distribuční soustavy ČEZ a.s. Pro napájení zabezpečovacího zařízení je realizován rozvod 6kV.</w:t>
      </w:r>
    </w:p>
    <w:p w14:paraId="128AF96C" w14:textId="77777777" w:rsidR="00085355" w:rsidRPr="00C32006" w:rsidRDefault="00085355" w:rsidP="00DA009B">
      <w:pPr>
        <w:pStyle w:val="Text2-2"/>
        <w:numPr>
          <w:ilvl w:val="0"/>
          <w:numId w:val="0"/>
        </w:numPr>
        <w:ind w:left="1701"/>
      </w:pPr>
    </w:p>
    <w:p w14:paraId="307970D9" w14:textId="77777777" w:rsidR="007D016E" w:rsidRPr="00C32006" w:rsidRDefault="007D016E" w:rsidP="004A4B98">
      <w:pPr>
        <w:pStyle w:val="Text2-1"/>
        <w:rPr>
          <w:b/>
        </w:rPr>
      </w:pPr>
      <w:r w:rsidRPr="00C32006">
        <w:rPr>
          <w:b/>
        </w:rPr>
        <w:t xml:space="preserve">Požadavky na nový stav </w:t>
      </w:r>
    </w:p>
    <w:p w14:paraId="6003D850" w14:textId="05C86162" w:rsidR="000115A3" w:rsidRPr="00C32006" w:rsidRDefault="000115A3" w:rsidP="004A4B98">
      <w:pPr>
        <w:pStyle w:val="Text2-2"/>
      </w:pPr>
      <w:r w:rsidRPr="00C32006">
        <w:t xml:space="preserve">Dokumentace </w:t>
      </w:r>
      <w:proofErr w:type="gramStart"/>
      <w:r w:rsidRPr="00C32006">
        <w:t>prověří</w:t>
      </w:r>
      <w:proofErr w:type="gramEnd"/>
      <w:r w:rsidRPr="00C32006">
        <w:t xml:space="preserve">, zda jsou ve všech případech k dispozici dostatečně dimenzované přípojky NN základní a náhradní napájecí sítě technologií </w:t>
      </w:r>
      <w:r w:rsidR="00CB2A5C" w:rsidRPr="00C32006">
        <w:t xml:space="preserve">zabezpečovacího a </w:t>
      </w:r>
      <w:r w:rsidRPr="00C32006">
        <w:t>sdělovacího zařízení. Pokud bude pro napájení těchto technologií nutno upravit nebo doplnit napájení (např. zřídit UPS), bude toto součástí stavby</w:t>
      </w:r>
      <w:r w:rsidR="00CB2A5C" w:rsidRPr="00C32006">
        <w:t>.</w:t>
      </w:r>
      <w:r w:rsidRPr="00C32006">
        <w:t xml:space="preserve"> V případě že bude nutné technologie sdělovacího zařízení, zabezpečovacího zařízení a</w:t>
      </w:r>
      <w:r w:rsidR="0082191C" w:rsidRPr="00C32006">
        <w:t> </w:t>
      </w:r>
      <w:r w:rsidRPr="00C32006">
        <w:t>silnoproudé zařízení přemístit bude prověřen vnitřní uzemnění v</w:t>
      </w:r>
      <w:r w:rsidR="0082191C" w:rsidRPr="00C32006">
        <w:t> </w:t>
      </w:r>
      <w:r w:rsidRPr="00C32006">
        <w:t>technologických místnostech i dimenze přívodních kabelů</w:t>
      </w:r>
      <w:r w:rsidR="00943276" w:rsidRPr="00C32006">
        <w:t>.</w:t>
      </w:r>
    </w:p>
    <w:p w14:paraId="03711294" w14:textId="0FB64F10" w:rsidR="00383211" w:rsidRPr="00C32006" w:rsidRDefault="00383211" w:rsidP="004A4B98">
      <w:pPr>
        <w:pStyle w:val="Text2-2"/>
      </w:pPr>
      <w:r w:rsidRPr="00C32006">
        <w:t xml:space="preserve">Návrh nového trakčního vedení bude v celém úseku navržen již na trakční soustavu 25 </w:t>
      </w:r>
      <w:proofErr w:type="spellStart"/>
      <w:r w:rsidRPr="00C32006">
        <w:t>kV</w:t>
      </w:r>
      <w:proofErr w:type="spellEnd"/>
      <w:r w:rsidRPr="00C32006">
        <w:t>, AC. Návrh bude koordinován se stavbou konverze.</w:t>
      </w:r>
    </w:p>
    <w:p w14:paraId="2F90F2E8" w14:textId="13E23943" w:rsidR="0043711E" w:rsidRPr="00C32006" w:rsidRDefault="0043711E" w:rsidP="004A4B98">
      <w:pPr>
        <w:pStyle w:val="Text2-2"/>
      </w:pPr>
      <w:r w:rsidRPr="00C32006">
        <w:t>Budou provedeny energetické výpočty napájení trakčního vedení.</w:t>
      </w:r>
    </w:p>
    <w:p w14:paraId="6FD7EEAA" w14:textId="6A52403F" w:rsidR="00383211" w:rsidRDefault="00383211" w:rsidP="004A4B98">
      <w:pPr>
        <w:pStyle w:val="Text2-2"/>
      </w:pPr>
      <w:r w:rsidRPr="00C32006">
        <w:t xml:space="preserve">Dle rozsahu návrhu úprav trakčního vedení bude navržena úprava a doplnění DOÚO včetně jeho začlenění do systému </w:t>
      </w:r>
      <w:r w:rsidRPr="00383211">
        <w:t>DŘT.</w:t>
      </w:r>
    </w:p>
    <w:p w14:paraId="7077A04D" w14:textId="57AB43D4" w:rsidR="00383211" w:rsidRDefault="00383211" w:rsidP="004A4B98">
      <w:pPr>
        <w:pStyle w:val="Text2-2"/>
      </w:pPr>
      <w:r w:rsidRPr="00383211">
        <w:t>Dopravní technologií stanovené výhybky v jednotlivých dopravnách se vybaví elektrickým ohřevem výhybek</w:t>
      </w:r>
      <w:r w:rsidR="00C32006">
        <w:t>,</w:t>
      </w:r>
      <w:r w:rsidRPr="00383211">
        <w:t xml:space="preserve"> přes jednotlivé rozvaděče, resp. skupiny rozvaděčů REOV, umístěných v kolejišti. Rozvaděče REOV budou vybaveny řídícími jednotkami. Systém EOV bude zapojen do systému dálkového ovládání a diagnostiky dle TS 2/2008-ZSE.</w:t>
      </w:r>
    </w:p>
    <w:p w14:paraId="5873E274" w14:textId="27142972" w:rsidR="00383211" w:rsidRPr="00C32006" w:rsidRDefault="00383211" w:rsidP="004A4B98">
      <w:pPr>
        <w:pStyle w:val="Text2-2"/>
      </w:pPr>
      <w:r w:rsidRPr="00383211">
        <w:t>V celém úseku bude v jednotlivých železničních stanicích, dopravnách a</w:t>
      </w:r>
      <w:r w:rsidR="0082191C">
        <w:t> </w:t>
      </w:r>
      <w:r w:rsidRPr="00383211">
        <w:t>zastávkách proveden návrh nového venkovního osvětlení nástupišť a</w:t>
      </w:r>
      <w:r w:rsidR="0082191C">
        <w:t> </w:t>
      </w:r>
      <w:r w:rsidRPr="00383211">
        <w:t>přístupových komunikací pro cestující a osvětlení kolejiště dle ČSN EN 12 464-2 a předpisu SŽ E11 na základě zpracování Protokolu o určení venkovního osvětlení dráhy dle předpisu SŽ E11. Ovládání osvětlení bude navrženo se</w:t>
      </w:r>
      <w:r w:rsidR="0082191C">
        <w:t> </w:t>
      </w:r>
      <w:r w:rsidRPr="00C32006">
        <w:t>zapojením do systému dálkového dohledu a diagnostiky dle TS 2/2008-ZSE.</w:t>
      </w:r>
      <w:r w:rsidR="00FD5B4B" w:rsidRPr="00C32006">
        <w:t xml:space="preserve"> Toto bude předmětem části sdělovacího zařízení.</w:t>
      </w:r>
    </w:p>
    <w:p w14:paraId="3174A684" w14:textId="77777777" w:rsidR="00FD5B4B" w:rsidRPr="00C32006" w:rsidRDefault="00FD5B4B" w:rsidP="00FD5B4B">
      <w:pPr>
        <w:pStyle w:val="Text2-2"/>
      </w:pPr>
      <w:r w:rsidRPr="00C32006">
        <w:t>Nově bude upraveno (nově provedeno) osvětlení ve výpravních budovách a nově zakomponováno jeho ovládání do systému dálkového dohledu a diagnostiky.</w:t>
      </w:r>
    </w:p>
    <w:p w14:paraId="6E6AF237" w14:textId="77777777" w:rsidR="00FD5B4B" w:rsidRPr="00C32006" w:rsidRDefault="00FD5B4B" w:rsidP="00FD5B4B">
      <w:pPr>
        <w:pStyle w:val="Text2-2"/>
      </w:pPr>
      <w:r w:rsidRPr="00C32006">
        <w:t xml:space="preserve">Komplexně bude řešeno napájení netrakčních odběrů. V celém realizovaném úseku se navrhne nová </w:t>
      </w:r>
      <w:proofErr w:type="spellStart"/>
      <w:r w:rsidRPr="00C32006">
        <w:t>LDSž</w:t>
      </w:r>
      <w:proofErr w:type="spellEnd"/>
      <w:r w:rsidRPr="00C32006">
        <w:t xml:space="preserve"> 22 </w:t>
      </w:r>
      <w:proofErr w:type="spellStart"/>
      <w:r w:rsidRPr="00C32006">
        <w:t>kV</w:t>
      </w:r>
      <w:proofErr w:type="spellEnd"/>
      <w:r w:rsidRPr="00C32006">
        <w:t xml:space="preserve">. Kabel 22 </w:t>
      </w:r>
      <w:proofErr w:type="spellStart"/>
      <w:r w:rsidRPr="00C32006">
        <w:t>kV</w:t>
      </w:r>
      <w:proofErr w:type="spellEnd"/>
      <w:r w:rsidRPr="00C32006">
        <w:t xml:space="preserve"> bude převážně zavěšen na TV, v železničních stanicích v závislosti na místních podmínkách bude uložen v zemi. </w:t>
      </w:r>
    </w:p>
    <w:p w14:paraId="17DB202B" w14:textId="77777777" w:rsidR="00FD5B4B" w:rsidRPr="00C32006" w:rsidRDefault="00FD5B4B" w:rsidP="00FD5B4B">
      <w:pPr>
        <w:pStyle w:val="Text2-2"/>
      </w:pPr>
      <w:r w:rsidRPr="00C32006">
        <w:t xml:space="preserve">Pro stanovení dimenzování a napájení magistrálního rozvodu VN 22 </w:t>
      </w:r>
      <w:proofErr w:type="spellStart"/>
      <w:r w:rsidRPr="00C32006">
        <w:t>kV</w:t>
      </w:r>
      <w:proofErr w:type="spellEnd"/>
      <w:r w:rsidRPr="00C32006">
        <w:t xml:space="preserve"> </w:t>
      </w:r>
      <w:proofErr w:type="spellStart"/>
      <w:r w:rsidRPr="00C32006">
        <w:t>LDSž</w:t>
      </w:r>
      <w:proofErr w:type="spellEnd"/>
      <w:r w:rsidRPr="00C32006">
        <w:t xml:space="preserve"> v rámci této dokumentace budou sledovány výsledky a doporučení energetických výpočtů, které budou zpracovány v rámci této stavby.</w:t>
      </w:r>
    </w:p>
    <w:p w14:paraId="4C6DD295" w14:textId="1B583A30" w:rsidR="00FD5B4B" w:rsidRPr="00C32006" w:rsidRDefault="00FD5B4B" w:rsidP="00FD5B4B">
      <w:pPr>
        <w:pStyle w:val="Text2-2"/>
      </w:pPr>
      <w:r w:rsidRPr="00C32006">
        <w:t>Napájení technologie v DK bude navrženo ze záskokové sítě.</w:t>
      </w:r>
    </w:p>
    <w:p w14:paraId="18465F9D" w14:textId="78C066D9" w:rsidR="00FD5B4B" w:rsidRPr="00C32006" w:rsidRDefault="00FD5B4B" w:rsidP="00FD5B4B">
      <w:pPr>
        <w:pStyle w:val="Text2-2"/>
      </w:pPr>
      <w:r w:rsidRPr="00C32006">
        <w:t>V železničních stanicích bude vybudován nový kabelový rozvod, který bude vyhovovat nové konfiguraci stanice a umístěným zařízením.</w:t>
      </w:r>
    </w:p>
    <w:p w14:paraId="00477232" w14:textId="5BE3BD2D" w:rsidR="00383211" w:rsidRDefault="00383211" w:rsidP="004A4B98">
      <w:pPr>
        <w:pStyle w:val="Text2-2"/>
      </w:pPr>
      <w:r>
        <w:t>Zvláštní důraz je nutno věnovat návrhu ochrany před úrazem elektrickým proudem u vnitřních elektroinstalací a návrhu vnitřního uzemnění technologických systémů vč. připojení na vnější uzemnění objektu</w:t>
      </w:r>
      <w:r w:rsidR="00FD5B4B">
        <w:t>.</w:t>
      </w:r>
    </w:p>
    <w:p w14:paraId="6F71EA03" w14:textId="1E7FF8E3" w:rsidR="00383211" w:rsidRDefault="00383211" w:rsidP="00383211">
      <w:pPr>
        <w:pStyle w:val="Text2-2"/>
      </w:pPr>
      <w:r>
        <w:lastRenderedPageBreak/>
        <w:t>Pro řízení a snímání stavu nových technologických zařízení a PETZ v celém z</w:t>
      </w:r>
      <w:r w:rsidR="0082191C">
        <w:t> </w:t>
      </w:r>
      <w:r>
        <w:t>pracoviště ED bude navržena v příslušném rozsahu nová technologie zařízení DŘT, která bude kompatibilní se stávajícím a v navazujících stavbách navrhovaném systémem v oblasti působnosti OŘ SEE.</w:t>
      </w:r>
    </w:p>
    <w:p w14:paraId="10674179" w14:textId="6A520FFD" w:rsidR="00383211" w:rsidRDefault="00383211" w:rsidP="00383211">
      <w:pPr>
        <w:pStyle w:val="Text2-2"/>
      </w:pPr>
      <w:r>
        <w:t>Při projektování stavebních úprav technologických objektů nebo kiosků, je nutné počítat s elektroinstalací (vč. zásuvek, osvětlení, VZT, klimatizace, temperování apod.), hromosvodem, pracovním a ochranným uzemněním</w:t>
      </w:r>
    </w:p>
    <w:p w14:paraId="19DF19CB" w14:textId="0ED317DB" w:rsidR="000115A3" w:rsidRDefault="000115A3" w:rsidP="000115A3">
      <w:pPr>
        <w:pStyle w:val="Text2-2"/>
      </w:pPr>
      <w:r>
        <w:t xml:space="preserve">Pro zabezpečení základního napájení zejména BTS, případně jiných zabezpečovacích a sdělovacích zařízení, bude nutno zajistit a navrhnout přípojku </w:t>
      </w:r>
      <w:proofErr w:type="gramStart"/>
      <w:r>
        <w:t>NN</w:t>
      </w:r>
      <w:proofErr w:type="gramEnd"/>
      <w:r>
        <w:t xml:space="preserve"> a to buď z lokální distribuční soustavy železnice (LDSŽ) nebo z</w:t>
      </w:r>
      <w:r w:rsidR="0082191C">
        <w:t> </w:t>
      </w:r>
      <w:r>
        <w:t>nadřazené distribuční soustavy ČEZ Distribuce, a.s., včetně návrhu zařízení nového odběrového místa. Návrh napájení BTS (RE) musí splňovat podmínky ČSN 37 6605 ed.2.</w:t>
      </w:r>
    </w:p>
    <w:p w14:paraId="1EED4203" w14:textId="77777777" w:rsidR="000115A3" w:rsidRDefault="000115A3" w:rsidP="000115A3">
      <w:pPr>
        <w:pStyle w:val="Text2-2"/>
      </w:pPr>
      <w:r>
        <w:t xml:space="preserve">V blízkosti technologie BTS bude navržen rozvaděč NN </w:t>
      </w:r>
      <w:proofErr w:type="gramStart"/>
      <w:r>
        <w:t>( v</w:t>
      </w:r>
      <w:proofErr w:type="gramEnd"/>
      <w:r>
        <w:t xml:space="preserve"> pilíři, nástěnný </w:t>
      </w:r>
      <w:proofErr w:type="spellStart"/>
      <w:r>
        <w:t>a.p</w:t>
      </w:r>
      <w:proofErr w:type="spellEnd"/>
      <w:r>
        <w:t xml:space="preserve">.) s měřením odběru el. energie, vybavený přívodkou pro mobilní dieselagregát a s přepínačem pro přepínání sítí. Z tohoto rozvaděče bude napojena </w:t>
      </w:r>
      <w:proofErr w:type="gramStart"/>
      <w:r>
        <w:t>BTS .</w:t>
      </w:r>
      <w:proofErr w:type="gramEnd"/>
    </w:p>
    <w:p w14:paraId="693C51A5" w14:textId="0B1BB7F9" w:rsidR="00383211" w:rsidRDefault="000115A3" w:rsidP="00B9371E">
      <w:pPr>
        <w:pStyle w:val="Text2-2"/>
      </w:pPr>
      <w:r>
        <w:t>V místě BTS budou navrženy samostatné uzemňovací sítě pro uzemnění anténního stožáru – ochrana proti blesku a uzemnění technologie BTS a</w:t>
      </w:r>
      <w:r w:rsidR="0082191C">
        <w:t> </w:t>
      </w:r>
      <w:r>
        <w:t>napájecí soustavy – pracovní uzemnění.</w:t>
      </w:r>
    </w:p>
    <w:p w14:paraId="1C6B1648" w14:textId="77777777" w:rsidR="0083016D" w:rsidRPr="007D016E" w:rsidRDefault="0083016D" w:rsidP="0083016D">
      <w:pPr>
        <w:pStyle w:val="Text2-2"/>
        <w:numPr>
          <w:ilvl w:val="0"/>
          <w:numId w:val="0"/>
        </w:numPr>
        <w:ind w:left="1701"/>
      </w:pPr>
    </w:p>
    <w:p w14:paraId="66400EB1" w14:textId="77777777" w:rsidR="007D016E" w:rsidRPr="007D016E" w:rsidRDefault="007D016E" w:rsidP="004A4B98">
      <w:pPr>
        <w:pStyle w:val="Nadpis2-2"/>
      </w:pPr>
      <w:bookmarkStart w:id="22" w:name="_Toc158135256"/>
      <w:r w:rsidRPr="007D016E">
        <w:t>Železniční svršek a spodek</w:t>
      </w:r>
      <w:bookmarkEnd w:id="22"/>
    </w:p>
    <w:p w14:paraId="42808919" w14:textId="77777777" w:rsidR="007D016E" w:rsidRPr="00370165" w:rsidRDefault="007D016E" w:rsidP="004A4B98">
      <w:pPr>
        <w:pStyle w:val="Text2-1"/>
        <w:rPr>
          <w:b/>
        </w:rPr>
      </w:pPr>
      <w:r w:rsidRPr="00370165">
        <w:rPr>
          <w:b/>
        </w:rPr>
        <w:t xml:space="preserve">Popis stávajícího stavu </w:t>
      </w:r>
    </w:p>
    <w:p w14:paraId="0C8937C9" w14:textId="6B47C570" w:rsidR="00FD5B4B" w:rsidRPr="00C32006" w:rsidRDefault="00FD5B4B" w:rsidP="004D53E8">
      <w:pPr>
        <w:pStyle w:val="Text2-2"/>
      </w:pPr>
      <w:r w:rsidRPr="00C32006">
        <w:t xml:space="preserve">Svršek – celkový technický stav železničního svršku odpovídá stáří a opotřebení vzhledem k jeho dopravnímu zatížení. Kolejnice jsou ojeté, </w:t>
      </w:r>
      <w:r w:rsidR="006E1490" w:rsidRPr="00C32006">
        <w:t>značný počet</w:t>
      </w:r>
      <w:r w:rsidRPr="00C32006">
        <w:t xml:space="preserve"> pražců j</w:t>
      </w:r>
      <w:r w:rsidR="006E1490" w:rsidRPr="00C32006">
        <w:t>e</w:t>
      </w:r>
      <w:r w:rsidRPr="00C32006">
        <w:t xml:space="preserve"> klasifikován jako nutn</w:t>
      </w:r>
      <w:r w:rsidR="006E1490" w:rsidRPr="00C32006">
        <w:t>ý</w:t>
      </w:r>
      <w:r w:rsidRPr="00C32006">
        <w:t xml:space="preserve"> k výměně, může se objevovat snížená držebnost upevňovadel.</w:t>
      </w:r>
    </w:p>
    <w:p w14:paraId="58185408" w14:textId="16C3C965" w:rsidR="007D016E" w:rsidRPr="00C32006" w:rsidRDefault="00E97B49" w:rsidP="004D53E8">
      <w:pPr>
        <w:pStyle w:val="Text2-2"/>
      </w:pPr>
      <w:r w:rsidRPr="00C32006">
        <w:t>Spodek – železniční</w:t>
      </w:r>
      <w:r w:rsidR="00D87790" w:rsidRPr="00C32006">
        <w:t xml:space="preserve"> spodek obecně nevykazuje výrazné deformace nebo problémy s</w:t>
      </w:r>
      <w:r w:rsidR="00C471B7" w:rsidRPr="00C32006">
        <w:t> </w:t>
      </w:r>
      <w:r w:rsidR="00D87790" w:rsidRPr="00C32006">
        <w:t>únosností</w:t>
      </w:r>
      <w:r w:rsidR="00C471B7" w:rsidRPr="00C32006">
        <w:t>, což je ovšem dáno i nízkými traťovými rychlostmi v rozmezí 60-80 km/h.</w:t>
      </w:r>
    </w:p>
    <w:p w14:paraId="25ADB3B8" w14:textId="3DCB347A" w:rsidR="00AC293B" w:rsidRPr="00C32006" w:rsidRDefault="00AC293B" w:rsidP="004D53E8">
      <w:pPr>
        <w:pStyle w:val="Text2-2"/>
      </w:pPr>
      <w:r w:rsidRPr="00C32006">
        <w:rPr>
          <w:rFonts w:eastAsia="Times New Roman"/>
        </w:rPr>
        <w:t xml:space="preserve">V úseku Kopřivnice-Štramberk evidujeme v km 18,050 – 18,150 problematický úsek z hlediska žel. spodku způsobený vysokou hladinou HPV. </w:t>
      </w:r>
    </w:p>
    <w:p w14:paraId="385C897A" w14:textId="77777777" w:rsidR="007D016E" w:rsidRPr="00C32006" w:rsidRDefault="007D016E" w:rsidP="004A4B98">
      <w:pPr>
        <w:pStyle w:val="Text2-1"/>
        <w:rPr>
          <w:b/>
        </w:rPr>
      </w:pPr>
      <w:r w:rsidRPr="00C32006">
        <w:rPr>
          <w:b/>
        </w:rPr>
        <w:t xml:space="preserve">Požadavky na nový stav </w:t>
      </w:r>
    </w:p>
    <w:p w14:paraId="062184E3" w14:textId="27F6524A" w:rsidR="00AC293B" w:rsidRPr="00C32006" w:rsidRDefault="002777FC" w:rsidP="002777FC">
      <w:pPr>
        <w:pStyle w:val="Text2-2"/>
      </w:pPr>
      <w:bookmarkStart w:id="23" w:name="_Hlk132982706"/>
      <w:r w:rsidRPr="00C32006">
        <w:t xml:space="preserve">Součástí díla je zpracování </w:t>
      </w:r>
      <w:r w:rsidR="0045650A" w:rsidRPr="00C32006">
        <w:t xml:space="preserve">projektu </w:t>
      </w:r>
      <w:r w:rsidRPr="00C32006">
        <w:t xml:space="preserve">IGP viz bod 1.1.6. V rámci zpracování ZP bude </w:t>
      </w:r>
      <w:r w:rsidR="00A04C47" w:rsidRPr="00C32006">
        <w:t xml:space="preserve">mimo jiné </w:t>
      </w:r>
      <w:r w:rsidRPr="00C32006">
        <w:t xml:space="preserve">provedena pochůzka v rozsahu stavby za účasti správce a GŘ, zaměřená na zmapování problematických míst </w:t>
      </w:r>
      <w:r w:rsidR="00AC293B" w:rsidRPr="00C32006">
        <w:t xml:space="preserve">(např. km 18,050 – 18,150) </w:t>
      </w:r>
      <w:r w:rsidRPr="00C32006">
        <w:t>žel. spodku a svršku a určení rozsahu a možností stavebních prací. Záznam z pochůzky bude doložen v</w:t>
      </w:r>
      <w:r w:rsidR="00AC293B" w:rsidRPr="00C32006">
        <w:t> </w:t>
      </w:r>
      <w:r w:rsidRPr="00C32006">
        <w:t>dokladové</w:t>
      </w:r>
      <w:r w:rsidR="00AC293B" w:rsidRPr="00C32006">
        <w:t xml:space="preserve"> </w:t>
      </w:r>
      <w:r w:rsidRPr="00C32006">
        <w:t>části.</w:t>
      </w:r>
    </w:p>
    <w:p w14:paraId="596A1669" w14:textId="7718DF43" w:rsidR="002777FC" w:rsidRPr="00C32006" w:rsidRDefault="00AC293B" w:rsidP="002777FC">
      <w:pPr>
        <w:pStyle w:val="Text2-2"/>
      </w:pPr>
      <w:r w:rsidRPr="00C32006">
        <w:rPr>
          <w:rFonts w:eastAsia="Times New Roman"/>
        </w:rPr>
        <w:t>V rámci zřizování TV zde musí být vyřešeno odvodnění a příp. sanace železničního spodku.</w:t>
      </w:r>
    </w:p>
    <w:bookmarkEnd w:id="23"/>
    <w:p w14:paraId="55EAAD02" w14:textId="6B015DA5" w:rsidR="002777FC" w:rsidRDefault="002777FC" w:rsidP="002777FC">
      <w:pPr>
        <w:pStyle w:val="Text2-2"/>
      </w:pPr>
      <w:r w:rsidRPr="00EF1AD4">
        <w:t xml:space="preserve">Rozsah rekonstrukce železničního svršku a spodku bude stanoven na základě provedené analýzy současného stavu. Bude respektována SP, část </w:t>
      </w:r>
      <w:r>
        <w:t>v části A</w:t>
      </w:r>
      <w:r w:rsidR="0082191C">
        <w:t> </w:t>
      </w:r>
      <w:r w:rsidRPr="009037B0">
        <w:t>Studie Beskydy TZ 112015 PZ</w:t>
      </w:r>
      <w:r>
        <w:t>, kapitola 3.1 Kolejové úpravy a komunikace bod II. Technický stav jednotlivých částí infrastruktury</w:t>
      </w:r>
      <w:r w:rsidRPr="00EF1AD4">
        <w:t xml:space="preserve">, dle schválené varianty </w:t>
      </w:r>
      <w:r>
        <w:t>325-1</w:t>
      </w:r>
      <w:r w:rsidRPr="00EF1AD4">
        <w:t>.</w:t>
      </w:r>
    </w:p>
    <w:p w14:paraId="5E321671" w14:textId="77777777" w:rsidR="007D016E" w:rsidRPr="007D016E" w:rsidRDefault="007D016E" w:rsidP="00F36483">
      <w:pPr>
        <w:pStyle w:val="Nadpis2-2"/>
      </w:pPr>
      <w:bookmarkStart w:id="24" w:name="_Toc158135257"/>
      <w:r w:rsidRPr="007D016E">
        <w:t>Nástupiště</w:t>
      </w:r>
      <w:bookmarkEnd w:id="24"/>
    </w:p>
    <w:p w14:paraId="4293E3AA" w14:textId="77777777" w:rsidR="007D016E" w:rsidRPr="00370165" w:rsidRDefault="007D016E" w:rsidP="00F36483">
      <w:pPr>
        <w:pStyle w:val="Text2-1"/>
        <w:keepNext/>
        <w:rPr>
          <w:b/>
        </w:rPr>
      </w:pPr>
      <w:r w:rsidRPr="00370165">
        <w:rPr>
          <w:b/>
        </w:rPr>
        <w:t xml:space="preserve">Popis stávajícího stavu </w:t>
      </w:r>
    </w:p>
    <w:p w14:paraId="2D9BF19E" w14:textId="77777777" w:rsidR="00FD5B4B" w:rsidRPr="00C32006" w:rsidRDefault="00FD5B4B" w:rsidP="00FD5B4B">
      <w:pPr>
        <w:pStyle w:val="Text2-2"/>
      </w:pPr>
      <w:r w:rsidRPr="00C32006">
        <w:t xml:space="preserve">Nástupiště v zastávce Sedlnice </w:t>
      </w:r>
      <w:proofErr w:type="gramStart"/>
      <w:r w:rsidRPr="00C32006">
        <w:t>leží</w:t>
      </w:r>
      <w:proofErr w:type="gramEnd"/>
      <w:r w:rsidRPr="00C32006">
        <w:t xml:space="preserve"> v km 6,298 – 6,468 u koleje č. 1. Je zde zřízené vnější úrovňové nástupiště o délce 170 m, s nástupní hranou ve výšce 550 mm od TK. Hrana nástupiště je tvořena prefabrikáty SUDOP T + desky K 230, povrch je tvořen dlažbou.</w:t>
      </w:r>
    </w:p>
    <w:p w14:paraId="52911270" w14:textId="77777777" w:rsidR="00FD5B4B" w:rsidRPr="00C32006" w:rsidRDefault="00FD5B4B" w:rsidP="00FD5B4B">
      <w:pPr>
        <w:pStyle w:val="Text2-2"/>
      </w:pPr>
      <w:r w:rsidRPr="00C32006">
        <w:lastRenderedPageBreak/>
        <w:t xml:space="preserve">Ve stanici ŽST Sedlnice předjízdné kol. se nachází jedno jednostranné úrovňové nástupiště v km 7,343 – 7,547 o délce 204 m, s hranou </w:t>
      </w:r>
      <w:proofErr w:type="spellStart"/>
      <w:r w:rsidRPr="00C32006">
        <w:t>Tischer</w:t>
      </w:r>
      <w:proofErr w:type="spellEnd"/>
      <w:r w:rsidRPr="00C32006">
        <w:t xml:space="preserve"> ve výšce 200 mm od TK z drťového povrchu.</w:t>
      </w:r>
    </w:p>
    <w:p w14:paraId="227D3CF0" w14:textId="77777777" w:rsidR="00FD5B4B" w:rsidRPr="00C32006" w:rsidRDefault="00FD5B4B" w:rsidP="00FD5B4B">
      <w:pPr>
        <w:pStyle w:val="Text2-2"/>
      </w:pPr>
      <w:r w:rsidRPr="00C32006">
        <w:t xml:space="preserve">Nástupiště v zastávce Skotnice </w:t>
      </w:r>
      <w:proofErr w:type="gramStart"/>
      <w:r w:rsidRPr="00C32006">
        <w:t>leží</w:t>
      </w:r>
      <w:proofErr w:type="gramEnd"/>
      <w:r w:rsidRPr="00C32006">
        <w:t xml:space="preserve"> v km 9,968 - 10,068 mezi stanicemi Sedlnice – Příbor. Zastávka je trvale neobsazená. Nachází se v ní vnější úrovňové nástupiště se zděným přístřeškem a s nástupní hranou ve výšce 300 mm od TK, které však není bezbariérově přístupné. Hrana nástupiště je tvořena ze SUDOP T + desky K150, povrch nástupiště je tvořen z betonových prefabrikátů.</w:t>
      </w:r>
    </w:p>
    <w:p w14:paraId="39978C65" w14:textId="77777777" w:rsidR="00FD5B4B" w:rsidRPr="00C32006" w:rsidRDefault="00FD5B4B" w:rsidP="00FD5B4B">
      <w:pPr>
        <w:pStyle w:val="Text2-2"/>
      </w:pPr>
      <w:r w:rsidRPr="00C32006">
        <w:t>V ŽST Příbor se nachází dvě úrovňové nástupiště:</w:t>
      </w:r>
    </w:p>
    <w:p w14:paraId="05F1C3EE" w14:textId="77777777" w:rsidR="00FD5B4B" w:rsidRPr="00C32006" w:rsidRDefault="00FD5B4B" w:rsidP="00FD5B4B">
      <w:pPr>
        <w:pStyle w:val="Text2-2"/>
        <w:numPr>
          <w:ilvl w:val="0"/>
          <w:numId w:val="0"/>
        </w:numPr>
        <w:ind w:left="1701"/>
      </w:pPr>
      <w:r w:rsidRPr="00C32006">
        <w:t xml:space="preserve">Nástupiště č. 1, o délce 185 m, </w:t>
      </w:r>
      <w:proofErr w:type="gramStart"/>
      <w:r w:rsidRPr="00C32006">
        <w:t>leží</w:t>
      </w:r>
      <w:proofErr w:type="gramEnd"/>
      <w:r w:rsidRPr="00C32006">
        <w:t xml:space="preserve"> v km 13,130 – 13,315. Jedná se o vnější nástupiště s výškou hrany 200 mm od TK (typ </w:t>
      </w:r>
      <w:proofErr w:type="spellStart"/>
      <w:r w:rsidRPr="00C32006">
        <w:t>Tischer</w:t>
      </w:r>
      <w:proofErr w:type="spellEnd"/>
      <w:r w:rsidRPr="00C32006">
        <w:t>) s povrchem ze živičného koberce.</w:t>
      </w:r>
    </w:p>
    <w:p w14:paraId="26F62EA5" w14:textId="77777777" w:rsidR="00FD5B4B" w:rsidRPr="00C32006" w:rsidRDefault="00FD5B4B" w:rsidP="00FD5B4B">
      <w:pPr>
        <w:pStyle w:val="Text2-2"/>
        <w:numPr>
          <w:ilvl w:val="0"/>
          <w:numId w:val="0"/>
        </w:numPr>
        <w:ind w:left="1701"/>
      </w:pPr>
      <w:r w:rsidRPr="00C32006">
        <w:t xml:space="preserve">Nástupiště č. 2, o délce 160 m, </w:t>
      </w:r>
      <w:proofErr w:type="gramStart"/>
      <w:r w:rsidRPr="00C32006">
        <w:t>leží</w:t>
      </w:r>
      <w:proofErr w:type="gramEnd"/>
      <w:r w:rsidRPr="00C32006">
        <w:t xml:space="preserve"> v km 13,160 – 13,264. Jedná se o jednostranné nástupiště s výškou hrany 300 mm od TK (typ </w:t>
      </w:r>
      <w:proofErr w:type="spellStart"/>
      <w:r w:rsidRPr="00C32006">
        <w:t>Tischer</w:t>
      </w:r>
      <w:proofErr w:type="spellEnd"/>
      <w:r w:rsidRPr="00C32006">
        <w:t xml:space="preserve">). Povrch nástupiště je tvořen kombinací </w:t>
      </w:r>
      <w:proofErr w:type="spellStart"/>
      <w:r w:rsidRPr="00C32006">
        <w:t>Tischer</w:t>
      </w:r>
      <w:proofErr w:type="spellEnd"/>
      <w:r w:rsidRPr="00C32006">
        <w:t xml:space="preserve"> + SUDOP T + desky K150 + zámková dlažba.</w:t>
      </w:r>
    </w:p>
    <w:p w14:paraId="4D6837B9" w14:textId="77777777" w:rsidR="00FD5B4B" w:rsidRPr="00C32006" w:rsidRDefault="00FD5B4B" w:rsidP="00FD5B4B">
      <w:pPr>
        <w:pStyle w:val="Text2-2"/>
        <w:numPr>
          <w:ilvl w:val="0"/>
          <w:numId w:val="0"/>
        </w:numPr>
        <w:ind w:left="1701"/>
      </w:pPr>
      <w:r w:rsidRPr="00C32006">
        <w:t>Příchod k vlakům je zajištěn zhruba uprostřed staniční budovy úrovňovým přechodem.</w:t>
      </w:r>
    </w:p>
    <w:p w14:paraId="322E8E7F" w14:textId="77777777" w:rsidR="00FD5B4B" w:rsidRPr="00C32006" w:rsidRDefault="00FD5B4B" w:rsidP="00FD5B4B">
      <w:pPr>
        <w:pStyle w:val="Text2-2"/>
      </w:pPr>
      <w:r w:rsidRPr="00C32006">
        <w:t>Ve stanici ŽST Kopřivnice nákl. nádr. se nenachází žádné nástupiště.</w:t>
      </w:r>
    </w:p>
    <w:p w14:paraId="3F1D7341" w14:textId="77777777" w:rsidR="00FD5B4B" w:rsidRPr="00C32006" w:rsidRDefault="00FD5B4B" w:rsidP="00FD5B4B">
      <w:pPr>
        <w:pStyle w:val="Text2-2"/>
      </w:pPr>
      <w:r w:rsidRPr="00C32006">
        <w:t xml:space="preserve">Zastávka Kopřivnice </w:t>
      </w:r>
      <w:proofErr w:type="gramStart"/>
      <w:r w:rsidRPr="00C32006">
        <w:t>leží</w:t>
      </w:r>
      <w:proofErr w:type="gramEnd"/>
      <w:r w:rsidRPr="00C32006">
        <w:t xml:space="preserve"> v km 16,751 – 16,851 mezi stanicemi Kopřivnice – Kopřivnice nákladové nádraží. Zastávka je trvale neobsazená. Nachází se v ní vnější úrovňové nástupiště s přístřeškem a pevnou nástupní hranou o délce 100 metrů, SUDOP T + desky K150 s výškou hrany 300 mm od TK, jenž je bezbariérově přístupné.</w:t>
      </w:r>
    </w:p>
    <w:p w14:paraId="67DB6BA3" w14:textId="77777777" w:rsidR="00FD5B4B" w:rsidRPr="00C32006" w:rsidRDefault="00FD5B4B" w:rsidP="00FD5B4B">
      <w:pPr>
        <w:pStyle w:val="Text2-2"/>
      </w:pPr>
      <w:r w:rsidRPr="00C32006">
        <w:t>Ve stanici ŽST Kopřivnice jsou dvě mimoúrovňová nástupiště:</w:t>
      </w:r>
    </w:p>
    <w:p w14:paraId="67BD430D" w14:textId="77777777" w:rsidR="00FD5B4B" w:rsidRPr="00C32006" w:rsidRDefault="00FD5B4B" w:rsidP="00FD5B4B">
      <w:pPr>
        <w:pStyle w:val="Text2-2"/>
        <w:numPr>
          <w:ilvl w:val="0"/>
          <w:numId w:val="0"/>
        </w:numPr>
        <w:ind w:left="1701"/>
      </w:pPr>
      <w:r w:rsidRPr="00C32006">
        <w:t xml:space="preserve">Nástupiště č. 1 </w:t>
      </w:r>
      <w:proofErr w:type="gramStart"/>
      <w:r w:rsidRPr="00C32006">
        <w:t>leží</w:t>
      </w:r>
      <w:proofErr w:type="gramEnd"/>
      <w:r w:rsidRPr="00C32006">
        <w:t xml:space="preserve"> v km 17,615 – 17,765. Jedná se o vnější nástupiště, délky 150 m, nástupní hrana SUDOP T + desky K230, výšky 300 mm od TK, s povrchem z betonových prefabrikátů.</w:t>
      </w:r>
    </w:p>
    <w:p w14:paraId="62C226B5" w14:textId="77777777" w:rsidR="00FD5B4B" w:rsidRPr="00C32006" w:rsidRDefault="00FD5B4B" w:rsidP="00FD5B4B">
      <w:pPr>
        <w:pStyle w:val="Text2-2"/>
        <w:numPr>
          <w:ilvl w:val="0"/>
          <w:numId w:val="0"/>
        </w:numPr>
        <w:ind w:left="1701"/>
      </w:pPr>
      <w:r w:rsidRPr="00C32006">
        <w:t xml:space="preserve">Nástupiště č. 2 </w:t>
      </w:r>
      <w:proofErr w:type="gramStart"/>
      <w:r w:rsidRPr="00C32006">
        <w:t>leží</w:t>
      </w:r>
      <w:proofErr w:type="gramEnd"/>
      <w:r w:rsidRPr="00C32006">
        <w:t xml:space="preserve"> v km 17,615 – 17,760. Jedná se o ostrovní nástupiště, délky 145 m, nástupní hrana SUDOP T + desky K230, výšky 300 mm od TK, s povrchem z litého betonu.</w:t>
      </w:r>
    </w:p>
    <w:p w14:paraId="4D53D78D" w14:textId="77777777" w:rsidR="00FD5B4B" w:rsidRPr="00C32006" w:rsidRDefault="00FD5B4B" w:rsidP="00FD5B4B">
      <w:pPr>
        <w:pStyle w:val="Text2-2"/>
        <w:numPr>
          <w:ilvl w:val="0"/>
          <w:numId w:val="0"/>
        </w:numPr>
        <w:ind w:left="1701"/>
      </w:pPr>
      <w:r w:rsidRPr="00C32006">
        <w:t>Příchod k vlakům je na první nástupiště zajištěn z vestibulu staniční budovy nebo chodníkem z místní komunikace, na druhé nástupiště pak podchodem.</w:t>
      </w:r>
    </w:p>
    <w:p w14:paraId="24812859" w14:textId="77777777" w:rsidR="00FD5B4B" w:rsidRPr="00C32006" w:rsidRDefault="00FD5B4B" w:rsidP="00FD5B4B">
      <w:pPr>
        <w:pStyle w:val="Text2-2"/>
      </w:pPr>
      <w:r w:rsidRPr="00C32006">
        <w:t>Ve stanici ŽST Štramberk jsou dvě úrovňová nástupiště:</w:t>
      </w:r>
    </w:p>
    <w:p w14:paraId="09F595EF" w14:textId="77777777" w:rsidR="00FD5B4B" w:rsidRPr="00C32006" w:rsidRDefault="00FD5B4B" w:rsidP="00FD5B4B">
      <w:pPr>
        <w:pStyle w:val="Text2-2"/>
        <w:numPr>
          <w:ilvl w:val="0"/>
          <w:numId w:val="0"/>
        </w:numPr>
        <w:ind w:left="1701"/>
      </w:pPr>
      <w:r w:rsidRPr="00C32006">
        <w:t xml:space="preserve">Nástupiště č. 1 </w:t>
      </w:r>
      <w:proofErr w:type="gramStart"/>
      <w:r w:rsidRPr="00C32006">
        <w:t>leží</w:t>
      </w:r>
      <w:proofErr w:type="gramEnd"/>
      <w:r w:rsidRPr="00C32006">
        <w:t xml:space="preserve"> v km 19,611 – 19,676 u koleje č. 5. Jedná se o vnější nástupiště, délky 65 m, nástupní hrana SUDOP T + desky K230, výšky 380 mm od TK, s povrchem z betonových prefabrikátů.</w:t>
      </w:r>
    </w:p>
    <w:p w14:paraId="2D859CC2" w14:textId="77777777" w:rsidR="00FD5B4B" w:rsidRPr="00C32006" w:rsidRDefault="00FD5B4B" w:rsidP="00FD5B4B">
      <w:pPr>
        <w:pStyle w:val="Text2-2"/>
        <w:numPr>
          <w:ilvl w:val="0"/>
          <w:numId w:val="0"/>
        </w:numPr>
        <w:ind w:left="1701"/>
      </w:pPr>
      <w:r w:rsidRPr="00C32006">
        <w:t xml:space="preserve">Nástupiště č. 2 </w:t>
      </w:r>
      <w:proofErr w:type="gramStart"/>
      <w:r w:rsidRPr="00C32006">
        <w:t>leží</w:t>
      </w:r>
      <w:proofErr w:type="gramEnd"/>
      <w:r w:rsidRPr="00C32006">
        <w:t xml:space="preserve"> v km 19,589 – 19,702. Jedná se o jednostranné nástupiště, délky 113 m, nástupní hrana SUDOP T + desky K230, výšky 250 mm od TK, s povrchem z betonových prefabrikátů.</w:t>
      </w:r>
    </w:p>
    <w:p w14:paraId="79DB9B62" w14:textId="77777777" w:rsidR="00FD5B4B" w:rsidRPr="00C32006" w:rsidRDefault="00FD5B4B" w:rsidP="00FD5B4B">
      <w:pPr>
        <w:pStyle w:val="Text2-2"/>
      </w:pPr>
      <w:r w:rsidRPr="00C32006">
        <w:t>Celkem se nachází v předmětném úseku 10 nástupišť.</w:t>
      </w:r>
    </w:p>
    <w:p w14:paraId="26D68BEB" w14:textId="77777777" w:rsidR="007D016E" w:rsidRPr="00C32006" w:rsidRDefault="007D016E" w:rsidP="004A4B98">
      <w:pPr>
        <w:pStyle w:val="Text2-1"/>
        <w:rPr>
          <w:b/>
        </w:rPr>
      </w:pPr>
      <w:r w:rsidRPr="00C32006">
        <w:rPr>
          <w:b/>
        </w:rPr>
        <w:t xml:space="preserve">Požadavky na nový stav </w:t>
      </w:r>
    </w:p>
    <w:p w14:paraId="0FC27889" w14:textId="047E8C52" w:rsidR="00F6386A" w:rsidRPr="00C32006" w:rsidRDefault="007A133B" w:rsidP="004D53E8">
      <w:pPr>
        <w:pStyle w:val="Text2-2"/>
      </w:pPr>
      <w:r w:rsidRPr="00C32006">
        <w:t>Dle SP, část v části A Studie Beskydy TZ 112015 PZ, kapitola 3.1 Kolejové úpravy a komunikace bod II. Technický stav jednotlivých částí infrastruktury. Navrhují se jednotně nástupiště z L prefabrikátů dle vzorových listů železničního spodku. Výška všech nástupištních hran je navržena 550 mm nad</w:t>
      </w:r>
      <w:r w:rsidR="0082191C" w:rsidRPr="00C32006">
        <w:t> </w:t>
      </w:r>
      <w:r w:rsidRPr="00C32006">
        <w:t>temenem kolejnice</w:t>
      </w:r>
      <w:r w:rsidR="007D016E" w:rsidRPr="00C32006">
        <w:t>.</w:t>
      </w:r>
      <w:r w:rsidR="00A5119D" w:rsidRPr="00C32006">
        <w:t xml:space="preserve"> Všechna nástupiště musí splňovat požadavky přístupu osob s omezenou schopností pohybu a orientace.</w:t>
      </w:r>
    </w:p>
    <w:p w14:paraId="3296E228" w14:textId="77777777" w:rsidR="007D016E" w:rsidRPr="007D016E" w:rsidRDefault="007D016E" w:rsidP="005A2CE9">
      <w:pPr>
        <w:pStyle w:val="Nadpis2-2"/>
      </w:pPr>
      <w:bookmarkStart w:id="25" w:name="_Toc158135258"/>
      <w:r w:rsidRPr="007D016E">
        <w:lastRenderedPageBreak/>
        <w:t>Železniční přejezdy</w:t>
      </w:r>
      <w:bookmarkEnd w:id="25"/>
    </w:p>
    <w:p w14:paraId="616EEFD2" w14:textId="77777777" w:rsidR="007D016E" w:rsidRDefault="007D016E" w:rsidP="004A4B98">
      <w:pPr>
        <w:pStyle w:val="Text2-1"/>
        <w:rPr>
          <w:b/>
        </w:rPr>
      </w:pPr>
      <w:r w:rsidRPr="00370165">
        <w:rPr>
          <w:b/>
        </w:rPr>
        <w:t xml:space="preserve">Popis stávajícího stavu </w:t>
      </w:r>
    </w:p>
    <w:p w14:paraId="60CA121F" w14:textId="77777777" w:rsidR="00A5119D" w:rsidRPr="00C32006" w:rsidRDefault="00A5119D" w:rsidP="00A5119D">
      <w:pPr>
        <w:pStyle w:val="Text2-2"/>
        <w:numPr>
          <w:ilvl w:val="3"/>
          <w:numId w:val="7"/>
        </w:numPr>
        <w:rPr>
          <w:rFonts w:asciiTheme="majorHAnsi" w:hAnsiTheme="majorHAnsi"/>
        </w:rPr>
      </w:pPr>
      <w:r w:rsidRPr="00C32006">
        <w:rPr>
          <w:rFonts w:asciiTheme="majorHAnsi" w:hAnsiTheme="majorHAnsi"/>
        </w:rPr>
        <w:t>Na předmětném úseku se nachází celkem 18 přejezdů včetně jednoho přejezdu v </w:t>
      </w:r>
      <w:proofErr w:type="spellStart"/>
      <w:r w:rsidRPr="00C32006">
        <w:rPr>
          <w:rFonts w:asciiTheme="majorHAnsi" w:hAnsiTheme="majorHAnsi"/>
        </w:rPr>
        <w:t>Sedlnickém</w:t>
      </w:r>
      <w:proofErr w:type="spellEnd"/>
      <w:r w:rsidRPr="00C32006">
        <w:rPr>
          <w:rFonts w:asciiTheme="majorHAnsi" w:hAnsiTheme="majorHAnsi"/>
        </w:rPr>
        <w:t xml:space="preserve"> trianglu a jednoho přejezdu v těsné blízkosti ŽST Štramberk.</w:t>
      </w:r>
      <w:r w:rsidRPr="00C32006">
        <w:rPr>
          <w:rFonts w:asciiTheme="majorHAnsi" w:hAnsiTheme="majorHAnsi"/>
        </w:rPr>
        <w:br/>
      </w:r>
      <w:r w:rsidRPr="00C32006">
        <w:rPr>
          <w:rFonts w:asciiTheme="majorHAnsi" w:hAnsiTheme="majorHAnsi"/>
        </w:rPr>
        <w:br/>
      </w:r>
    </w:p>
    <w:tbl>
      <w:tblPr>
        <w:tblStyle w:val="Mkatabulky"/>
        <w:tblW w:w="0" w:type="auto"/>
        <w:jc w:val="center"/>
        <w:tblLook w:val="04A0" w:firstRow="1" w:lastRow="0" w:firstColumn="1" w:lastColumn="0" w:noHBand="0" w:noVBand="1"/>
      </w:tblPr>
      <w:tblGrid>
        <w:gridCol w:w="2093"/>
        <w:gridCol w:w="1701"/>
        <w:gridCol w:w="1134"/>
      </w:tblGrid>
      <w:tr w:rsidR="00C32006" w:rsidRPr="00C32006" w14:paraId="6889C615" w14:textId="77777777" w:rsidTr="00DD6871">
        <w:trPr>
          <w:trHeight w:val="340"/>
          <w:jc w:val="center"/>
        </w:trPr>
        <w:tc>
          <w:tcPr>
            <w:tcW w:w="2093" w:type="dxa"/>
          </w:tcPr>
          <w:p w14:paraId="43260DE5" w14:textId="77777777" w:rsidR="00A5119D" w:rsidRPr="00C32006" w:rsidRDefault="00A5119D" w:rsidP="00DD6871">
            <w:pPr>
              <w:spacing w:after="0" w:line="240" w:lineRule="auto"/>
              <w:jc w:val="center"/>
              <w:rPr>
                <w:rFonts w:asciiTheme="majorHAnsi" w:hAnsiTheme="majorHAnsi"/>
                <w:sz w:val="18"/>
                <w:szCs w:val="18"/>
              </w:rPr>
            </w:pPr>
            <w:r w:rsidRPr="00C32006">
              <w:rPr>
                <w:rFonts w:asciiTheme="majorHAnsi" w:hAnsiTheme="majorHAnsi"/>
                <w:sz w:val="18"/>
                <w:szCs w:val="18"/>
              </w:rPr>
              <w:t>ČÍSLO PŘEJEZDU</w:t>
            </w:r>
          </w:p>
        </w:tc>
        <w:tc>
          <w:tcPr>
            <w:tcW w:w="1701" w:type="dxa"/>
          </w:tcPr>
          <w:p w14:paraId="25EFF3D8" w14:textId="77777777" w:rsidR="00A5119D" w:rsidRPr="00C32006" w:rsidRDefault="00A5119D" w:rsidP="00DD6871">
            <w:pPr>
              <w:spacing w:after="0" w:line="240" w:lineRule="auto"/>
              <w:jc w:val="center"/>
              <w:rPr>
                <w:rFonts w:asciiTheme="majorHAnsi" w:hAnsiTheme="majorHAnsi"/>
                <w:sz w:val="18"/>
                <w:szCs w:val="18"/>
              </w:rPr>
            </w:pPr>
            <w:r w:rsidRPr="00C32006">
              <w:rPr>
                <w:rFonts w:asciiTheme="majorHAnsi" w:hAnsiTheme="majorHAnsi"/>
                <w:sz w:val="18"/>
                <w:szCs w:val="18"/>
              </w:rPr>
              <w:t>KILOMETRÁŽ</w:t>
            </w:r>
          </w:p>
        </w:tc>
        <w:tc>
          <w:tcPr>
            <w:tcW w:w="1134" w:type="dxa"/>
          </w:tcPr>
          <w:p w14:paraId="016A5D4B" w14:textId="77777777" w:rsidR="00A5119D" w:rsidRPr="00C32006" w:rsidRDefault="00A5119D" w:rsidP="00DD6871">
            <w:pPr>
              <w:spacing w:after="0" w:line="240" w:lineRule="auto"/>
              <w:jc w:val="center"/>
              <w:rPr>
                <w:rFonts w:asciiTheme="majorHAnsi" w:hAnsiTheme="majorHAnsi"/>
                <w:sz w:val="18"/>
                <w:szCs w:val="18"/>
              </w:rPr>
            </w:pPr>
            <w:r w:rsidRPr="00C32006">
              <w:rPr>
                <w:rFonts w:asciiTheme="majorHAnsi" w:hAnsiTheme="majorHAnsi"/>
                <w:sz w:val="18"/>
                <w:szCs w:val="18"/>
              </w:rPr>
              <w:t>TÚDÚ</w:t>
            </w:r>
          </w:p>
        </w:tc>
      </w:tr>
      <w:tr w:rsidR="00C32006" w:rsidRPr="00C32006" w14:paraId="7BDE76E3" w14:textId="77777777" w:rsidTr="00DD6871">
        <w:trPr>
          <w:trHeight w:val="340"/>
          <w:jc w:val="center"/>
        </w:trPr>
        <w:tc>
          <w:tcPr>
            <w:tcW w:w="2093" w:type="dxa"/>
          </w:tcPr>
          <w:p w14:paraId="08810A8C" w14:textId="77777777" w:rsidR="00A5119D" w:rsidRPr="00C32006" w:rsidRDefault="00A5119D" w:rsidP="00DD6871">
            <w:pPr>
              <w:spacing w:after="0" w:line="240" w:lineRule="auto"/>
              <w:jc w:val="center"/>
              <w:rPr>
                <w:rFonts w:asciiTheme="majorHAnsi" w:hAnsiTheme="majorHAnsi"/>
                <w:sz w:val="18"/>
                <w:szCs w:val="18"/>
              </w:rPr>
            </w:pPr>
            <w:r w:rsidRPr="00C32006">
              <w:rPr>
                <w:rFonts w:asciiTheme="majorHAnsi" w:hAnsiTheme="majorHAnsi"/>
                <w:sz w:val="18"/>
                <w:szCs w:val="18"/>
              </w:rPr>
              <w:t>P8427</w:t>
            </w:r>
          </w:p>
        </w:tc>
        <w:tc>
          <w:tcPr>
            <w:tcW w:w="1701" w:type="dxa"/>
          </w:tcPr>
          <w:p w14:paraId="597E3F8D" w14:textId="77777777" w:rsidR="00A5119D" w:rsidRPr="00C32006" w:rsidRDefault="00A5119D" w:rsidP="00DD6871">
            <w:pPr>
              <w:spacing w:after="0" w:line="240" w:lineRule="auto"/>
              <w:jc w:val="center"/>
              <w:rPr>
                <w:rFonts w:asciiTheme="majorHAnsi" w:hAnsiTheme="majorHAnsi"/>
                <w:sz w:val="18"/>
                <w:szCs w:val="18"/>
              </w:rPr>
            </w:pPr>
            <w:r w:rsidRPr="00C32006">
              <w:rPr>
                <w:rFonts w:asciiTheme="majorHAnsi" w:hAnsiTheme="majorHAnsi"/>
                <w:sz w:val="18"/>
                <w:szCs w:val="18"/>
              </w:rPr>
              <w:t>km 0,227</w:t>
            </w:r>
          </w:p>
        </w:tc>
        <w:tc>
          <w:tcPr>
            <w:tcW w:w="1134" w:type="dxa"/>
          </w:tcPr>
          <w:p w14:paraId="5B58E1E2" w14:textId="77777777" w:rsidR="00A5119D" w:rsidRPr="00C32006" w:rsidRDefault="00A5119D" w:rsidP="00DD6871">
            <w:pPr>
              <w:spacing w:after="0" w:line="240" w:lineRule="auto"/>
              <w:jc w:val="center"/>
              <w:rPr>
                <w:rFonts w:asciiTheme="majorHAnsi" w:hAnsiTheme="majorHAnsi"/>
                <w:sz w:val="18"/>
                <w:szCs w:val="18"/>
              </w:rPr>
            </w:pPr>
            <w:r w:rsidRPr="00C32006">
              <w:rPr>
                <w:rFonts w:asciiTheme="majorHAnsi" w:hAnsiTheme="majorHAnsi"/>
                <w:sz w:val="18"/>
                <w:szCs w:val="18"/>
              </w:rPr>
              <w:t>2171CE</w:t>
            </w:r>
          </w:p>
        </w:tc>
      </w:tr>
      <w:tr w:rsidR="00C32006" w:rsidRPr="00C32006" w14:paraId="1CF49E33" w14:textId="77777777" w:rsidTr="00DD6871">
        <w:trPr>
          <w:trHeight w:val="340"/>
          <w:jc w:val="center"/>
        </w:trPr>
        <w:tc>
          <w:tcPr>
            <w:tcW w:w="2093" w:type="dxa"/>
          </w:tcPr>
          <w:p w14:paraId="2083CFDD" w14:textId="77777777" w:rsidR="00A5119D" w:rsidRPr="00C32006" w:rsidRDefault="00A5119D" w:rsidP="00DD6871">
            <w:pPr>
              <w:spacing w:after="0" w:line="240" w:lineRule="auto"/>
              <w:jc w:val="center"/>
              <w:rPr>
                <w:rFonts w:asciiTheme="majorHAnsi" w:hAnsiTheme="majorHAnsi"/>
                <w:sz w:val="18"/>
                <w:szCs w:val="18"/>
              </w:rPr>
            </w:pPr>
            <w:r w:rsidRPr="00C32006">
              <w:rPr>
                <w:rFonts w:asciiTheme="majorHAnsi" w:hAnsiTheme="majorHAnsi"/>
                <w:sz w:val="18"/>
                <w:szCs w:val="18"/>
              </w:rPr>
              <w:t>P7477</w:t>
            </w:r>
          </w:p>
        </w:tc>
        <w:tc>
          <w:tcPr>
            <w:tcW w:w="1701" w:type="dxa"/>
          </w:tcPr>
          <w:p w14:paraId="7BCA0C40" w14:textId="77777777" w:rsidR="00A5119D" w:rsidRPr="00C32006" w:rsidRDefault="00A5119D" w:rsidP="00DD6871">
            <w:pPr>
              <w:spacing w:after="0" w:line="240" w:lineRule="auto"/>
              <w:jc w:val="center"/>
              <w:rPr>
                <w:rFonts w:asciiTheme="majorHAnsi" w:hAnsiTheme="majorHAnsi"/>
                <w:sz w:val="18"/>
                <w:szCs w:val="18"/>
              </w:rPr>
            </w:pPr>
            <w:r w:rsidRPr="00C32006">
              <w:rPr>
                <w:rFonts w:asciiTheme="majorHAnsi" w:hAnsiTheme="majorHAnsi"/>
                <w:sz w:val="18"/>
                <w:szCs w:val="18"/>
              </w:rPr>
              <w:t>km 9,514</w:t>
            </w:r>
          </w:p>
        </w:tc>
        <w:tc>
          <w:tcPr>
            <w:tcW w:w="1134" w:type="dxa"/>
          </w:tcPr>
          <w:p w14:paraId="1144F195" w14:textId="77777777" w:rsidR="00A5119D" w:rsidRPr="00C32006" w:rsidRDefault="00A5119D" w:rsidP="00DD6871">
            <w:pPr>
              <w:spacing w:after="0" w:line="240" w:lineRule="auto"/>
              <w:jc w:val="center"/>
              <w:rPr>
                <w:rFonts w:asciiTheme="majorHAnsi" w:hAnsiTheme="majorHAnsi"/>
                <w:sz w:val="18"/>
                <w:szCs w:val="18"/>
              </w:rPr>
            </w:pPr>
            <w:r w:rsidRPr="00C32006">
              <w:rPr>
                <w:rFonts w:asciiTheme="majorHAnsi" w:hAnsiTheme="majorHAnsi"/>
                <w:sz w:val="18"/>
                <w:szCs w:val="18"/>
              </w:rPr>
              <w:t>217106</w:t>
            </w:r>
          </w:p>
        </w:tc>
      </w:tr>
      <w:tr w:rsidR="00C32006" w:rsidRPr="00C32006" w14:paraId="651A8D57" w14:textId="77777777" w:rsidTr="00DD6871">
        <w:trPr>
          <w:trHeight w:val="340"/>
          <w:jc w:val="center"/>
        </w:trPr>
        <w:tc>
          <w:tcPr>
            <w:tcW w:w="2093" w:type="dxa"/>
          </w:tcPr>
          <w:p w14:paraId="6F65BF6D" w14:textId="77777777" w:rsidR="00A5119D" w:rsidRPr="00C32006" w:rsidRDefault="00A5119D" w:rsidP="00DD6871">
            <w:pPr>
              <w:spacing w:after="0" w:line="240" w:lineRule="auto"/>
              <w:jc w:val="center"/>
              <w:rPr>
                <w:rFonts w:asciiTheme="majorHAnsi" w:hAnsiTheme="majorHAnsi"/>
                <w:sz w:val="18"/>
                <w:szCs w:val="18"/>
              </w:rPr>
            </w:pPr>
            <w:r w:rsidRPr="00C32006">
              <w:rPr>
                <w:rFonts w:asciiTheme="majorHAnsi" w:hAnsiTheme="majorHAnsi"/>
                <w:sz w:val="18"/>
                <w:szCs w:val="18"/>
              </w:rPr>
              <w:t>P7478</w:t>
            </w:r>
          </w:p>
        </w:tc>
        <w:tc>
          <w:tcPr>
            <w:tcW w:w="1701" w:type="dxa"/>
          </w:tcPr>
          <w:p w14:paraId="2D6D9B94" w14:textId="77777777" w:rsidR="00A5119D" w:rsidRPr="00C32006" w:rsidRDefault="00A5119D" w:rsidP="00DD6871">
            <w:pPr>
              <w:spacing w:after="0" w:line="240" w:lineRule="auto"/>
              <w:jc w:val="center"/>
              <w:rPr>
                <w:rFonts w:asciiTheme="majorHAnsi" w:hAnsiTheme="majorHAnsi"/>
                <w:sz w:val="18"/>
                <w:szCs w:val="18"/>
              </w:rPr>
            </w:pPr>
            <w:r w:rsidRPr="00C32006">
              <w:rPr>
                <w:rFonts w:asciiTheme="majorHAnsi" w:hAnsiTheme="majorHAnsi"/>
                <w:sz w:val="18"/>
                <w:szCs w:val="18"/>
              </w:rPr>
              <w:t>km 10,176</w:t>
            </w:r>
          </w:p>
        </w:tc>
        <w:tc>
          <w:tcPr>
            <w:tcW w:w="1134" w:type="dxa"/>
          </w:tcPr>
          <w:p w14:paraId="60F654A8" w14:textId="77777777" w:rsidR="00A5119D" w:rsidRPr="00C32006" w:rsidRDefault="00A5119D" w:rsidP="00DD6871">
            <w:pPr>
              <w:spacing w:after="0" w:line="240" w:lineRule="auto"/>
              <w:jc w:val="center"/>
              <w:rPr>
                <w:rFonts w:asciiTheme="majorHAnsi" w:hAnsiTheme="majorHAnsi"/>
                <w:sz w:val="18"/>
                <w:szCs w:val="18"/>
              </w:rPr>
            </w:pPr>
            <w:r w:rsidRPr="00C32006">
              <w:rPr>
                <w:rFonts w:asciiTheme="majorHAnsi" w:hAnsiTheme="majorHAnsi"/>
                <w:sz w:val="18"/>
                <w:szCs w:val="18"/>
              </w:rPr>
              <w:t>217106</w:t>
            </w:r>
          </w:p>
        </w:tc>
      </w:tr>
      <w:tr w:rsidR="00C32006" w:rsidRPr="00C32006" w14:paraId="66FB2B02" w14:textId="77777777" w:rsidTr="00DD6871">
        <w:trPr>
          <w:trHeight w:val="340"/>
          <w:jc w:val="center"/>
        </w:trPr>
        <w:tc>
          <w:tcPr>
            <w:tcW w:w="2093" w:type="dxa"/>
          </w:tcPr>
          <w:p w14:paraId="46AD3A6A" w14:textId="77777777" w:rsidR="00A5119D" w:rsidRPr="00C32006" w:rsidRDefault="00A5119D" w:rsidP="00DD6871">
            <w:pPr>
              <w:spacing w:after="0" w:line="240" w:lineRule="auto"/>
              <w:jc w:val="center"/>
              <w:rPr>
                <w:rFonts w:asciiTheme="majorHAnsi" w:hAnsiTheme="majorHAnsi"/>
                <w:sz w:val="18"/>
                <w:szCs w:val="18"/>
              </w:rPr>
            </w:pPr>
            <w:r w:rsidRPr="00C32006">
              <w:rPr>
                <w:rFonts w:asciiTheme="majorHAnsi" w:hAnsiTheme="majorHAnsi"/>
                <w:sz w:val="18"/>
                <w:szCs w:val="18"/>
              </w:rPr>
              <w:t>P7479</w:t>
            </w:r>
          </w:p>
        </w:tc>
        <w:tc>
          <w:tcPr>
            <w:tcW w:w="1701" w:type="dxa"/>
          </w:tcPr>
          <w:p w14:paraId="7EA6DF5A" w14:textId="77777777" w:rsidR="00A5119D" w:rsidRPr="00C32006" w:rsidRDefault="00A5119D" w:rsidP="00DD6871">
            <w:pPr>
              <w:spacing w:after="0" w:line="240" w:lineRule="auto"/>
              <w:jc w:val="center"/>
              <w:rPr>
                <w:rFonts w:asciiTheme="majorHAnsi" w:hAnsiTheme="majorHAnsi"/>
                <w:sz w:val="18"/>
                <w:szCs w:val="18"/>
              </w:rPr>
            </w:pPr>
            <w:r w:rsidRPr="00C32006">
              <w:rPr>
                <w:rFonts w:asciiTheme="majorHAnsi" w:hAnsiTheme="majorHAnsi"/>
                <w:sz w:val="18"/>
                <w:szCs w:val="18"/>
              </w:rPr>
              <w:t>km 10,777</w:t>
            </w:r>
          </w:p>
        </w:tc>
        <w:tc>
          <w:tcPr>
            <w:tcW w:w="1134" w:type="dxa"/>
          </w:tcPr>
          <w:p w14:paraId="62D380A5" w14:textId="77777777" w:rsidR="00A5119D" w:rsidRPr="00C32006" w:rsidRDefault="00A5119D" w:rsidP="00DD6871">
            <w:pPr>
              <w:spacing w:after="0" w:line="240" w:lineRule="auto"/>
              <w:jc w:val="center"/>
              <w:rPr>
                <w:rFonts w:asciiTheme="majorHAnsi" w:hAnsiTheme="majorHAnsi"/>
                <w:sz w:val="18"/>
                <w:szCs w:val="18"/>
              </w:rPr>
            </w:pPr>
            <w:r w:rsidRPr="00C32006">
              <w:rPr>
                <w:rFonts w:asciiTheme="majorHAnsi" w:hAnsiTheme="majorHAnsi"/>
                <w:sz w:val="18"/>
                <w:szCs w:val="18"/>
              </w:rPr>
              <w:t>217106</w:t>
            </w:r>
          </w:p>
        </w:tc>
      </w:tr>
      <w:tr w:rsidR="00C32006" w:rsidRPr="00C32006" w14:paraId="5C09B95E" w14:textId="77777777" w:rsidTr="00DD6871">
        <w:trPr>
          <w:trHeight w:val="340"/>
          <w:jc w:val="center"/>
        </w:trPr>
        <w:tc>
          <w:tcPr>
            <w:tcW w:w="2093" w:type="dxa"/>
          </w:tcPr>
          <w:p w14:paraId="4CADC93D" w14:textId="77777777" w:rsidR="00A5119D" w:rsidRPr="00C32006" w:rsidRDefault="00A5119D" w:rsidP="00DD6871">
            <w:pPr>
              <w:spacing w:after="0" w:line="240" w:lineRule="auto"/>
              <w:jc w:val="center"/>
              <w:rPr>
                <w:rFonts w:asciiTheme="majorHAnsi" w:hAnsiTheme="majorHAnsi"/>
                <w:sz w:val="18"/>
                <w:szCs w:val="18"/>
              </w:rPr>
            </w:pPr>
            <w:r w:rsidRPr="00C32006">
              <w:rPr>
                <w:rFonts w:asciiTheme="majorHAnsi" w:hAnsiTheme="majorHAnsi"/>
                <w:sz w:val="18"/>
                <w:szCs w:val="18"/>
              </w:rPr>
              <w:t>P7480</w:t>
            </w:r>
          </w:p>
        </w:tc>
        <w:tc>
          <w:tcPr>
            <w:tcW w:w="1701" w:type="dxa"/>
          </w:tcPr>
          <w:p w14:paraId="420DF703" w14:textId="77777777" w:rsidR="00A5119D" w:rsidRPr="00C32006" w:rsidRDefault="00A5119D" w:rsidP="00DD6871">
            <w:pPr>
              <w:spacing w:after="0" w:line="240" w:lineRule="auto"/>
              <w:jc w:val="center"/>
              <w:rPr>
                <w:rFonts w:asciiTheme="majorHAnsi" w:hAnsiTheme="majorHAnsi"/>
                <w:sz w:val="18"/>
                <w:szCs w:val="18"/>
              </w:rPr>
            </w:pPr>
            <w:r w:rsidRPr="00C32006">
              <w:rPr>
                <w:rFonts w:asciiTheme="majorHAnsi" w:hAnsiTheme="majorHAnsi"/>
                <w:sz w:val="18"/>
                <w:szCs w:val="18"/>
              </w:rPr>
              <w:t>km 11,020</w:t>
            </w:r>
          </w:p>
        </w:tc>
        <w:tc>
          <w:tcPr>
            <w:tcW w:w="1134" w:type="dxa"/>
          </w:tcPr>
          <w:p w14:paraId="2CC9FD5E" w14:textId="77777777" w:rsidR="00A5119D" w:rsidRPr="00C32006" w:rsidRDefault="00A5119D" w:rsidP="00DD6871">
            <w:pPr>
              <w:spacing w:after="0" w:line="240" w:lineRule="auto"/>
              <w:jc w:val="center"/>
              <w:rPr>
                <w:rFonts w:asciiTheme="majorHAnsi" w:hAnsiTheme="majorHAnsi"/>
                <w:sz w:val="18"/>
                <w:szCs w:val="18"/>
              </w:rPr>
            </w:pPr>
            <w:r w:rsidRPr="00C32006">
              <w:rPr>
                <w:rFonts w:asciiTheme="majorHAnsi" w:hAnsiTheme="majorHAnsi"/>
                <w:sz w:val="18"/>
                <w:szCs w:val="18"/>
              </w:rPr>
              <w:t>217106</w:t>
            </w:r>
          </w:p>
        </w:tc>
      </w:tr>
      <w:tr w:rsidR="00C32006" w:rsidRPr="00C32006" w14:paraId="23AC1A7B" w14:textId="77777777" w:rsidTr="00DD6871">
        <w:trPr>
          <w:trHeight w:val="340"/>
          <w:jc w:val="center"/>
        </w:trPr>
        <w:tc>
          <w:tcPr>
            <w:tcW w:w="2093" w:type="dxa"/>
          </w:tcPr>
          <w:p w14:paraId="7C192A27" w14:textId="77777777" w:rsidR="00A5119D" w:rsidRPr="00C32006" w:rsidRDefault="00A5119D" w:rsidP="00DD6871">
            <w:pPr>
              <w:spacing w:after="0" w:line="240" w:lineRule="auto"/>
              <w:jc w:val="center"/>
              <w:rPr>
                <w:rFonts w:asciiTheme="majorHAnsi" w:hAnsiTheme="majorHAnsi"/>
                <w:sz w:val="18"/>
                <w:szCs w:val="18"/>
              </w:rPr>
            </w:pPr>
            <w:r w:rsidRPr="00C32006">
              <w:rPr>
                <w:rFonts w:asciiTheme="majorHAnsi" w:hAnsiTheme="majorHAnsi"/>
                <w:sz w:val="18"/>
                <w:szCs w:val="18"/>
              </w:rPr>
              <w:t>P7481</w:t>
            </w:r>
          </w:p>
        </w:tc>
        <w:tc>
          <w:tcPr>
            <w:tcW w:w="1701" w:type="dxa"/>
          </w:tcPr>
          <w:p w14:paraId="6C7326A8" w14:textId="77777777" w:rsidR="00A5119D" w:rsidRPr="00C32006" w:rsidRDefault="00A5119D" w:rsidP="00DD6871">
            <w:pPr>
              <w:spacing w:after="0" w:line="240" w:lineRule="auto"/>
              <w:jc w:val="center"/>
              <w:rPr>
                <w:rFonts w:asciiTheme="majorHAnsi" w:hAnsiTheme="majorHAnsi"/>
                <w:sz w:val="18"/>
                <w:szCs w:val="18"/>
              </w:rPr>
            </w:pPr>
            <w:r w:rsidRPr="00C32006">
              <w:rPr>
                <w:rFonts w:asciiTheme="majorHAnsi" w:hAnsiTheme="majorHAnsi"/>
                <w:sz w:val="18"/>
                <w:szCs w:val="18"/>
              </w:rPr>
              <w:t>km 11,621</w:t>
            </w:r>
          </w:p>
        </w:tc>
        <w:tc>
          <w:tcPr>
            <w:tcW w:w="1134" w:type="dxa"/>
          </w:tcPr>
          <w:p w14:paraId="189EEB0D" w14:textId="77777777" w:rsidR="00A5119D" w:rsidRPr="00C32006" w:rsidRDefault="00A5119D" w:rsidP="00DD6871">
            <w:pPr>
              <w:spacing w:after="0" w:line="240" w:lineRule="auto"/>
              <w:jc w:val="center"/>
              <w:rPr>
                <w:rFonts w:asciiTheme="majorHAnsi" w:hAnsiTheme="majorHAnsi"/>
                <w:sz w:val="18"/>
                <w:szCs w:val="18"/>
              </w:rPr>
            </w:pPr>
            <w:r w:rsidRPr="00C32006">
              <w:rPr>
                <w:rFonts w:asciiTheme="majorHAnsi" w:hAnsiTheme="majorHAnsi"/>
                <w:sz w:val="18"/>
                <w:szCs w:val="18"/>
              </w:rPr>
              <w:t>217106</w:t>
            </w:r>
          </w:p>
        </w:tc>
      </w:tr>
      <w:tr w:rsidR="00C32006" w:rsidRPr="00C32006" w14:paraId="582AFF21" w14:textId="77777777" w:rsidTr="00DD6871">
        <w:trPr>
          <w:trHeight w:val="340"/>
          <w:jc w:val="center"/>
        </w:trPr>
        <w:tc>
          <w:tcPr>
            <w:tcW w:w="2093" w:type="dxa"/>
          </w:tcPr>
          <w:p w14:paraId="1C80A279" w14:textId="77777777" w:rsidR="00A5119D" w:rsidRPr="00C32006" w:rsidRDefault="00A5119D" w:rsidP="00DD6871">
            <w:pPr>
              <w:spacing w:after="0" w:line="240" w:lineRule="auto"/>
              <w:jc w:val="center"/>
              <w:rPr>
                <w:rFonts w:asciiTheme="majorHAnsi" w:hAnsiTheme="majorHAnsi"/>
                <w:sz w:val="18"/>
                <w:szCs w:val="18"/>
              </w:rPr>
            </w:pPr>
            <w:r w:rsidRPr="00C32006">
              <w:rPr>
                <w:rFonts w:asciiTheme="majorHAnsi" w:hAnsiTheme="majorHAnsi"/>
                <w:sz w:val="18"/>
                <w:szCs w:val="18"/>
              </w:rPr>
              <w:t>P7482</w:t>
            </w:r>
          </w:p>
        </w:tc>
        <w:tc>
          <w:tcPr>
            <w:tcW w:w="1701" w:type="dxa"/>
          </w:tcPr>
          <w:p w14:paraId="0DE5C1DE" w14:textId="77777777" w:rsidR="00A5119D" w:rsidRPr="00C32006" w:rsidRDefault="00A5119D" w:rsidP="00DD6871">
            <w:pPr>
              <w:spacing w:after="0" w:line="240" w:lineRule="auto"/>
              <w:jc w:val="center"/>
              <w:rPr>
                <w:rFonts w:asciiTheme="majorHAnsi" w:hAnsiTheme="majorHAnsi"/>
                <w:sz w:val="18"/>
                <w:szCs w:val="18"/>
              </w:rPr>
            </w:pPr>
            <w:r w:rsidRPr="00C32006">
              <w:rPr>
                <w:rFonts w:asciiTheme="majorHAnsi" w:hAnsiTheme="majorHAnsi"/>
                <w:sz w:val="18"/>
                <w:szCs w:val="18"/>
              </w:rPr>
              <w:t>km 12,308</w:t>
            </w:r>
          </w:p>
        </w:tc>
        <w:tc>
          <w:tcPr>
            <w:tcW w:w="1134" w:type="dxa"/>
          </w:tcPr>
          <w:p w14:paraId="424B272F" w14:textId="77777777" w:rsidR="00A5119D" w:rsidRPr="00C32006" w:rsidRDefault="00A5119D" w:rsidP="00DD6871">
            <w:pPr>
              <w:spacing w:after="0" w:line="240" w:lineRule="auto"/>
              <w:jc w:val="center"/>
              <w:rPr>
                <w:rFonts w:asciiTheme="majorHAnsi" w:hAnsiTheme="majorHAnsi"/>
                <w:sz w:val="18"/>
                <w:szCs w:val="18"/>
              </w:rPr>
            </w:pPr>
            <w:r w:rsidRPr="00C32006">
              <w:rPr>
                <w:rFonts w:asciiTheme="majorHAnsi" w:hAnsiTheme="majorHAnsi"/>
                <w:sz w:val="18"/>
                <w:szCs w:val="18"/>
              </w:rPr>
              <w:t>217106</w:t>
            </w:r>
          </w:p>
        </w:tc>
      </w:tr>
      <w:tr w:rsidR="00C32006" w:rsidRPr="00C32006" w14:paraId="04670016" w14:textId="77777777" w:rsidTr="00DD6871">
        <w:trPr>
          <w:trHeight w:val="340"/>
          <w:jc w:val="center"/>
        </w:trPr>
        <w:tc>
          <w:tcPr>
            <w:tcW w:w="2093" w:type="dxa"/>
          </w:tcPr>
          <w:p w14:paraId="048A72A7" w14:textId="77777777" w:rsidR="00A5119D" w:rsidRPr="00C32006" w:rsidRDefault="00A5119D" w:rsidP="00DD6871">
            <w:pPr>
              <w:spacing w:after="0" w:line="240" w:lineRule="auto"/>
              <w:jc w:val="center"/>
              <w:rPr>
                <w:rFonts w:asciiTheme="majorHAnsi" w:hAnsiTheme="majorHAnsi"/>
                <w:sz w:val="18"/>
                <w:szCs w:val="18"/>
              </w:rPr>
            </w:pPr>
            <w:r w:rsidRPr="00C32006">
              <w:rPr>
                <w:rFonts w:asciiTheme="majorHAnsi" w:hAnsiTheme="majorHAnsi"/>
                <w:sz w:val="18"/>
                <w:szCs w:val="18"/>
              </w:rPr>
              <w:t>P7483</w:t>
            </w:r>
          </w:p>
        </w:tc>
        <w:tc>
          <w:tcPr>
            <w:tcW w:w="1701" w:type="dxa"/>
          </w:tcPr>
          <w:p w14:paraId="4E5D2617" w14:textId="77777777" w:rsidR="00A5119D" w:rsidRPr="00C32006" w:rsidRDefault="00A5119D" w:rsidP="00DD6871">
            <w:pPr>
              <w:spacing w:after="0" w:line="240" w:lineRule="auto"/>
              <w:jc w:val="center"/>
              <w:rPr>
                <w:rFonts w:asciiTheme="majorHAnsi" w:hAnsiTheme="majorHAnsi"/>
                <w:sz w:val="18"/>
                <w:szCs w:val="18"/>
              </w:rPr>
            </w:pPr>
            <w:r w:rsidRPr="00C32006">
              <w:rPr>
                <w:rFonts w:asciiTheme="majorHAnsi" w:hAnsiTheme="majorHAnsi"/>
                <w:sz w:val="18"/>
                <w:szCs w:val="18"/>
              </w:rPr>
              <w:t>km 12,864</w:t>
            </w:r>
          </w:p>
        </w:tc>
        <w:tc>
          <w:tcPr>
            <w:tcW w:w="1134" w:type="dxa"/>
          </w:tcPr>
          <w:p w14:paraId="668B2DC0" w14:textId="77777777" w:rsidR="00A5119D" w:rsidRPr="00C32006" w:rsidRDefault="00A5119D" w:rsidP="00DD6871">
            <w:pPr>
              <w:spacing w:after="0" w:line="240" w:lineRule="auto"/>
              <w:jc w:val="center"/>
              <w:rPr>
                <w:rFonts w:asciiTheme="majorHAnsi" w:hAnsiTheme="majorHAnsi"/>
                <w:sz w:val="18"/>
                <w:szCs w:val="18"/>
              </w:rPr>
            </w:pPr>
            <w:r w:rsidRPr="00C32006">
              <w:rPr>
                <w:rFonts w:asciiTheme="majorHAnsi" w:hAnsiTheme="majorHAnsi"/>
                <w:sz w:val="18"/>
                <w:szCs w:val="18"/>
              </w:rPr>
              <w:t>217106</w:t>
            </w:r>
          </w:p>
        </w:tc>
      </w:tr>
      <w:tr w:rsidR="00C32006" w:rsidRPr="00C32006" w14:paraId="43A103BF" w14:textId="77777777" w:rsidTr="00DD6871">
        <w:trPr>
          <w:trHeight w:val="340"/>
          <w:jc w:val="center"/>
        </w:trPr>
        <w:tc>
          <w:tcPr>
            <w:tcW w:w="2093" w:type="dxa"/>
          </w:tcPr>
          <w:p w14:paraId="7E7AFD97" w14:textId="77777777" w:rsidR="00A5119D" w:rsidRPr="00C32006" w:rsidRDefault="00A5119D" w:rsidP="00DD6871">
            <w:pPr>
              <w:spacing w:after="0" w:line="240" w:lineRule="auto"/>
              <w:jc w:val="center"/>
              <w:rPr>
                <w:rFonts w:asciiTheme="majorHAnsi" w:hAnsiTheme="majorHAnsi"/>
                <w:sz w:val="18"/>
                <w:szCs w:val="18"/>
              </w:rPr>
            </w:pPr>
            <w:r w:rsidRPr="00C32006">
              <w:rPr>
                <w:rFonts w:asciiTheme="majorHAnsi" w:hAnsiTheme="majorHAnsi"/>
                <w:sz w:val="18"/>
                <w:szCs w:val="18"/>
              </w:rPr>
              <w:t>P7484</w:t>
            </w:r>
          </w:p>
        </w:tc>
        <w:tc>
          <w:tcPr>
            <w:tcW w:w="1701" w:type="dxa"/>
          </w:tcPr>
          <w:p w14:paraId="4F5F9380" w14:textId="77777777" w:rsidR="00A5119D" w:rsidRPr="00C32006" w:rsidRDefault="00A5119D" w:rsidP="00DD6871">
            <w:pPr>
              <w:spacing w:after="0" w:line="240" w:lineRule="auto"/>
              <w:jc w:val="center"/>
              <w:rPr>
                <w:rFonts w:asciiTheme="majorHAnsi" w:hAnsiTheme="majorHAnsi"/>
                <w:sz w:val="18"/>
                <w:szCs w:val="18"/>
              </w:rPr>
            </w:pPr>
            <w:r w:rsidRPr="00C32006">
              <w:rPr>
                <w:rFonts w:asciiTheme="majorHAnsi" w:hAnsiTheme="majorHAnsi"/>
                <w:sz w:val="18"/>
                <w:szCs w:val="18"/>
              </w:rPr>
              <w:t>km 13,050</w:t>
            </w:r>
          </w:p>
        </w:tc>
        <w:tc>
          <w:tcPr>
            <w:tcW w:w="1134" w:type="dxa"/>
          </w:tcPr>
          <w:p w14:paraId="20AA62E7" w14:textId="77777777" w:rsidR="00A5119D" w:rsidRPr="00C32006" w:rsidRDefault="00A5119D" w:rsidP="00DD6871">
            <w:pPr>
              <w:spacing w:after="0" w:line="240" w:lineRule="auto"/>
              <w:jc w:val="center"/>
              <w:rPr>
                <w:rFonts w:asciiTheme="majorHAnsi" w:hAnsiTheme="majorHAnsi"/>
                <w:sz w:val="18"/>
                <w:szCs w:val="18"/>
              </w:rPr>
            </w:pPr>
            <w:r w:rsidRPr="00C32006">
              <w:rPr>
                <w:rFonts w:asciiTheme="majorHAnsi" w:hAnsiTheme="majorHAnsi"/>
                <w:sz w:val="18"/>
                <w:szCs w:val="18"/>
              </w:rPr>
              <w:t>217106</w:t>
            </w:r>
          </w:p>
        </w:tc>
      </w:tr>
      <w:tr w:rsidR="00C32006" w:rsidRPr="00C32006" w14:paraId="16BB8A15" w14:textId="77777777" w:rsidTr="00DD6871">
        <w:trPr>
          <w:trHeight w:val="340"/>
          <w:jc w:val="center"/>
        </w:trPr>
        <w:tc>
          <w:tcPr>
            <w:tcW w:w="2093" w:type="dxa"/>
          </w:tcPr>
          <w:p w14:paraId="13198956" w14:textId="77777777" w:rsidR="00A5119D" w:rsidRPr="00C32006" w:rsidRDefault="00A5119D" w:rsidP="00DD6871">
            <w:pPr>
              <w:spacing w:after="0" w:line="240" w:lineRule="auto"/>
              <w:jc w:val="center"/>
              <w:rPr>
                <w:rFonts w:asciiTheme="majorHAnsi" w:hAnsiTheme="majorHAnsi"/>
                <w:sz w:val="18"/>
                <w:szCs w:val="18"/>
              </w:rPr>
            </w:pPr>
            <w:r w:rsidRPr="00C32006">
              <w:rPr>
                <w:rFonts w:asciiTheme="majorHAnsi" w:hAnsiTheme="majorHAnsi"/>
                <w:sz w:val="18"/>
                <w:szCs w:val="18"/>
              </w:rPr>
              <w:t>P7485</w:t>
            </w:r>
          </w:p>
        </w:tc>
        <w:tc>
          <w:tcPr>
            <w:tcW w:w="1701" w:type="dxa"/>
          </w:tcPr>
          <w:p w14:paraId="55B65EA4" w14:textId="77777777" w:rsidR="00A5119D" w:rsidRPr="00C32006" w:rsidRDefault="00A5119D" w:rsidP="00DD6871">
            <w:pPr>
              <w:spacing w:after="0" w:line="240" w:lineRule="auto"/>
              <w:jc w:val="center"/>
              <w:rPr>
                <w:rFonts w:asciiTheme="majorHAnsi" w:hAnsiTheme="majorHAnsi"/>
                <w:sz w:val="18"/>
                <w:szCs w:val="18"/>
              </w:rPr>
            </w:pPr>
            <w:r w:rsidRPr="00C32006">
              <w:rPr>
                <w:rFonts w:asciiTheme="majorHAnsi" w:hAnsiTheme="majorHAnsi"/>
                <w:sz w:val="18"/>
                <w:szCs w:val="18"/>
              </w:rPr>
              <w:t>km 14,011</w:t>
            </w:r>
          </w:p>
        </w:tc>
        <w:tc>
          <w:tcPr>
            <w:tcW w:w="1134" w:type="dxa"/>
          </w:tcPr>
          <w:p w14:paraId="50598E79" w14:textId="77777777" w:rsidR="00A5119D" w:rsidRPr="00C32006" w:rsidRDefault="00A5119D" w:rsidP="00DD6871">
            <w:pPr>
              <w:spacing w:after="0" w:line="240" w:lineRule="auto"/>
              <w:jc w:val="center"/>
              <w:rPr>
                <w:rFonts w:asciiTheme="majorHAnsi" w:hAnsiTheme="majorHAnsi"/>
                <w:sz w:val="18"/>
                <w:szCs w:val="18"/>
              </w:rPr>
            </w:pPr>
            <w:r w:rsidRPr="00C32006">
              <w:rPr>
                <w:rFonts w:asciiTheme="majorHAnsi" w:hAnsiTheme="majorHAnsi"/>
                <w:sz w:val="18"/>
                <w:szCs w:val="18"/>
              </w:rPr>
              <w:t>217108</w:t>
            </w:r>
          </w:p>
        </w:tc>
      </w:tr>
      <w:tr w:rsidR="00C32006" w:rsidRPr="00C32006" w14:paraId="3BE8C33D" w14:textId="77777777" w:rsidTr="00DD6871">
        <w:trPr>
          <w:trHeight w:val="340"/>
          <w:jc w:val="center"/>
        </w:trPr>
        <w:tc>
          <w:tcPr>
            <w:tcW w:w="2093" w:type="dxa"/>
          </w:tcPr>
          <w:p w14:paraId="33ACFE1A" w14:textId="77777777" w:rsidR="00A5119D" w:rsidRPr="00C32006" w:rsidRDefault="00A5119D" w:rsidP="00DD6871">
            <w:pPr>
              <w:spacing w:after="0" w:line="240" w:lineRule="auto"/>
              <w:jc w:val="center"/>
              <w:rPr>
                <w:rFonts w:asciiTheme="majorHAnsi" w:hAnsiTheme="majorHAnsi"/>
                <w:sz w:val="18"/>
                <w:szCs w:val="18"/>
              </w:rPr>
            </w:pPr>
            <w:r w:rsidRPr="00C32006">
              <w:rPr>
                <w:rFonts w:asciiTheme="majorHAnsi" w:hAnsiTheme="majorHAnsi"/>
                <w:sz w:val="18"/>
                <w:szCs w:val="18"/>
              </w:rPr>
              <w:t>P7486</w:t>
            </w:r>
          </w:p>
        </w:tc>
        <w:tc>
          <w:tcPr>
            <w:tcW w:w="1701" w:type="dxa"/>
          </w:tcPr>
          <w:p w14:paraId="0E9D0750" w14:textId="77777777" w:rsidR="00A5119D" w:rsidRPr="00C32006" w:rsidRDefault="00A5119D" w:rsidP="00DD6871">
            <w:pPr>
              <w:spacing w:after="0" w:line="240" w:lineRule="auto"/>
              <w:jc w:val="center"/>
              <w:rPr>
                <w:rFonts w:asciiTheme="majorHAnsi" w:hAnsiTheme="majorHAnsi"/>
                <w:sz w:val="18"/>
                <w:szCs w:val="18"/>
              </w:rPr>
            </w:pPr>
            <w:r w:rsidRPr="00C32006">
              <w:rPr>
                <w:rFonts w:asciiTheme="majorHAnsi" w:hAnsiTheme="majorHAnsi"/>
                <w:sz w:val="18"/>
                <w:szCs w:val="18"/>
              </w:rPr>
              <w:t>km 14,262</w:t>
            </w:r>
          </w:p>
        </w:tc>
        <w:tc>
          <w:tcPr>
            <w:tcW w:w="1134" w:type="dxa"/>
          </w:tcPr>
          <w:p w14:paraId="392E2FB3" w14:textId="77777777" w:rsidR="00A5119D" w:rsidRPr="00C32006" w:rsidRDefault="00A5119D" w:rsidP="00DD6871">
            <w:pPr>
              <w:spacing w:after="0" w:line="240" w:lineRule="auto"/>
              <w:jc w:val="center"/>
              <w:rPr>
                <w:rFonts w:asciiTheme="majorHAnsi" w:hAnsiTheme="majorHAnsi"/>
                <w:sz w:val="18"/>
                <w:szCs w:val="18"/>
              </w:rPr>
            </w:pPr>
            <w:r w:rsidRPr="00C32006">
              <w:rPr>
                <w:rFonts w:asciiTheme="majorHAnsi" w:hAnsiTheme="majorHAnsi"/>
                <w:sz w:val="18"/>
                <w:szCs w:val="18"/>
              </w:rPr>
              <w:t>217108</w:t>
            </w:r>
          </w:p>
        </w:tc>
      </w:tr>
      <w:tr w:rsidR="00C32006" w:rsidRPr="00C32006" w14:paraId="1396E04A" w14:textId="77777777" w:rsidTr="00DD6871">
        <w:trPr>
          <w:trHeight w:val="340"/>
          <w:jc w:val="center"/>
        </w:trPr>
        <w:tc>
          <w:tcPr>
            <w:tcW w:w="2093" w:type="dxa"/>
          </w:tcPr>
          <w:p w14:paraId="6B96D380" w14:textId="77777777" w:rsidR="00A5119D" w:rsidRPr="00C32006" w:rsidRDefault="00A5119D" w:rsidP="00DD6871">
            <w:pPr>
              <w:spacing w:after="0" w:line="240" w:lineRule="auto"/>
              <w:jc w:val="center"/>
              <w:rPr>
                <w:rFonts w:asciiTheme="majorHAnsi" w:hAnsiTheme="majorHAnsi"/>
                <w:sz w:val="18"/>
                <w:szCs w:val="18"/>
              </w:rPr>
            </w:pPr>
            <w:r w:rsidRPr="00C32006">
              <w:rPr>
                <w:rFonts w:asciiTheme="majorHAnsi" w:hAnsiTheme="majorHAnsi"/>
                <w:sz w:val="18"/>
                <w:szCs w:val="18"/>
              </w:rPr>
              <w:t>P7487</w:t>
            </w:r>
          </w:p>
        </w:tc>
        <w:tc>
          <w:tcPr>
            <w:tcW w:w="1701" w:type="dxa"/>
          </w:tcPr>
          <w:p w14:paraId="143CB543" w14:textId="77777777" w:rsidR="00A5119D" w:rsidRPr="00C32006" w:rsidRDefault="00A5119D" w:rsidP="00DD6871">
            <w:pPr>
              <w:spacing w:after="0" w:line="240" w:lineRule="auto"/>
              <w:jc w:val="center"/>
              <w:rPr>
                <w:rFonts w:asciiTheme="majorHAnsi" w:hAnsiTheme="majorHAnsi"/>
                <w:sz w:val="18"/>
                <w:szCs w:val="18"/>
              </w:rPr>
            </w:pPr>
            <w:r w:rsidRPr="00C32006">
              <w:rPr>
                <w:rFonts w:asciiTheme="majorHAnsi" w:hAnsiTheme="majorHAnsi"/>
                <w:sz w:val="18"/>
                <w:szCs w:val="18"/>
              </w:rPr>
              <w:t>km 16,854</w:t>
            </w:r>
          </w:p>
        </w:tc>
        <w:tc>
          <w:tcPr>
            <w:tcW w:w="1134" w:type="dxa"/>
          </w:tcPr>
          <w:p w14:paraId="78028435" w14:textId="77777777" w:rsidR="00A5119D" w:rsidRPr="00C32006" w:rsidRDefault="00A5119D" w:rsidP="00DD6871">
            <w:pPr>
              <w:spacing w:after="0" w:line="240" w:lineRule="auto"/>
              <w:jc w:val="center"/>
              <w:rPr>
                <w:rFonts w:asciiTheme="majorHAnsi" w:hAnsiTheme="majorHAnsi"/>
                <w:sz w:val="18"/>
                <w:szCs w:val="18"/>
              </w:rPr>
            </w:pPr>
            <w:r w:rsidRPr="00C32006">
              <w:rPr>
                <w:rFonts w:asciiTheme="majorHAnsi" w:hAnsiTheme="majorHAnsi"/>
                <w:sz w:val="18"/>
                <w:szCs w:val="18"/>
              </w:rPr>
              <w:t>217110</w:t>
            </w:r>
          </w:p>
        </w:tc>
      </w:tr>
      <w:tr w:rsidR="00C32006" w:rsidRPr="00C32006" w14:paraId="73364A29" w14:textId="77777777" w:rsidTr="00DD6871">
        <w:trPr>
          <w:trHeight w:val="340"/>
          <w:jc w:val="center"/>
        </w:trPr>
        <w:tc>
          <w:tcPr>
            <w:tcW w:w="2093" w:type="dxa"/>
          </w:tcPr>
          <w:p w14:paraId="1E273440" w14:textId="77777777" w:rsidR="00A5119D" w:rsidRPr="00C32006" w:rsidRDefault="00A5119D" w:rsidP="00DD6871">
            <w:pPr>
              <w:spacing w:after="0" w:line="240" w:lineRule="auto"/>
              <w:jc w:val="center"/>
              <w:rPr>
                <w:rFonts w:asciiTheme="majorHAnsi" w:hAnsiTheme="majorHAnsi"/>
                <w:sz w:val="18"/>
                <w:szCs w:val="18"/>
              </w:rPr>
            </w:pPr>
            <w:r w:rsidRPr="00C32006">
              <w:rPr>
                <w:rFonts w:asciiTheme="majorHAnsi" w:hAnsiTheme="majorHAnsi"/>
                <w:sz w:val="18"/>
                <w:szCs w:val="18"/>
              </w:rPr>
              <w:t>P7488</w:t>
            </w:r>
          </w:p>
        </w:tc>
        <w:tc>
          <w:tcPr>
            <w:tcW w:w="1701" w:type="dxa"/>
          </w:tcPr>
          <w:p w14:paraId="610C4C05" w14:textId="77777777" w:rsidR="00A5119D" w:rsidRPr="00C32006" w:rsidRDefault="00A5119D" w:rsidP="00DD6871">
            <w:pPr>
              <w:spacing w:after="0" w:line="240" w:lineRule="auto"/>
              <w:jc w:val="center"/>
              <w:rPr>
                <w:rFonts w:asciiTheme="majorHAnsi" w:hAnsiTheme="majorHAnsi"/>
                <w:sz w:val="18"/>
                <w:szCs w:val="18"/>
              </w:rPr>
            </w:pPr>
            <w:r w:rsidRPr="00C32006">
              <w:rPr>
                <w:rFonts w:asciiTheme="majorHAnsi" w:hAnsiTheme="majorHAnsi"/>
                <w:sz w:val="18"/>
                <w:szCs w:val="18"/>
              </w:rPr>
              <w:t>km 17,474</w:t>
            </w:r>
          </w:p>
        </w:tc>
        <w:tc>
          <w:tcPr>
            <w:tcW w:w="1134" w:type="dxa"/>
          </w:tcPr>
          <w:p w14:paraId="2FCD54AD" w14:textId="77777777" w:rsidR="00A5119D" w:rsidRPr="00C32006" w:rsidRDefault="00A5119D" w:rsidP="00DD6871">
            <w:pPr>
              <w:spacing w:after="0" w:line="240" w:lineRule="auto"/>
              <w:jc w:val="center"/>
              <w:rPr>
                <w:rFonts w:asciiTheme="majorHAnsi" w:hAnsiTheme="majorHAnsi"/>
                <w:sz w:val="18"/>
                <w:szCs w:val="18"/>
              </w:rPr>
            </w:pPr>
            <w:r w:rsidRPr="00C32006">
              <w:rPr>
                <w:rFonts w:asciiTheme="majorHAnsi" w:hAnsiTheme="majorHAnsi"/>
                <w:sz w:val="18"/>
                <w:szCs w:val="18"/>
              </w:rPr>
              <w:t>217110</w:t>
            </w:r>
          </w:p>
        </w:tc>
      </w:tr>
      <w:tr w:rsidR="00C32006" w:rsidRPr="00C32006" w14:paraId="75949EB1" w14:textId="77777777" w:rsidTr="00DD6871">
        <w:trPr>
          <w:trHeight w:val="340"/>
          <w:jc w:val="center"/>
        </w:trPr>
        <w:tc>
          <w:tcPr>
            <w:tcW w:w="2093" w:type="dxa"/>
          </w:tcPr>
          <w:p w14:paraId="04C7F485" w14:textId="77777777" w:rsidR="00A5119D" w:rsidRPr="00C32006" w:rsidRDefault="00A5119D" w:rsidP="00DD6871">
            <w:pPr>
              <w:spacing w:after="0" w:line="240" w:lineRule="auto"/>
              <w:jc w:val="center"/>
              <w:rPr>
                <w:rFonts w:asciiTheme="majorHAnsi" w:hAnsiTheme="majorHAnsi"/>
                <w:sz w:val="18"/>
                <w:szCs w:val="18"/>
              </w:rPr>
            </w:pPr>
            <w:r w:rsidRPr="00C32006">
              <w:rPr>
                <w:rFonts w:asciiTheme="majorHAnsi" w:hAnsiTheme="majorHAnsi"/>
                <w:sz w:val="18"/>
                <w:szCs w:val="18"/>
              </w:rPr>
              <w:t>P7489</w:t>
            </w:r>
          </w:p>
        </w:tc>
        <w:tc>
          <w:tcPr>
            <w:tcW w:w="1701" w:type="dxa"/>
          </w:tcPr>
          <w:p w14:paraId="05FC3BE8" w14:textId="77777777" w:rsidR="00A5119D" w:rsidRPr="00C32006" w:rsidRDefault="00A5119D" w:rsidP="00DD6871">
            <w:pPr>
              <w:spacing w:after="0" w:line="240" w:lineRule="auto"/>
              <w:jc w:val="center"/>
              <w:rPr>
                <w:rFonts w:asciiTheme="majorHAnsi" w:hAnsiTheme="majorHAnsi"/>
                <w:sz w:val="18"/>
                <w:szCs w:val="18"/>
              </w:rPr>
            </w:pPr>
            <w:r w:rsidRPr="00C32006">
              <w:rPr>
                <w:rFonts w:asciiTheme="majorHAnsi" w:hAnsiTheme="majorHAnsi"/>
                <w:sz w:val="18"/>
                <w:szCs w:val="18"/>
              </w:rPr>
              <w:t>km 17,977</w:t>
            </w:r>
          </w:p>
        </w:tc>
        <w:tc>
          <w:tcPr>
            <w:tcW w:w="1134" w:type="dxa"/>
          </w:tcPr>
          <w:p w14:paraId="3892DF7D" w14:textId="77777777" w:rsidR="00A5119D" w:rsidRPr="00C32006" w:rsidRDefault="00A5119D" w:rsidP="00DD6871">
            <w:pPr>
              <w:spacing w:after="0" w:line="240" w:lineRule="auto"/>
              <w:jc w:val="center"/>
              <w:rPr>
                <w:rFonts w:asciiTheme="majorHAnsi" w:hAnsiTheme="majorHAnsi"/>
                <w:sz w:val="18"/>
                <w:szCs w:val="18"/>
              </w:rPr>
            </w:pPr>
            <w:r w:rsidRPr="00C32006">
              <w:rPr>
                <w:rFonts w:asciiTheme="majorHAnsi" w:hAnsiTheme="majorHAnsi"/>
                <w:sz w:val="18"/>
                <w:szCs w:val="18"/>
              </w:rPr>
              <w:t>217112</w:t>
            </w:r>
          </w:p>
        </w:tc>
      </w:tr>
      <w:tr w:rsidR="00C32006" w:rsidRPr="00C32006" w14:paraId="49EEB4AE" w14:textId="77777777" w:rsidTr="00DD6871">
        <w:trPr>
          <w:trHeight w:val="340"/>
          <w:jc w:val="center"/>
        </w:trPr>
        <w:tc>
          <w:tcPr>
            <w:tcW w:w="2093" w:type="dxa"/>
          </w:tcPr>
          <w:p w14:paraId="6198D5CC" w14:textId="77777777" w:rsidR="00A5119D" w:rsidRPr="00C32006" w:rsidRDefault="00A5119D" w:rsidP="00DD6871">
            <w:pPr>
              <w:spacing w:after="0" w:line="240" w:lineRule="auto"/>
              <w:jc w:val="center"/>
              <w:rPr>
                <w:rFonts w:asciiTheme="majorHAnsi" w:hAnsiTheme="majorHAnsi"/>
                <w:sz w:val="18"/>
                <w:szCs w:val="18"/>
              </w:rPr>
            </w:pPr>
            <w:r w:rsidRPr="00C32006">
              <w:rPr>
                <w:rFonts w:asciiTheme="majorHAnsi" w:hAnsiTheme="majorHAnsi"/>
                <w:sz w:val="18"/>
                <w:szCs w:val="18"/>
              </w:rPr>
              <w:t>P7490</w:t>
            </w:r>
          </w:p>
        </w:tc>
        <w:tc>
          <w:tcPr>
            <w:tcW w:w="1701" w:type="dxa"/>
          </w:tcPr>
          <w:p w14:paraId="3F4EE9B9" w14:textId="77777777" w:rsidR="00A5119D" w:rsidRPr="00C32006" w:rsidRDefault="00A5119D" w:rsidP="00DD6871">
            <w:pPr>
              <w:spacing w:after="0" w:line="240" w:lineRule="auto"/>
              <w:jc w:val="center"/>
              <w:rPr>
                <w:rFonts w:asciiTheme="majorHAnsi" w:hAnsiTheme="majorHAnsi"/>
                <w:sz w:val="18"/>
                <w:szCs w:val="18"/>
              </w:rPr>
            </w:pPr>
            <w:r w:rsidRPr="00C32006">
              <w:rPr>
                <w:rFonts w:asciiTheme="majorHAnsi" w:hAnsiTheme="majorHAnsi"/>
                <w:sz w:val="18"/>
                <w:szCs w:val="18"/>
              </w:rPr>
              <w:t>km 18,178</w:t>
            </w:r>
          </w:p>
        </w:tc>
        <w:tc>
          <w:tcPr>
            <w:tcW w:w="1134" w:type="dxa"/>
          </w:tcPr>
          <w:p w14:paraId="5169264A" w14:textId="77777777" w:rsidR="00A5119D" w:rsidRPr="00C32006" w:rsidRDefault="00A5119D" w:rsidP="00DD6871">
            <w:pPr>
              <w:spacing w:after="0" w:line="240" w:lineRule="auto"/>
              <w:jc w:val="center"/>
              <w:rPr>
                <w:rFonts w:asciiTheme="majorHAnsi" w:hAnsiTheme="majorHAnsi"/>
                <w:sz w:val="18"/>
                <w:szCs w:val="18"/>
              </w:rPr>
            </w:pPr>
            <w:r w:rsidRPr="00C32006">
              <w:rPr>
                <w:rFonts w:asciiTheme="majorHAnsi" w:hAnsiTheme="majorHAnsi"/>
                <w:sz w:val="18"/>
                <w:szCs w:val="18"/>
              </w:rPr>
              <w:t>217112</w:t>
            </w:r>
          </w:p>
        </w:tc>
      </w:tr>
      <w:tr w:rsidR="00C32006" w:rsidRPr="00C32006" w14:paraId="1E69B74A" w14:textId="77777777" w:rsidTr="00DD6871">
        <w:trPr>
          <w:trHeight w:val="340"/>
          <w:jc w:val="center"/>
        </w:trPr>
        <w:tc>
          <w:tcPr>
            <w:tcW w:w="2093" w:type="dxa"/>
          </w:tcPr>
          <w:p w14:paraId="65966235" w14:textId="77777777" w:rsidR="00A5119D" w:rsidRPr="00C32006" w:rsidRDefault="00A5119D" w:rsidP="00DD6871">
            <w:pPr>
              <w:spacing w:after="0" w:line="240" w:lineRule="auto"/>
              <w:jc w:val="center"/>
              <w:rPr>
                <w:rFonts w:asciiTheme="majorHAnsi" w:hAnsiTheme="majorHAnsi"/>
                <w:sz w:val="18"/>
                <w:szCs w:val="18"/>
              </w:rPr>
            </w:pPr>
            <w:r w:rsidRPr="00C32006">
              <w:rPr>
                <w:rFonts w:asciiTheme="majorHAnsi" w:hAnsiTheme="majorHAnsi"/>
                <w:sz w:val="18"/>
                <w:szCs w:val="18"/>
              </w:rPr>
              <w:t>P7491</w:t>
            </w:r>
          </w:p>
        </w:tc>
        <w:tc>
          <w:tcPr>
            <w:tcW w:w="1701" w:type="dxa"/>
          </w:tcPr>
          <w:p w14:paraId="554273C7" w14:textId="77777777" w:rsidR="00A5119D" w:rsidRPr="00C32006" w:rsidRDefault="00A5119D" w:rsidP="00DD6871">
            <w:pPr>
              <w:spacing w:after="0" w:line="240" w:lineRule="auto"/>
              <w:jc w:val="center"/>
              <w:rPr>
                <w:rFonts w:asciiTheme="majorHAnsi" w:hAnsiTheme="majorHAnsi"/>
                <w:sz w:val="18"/>
                <w:szCs w:val="18"/>
              </w:rPr>
            </w:pPr>
            <w:r w:rsidRPr="00C32006">
              <w:rPr>
                <w:rFonts w:asciiTheme="majorHAnsi" w:hAnsiTheme="majorHAnsi"/>
                <w:sz w:val="18"/>
                <w:szCs w:val="18"/>
              </w:rPr>
              <w:t>km 18,628</w:t>
            </w:r>
          </w:p>
        </w:tc>
        <w:tc>
          <w:tcPr>
            <w:tcW w:w="1134" w:type="dxa"/>
          </w:tcPr>
          <w:p w14:paraId="7160820A" w14:textId="77777777" w:rsidR="00A5119D" w:rsidRPr="00C32006" w:rsidRDefault="00A5119D" w:rsidP="00DD6871">
            <w:pPr>
              <w:spacing w:after="0" w:line="240" w:lineRule="auto"/>
              <w:jc w:val="center"/>
              <w:rPr>
                <w:rFonts w:asciiTheme="majorHAnsi" w:hAnsiTheme="majorHAnsi"/>
                <w:sz w:val="18"/>
                <w:szCs w:val="18"/>
              </w:rPr>
            </w:pPr>
            <w:r w:rsidRPr="00C32006">
              <w:rPr>
                <w:rFonts w:asciiTheme="majorHAnsi" w:hAnsiTheme="majorHAnsi"/>
                <w:sz w:val="18"/>
                <w:szCs w:val="18"/>
              </w:rPr>
              <w:t>217112</w:t>
            </w:r>
          </w:p>
        </w:tc>
      </w:tr>
      <w:tr w:rsidR="00C32006" w:rsidRPr="00C32006" w14:paraId="5619D624" w14:textId="77777777" w:rsidTr="00DD6871">
        <w:trPr>
          <w:trHeight w:val="340"/>
          <w:jc w:val="center"/>
        </w:trPr>
        <w:tc>
          <w:tcPr>
            <w:tcW w:w="2093" w:type="dxa"/>
          </w:tcPr>
          <w:p w14:paraId="58A95CE3" w14:textId="77777777" w:rsidR="00A5119D" w:rsidRPr="00C32006" w:rsidRDefault="00A5119D" w:rsidP="00DD6871">
            <w:pPr>
              <w:spacing w:after="0" w:line="240" w:lineRule="auto"/>
              <w:jc w:val="center"/>
              <w:rPr>
                <w:rFonts w:asciiTheme="majorHAnsi" w:hAnsiTheme="majorHAnsi"/>
                <w:sz w:val="18"/>
                <w:szCs w:val="18"/>
              </w:rPr>
            </w:pPr>
            <w:r w:rsidRPr="00C32006">
              <w:rPr>
                <w:rFonts w:asciiTheme="majorHAnsi" w:hAnsiTheme="majorHAnsi"/>
                <w:sz w:val="18"/>
                <w:szCs w:val="18"/>
              </w:rPr>
              <w:t>P7492</w:t>
            </w:r>
          </w:p>
        </w:tc>
        <w:tc>
          <w:tcPr>
            <w:tcW w:w="1701" w:type="dxa"/>
          </w:tcPr>
          <w:p w14:paraId="745D437C" w14:textId="77777777" w:rsidR="00A5119D" w:rsidRPr="00C32006" w:rsidRDefault="00A5119D" w:rsidP="00DD6871">
            <w:pPr>
              <w:spacing w:after="0" w:line="240" w:lineRule="auto"/>
              <w:jc w:val="center"/>
              <w:rPr>
                <w:rFonts w:asciiTheme="majorHAnsi" w:hAnsiTheme="majorHAnsi"/>
                <w:sz w:val="18"/>
                <w:szCs w:val="18"/>
              </w:rPr>
            </w:pPr>
            <w:r w:rsidRPr="00C32006">
              <w:rPr>
                <w:rFonts w:asciiTheme="majorHAnsi" w:hAnsiTheme="majorHAnsi"/>
                <w:sz w:val="18"/>
                <w:szCs w:val="18"/>
              </w:rPr>
              <w:t>km 19,174</w:t>
            </w:r>
          </w:p>
        </w:tc>
        <w:tc>
          <w:tcPr>
            <w:tcW w:w="1134" w:type="dxa"/>
          </w:tcPr>
          <w:p w14:paraId="38F2CFC7" w14:textId="77777777" w:rsidR="00A5119D" w:rsidRPr="00C32006" w:rsidRDefault="00A5119D" w:rsidP="00DD6871">
            <w:pPr>
              <w:spacing w:after="0" w:line="240" w:lineRule="auto"/>
              <w:jc w:val="center"/>
              <w:rPr>
                <w:rFonts w:asciiTheme="majorHAnsi" w:hAnsiTheme="majorHAnsi"/>
                <w:sz w:val="18"/>
                <w:szCs w:val="18"/>
              </w:rPr>
            </w:pPr>
            <w:r w:rsidRPr="00C32006">
              <w:rPr>
                <w:rFonts w:asciiTheme="majorHAnsi" w:hAnsiTheme="majorHAnsi"/>
                <w:sz w:val="18"/>
                <w:szCs w:val="18"/>
              </w:rPr>
              <w:t>217112</w:t>
            </w:r>
          </w:p>
        </w:tc>
      </w:tr>
      <w:tr w:rsidR="00C32006" w:rsidRPr="00C32006" w14:paraId="5E15332D" w14:textId="77777777" w:rsidTr="00DD6871">
        <w:trPr>
          <w:trHeight w:val="340"/>
          <w:jc w:val="center"/>
        </w:trPr>
        <w:tc>
          <w:tcPr>
            <w:tcW w:w="2093" w:type="dxa"/>
          </w:tcPr>
          <w:p w14:paraId="3838FC8B" w14:textId="77777777" w:rsidR="00A5119D" w:rsidRPr="00C32006" w:rsidRDefault="00A5119D" w:rsidP="00DD6871">
            <w:pPr>
              <w:spacing w:after="0" w:line="240" w:lineRule="auto"/>
              <w:jc w:val="center"/>
              <w:rPr>
                <w:rFonts w:asciiTheme="majorHAnsi" w:hAnsiTheme="majorHAnsi"/>
                <w:sz w:val="18"/>
                <w:szCs w:val="18"/>
              </w:rPr>
            </w:pPr>
            <w:r w:rsidRPr="00C32006">
              <w:rPr>
                <w:rFonts w:asciiTheme="majorHAnsi" w:hAnsiTheme="majorHAnsi"/>
                <w:sz w:val="18"/>
                <w:szCs w:val="18"/>
              </w:rPr>
              <w:t>P7493</w:t>
            </w:r>
          </w:p>
        </w:tc>
        <w:tc>
          <w:tcPr>
            <w:tcW w:w="1701" w:type="dxa"/>
          </w:tcPr>
          <w:p w14:paraId="7D3D35B0" w14:textId="77777777" w:rsidR="00A5119D" w:rsidRPr="00C32006" w:rsidRDefault="00A5119D" w:rsidP="00DD6871">
            <w:pPr>
              <w:spacing w:after="0" w:line="240" w:lineRule="auto"/>
              <w:jc w:val="center"/>
              <w:rPr>
                <w:rFonts w:asciiTheme="majorHAnsi" w:hAnsiTheme="majorHAnsi"/>
                <w:sz w:val="18"/>
                <w:szCs w:val="18"/>
              </w:rPr>
            </w:pPr>
            <w:r w:rsidRPr="00C32006">
              <w:rPr>
                <w:rFonts w:asciiTheme="majorHAnsi" w:hAnsiTheme="majorHAnsi"/>
                <w:sz w:val="18"/>
                <w:szCs w:val="18"/>
              </w:rPr>
              <w:t>km 20,126</w:t>
            </w:r>
          </w:p>
        </w:tc>
        <w:tc>
          <w:tcPr>
            <w:tcW w:w="1134" w:type="dxa"/>
          </w:tcPr>
          <w:p w14:paraId="30418EEF" w14:textId="77777777" w:rsidR="00A5119D" w:rsidRPr="00C32006" w:rsidRDefault="00A5119D" w:rsidP="00DD6871">
            <w:pPr>
              <w:spacing w:after="0" w:line="240" w:lineRule="auto"/>
              <w:jc w:val="center"/>
              <w:rPr>
                <w:rFonts w:asciiTheme="majorHAnsi" w:hAnsiTheme="majorHAnsi"/>
                <w:sz w:val="18"/>
                <w:szCs w:val="18"/>
              </w:rPr>
            </w:pPr>
            <w:r w:rsidRPr="00C32006">
              <w:rPr>
                <w:rFonts w:asciiTheme="majorHAnsi" w:hAnsiTheme="majorHAnsi"/>
                <w:sz w:val="18"/>
                <w:szCs w:val="18"/>
              </w:rPr>
              <w:t>217114</w:t>
            </w:r>
          </w:p>
        </w:tc>
      </w:tr>
    </w:tbl>
    <w:p w14:paraId="0482D048" w14:textId="77777777" w:rsidR="00A5119D" w:rsidRPr="00E0249A" w:rsidRDefault="00A5119D" w:rsidP="00765BB2">
      <w:pPr>
        <w:pStyle w:val="Text2-2"/>
        <w:numPr>
          <w:ilvl w:val="0"/>
          <w:numId w:val="0"/>
        </w:numPr>
        <w:rPr>
          <w:rFonts w:asciiTheme="minorHAnsi" w:hAnsiTheme="minorHAnsi"/>
          <w:strike/>
        </w:rPr>
      </w:pPr>
    </w:p>
    <w:p w14:paraId="2A525A5D" w14:textId="77777777" w:rsidR="00F6386A" w:rsidRDefault="00F6386A" w:rsidP="00F6386A">
      <w:pPr>
        <w:pStyle w:val="Text2-2"/>
        <w:numPr>
          <w:ilvl w:val="0"/>
          <w:numId w:val="0"/>
        </w:numPr>
        <w:ind w:left="1701"/>
      </w:pPr>
    </w:p>
    <w:p w14:paraId="32DC88A3" w14:textId="77777777" w:rsidR="007D016E" w:rsidRPr="00370165" w:rsidRDefault="007D016E" w:rsidP="004A4B98">
      <w:pPr>
        <w:pStyle w:val="Text2-1"/>
        <w:rPr>
          <w:b/>
        </w:rPr>
      </w:pPr>
      <w:bookmarkStart w:id="26" w:name="_Ref160369974"/>
      <w:r w:rsidRPr="00370165">
        <w:rPr>
          <w:b/>
        </w:rPr>
        <w:t>Požadavky na nový stav</w:t>
      </w:r>
      <w:bookmarkEnd w:id="26"/>
      <w:r w:rsidRPr="00370165">
        <w:rPr>
          <w:b/>
        </w:rPr>
        <w:t xml:space="preserve"> </w:t>
      </w:r>
    </w:p>
    <w:p w14:paraId="5600905B" w14:textId="37DB71AB" w:rsidR="000C7171" w:rsidRDefault="000C7171" w:rsidP="000C7171">
      <w:pPr>
        <w:pStyle w:val="Text2-2"/>
      </w:pPr>
      <w:r>
        <w:t>D</w:t>
      </w:r>
      <w:r w:rsidRPr="00FE29BF">
        <w:t xml:space="preserve">le SM86 </w:t>
      </w:r>
      <w:r>
        <w:t>bude prověřena možnost zrušení přejezdů na řešeném úseku.</w:t>
      </w:r>
    </w:p>
    <w:p w14:paraId="7A057E8A" w14:textId="2796FB20" w:rsidR="00DF16B0" w:rsidRDefault="00DF16B0" w:rsidP="00877FB0">
      <w:pPr>
        <w:pStyle w:val="Text2-2"/>
      </w:pPr>
      <w:r>
        <w:t xml:space="preserve">Ke všem přejezdům navrženým na zrušení bude svoláno jednání s místně příslušnou samosprávou. </w:t>
      </w:r>
    </w:p>
    <w:p w14:paraId="1AD30855" w14:textId="63D6022A" w:rsidR="00E7786A" w:rsidRDefault="00E7786A" w:rsidP="00E7786A">
      <w:pPr>
        <w:pStyle w:val="Text2-2"/>
      </w:pPr>
      <w:r w:rsidRPr="00E7786A">
        <w:t xml:space="preserve">Přejezdy, které nebude možné zrušit, budou předmětem rekonstrukce. </w:t>
      </w:r>
    </w:p>
    <w:p w14:paraId="3FD4778F" w14:textId="1E62C8E8" w:rsidR="00DF16B0" w:rsidRDefault="00DF16B0" w:rsidP="00DF16B0">
      <w:pPr>
        <w:pStyle w:val="Text2-2"/>
      </w:pPr>
      <w:r>
        <w:t>Součástí díla jsou veškeré návrhy nových pozemních komunikací a</w:t>
      </w:r>
      <w:r w:rsidR="0082191C">
        <w:t> </w:t>
      </w:r>
      <w:r>
        <w:t>mimoúrovňových křížení vzešlých z původních návrhů dle SP, část A.2.3, kapitola 5.6 a i z dalších projednání.</w:t>
      </w:r>
    </w:p>
    <w:p w14:paraId="3753A207" w14:textId="77777777" w:rsidR="007D016E" w:rsidRPr="007D016E" w:rsidRDefault="007D016E" w:rsidP="005A2CE9">
      <w:pPr>
        <w:pStyle w:val="Nadpis2-2"/>
      </w:pPr>
      <w:bookmarkStart w:id="27" w:name="_Toc158135259"/>
      <w:r w:rsidRPr="007D016E">
        <w:t>Mosty, propustky, zdi</w:t>
      </w:r>
      <w:bookmarkEnd w:id="27"/>
    </w:p>
    <w:p w14:paraId="1E7BAE7A" w14:textId="77777777" w:rsidR="007D016E" w:rsidRPr="00370165" w:rsidRDefault="007D016E" w:rsidP="004A4B98">
      <w:pPr>
        <w:pStyle w:val="Text2-1"/>
        <w:rPr>
          <w:b/>
        </w:rPr>
      </w:pPr>
      <w:r w:rsidRPr="00370165">
        <w:rPr>
          <w:b/>
        </w:rPr>
        <w:t xml:space="preserve">Popis stávajícího stavu </w:t>
      </w:r>
    </w:p>
    <w:p w14:paraId="55EA8FA8" w14:textId="55F4220A" w:rsidR="00AB7C86" w:rsidRPr="00C32006" w:rsidRDefault="008629F6" w:rsidP="004A4B98">
      <w:pPr>
        <w:pStyle w:val="Text2-2"/>
      </w:pPr>
      <w:r w:rsidRPr="00C32006">
        <w:t xml:space="preserve">Na předmětných úsecích se nachází celkem </w:t>
      </w:r>
      <w:r w:rsidR="00A5119D" w:rsidRPr="00C32006">
        <w:t xml:space="preserve">8 </w:t>
      </w:r>
      <w:r w:rsidRPr="00C32006">
        <w:t xml:space="preserve">mostů </w:t>
      </w:r>
      <w:r w:rsidR="00AB7C86" w:rsidRPr="00C32006">
        <w:t>a 29 propustků</w:t>
      </w:r>
      <w:r w:rsidR="00A5119D" w:rsidRPr="00C32006">
        <w:t>, 2 z mostů (km 17,381 a 17,500) jsou vlastnictvím cizího subjektu.</w:t>
      </w:r>
    </w:p>
    <w:p w14:paraId="09E14030" w14:textId="511163FB" w:rsidR="007D016E" w:rsidRDefault="008629F6" w:rsidP="004A4B98">
      <w:pPr>
        <w:pStyle w:val="Text2-2"/>
      </w:pPr>
      <w:r>
        <w:t>TÚ 2171 (od km 6,595 do km 20,125)</w:t>
      </w:r>
    </w:p>
    <w:p w14:paraId="22D8D461" w14:textId="1C4344E8" w:rsidR="008629F6" w:rsidRDefault="008629F6" w:rsidP="008629F6">
      <w:pPr>
        <w:pStyle w:val="Text2-2"/>
        <w:numPr>
          <w:ilvl w:val="0"/>
          <w:numId w:val="0"/>
        </w:numPr>
        <w:ind w:left="1701"/>
      </w:pPr>
      <w:r>
        <w:t>Mosty</w:t>
      </w:r>
    </w:p>
    <w:tbl>
      <w:tblPr>
        <w:tblW w:w="6050" w:type="dxa"/>
        <w:tblInd w:w="1347" w:type="dxa"/>
        <w:tblCellMar>
          <w:left w:w="70" w:type="dxa"/>
          <w:right w:w="70" w:type="dxa"/>
        </w:tblCellMar>
        <w:tblLook w:val="04A0" w:firstRow="1" w:lastRow="0" w:firstColumn="1" w:lastColumn="0" w:noHBand="0" w:noVBand="1"/>
      </w:tblPr>
      <w:tblGrid>
        <w:gridCol w:w="1060"/>
        <w:gridCol w:w="3800"/>
        <w:gridCol w:w="1190"/>
      </w:tblGrid>
      <w:tr w:rsidR="008629F6" w:rsidRPr="008629F6" w14:paraId="73F28717" w14:textId="77777777" w:rsidTr="008629F6">
        <w:trPr>
          <w:trHeight w:val="252"/>
        </w:trPr>
        <w:tc>
          <w:tcPr>
            <w:tcW w:w="1060" w:type="dxa"/>
            <w:tcBorders>
              <w:top w:val="single" w:sz="4" w:space="0" w:color="A9D08E"/>
              <w:left w:val="nil"/>
              <w:bottom w:val="single" w:sz="4" w:space="0" w:color="A9D08E"/>
              <w:right w:val="nil"/>
            </w:tcBorders>
            <w:shd w:val="clear" w:color="E2EFDA" w:fill="E2EFDA"/>
            <w:noWrap/>
            <w:vAlign w:val="bottom"/>
          </w:tcPr>
          <w:p w14:paraId="38BBD92A" w14:textId="711C6078" w:rsidR="008629F6" w:rsidRPr="008629F6" w:rsidRDefault="008629F6" w:rsidP="008629F6">
            <w:pPr>
              <w:spacing w:after="0" w:line="240" w:lineRule="auto"/>
              <w:jc w:val="right"/>
              <w:rPr>
                <w:rFonts w:eastAsia="Times New Roman" w:cs="Times New Roman"/>
                <w:color w:val="000000"/>
                <w:lang w:eastAsia="cs-CZ"/>
              </w:rPr>
            </w:pPr>
            <w:r w:rsidRPr="008629F6">
              <w:rPr>
                <w:rFonts w:eastAsia="Times New Roman" w:cs="Times New Roman"/>
                <w:color w:val="000000"/>
                <w:lang w:eastAsia="cs-CZ"/>
              </w:rPr>
              <w:lastRenderedPageBreak/>
              <w:t xml:space="preserve">Km </w:t>
            </w:r>
          </w:p>
        </w:tc>
        <w:tc>
          <w:tcPr>
            <w:tcW w:w="3800" w:type="dxa"/>
            <w:tcBorders>
              <w:top w:val="single" w:sz="4" w:space="0" w:color="A9D08E"/>
              <w:left w:val="nil"/>
              <w:bottom w:val="single" w:sz="4" w:space="0" w:color="A9D08E"/>
              <w:right w:val="nil"/>
            </w:tcBorders>
            <w:shd w:val="clear" w:color="E2EFDA" w:fill="E2EFDA"/>
            <w:noWrap/>
            <w:vAlign w:val="bottom"/>
          </w:tcPr>
          <w:p w14:paraId="1986F228" w14:textId="4D55E7E9" w:rsidR="008629F6" w:rsidRPr="008629F6" w:rsidRDefault="008629F6" w:rsidP="008629F6">
            <w:pPr>
              <w:spacing w:after="0" w:line="240" w:lineRule="auto"/>
              <w:rPr>
                <w:rFonts w:eastAsia="Times New Roman" w:cs="Times New Roman"/>
                <w:color w:val="000000"/>
                <w:lang w:eastAsia="cs-CZ"/>
              </w:rPr>
            </w:pPr>
            <w:r w:rsidRPr="008629F6">
              <w:rPr>
                <w:rFonts w:eastAsia="Times New Roman" w:cs="Times New Roman"/>
                <w:color w:val="000000"/>
                <w:lang w:eastAsia="cs-CZ"/>
              </w:rPr>
              <w:t>Název</w:t>
            </w:r>
          </w:p>
        </w:tc>
        <w:tc>
          <w:tcPr>
            <w:tcW w:w="1190" w:type="dxa"/>
            <w:tcBorders>
              <w:top w:val="single" w:sz="4" w:space="0" w:color="A9D08E"/>
              <w:left w:val="nil"/>
              <w:bottom w:val="single" w:sz="4" w:space="0" w:color="A9D08E"/>
              <w:right w:val="nil"/>
            </w:tcBorders>
            <w:shd w:val="clear" w:color="E2EFDA" w:fill="E2EFDA"/>
            <w:noWrap/>
            <w:vAlign w:val="bottom"/>
          </w:tcPr>
          <w:p w14:paraId="6904B076" w14:textId="0E05CE89" w:rsidR="008629F6" w:rsidRPr="008629F6" w:rsidRDefault="008629F6" w:rsidP="008629F6">
            <w:pPr>
              <w:spacing w:after="0" w:line="240" w:lineRule="auto"/>
              <w:rPr>
                <w:rFonts w:eastAsia="Times New Roman" w:cs="Times New Roman"/>
                <w:color w:val="000000"/>
                <w:lang w:eastAsia="cs-CZ"/>
              </w:rPr>
            </w:pPr>
            <w:r w:rsidRPr="008629F6">
              <w:rPr>
                <w:rFonts w:eastAsia="Times New Roman" w:cs="Times New Roman"/>
                <w:color w:val="000000"/>
                <w:lang w:eastAsia="cs-CZ"/>
              </w:rPr>
              <w:t>Hodnocení</w:t>
            </w:r>
          </w:p>
        </w:tc>
      </w:tr>
      <w:tr w:rsidR="008629F6" w:rsidRPr="008629F6" w14:paraId="1B9E0B1F" w14:textId="77777777" w:rsidTr="008629F6">
        <w:trPr>
          <w:trHeight w:val="252"/>
        </w:trPr>
        <w:tc>
          <w:tcPr>
            <w:tcW w:w="1060" w:type="dxa"/>
            <w:tcBorders>
              <w:top w:val="single" w:sz="4" w:space="0" w:color="A9D08E"/>
              <w:left w:val="nil"/>
              <w:bottom w:val="single" w:sz="4" w:space="0" w:color="A9D08E"/>
              <w:right w:val="nil"/>
            </w:tcBorders>
            <w:shd w:val="clear" w:color="E2EFDA" w:fill="E2EFDA"/>
            <w:noWrap/>
            <w:vAlign w:val="bottom"/>
            <w:hideMark/>
          </w:tcPr>
          <w:p w14:paraId="0A45EBE2" w14:textId="77777777" w:rsidR="008629F6" w:rsidRPr="008629F6" w:rsidRDefault="008629F6" w:rsidP="008629F6">
            <w:pPr>
              <w:spacing w:after="0" w:line="240" w:lineRule="auto"/>
              <w:jc w:val="right"/>
              <w:rPr>
                <w:rFonts w:eastAsia="Times New Roman" w:cs="Times New Roman"/>
                <w:color w:val="000000"/>
                <w:lang w:eastAsia="cs-CZ"/>
              </w:rPr>
            </w:pPr>
            <w:r w:rsidRPr="008629F6">
              <w:rPr>
                <w:rFonts w:eastAsia="Times New Roman" w:cs="Times New Roman"/>
                <w:color w:val="000000"/>
                <w:lang w:eastAsia="cs-CZ"/>
              </w:rPr>
              <w:t>12,491</w:t>
            </w:r>
          </w:p>
        </w:tc>
        <w:tc>
          <w:tcPr>
            <w:tcW w:w="3800" w:type="dxa"/>
            <w:tcBorders>
              <w:top w:val="single" w:sz="4" w:space="0" w:color="A9D08E"/>
              <w:left w:val="nil"/>
              <w:bottom w:val="single" w:sz="4" w:space="0" w:color="A9D08E"/>
              <w:right w:val="nil"/>
            </w:tcBorders>
            <w:shd w:val="clear" w:color="E2EFDA" w:fill="E2EFDA"/>
            <w:noWrap/>
            <w:vAlign w:val="bottom"/>
            <w:hideMark/>
          </w:tcPr>
          <w:p w14:paraId="3777051C" w14:textId="77777777" w:rsidR="008629F6" w:rsidRPr="008629F6" w:rsidRDefault="008629F6" w:rsidP="008629F6">
            <w:pPr>
              <w:spacing w:after="0" w:line="240" w:lineRule="auto"/>
              <w:rPr>
                <w:rFonts w:eastAsia="Times New Roman" w:cs="Times New Roman"/>
                <w:color w:val="000000"/>
                <w:lang w:eastAsia="cs-CZ"/>
              </w:rPr>
            </w:pPr>
            <w:r w:rsidRPr="008629F6">
              <w:rPr>
                <w:rFonts w:eastAsia="Times New Roman" w:cs="Times New Roman"/>
                <w:color w:val="000000"/>
                <w:lang w:eastAsia="cs-CZ"/>
              </w:rPr>
              <w:t xml:space="preserve"> inundační otvor</w:t>
            </w:r>
          </w:p>
        </w:tc>
        <w:tc>
          <w:tcPr>
            <w:tcW w:w="1190" w:type="dxa"/>
            <w:tcBorders>
              <w:top w:val="single" w:sz="4" w:space="0" w:color="A9D08E"/>
              <w:left w:val="nil"/>
              <w:bottom w:val="single" w:sz="4" w:space="0" w:color="A9D08E"/>
              <w:right w:val="nil"/>
            </w:tcBorders>
            <w:shd w:val="clear" w:color="E2EFDA" w:fill="E2EFDA"/>
            <w:noWrap/>
            <w:vAlign w:val="bottom"/>
            <w:hideMark/>
          </w:tcPr>
          <w:p w14:paraId="6C0BCC00" w14:textId="77777777" w:rsidR="008629F6" w:rsidRPr="008629F6" w:rsidRDefault="008629F6" w:rsidP="008629F6">
            <w:pPr>
              <w:spacing w:after="0" w:line="240" w:lineRule="auto"/>
              <w:rPr>
                <w:rFonts w:eastAsia="Times New Roman" w:cs="Times New Roman"/>
                <w:color w:val="000000"/>
                <w:lang w:eastAsia="cs-CZ"/>
              </w:rPr>
            </w:pPr>
            <w:r w:rsidRPr="008629F6">
              <w:rPr>
                <w:rFonts w:eastAsia="Times New Roman" w:cs="Times New Roman"/>
                <w:color w:val="000000"/>
                <w:lang w:eastAsia="cs-CZ"/>
              </w:rPr>
              <w:t>1 / 1</w:t>
            </w:r>
          </w:p>
        </w:tc>
      </w:tr>
      <w:tr w:rsidR="008629F6" w:rsidRPr="008629F6" w14:paraId="664EC138" w14:textId="77777777" w:rsidTr="008629F6">
        <w:trPr>
          <w:trHeight w:val="252"/>
        </w:trPr>
        <w:tc>
          <w:tcPr>
            <w:tcW w:w="1060" w:type="dxa"/>
            <w:tcBorders>
              <w:top w:val="single" w:sz="4" w:space="0" w:color="A9D08E"/>
              <w:left w:val="nil"/>
              <w:bottom w:val="single" w:sz="4" w:space="0" w:color="A9D08E"/>
              <w:right w:val="nil"/>
            </w:tcBorders>
            <w:shd w:val="clear" w:color="auto" w:fill="auto"/>
            <w:noWrap/>
            <w:vAlign w:val="bottom"/>
            <w:hideMark/>
          </w:tcPr>
          <w:p w14:paraId="191D6620" w14:textId="77777777" w:rsidR="008629F6" w:rsidRPr="008629F6" w:rsidRDefault="008629F6" w:rsidP="008629F6">
            <w:pPr>
              <w:spacing w:after="0" w:line="240" w:lineRule="auto"/>
              <w:jc w:val="right"/>
              <w:rPr>
                <w:rFonts w:eastAsia="Times New Roman" w:cs="Times New Roman"/>
                <w:color w:val="000000"/>
                <w:lang w:eastAsia="cs-CZ"/>
              </w:rPr>
            </w:pPr>
            <w:r w:rsidRPr="008629F6">
              <w:rPr>
                <w:rFonts w:eastAsia="Times New Roman" w:cs="Times New Roman"/>
                <w:color w:val="000000"/>
                <w:lang w:eastAsia="cs-CZ"/>
              </w:rPr>
              <w:t>14,167</w:t>
            </w:r>
          </w:p>
        </w:tc>
        <w:tc>
          <w:tcPr>
            <w:tcW w:w="3800" w:type="dxa"/>
            <w:tcBorders>
              <w:top w:val="single" w:sz="4" w:space="0" w:color="A9D08E"/>
              <w:left w:val="nil"/>
              <w:bottom w:val="single" w:sz="4" w:space="0" w:color="A9D08E"/>
              <w:right w:val="nil"/>
            </w:tcBorders>
            <w:shd w:val="clear" w:color="auto" w:fill="auto"/>
            <w:noWrap/>
            <w:vAlign w:val="bottom"/>
            <w:hideMark/>
          </w:tcPr>
          <w:p w14:paraId="17E3A681" w14:textId="77777777" w:rsidR="008629F6" w:rsidRPr="008629F6" w:rsidRDefault="008629F6" w:rsidP="008629F6">
            <w:pPr>
              <w:spacing w:after="0" w:line="240" w:lineRule="auto"/>
              <w:rPr>
                <w:rFonts w:eastAsia="Times New Roman" w:cs="Times New Roman"/>
                <w:color w:val="000000"/>
                <w:lang w:eastAsia="cs-CZ"/>
              </w:rPr>
            </w:pPr>
            <w:r w:rsidRPr="008629F6">
              <w:rPr>
                <w:rFonts w:eastAsia="Times New Roman" w:cs="Times New Roman"/>
                <w:color w:val="000000"/>
                <w:lang w:eastAsia="cs-CZ"/>
              </w:rPr>
              <w:t xml:space="preserve"> přes potok </w:t>
            </w:r>
            <w:proofErr w:type="spellStart"/>
            <w:r w:rsidRPr="008629F6">
              <w:rPr>
                <w:rFonts w:eastAsia="Times New Roman" w:cs="Times New Roman"/>
                <w:color w:val="000000"/>
                <w:lang w:eastAsia="cs-CZ"/>
              </w:rPr>
              <w:t>Kopřivničku</w:t>
            </w:r>
            <w:proofErr w:type="spellEnd"/>
          </w:p>
        </w:tc>
        <w:tc>
          <w:tcPr>
            <w:tcW w:w="1190" w:type="dxa"/>
            <w:tcBorders>
              <w:top w:val="single" w:sz="4" w:space="0" w:color="A9D08E"/>
              <w:left w:val="nil"/>
              <w:bottom w:val="single" w:sz="4" w:space="0" w:color="A9D08E"/>
              <w:right w:val="nil"/>
            </w:tcBorders>
            <w:shd w:val="clear" w:color="auto" w:fill="auto"/>
            <w:noWrap/>
            <w:vAlign w:val="bottom"/>
            <w:hideMark/>
          </w:tcPr>
          <w:p w14:paraId="13776447" w14:textId="69A8C237" w:rsidR="008629F6" w:rsidRPr="00A5119D" w:rsidRDefault="00A5119D" w:rsidP="008629F6">
            <w:pPr>
              <w:spacing w:after="0" w:line="240" w:lineRule="auto"/>
              <w:rPr>
                <w:rFonts w:eastAsia="Times New Roman" w:cs="Times New Roman"/>
                <w:strike/>
                <w:color w:val="000000"/>
                <w:lang w:eastAsia="cs-CZ"/>
              </w:rPr>
            </w:pPr>
            <w:r w:rsidRPr="00C32006">
              <w:rPr>
                <w:rFonts w:eastAsia="Times New Roman" w:cs="Times New Roman"/>
                <w:lang w:eastAsia="cs-CZ"/>
              </w:rPr>
              <w:t>1</w:t>
            </w:r>
            <w:r w:rsidR="008629F6" w:rsidRPr="00C32006">
              <w:rPr>
                <w:rFonts w:eastAsia="Times New Roman" w:cs="Times New Roman"/>
                <w:lang w:eastAsia="cs-CZ"/>
              </w:rPr>
              <w:t xml:space="preserve"> / </w:t>
            </w:r>
            <w:r w:rsidRPr="00C32006">
              <w:rPr>
                <w:rFonts w:eastAsia="Times New Roman" w:cs="Times New Roman"/>
                <w:lang w:eastAsia="cs-CZ"/>
              </w:rPr>
              <w:t>1</w:t>
            </w:r>
          </w:p>
        </w:tc>
      </w:tr>
      <w:tr w:rsidR="008629F6" w:rsidRPr="008629F6" w14:paraId="66B323E3" w14:textId="77777777" w:rsidTr="008629F6">
        <w:trPr>
          <w:trHeight w:val="252"/>
        </w:trPr>
        <w:tc>
          <w:tcPr>
            <w:tcW w:w="1060" w:type="dxa"/>
            <w:tcBorders>
              <w:top w:val="single" w:sz="4" w:space="0" w:color="A9D08E"/>
              <w:left w:val="nil"/>
              <w:bottom w:val="single" w:sz="4" w:space="0" w:color="A9D08E"/>
              <w:right w:val="nil"/>
            </w:tcBorders>
            <w:shd w:val="clear" w:color="E2EFDA" w:fill="E2EFDA"/>
            <w:noWrap/>
            <w:vAlign w:val="bottom"/>
            <w:hideMark/>
          </w:tcPr>
          <w:p w14:paraId="765781D8" w14:textId="77777777" w:rsidR="008629F6" w:rsidRPr="008629F6" w:rsidRDefault="008629F6" w:rsidP="008629F6">
            <w:pPr>
              <w:spacing w:after="0" w:line="240" w:lineRule="auto"/>
              <w:jc w:val="right"/>
              <w:rPr>
                <w:rFonts w:eastAsia="Times New Roman" w:cs="Times New Roman"/>
                <w:color w:val="000000"/>
                <w:lang w:eastAsia="cs-CZ"/>
              </w:rPr>
            </w:pPr>
            <w:r w:rsidRPr="008629F6">
              <w:rPr>
                <w:rFonts w:eastAsia="Times New Roman" w:cs="Times New Roman"/>
                <w:color w:val="000000"/>
                <w:lang w:eastAsia="cs-CZ"/>
              </w:rPr>
              <w:t>14,76</w:t>
            </w:r>
          </w:p>
        </w:tc>
        <w:tc>
          <w:tcPr>
            <w:tcW w:w="3800" w:type="dxa"/>
            <w:tcBorders>
              <w:top w:val="single" w:sz="4" w:space="0" w:color="A9D08E"/>
              <w:left w:val="nil"/>
              <w:bottom w:val="single" w:sz="4" w:space="0" w:color="A9D08E"/>
              <w:right w:val="nil"/>
            </w:tcBorders>
            <w:shd w:val="clear" w:color="E2EFDA" w:fill="E2EFDA"/>
            <w:noWrap/>
            <w:vAlign w:val="bottom"/>
            <w:hideMark/>
          </w:tcPr>
          <w:p w14:paraId="161D2904" w14:textId="77777777" w:rsidR="008629F6" w:rsidRPr="008629F6" w:rsidRDefault="008629F6" w:rsidP="008629F6">
            <w:pPr>
              <w:spacing w:after="0" w:line="240" w:lineRule="auto"/>
              <w:rPr>
                <w:rFonts w:eastAsia="Times New Roman" w:cs="Times New Roman"/>
                <w:color w:val="000000"/>
                <w:lang w:eastAsia="cs-CZ"/>
              </w:rPr>
            </w:pPr>
            <w:r w:rsidRPr="008629F6">
              <w:rPr>
                <w:rFonts w:eastAsia="Times New Roman" w:cs="Times New Roman"/>
                <w:color w:val="000000"/>
                <w:lang w:eastAsia="cs-CZ"/>
              </w:rPr>
              <w:t>nový za Příborem</w:t>
            </w:r>
          </w:p>
        </w:tc>
        <w:tc>
          <w:tcPr>
            <w:tcW w:w="1190" w:type="dxa"/>
            <w:tcBorders>
              <w:top w:val="single" w:sz="4" w:space="0" w:color="A9D08E"/>
              <w:left w:val="nil"/>
              <w:bottom w:val="single" w:sz="4" w:space="0" w:color="A9D08E"/>
              <w:right w:val="nil"/>
            </w:tcBorders>
            <w:shd w:val="clear" w:color="E2EFDA" w:fill="E2EFDA"/>
            <w:noWrap/>
            <w:vAlign w:val="bottom"/>
            <w:hideMark/>
          </w:tcPr>
          <w:p w14:paraId="77BB4781" w14:textId="77777777" w:rsidR="008629F6" w:rsidRPr="008629F6" w:rsidRDefault="008629F6" w:rsidP="008629F6">
            <w:pPr>
              <w:spacing w:after="0" w:line="240" w:lineRule="auto"/>
              <w:rPr>
                <w:rFonts w:eastAsia="Times New Roman" w:cs="Times New Roman"/>
                <w:color w:val="000000"/>
                <w:lang w:eastAsia="cs-CZ"/>
              </w:rPr>
            </w:pPr>
            <w:r w:rsidRPr="008629F6">
              <w:rPr>
                <w:rFonts w:eastAsia="Times New Roman" w:cs="Times New Roman"/>
                <w:color w:val="000000"/>
                <w:lang w:eastAsia="cs-CZ"/>
              </w:rPr>
              <w:t>1 / 1</w:t>
            </w:r>
          </w:p>
        </w:tc>
      </w:tr>
      <w:tr w:rsidR="008629F6" w:rsidRPr="008629F6" w14:paraId="05BBE76B" w14:textId="77777777" w:rsidTr="008629F6">
        <w:trPr>
          <w:trHeight w:val="252"/>
        </w:trPr>
        <w:tc>
          <w:tcPr>
            <w:tcW w:w="1060" w:type="dxa"/>
            <w:tcBorders>
              <w:top w:val="single" w:sz="4" w:space="0" w:color="A9D08E"/>
              <w:left w:val="nil"/>
              <w:bottom w:val="single" w:sz="4" w:space="0" w:color="A9D08E"/>
              <w:right w:val="nil"/>
            </w:tcBorders>
            <w:shd w:val="clear" w:color="auto" w:fill="auto"/>
            <w:noWrap/>
            <w:vAlign w:val="bottom"/>
            <w:hideMark/>
          </w:tcPr>
          <w:p w14:paraId="01749768" w14:textId="77777777" w:rsidR="008629F6" w:rsidRPr="008629F6" w:rsidRDefault="008629F6" w:rsidP="008629F6">
            <w:pPr>
              <w:spacing w:after="0" w:line="240" w:lineRule="auto"/>
              <w:jc w:val="right"/>
              <w:rPr>
                <w:rFonts w:eastAsia="Times New Roman" w:cs="Times New Roman"/>
                <w:color w:val="000000"/>
                <w:lang w:eastAsia="cs-CZ"/>
              </w:rPr>
            </w:pPr>
            <w:r w:rsidRPr="008629F6">
              <w:rPr>
                <w:rFonts w:eastAsia="Times New Roman" w:cs="Times New Roman"/>
                <w:color w:val="000000"/>
                <w:lang w:eastAsia="cs-CZ"/>
              </w:rPr>
              <w:t>14,957</w:t>
            </w:r>
          </w:p>
        </w:tc>
        <w:tc>
          <w:tcPr>
            <w:tcW w:w="3800" w:type="dxa"/>
            <w:tcBorders>
              <w:top w:val="single" w:sz="4" w:space="0" w:color="A9D08E"/>
              <w:left w:val="nil"/>
              <w:bottom w:val="single" w:sz="4" w:space="0" w:color="A9D08E"/>
              <w:right w:val="nil"/>
            </w:tcBorders>
            <w:shd w:val="clear" w:color="auto" w:fill="auto"/>
            <w:noWrap/>
            <w:vAlign w:val="bottom"/>
            <w:hideMark/>
          </w:tcPr>
          <w:p w14:paraId="70E11F62" w14:textId="77777777" w:rsidR="008629F6" w:rsidRPr="008629F6" w:rsidRDefault="008629F6" w:rsidP="008629F6">
            <w:pPr>
              <w:spacing w:after="0" w:line="240" w:lineRule="auto"/>
              <w:rPr>
                <w:rFonts w:eastAsia="Times New Roman" w:cs="Times New Roman"/>
                <w:color w:val="000000"/>
                <w:lang w:eastAsia="cs-CZ"/>
              </w:rPr>
            </w:pPr>
            <w:r w:rsidRPr="008629F6">
              <w:rPr>
                <w:rFonts w:eastAsia="Times New Roman" w:cs="Times New Roman"/>
                <w:color w:val="000000"/>
                <w:lang w:eastAsia="cs-CZ"/>
              </w:rPr>
              <w:t xml:space="preserve"> přes polní cestu</w:t>
            </w:r>
          </w:p>
        </w:tc>
        <w:tc>
          <w:tcPr>
            <w:tcW w:w="1190" w:type="dxa"/>
            <w:tcBorders>
              <w:top w:val="single" w:sz="4" w:space="0" w:color="A9D08E"/>
              <w:left w:val="nil"/>
              <w:bottom w:val="single" w:sz="4" w:space="0" w:color="A9D08E"/>
              <w:right w:val="nil"/>
            </w:tcBorders>
            <w:shd w:val="clear" w:color="auto" w:fill="auto"/>
            <w:noWrap/>
            <w:vAlign w:val="bottom"/>
            <w:hideMark/>
          </w:tcPr>
          <w:p w14:paraId="077DF20F" w14:textId="77777777" w:rsidR="008629F6" w:rsidRPr="008629F6" w:rsidRDefault="008629F6" w:rsidP="008629F6">
            <w:pPr>
              <w:spacing w:after="0" w:line="240" w:lineRule="auto"/>
              <w:rPr>
                <w:rFonts w:eastAsia="Times New Roman" w:cs="Times New Roman"/>
                <w:color w:val="000000"/>
                <w:lang w:eastAsia="cs-CZ"/>
              </w:rPr>
            </w:pPr>
            <w:r w:rsidRPr="008629F6">
              <w:rPr>
                <w:rFonts w:eastAsia="Times New Roman" w:cs="Times New Roman"/>
                <w:color w:val="000000"/>
                <w:lang w:eastAsia="cs-CZ"/>
              </w:rPr>
              <w:t>1 / 1</w:t>
            </w:r>
          </w:p>
        </w:tc>
      </w:tr>
      <w:tr w:rsidR="008629F6" w:rsidRPr="008629F6" w14:paraId="50ACCED8" w14:textId="77777777" w:rsidTr="008629F6">
        <w:trPr>
          <w:trHeight w:val="252"/>
        </w:trPr>
        <w:tc>
          <w:tcPr>
            <w:tcW w:w="1060" w:type="dxa"/>
            <w:tcBorders>
              <w:top w:val="single" w:sz="4" w:space="0" w:color="A9D08E"/>
              <w:left w:val="nil"/>
              <w:bottom w:val="single" w:sz="4" w:space="0" w:color="A9D08E"/>
              <w:right w:val="nil"/>
            </w:tcBorders>
            <w:shd w:val="clear" w:color="E2EFDA" w:fill="E2EFDA"/>
            <w:noWrap/>
            <w:vAlign w:val="bottom"/>
            <w:hideMark/>
          </w:tcPr>
          <w:p w14:paraId="14A9AFAB" w14:textId="77777777" w:rsidR="008629F6" w:rsidRPr="008629F6" w:rsidRDefault="008629F6" w:rsidP="008629F6">
            <w:pPr>
              <w:spacing w:after="0" w:line="240" w:lineRule="auto"/>
              <w:jc w:val="right"/>
              <w:rPr>
                <w:rFonts w:eastAsia="Times New Roman" w:cs="Times New Roman"/>
                <w:color w:val="000000"/>
                <w:lang w:eastAsia="cs-CZ"/>
              </w:rPr>
            </w:pPr>
            <w:r w:rsidRPr="008629F6">
              <w:rPr>
                <w:rFonts w:eastAsia="Times New Roman" w:cs="Times New Roman"/>
                <w:color w:val="000000"/>
                <w:lang w:eastAsia="cs-CZ"/>
              </w:rPr>
              <w:t>17,381</w:t>
            </w:r>
          </w:p>
        </w:tc>
        <w:tc>
          <w:tcPr>
            <w:tcW w:w="3800" w:type="dxa"/>
            <w:tcBorders>
              <w:top w:val="single" w:sz="4" w:space="0" w:color="A9D08E"/>
              <w:left w:val="nil"/>
              <w:bottom w:val="single" w:sz="4" w:space="0" w:color="A9D08E"/>
              <w:right w:val="nil"/>
            </w:tcBorders>
            <w:shd w:val="clear" w:color="E2EFDA" w:fill="E2EFDA"/>
            <w:noWrap/>
            <w:vAlign w:val="bottom"/>
            <w:hideMark/>
          </w:tcPr>
          <w:p w14:paraId="4CC4E4A6" w14:textId="77777777" w:rsidR="008629F6" w:rsidRPr="008629F6" w:rsidRDefault="008629F6" w:rsidP="008629F6">
            <w:pPr>
              <w:spacing w:after="0" w:line="240" w:lineRule="auto"/>
              <w:rPr>
                <w:rFonts w:eastAsia="Times New Roman" w:cs="Times New Roman"/>
                <w:color w:val="000000"/>
                <w:lang w:eastAsia="cs-CZ"/>
              </w:rPr>
            </w:pPr>
            <w:r w:rsidRPr="008629F6">
              <w:rPr>
                <w:rFonts w:eastAsia="Times New Roman" w:cs="Times New Roman"/>
                <w:color w:val="000000"/>
                <w:lang w:eastAsia="cs-CZ"/>
              </w:rPr>
              <w:t xml:space="preserve"> starý podchod Tatry Kopřivnice</w:t>
            </w:r>
          </w:p>
        </w:tc>
        <w:tc>
          <w:tcPr>
            <w:tcW w:w="1190" w:type="dxa"/>
            <w:tcBorders>
              <w:top w:val="single" w:sz="4" w:space="0" w:color="A9D08E"/>
              <w:left w:val="nil"/>
              <w:bottom w:val="single" w:sz="4" w:space="0" w:color="A9D08E"/>
              <w:right w:val="nil"/>
            </w:tcBorders>
            <w:shd w:val="clear" w:color="E2EFDA" w:fill="E2EFDA"/>
            <w:noWrap/>
            <w:vAlign w:val="bottom"/>
            <w:hideMark/>
          </w:tcPr>
          <w:p w14:paraId="3884909E" w14:textId="77777777" w:rsidR="008629F6" w:rsidRPr="008629F6" w:rsidRDefault="008629F6" w:rsidP="008629F6">
            <w:pPr>
              <w:spacing w:after="0" w:line="240" w:lineRule="auto"/>
              <w:rPr>
                <w:rFonts w:eastAsia="Times New Roman" w:cs="Times New Roman"/>
                <w:color w:val="000000"/>
                <w:lang w:eastAsia="cs-CZ"/>
              </w:rPr>
            </w:pPr>
            <w:r w:rsidRPr="008629F6">
              <w:rPr>
                <w:rFonts w:eastAsia="Times New Roman" w:cs="Times New Roman"/>
                <w:color w:val="000000"/>
                <w:lang w:eastAsia="cs-CZ"/>
              </w:rPr>
              <w:t>2 / 2</w:t>
            </w:r>
          </w:p>
        </w:tc>
      </w:tr>
      <w:tr w:rsidR="008629F6" w:rsidRPr="008629F6" w14:paraId="5FCB592B" w14:textId="77777777" w:rsidTr="008629F6">
        <w:trPr>
          <w:trHeight w:val="252"/>
        </w:trPr>
        <w:tc>
          <w:tcPr>
            <w:tcW w:w="1060" w:type="dxa"/>
            <w:tcBorders>
              <w:top w:val="single" w:sz="4" w:space="0" w:color="A9D08E"/>
              <w:left w:val="nil"/>
              <w:bottom w:val="single" w:sz="4" w:space="0" w:color="A9D08E"/>
              <w:right w:val="nil"/>
            </w:tcBorders>
            <w:shd w:val="clear" w:color="auto" w:fill="auto"/>
            <w:noWrap/>
            <w:vAlign w:val="bottom"/>
            <w:hideMark/>
          </w:tcPr>
          <w:p w14:paraId="10881F52" w14:textId="77777777" w:rsidR="008629F6" w:rsidRPr="008629F6" w:rsidRDefault="008629F6" w:rsidP="008629F6">
            <w:pPr>
              <w:spacing w:after="0" w:line="240" w:lineRule="auto"/>
              <w:jc w:val="right"/>
              <w:rPr>
                <w:rFonts w:eastAsia="Times New Roman" w:cs="Times New Roman"/>
                <w:color w:val="000000"/>
                <w:lang w:eastAsia="cs-CZ"/>
              </w:rPr>
            </w:pPr>
            <w:r w:rsidRPr="008629F6">
              <w:rPr>
                <w:rFonts w:eastAsia="Times New Roman" w:cs="Times New Roman"/>
                <w:color w:val="000000"/>
                <w:lang w:eastAsia="cs-CZ"/>
              </w:rPr>
              <w:t>17,381</w:t>
            </w:r>
          </w:p>
        </w:tc>
        <w:tc>
          <w:tcPr>
            <w:tcW w:w="3800" w:type="dxa"/>
            <w:tcBorders>
              <w:top w:val="single" w:sz="4" w:space="0" w:color="A9D08E"/>
              <w:left w:val="nil"/>
              <w:bottom w:val="single" w:sz="4" w:space="0" w:color="A9D08E"/>
              <w:right w:val="nil"/>
            </w:tcBorders>
            <w:shd w:val="clear" w:color="auto" w:fill="auto"/>
            <w:noWrap/>
            <w:vAlign w:val="bottom"/>
            <w:hideMark/>
          </w:tcPr>
          <w:p w14:paraId="51264103" w14:textId="77777777" w:rsidR="008629F6" w:rsidRPr="008629F6" w:rsidRDefault="008629F6" w:rsidP="008629F6">
            <w:pPr>
              <w:spacing w:after="0" w:line="240" w:lineRule="auto"/>
              <w:rPr>
                <w:rFonts w:eastAsia="Times New Roman" w:cs="Times New Roman"/>
                <w:color w:val="000000"/>
                <w:lang w:eastAsia="cs-CZ"/>
              </w:rPr>
            </w:pPr>
            <w:r w:rsidRPr="008629F6">
              <w:rPr>
                <w:rFonts w:eastAsia="Times New Roman" w:cs="Times New Roman"/>
                <w:color w:val="000000"/>
                <w:lang w:eastAsia="cs-CZ"/>
              </w:rPr>
              <w:t xml:space="preserve"> starý podchod Tatry Kopřivnice</w:t>
            </w:r>
          </w:p>
        </w:tc>
        <w:tc>
          <w:tcPr>
            <w:tcW w:w="1190" w:type="dxa"/>
            <w:tcBorders>
              <w:top w:val="single" w:sz="4" w:space="0" w:color="A9D08E"/>
              <w:left w:val="nil"/>
              <w:bottom w:val="single" w:sz="4" w:space="0" w:color="A9D08E"/>
              <w:right w:val="nil"/>
            </w:tcBorders>
            <w:shd w:val="clear" w:color="auto" w:fill="auto"/>
            <w:noWrap/>
            <w:vAlign w:val="bottom"/>
            <w:hideMark/>
          </w:tcPr>
          <w:p w14:paraId="43990115" w14:textId="77777777" w:rsidR="008629F6" w:rsidRPr="008629F6" w:rsidRDefault="008629F6" w:rsidP="008629F6">
            <w:pPr>
              <w:spacing w:after="0" w:line="240" w:lineRule="auto"/>
              <w:rPr>
                <w:rFonts w:eastAsia="Times New Roman" w:cs="Times New Roman"/>
                <w:color w:val="000000"/>
                <w:lang w:eastAsia="cs-CZ"/>
              </w:rPr>
            </w:pPr>
            <w:r w:rsidRPr="008629F6">
              <w:rPr>
                <w:rFonts w:eastAsia="Times New Roman" w:cs="Times New Roman"/>
                <w:color w:val="000000"/>
                <w:lang w:eastAsia="cs-CZ"/>
              </w:rPr>
              <w:t>2 / 2</w:t>
            </w:r>
          </w:p>
        </w:tc>
      </w:tr>
      <w:tr w:rsidR="008629F6" w:rsidRPr="008629F6" w14:paraId="0EEA106F" w14:textId="77777777" w:rsidTr="008629F6">
        <w:trPr>
          <w:trHeight w:val="252"/>
        </w:trPr>
        <w:tc>
          <w:tcPr>
            <w:tcW w:w="1060" w:type="dxa"/>
            <w:tcBorders>
              <w:top w:val="single" w:sz="4" w:space="0" w:color="A9D08E"/>
              <w:left w:val="nil"/>
              <w:bottom w:val="single" w:sz="4" w:space="0" w:color="A9D08E"/>
              <w:right w:val="nil"/>
            </w:tcBorders>
            <w:shd w:val="clear" w:color="E2EFDA" w:fill="E2EFDA"/>
            <w:noWrap/>
            <w:vAlign w:val="bottom"/>
            <w:hideMark/>
          </w:tcPr>
          <w:p w14:paraId="1728BEF5" w14:textId="77777777" w:rsidR="008629F6" w:rsidRPr="008629F6" w:rsidRDefault="008629F6" w:rsidP="008629F6">
            <w:pPr>
              <w:spacing w:after="0" w:line="240" w:lineRule="auto"/>
              <w:jc w:val="right"/>
              <w:rPr>
                <w:rFonts w:eastAsia="Times New Roman" w:cs="Times New Roman"/>
                <w:color w:val="000000"/>
                <w:lang w:eastAsia="cs-CZ"/>
              </w:rPr>
            </w:pPr>
            <w:r w:rsidRPr="008629F6">
              <w:rPr>
                <w:rFonts w:eastAsia="Times New Roman" w:cs="Times New Roman"/>
                <w:color w:val="000000"/>
                <w:lang w:eastAsia="cs-CZ"/>
              </w:rPr>
              <w:t>17,5</w:t>
            </w:r>
          </w:p>
        </w:tc>
        <w:tc>
          <w:tcPr>
            <w:tcW w:w="3800" w:type="dxa"/>
            <w:tcBorders>
              <w:top w:val="single" w:sz="4" w:space="0" w:color="A9D08E"/>
              <w:left w:val="nil"/>
              <w:bottom w:val="single" w:sz="4" w:space="0" w:color="A9D08E"/>
              <w:right w:val="nil"/>
            </w:tcBorders>
            <w:shd w:val="clear" w:color="E2EFDA" w:fill="E2EFDA"/>
            <w:noWrap/>
            <w:vAlign w:val="bottom"/>
            <w:hideMark/>
          </w:tcPr>
          <w:p w14:paraId="11328BE8" w14:textId="77777777" w:rsidR="008629F6" w:rsidRPr="008629F6" w:rsidRDefault="008629F6" w:rsidP="008629F6">
            <w:pPr>
              <w:spacing w:after="0" w:line="240" w:lineRule="auto"/>
              <w:rPr>
                <w:rFonts w:eastAsia="Times New Roman" w:cs="Times New Roman"/>
                <w:color w:val="000000"/>
                <w:lang w:eastAsia="cs-CZ"/>
              </w:rPr>
            </w:pPr>
            <w:r w:rsidRPr="008629F6">
              <w:rPr>
                <w:rFonts w:eastAsia="Times New Roman" w:cs="Times New Roman"/>
                <w:color w:val="000000"/>
                <w:lang w:eastAsia="cs-CZ"/>
              </w:rPr>
              <w:t>nový podchod Tatry</w:t>
            </w:r>
          </w:p>
        </w:tc>
        <w:tc>
          <w:tcPr>
            <w:tcW w:w="1190" w:type="dxa"/>
            <w:tcBorders>
              <w:top w:val="single" w:sz="4" w:space="0" w:color="A9D08E"/>
              <w:left w:val="nil"/>
              <w:bottom w:val="single" w:sz="4" w:space="0" w:color="A9D08E"/>
              <w:right w:val="nil"/>
            </w:tcBorders>
            <w:shd w:val="clear" w:color="E2EFDA" w:fill="E2EFDA"/>
            <w:noWrap/>
            <w:vAlign w:val="bottom"/>
            <w:hideMark/>
          </w:tcPr>
          <w:p w14:paraId="5B2E0105" w14:textId="77777777" w:rsidR="008629F6" w:rsidRPr="008629F6" w:rsidRDefault="008629F6" w:rsidP="008629F6">
            <w:pPr>
              <w:spacing w:after="0" w:line="240" w:lineRule="auto"/>
              <w:rPr>
                <w:rFonts w:eastAsia="Times New Roman" w:cs="Times New Roman"/>
                <w:color w:val="000000"/>
                <w:lang w:eastAsia="cs-CZ"/>
              </w:rPr>
            </w:pPr>
            <w:r w:rsidRPr="008629F6">
              <w:rPr>
                <w:rFonts w:eastAsia="Times New Roman" w:cs="Times New Roman"/>
                <w:color w:val="000000"/>
                <w:lang w:eastAsia="cs-CZ"/>
              </w:rPr>
              <w:t>1 / 1</w:t>
            </w:r>
          </w:p>
        </w:tc>
      </w:tr>
      <w:tr w:rsidR="008629F6" w:rsidRPr="008629F6" w14:paraId="40B5ACCA" w14:textId="77777777" w:rsidTr="008629F6">
        <w:trPr>
          <w:trHeight w:val="252"/>
        </w:trPr>
        <w:tc>
          <w:tcPr>
            <w:tcW w:w="1060" w:type="dxa"/>
            <w:tcBorders>
              <w:top w:val="single" w:sz="4" w:space="0" w:color="A9D08E"/>
              <w:left w:val="nil"/>
              <w:bottom w:val="single" w:sz="4" w:space="0" w:color="A9D08E"/>
              <w:right w:val="nil"/>
            </w:tcBorders>
            <w:shd w:val="clear" w:color="auto" w:fill="auto"/>
            <w:noWrap/>
            <w:vAlign w:val="bottom"/>
            <w:hideMark/>
          </w:tcPr>
          <w:p w14:paraId="44853037" w14:textId="77777777" w:rsidR="008629F6" w:rsidRPr="008629F6" w:rsidRDefault="008629F6" w:rsidP="008629F6">
            <w:pPr>
              <w:spacing w:after="0" w:line="240" w:lineRule="auto"/>
              <w:jc w:val="right"/>
              <w:rPr>
                <w:rFonts w:eastAsia="Times New Roman" w:cs="Times New Roman"/>
                <w:color w:val="000000"/>
                <w:lang w:eastAsia="cs-CZ"/>
              </w:rPr>
            </w:pPr>
            <w:r w:rsidRPr="008629F6">
              <w:rPr>
                <w:rFonts w:eastAsia="Times New Roman" w:cs="Times New Roman"/>
                <w:color w:val="000000"/>
                <w:lang w:eastAsia="cs-CZ"/>
              </w:rPr>
              <w:t>17,679</w:t>
            </w:r>
          </w:p>
        </w:tc>
        <w:tc>
          <w:tcPr>
            <w:tcW w:w="3800" w:type="dxa"/>
            <w:tcBorders>
              <w:top w:val="single" w:sz="4" w:space="0" w:color="A9D08E"/>
              <w:left w:val="nil"/>
              <w:bottom w:val="single" w:sz="4" w:space="0" w:color="A9D08E"/>
              <w:right w:val="nil"/>
            </w:tcBorders>
            <w:shd w:val="clear" w:color="auto" w:fill="auto"/>
            <w:noWrap/>
            <w:vAlign w:val="bottom"/>
            <w:hideMark/>
          </w:tcPr>
          <w:p w14:paraId="4497892B" w14:textId="18490E8C" w:rsidR="008629F6" w:rsidRPr="008629F6" w:rsidRDefault="008629F6" w:rsidP="008629F6">
            <w:pPr>
              <w:spacing w:after="0" w:line="240" w:lineRule="auto"/>
              <w:rPr>
                <w:rFonts w:eastAsia="Times New Roman" w:cs="Times New Roman"/>
                <w:color w:val="000000"/>
                <w:lang w:eastAsia="cs-CZ"/>
              </w:rPr>
            </w:pPr>
            <w:r w:rsidRPr="008629F6">
              <w:rPr>
                <w:rFonts w:eastAsia="Times New Roman" w:cs="Times New Roman"/>
                <w:color w:val="000000"/>
                <w:lang w:eastAsia="cs-CZ"/>
              </w:rPr>
              <w:t xml:space="preserve">podchod v </w:t>
            </w:r>
            <w:r w:rsidR="00CA63DF">
              <w:rPr>
                <w:rFonts w:eastAsia="Times New Roman" w:cs="Times New Roman"/>
                <w:color w:val="000000"/>
                <w:lang w:eastAsia="cs-CZ"/>
              </w:rPr>
              <w:t>ŽST</w:t>
            </w:r>
            <w:r w:rsidRPr="008629F6">
              <w:rPr>
                <w:rFonts w:eastAsia="Times New Roman" w:cs="Times New Roman"/>
                <w:color w:val="000000"/>
                <w:lang w:eastAsia="cs-CZ"/>
              </w:rPr>
              <w:t xml:space="preserve"> Kopřivnice</w:t>
            </w:r>
          </w:p>
        </w:tc>
        <w:tc>
          <w:tcPr>
            <w:tcW w:w="1190" w:type="dxa"/>
            <w:tcBorders>
              <w:top w:val="single" w:sz="4" w:space="0" w:color="A9D08E"/>
              <w:left w:val="nil"/>
              <w:bottom w:val="single" w:sz="4" w:space="0" w:color="A9D08E"/>
              <w:right w:val="nil"/>
            </w:tcBorders>
            <w:shd w:val="clear" w:color="auto" w:fill="auto"/>
            <w:noWrap/>
            <w:vAlign w:val="bottom"/>
            <w:hideMark/>
          </w:tcPr>
          <w:p w14:paraId="047612A3" w14:textId="77777777" w:rsidR="008629F6" w:rsidRPr="008629F6" w:rsidRDefault="008629F6" w:rsidP="008629F6">
            <w:pPr>
              <w:spacing w:after="0" w:line="240" w:lineRule="auto"/>
              <w:rPr>
                <w:rFonts w:eastAsia="Times New Roman" w:cs="Times New Roman"/>
                <w:color w:val="000000"/>
                <w:lang w:eastAsia="cs-CZ"/>
              </w:rPr>
            </w:pPr>
            <w:r w:rsidRPr="008629F6">
              <w:rPr>
                <w:rFonts w:eastAsia="Times New Roman" w:cs="Times New Roman"/>
                <w:color w:val="000000"/>
                <w:lang w:eastAsia="cs-CZ"/>
              </w:rPr>
              <w:t>1 / 1</w:t>
            </w:r>
          </w:p>
        </w:tc>
      </w:tr>
      <w:tr w:rsidR="008629F6" w:rsidRPr="008629F6" w14:paraId="0C896E89" w14:textId="77777777" w:rsidTr="008629F6">
        <w:trPr>
          <w:trHeight w:val="252"/>
        </w:trPr>
        <w:tc>
          <w:tcPr>
            <w:tcW w:w="1060" w:type="dxa"/>
            <w:tcBorders>
              <w:top w:val="single" w:sz="4" w:space="0" w:color="A9D08E"/>
              <w:left w:val="nil"/>
              <w:bottom w:val="single" w:sz="4" w:space="0" w:color="A9D08E"/>
              <w:right w:val="nil"/>
            </w:tcBorders>
            <w:shd w:val="clear" w:color="E2EFDA" w:fill="E2EFDA"/>
            <w:noWrap/>
            <w:vAlign w:val="bottom"/>
            <w:hideMark/>
          </w:tcPr>
          <w:p w14:paraId="14B2965B" w14:textId="77777777" w:rsidR="008629F6" w:rsidRPr="008629F6" w:rsidRDefault="008629F6" w:rsidP="008629F6">
            <w:pPr>
              <w:spacing w:after="0" w:line="240" w:lineRule="auto"/>
              <w:jc w:val="right"/>
              <w:rPr>
                <w:rFonts w:eastAsia="Times New Roman" w:cs="Times New Roman"/>
                <w:color w:val="000000"/>
                <w:lang w:eastAsia="cs-CZ"/>
              </w:rPr>
            </w:pPr>
            <w:r w:rsidRPr="008629F6">
              <w:rPr>
                <w:rFonts w:eastAsia="Times New Roman" w:cs="Times New Roman"/>
                <w:color w:val="000000"/>
                <w:lang w:eastAsia="cs-CZ"/>
              </w:rPr>
              <w:t>18,53</w:t>
            </w:r>
          </w:p>
        </w:tc>
        <w:tc>
          <w:tcPr>
            <w:tcW w:w="3800" w:type="dxa"/>
            <w:tcBorders>
              <w:top w:val="single" w:sz="4" w:space="0" w:color="A9D08E"/>
              <w:left w:val="nil"/>
              <w:bottom w:val="single" w:sz="4" w:space="0" w:color="A9D08E"/>
              <w:right w:val="nil"/>
            </w:tcBorders>
            <w:shd w:val="clear" w:color="E2EFDA" w:fill="E2EFDA"/>
            <w:noWrap/>
            <w:vAlign w:val="bottom"/>
            <w:hideMark/>
          </w:tcPr>
          <w:p w14:paraId="223ED3CA" w14:textId="77777777" w:rsidR="008629F6" w:rsidRPr="008629F6" w:rsidRDefault="008629F6" w:rsidP="008629F6">
            <w:pPr>
              <w:spacing w:after="0" w:line="240" w:lineRule="auto"/>
              <w:rPr>
                <w:rFonts w:eastAsia="Times New Roman" w:cs="Times New Roman"/>
                <w:color w:val="000000"/>
                <w:lang w:eastAsia="cs-CZ"/>
              </w:rPr>
            </w:pPr>
            <w:proofErr w:type="spellStart"/>
            <w:r w:rsidRPr="008629F6">
              <w:rPr>
                <w:rFonts w:eastAsia="Times New Roman" w:cs="Times New Roman"/>
                <w:color w:val="000000"/>
                <w:lang w:eastAsia="cs-CZ"/>
              </w:rPr>
              <w:t>ocelovka</w:t>
            </w:r>
            <w:proofErr w:type="spellEnd"/>
            <w:r w:rsidRPr="008629F6">
              <w:rPr>
                <w:rFonts w:eastAsia="Times New Roman" w:cs="Times New Roman"/>
                <w:color w:val="000000"/>
                <w:lang w:eastAsia="cs-CZ"/>
              </w:rPr>
              <w:t xml:space="preserve"> u hřbitova</w:t>
            </w:r>
          </w:p>
        </w:tc>
        <w:tc>
          <w:tcPr>
            <w:tcW w:w="1190" w:type="dxa"/>
            <w:tcBorders>
              <w:top w:val="single" w:sz="4" w:space="0" w:color="A9D08E"/>
              <w:left w:val="nil"/>
              <w:bottom w:val="single" w:sz="4" w:space="0" w:color="A9D08E"/>
              <w:right w:val="nil"/>
            </w:tcBorders>
            <w:shd w:val="clear" w:color="E2EFDA" w:fill="E2EFDA"/>
            <w:noWrap/>
            <w:vAlign w:val="bottom"/>
            <w:hideMark/>
          </w:tcPr>
          <w:p w14:paraId="5F4F9EBC" w14:textId="4C6DD16B" w:rsidR="008629F6" w:rsidRPr="008629F6" w:rsidRDefault="00A5119D" w:rsidP="008629F6">
            <w:pPr>
              <w:spacing w:after="0" w:line="240" w:lineRule="auto"/>
              <w:rPr>
                <w:rFonts w:eastAsia="Times New Roman" w:cs="Times New Roman"/>
                <w:color w:val="000000"/>
                <w:lang w:eastAsia="cs-CZ"/>
              </w:rPr>
            </w:pPr>
            <w:r>
              <w:rPr>
                <w:rFonts w:eastAsia="Times New Roman" w:cs="Times New Roman"/>
                <w:color w:val="000000"/>
                <w:lang w:eastAsia="cs-CZ"/>
              </w:rPr>
              <w:t xml:space="preserve">1 </w:t>
            </w:r>
            <w:r w:rsidR="008629F6" w:rsidRPr="008629F6">
              <w:rPr>
                <w:rFonts w:eastAsia="Times New Roman" w:cs="Times New Roman"/>
                <w:color w:val="000000"/>
                <w:lang w:eastAsia="cs-CZ"/>
              </w:rPr>
              <w:t xml:space="preserve">/ </w:t>
            </w:r>
            <w:r>
              <w:rPr>
                <w:rFonts w:eastAsia="Times New Roman" w:cs="Times New Roman"/>
                <w:color w:val="000000"/>
                <w:lang w:eastAsia="cs-CZ"/>
              </w:rPr>
              <w:t>1</w:t>
            </w:r>
          </w:p>
        </w:tc>
      </w:tr>
    </w:tbl>
    <w:p w14:paraId="66E9860F" w14:textId="77777777" w:rsidR="00A04C47" w:rsidRDefault="00A04C47" w:rsidP="008629F6">
      <w:pPr>
        <w:pStyle w:val="Text2-2"/>
        <w:numPr>
          <w:ilvl w:val="0"/>
          <w:numId w:val="0"/>
        </w:numPr>
        <w:ind w:left="1701"/>
      </w:pPr>
    </w:p>
    <w:p w14:paraId="216817F4" w14:textId="036C258F" w:rsidR="007D016E" w:rsidRDefault="008629F6" w:rsidP="008629F6">
      <w:pPr>
        <w:pStyle w:val="Text2-2"/>
        <w:numPr>
          <w:ilvl w:val="0"/>
          <w:numId w:val="0"/>
        </w:numPr>
        <w:ind w:left="1701"/>
      </w:pPr>
      <w:r>
        <w:t>Propustky</w:t>
      </w:r>
    </w:p>
    <w:tbl>
      <w:tblPr>
        <w:tblW w:w="4845" w:type="dxa"/>
        <w:tblInd w:w="1392" w:type="dxa"/>
        <w:tblCellMar>
          <w:left w:w="70" w:type="dxa"/>
          <w:right w:w="70" w:type="dxa"/>
        </w:tblCellMar>
        <w:tblLook w:val="04A0" w:firstRow="1" w:lastRow="0" w:firstColumn="1" w:lastColumn="0" w:noHBand="0" w:noVBand="1"/>
      </w:tblPr>
      <w:tblGrid>
        <w:gridCol w:w="1060"/>
        <w:gridCol w:w="3040"/>
        <w:gridCol w:w="1190"/>
      </w:tblGrid>
      <w:tr w:rsidR="008629F6" w:rsidRPr="008629F6" w14:paraId="0E0F575D" w14:textId="77777777" w:rsidTr="008629F6">
        <w:trPr>
          <w:trHeight w:val="252"/>
        </w:trPr>
        <w:tc>
          <w:tcPr>
            <w:tcW w:w="1060" w:type="dxa"/>
            <w:tcBorders>
              <w:top w:val="single" w:sz="4" w:space="0" w:color="A9D08E"/>
              <w:left w:val="nil"/>
              <w:bottom w:val="single" w:sz="4" w:space="0" w:color="A9D08E"/>
              <w:right w:val="nil"/>
            </w:tcBorders>
            <w:shd w:val="clear" w:color="E2EFDA" w:fill="E2EFDA"/>
            <w:noWrap/>
            <w:vAlign w:val="center"/>
          </w:tcPr>
          <w:p w14:paraId="076C284B" w14:textId="418A279C" w:rsidR="008629F6" w:rsidRPr="008629F6" w:rsidRDefault="008629F6" w:rsidP="008629F6">
            <w:pPr>
              <w:spacing w:after="0" w:line="240" w:lineRule="auto"/>
              <w:jc w:val="center"/>
              <w:rPr>
                <w:rFonts w:eastAsia="Times New Roman" w:cs="Times New Roman"/>
                <w:color w:val="000000"/>
                <w:lang w:eastAsia="cs-CZ"/>
              </w:rPr>
            </w:pPr>
            <w:r>
              <w:rPr>
                <w:rFonts w:eastAsia="Times New Roman" w:cs="Times New Roman"/>
                <w:color w:val="000000"/>
                <w:lang w:eastAsia="cs-CZ"/>
              </w:rPr>
              <w:t>Km</w:t>
            </w:r>
          </w:p>
        </w:tc>
        <w:tc>
          <w:tcPr>
            <w:tcW w:w="3040" w:type="dxa"/>
            <w:tcBorders>
              <w:top w:val="single" w:sz="4" w:space="0" w:color="A9D08E"/>
              <w:left w:val="nil"/>
              <w:bottom w:val="single" w:sz="4" w:space="0" w:color="A9D08E"/>
              <w:right w:val="nil"/>
            </w:tcBorders>
            <w:shd w:val="clear" w:color="E2EFDA" w:fill="E2EFDA"/>
            <w:noWrap/>
            <w:vAlign w:val="bottom"/>
          </w:tcPr>
          <w:p w14:paraId="5B527473" w14:textId="34C7EA4F" w:rsidR="008629F6" w:rsidRPr="008629F6" w:rsidRDefault="008629F6" w:rsidP="008629F6">
            <w:pPr>
              <w:spacing w:after="0" w:line="240" w:lineRule="auto"/>
              <w:rPr>
                <w:rFonts w:eastAsia="Times New Roman" w:cs="Times New Roman"/>
                <w:color w:val="000000"/>
                <w:lang w:eastAsia="cs-CZ"/>
              </w:rPr>
            </w:pPr>
            <w:r>
              <w:rPr>
                <w:rFonts w:eastAsia="Times New Roman" w:cs="Times New Roman"/>
                <w:color w:val="000000"/>
                <w:lang w:eastAsia="cs-CZ"/>
              </w:rPr>
              <w:t>Název</w:t>
            </w:r>
          </w:p>
        </w:tc>
        <w:tc>
          <w:tcPr>
            <w:tcW w:w="745" w:type="dxa"/>
            <w:tcBorders>
              <w:top w:val="single" w:sz="4" w:space="0" w:color="A9D08E"/>
              <w:left w:val="nil"/>
              <w:bottom w:val="single" w:sz="4" w:space="0" w:color="A9D08E"/>
              <w:right w:val="nil"/>
            </w:tcBorders>
            <w:shd w:val="clear" w:color="E2EFDA" w:fill="E2EFDA"/>
            <w:noWrap/>
            <w:vAlign w:val="bottom"/>
          </w:tcPr>
          <w:p w14:paraId="054A4A41" w14:textId="5BF0A70D" w:rsidR="008629F6" w:rsidRPr="008629F6" w:rsidRDefault="008629F6" w:rsidP="008629F6">
            <w:pPr>
              <w:spacing w:after="0" w:line="240" w:lineRule="auto"/>
              <w:jc w:val="right"/>
              <w:rPr>
                <w:rFonts w:eastAsia="Times New Roman" w:cs="Times New Roman"/>
                <w:color w:val="000000"/>
                <w:lang w:eastAsia="cs-CZ"/>
              </w:rPr>
            </w:pPr>
            <w:r>
              <w:rPr>
                <w:rFonts w:eastAsia="Times New Roman" w:cs="Times New Roman"/>
                <w:color w:val="000000"/>
                <w:lang w:eastAsia="cs-CZ"/>
              </w:rPr>
              <w:t>Hodnocení</w:t>
            </w:r>
          </w:p>
        </w:tc>
      </w:tr>
      <w:tr w:rsidR="008629F6" w:rsidRPr="008629F6" w14:paraId="3240EE0E" w14:textId="77777777" w:rsidTr="008629F6">
        <w:trPr>
          <w:trHeight w:val="252"/>
        </w:trPr>
        <w:tc>
          <w:tcPr>
            <w:tcW w:w="1060" w:type="dxa"/>
            <w:tcBorders>
              <w:top w:val="single" w:sz="4" w:space="0" w:color="A9D08E"/>
              <w:left w:val="nil"/>
              <w:bottom w:val="single" w:sz="4" w:space="0" w:color="A9D08E"/>
              <w:right w:val="nil"/>
            </w:tcBorders>
            <w:shd w:val="clear" w:color="E2EFDA" w:fill="E2EFDA"/>
            <w:noWrap/>
            <w:vAlign w:val="center"/>
            <w:hideMark/>
          </w:tcPr>
          <w:p w14:paraId="3C91CC83" w14:textId="77777777" w:rsidR="008629F6" w:rsidRPr="008629F6" w:rsidRDefault="008629F6" w:rsidP="008629F6">
            <w:pPr>
              <w:spacing w:after="0" w:line="240" w:lineRule="auto"/>
              <w:jc w:val="center"/>
              <w:rPr>
                <w:rFonts w:eastAsia="Times New Roman" w:cs="Times New Roman"/>
                <w:color w:val="000000"/>
                <w:lang w:eastAsia="cs-CZ"/>
              </w:rPr>
            </w:pPr>
            <w:r w:rsidRPr="008629F6">
              <w:rPr>
                <w:rFonts w:eastAsia="Times New Roman" w:cs="Times New Roman"/>
                <w:color w:val="000000"/>
                <w:lang w:eastAsia="cs-CZ"/>
              </w:rPr>
              <w:t>8,01</w:t>
            </w:r>
          </w:p>
        </w:tc>
        <w:tc>
          <w:tcPr>
            <w:tcW w:w="3040" w:type="dxa"/>
            <w:tcBorders>
              <w:top w:val="single" w:sz="4" w:space="0" w:color="A9D08E"/>
              <w:left w:val="nil"/>
              <w:bottom w:val="single" w:sz="4" w:space="0" w:color="A9D08E"/>
              <w:right w:val="nil"/>
            </w:tcBorders>
            <w:shd w:val="clear" w:color="E2EFDA" w:fill="E2EFDA"/>
            <w:noWrap/>
            <w:vAlign w:val="bottom"/>
            <w:hideMark/>
          </w:tcPr>
          <w:p w14:paraId="405F98EE" w14:textId="77777777" w:rsidR="008629F6" w:rsidRPr="008629F6" w:rsidRDefault="008629F6" w:rsidP="008629F6">
            <w:pPr>
              <w:spacing w:after="0" w:line="240" w:lineRule="auto"/>
              <w:rPr>
                <w:rFonts w:eastAsia="Times New Roman" w:cs="Times New Roman"/>
                <w:color w:val="000000"/>
                <w:lang w:eastAsia="cs-CZ"/>
              </w:rPr>
            </w:pPr>
            <w:r w:rsidRPr="008629F6">
              <w:rPr>
                <w:rFonts w:eastAsia="Times New Roman" w:cs="Times New Roman"/>
                <w:color w:val="000000"/>
                <w:lang w:eastAsia="cs-CZ"/>
              </w:rPr>
              <w:t>bez názvu</w:t>
            </w:r>
          </w:p>
        </w:tc>
        <w:tc>
          <w:tcPr>
            <w:tcW w:w="745" w:type="dxa"/>
            <w:tcBorders>
              <w:top w:val="single" w:sz="4" w:space="0" w:color="A9D08E"/>
              <w:left w:val="nil"/>
              <w:bottom w:val="single" w:sz="4" w:space="0" w:color="A9D08E"/>
              <w:right w:val="nil"/>
            </w:tcBorders>
            <w:shd w:val="clear" w:color="E2EFDA" w:fill="E2EFDA"/>
            <w:noWrap/>
            <w:vAlign w:val="bottom"/>
            <w:hideMark/>
          </w:tcPr>
          <w:p w14:paraId="2E7AA60C" w14:textId="77777777" w:rsidR="008629F6" w:rsidRPr="008629F6" w:rsidRDefault="008629F6" w:rsidP="008629F6">
            <w:pPr>
              <w:spacing w:after="0" w:line="240" w:lineRule="auto"/>
              <w:jc w:val="right"/>
              <w:rPr>
                <w:rFonts w:eastAsia="Times New Roman" w:cs="Times New Roman"/>
                <w:color w:val="000000"/>
                <w:lang w:eastAsia="cs-CZ"/>
              </w:rPr>
            </w:pPr>
            <w:r w:rsidRPr="008629F6">
              <w:rPr>
                <w:rFonts w:eastAsia="Times New Roman" w:cs="Times New Roman"/>
                <w:color w:val="000000"/>
                <w:lang w:eastAsia="cs-CZ"/>
              </w:rPr>
              <w:t>2</w:t>
            </w:r>
          </w:p>
        </w:tc>
      </w:tr>
      <w:tr w:rsidR="008629F6" w:rsidRPr="008629F6" w14:paraId="11FA14F3" w14:textId="77777777" w:rsidTr="008629F6">
        <w:trPr>
          <w:trHeight w:val="252"/>
        </w:trPr>
        <w:tc>
          <w:tcPr>
            <w:tcW w:w="1060" w:type="dxa"/>
            <w:tcBorders>
              <w:top w:val="single" w:sz="4" w:space="0" w:color="A9D08E"/>
              <w:left w:val="nil"/>
              <w:bottom w:val="single" w:sz="4" w:space="0" w:color="A9D08E"/>
              <w:right w:val="nil"/>
            </w:tcBorders>
            <w:shd w:val="clear" w:color="auto" w:fill="auto"/>
            <w:noWrap/>
            <w:vAlign w:val="center"/>
            <w:hideMark/>
          </w:tcPr>
          <w:p w14:paraId="7FF964CD" w14:textId="77777777" w:rsidR="008629F6" w:rsidRPr="008629F6" w:rsidRDefault="008629F6" w:rsidP="008629F6">
            <w:pPr>
              <w:spacing w:after="0" w:line="240" w:lineRule="auto"/>
              <w:jc w:val="center"/>
              <w:rPr>
                <w:rFonts w:eastAsia="Times New Roman" w:cs="Times New Roman"/>
                <w:color w:val="000000"/>
                <w:lang w:eastAsia="cs-CZ"/>
              </w:rPr>
            </w:pPr>
            <w:r w:rsidRPr="008629F6">
              <w:rPr>
                <w:rFonts w:eastAsia="Times New Roman" w:cs="Times New Roman"/>
                <w:color w:val="000000"/>
                <w:lang w:eastAsia="cs-CZ"/>
              </w:rPr>
              <w:t>8,629</w:t>
            </w:r>
          </w:p>
        </w:tc>
        <w:tc>
          <w:tcPr>
            <w:tcW w:w="3040" w:type="dxa"/>
            <w:tcBorders>
              <w:top w:val="single" w:sz="4" w:space="0" w:color="A9D08E"/>
              <w:left w:val="nil"/>
              <w:bottom w:val="single" w:sz="4" w:space="0" w:color="A9D08E"/>
              <w:right w:val="nil"/>
            </w:tcBorders>
            <w:shd w:val="clear" w:color="auto" w:fill="auto"/>
            <w:noWrap/>
            <w:vAlign w:val="bottom"/>
            <w:hideMark/>
          </w:tcPr>
          <w:p w14:paraId="1D9D04E3" w14:textId="77777777" w:rsidR="008629F6" w:rsidRPr="008629F6" w:rsidRDefault="008629F6" w:rsidP="008629F6">
            <w:pPr>
              <w:spacing w:after="0" w:line="240" w:lineRule="auto"/>
              <w:rPr>
                <w:rFonts w:eastAsia="Times New Roman" w:cs="Times New Roman"/>
                <w:color w:val="000000"/>
                <w:lang w:eastAsia="cs-CZ"/>
              </w:rPr>
            </w:pPr>
            <w:r w:rsidRPr="008629F6">
              <w:rPr>
                <w:rFonts w:eastAsia="Times New Roman" w:cs="Times New Roman"/>
                <w:color w:val="000000"/>
                <w:lang w:eastAsia="cs-CZ"/>
              </w:rPr>
              <w:t>bez názvu</w:t>
            </w:r>
          </w:p>
        </w:tc>
        <w:tc>
          <w:tcPr>
            <w:tcW w:w="745" w:type="dxa"/>
            <w:tcBorders>
              <w:top w:val="single" w:sz="4" w:space="0" w:color="A9D08E"/>
              <w:left w:val="nil"/>
              <w:bottom w:val="single" w:sz="4" w:space="0" w:color="A9D08E"/>
              <w:right w:val="nil"/>
            </w:tcBorders>
            <w:shd w:val="clear" w:color="auto" w:fill="auto"/>
            <w:noWrap/>
            <w:vAlign w:val="bottom"/>
            <w:hideMark/>
          </w:tcPr>
          <w:p w14:paraId="2BD1280C" w14:textId="77777777" w:rsidR="008629F6" w:rsidRPr="008629F6" w:rsidRDefault="008629F6" w:rsidP="008629F6">
            <w:pPr>
              <w:spacing w:after="0" w:line="240" w:lineRule="auto"/>
              <w:jc w:val="right"/>
              <w:rPr>
                <w:rFonts w:eastAsia="Times New Roman" w:cs="Times New Roman"/>
                <w:color w:val="000000"/>
                <w:lang w:eastAsia="cs-CZ"/>
              </w:rPr>
            </w:pPr>
            <w:r w:rsidRPr="008629F6">
              <w:rPr>
                <w:rFonts w:eastAsia="Times New Roman" w:cs="Times New Roman"/>
                <w:color w:val="000000"/>
                <w:lang w:eastAsia="cs-CZ"/>
              </w:rPr>
              <w:t>2</w:t>
            </w:r>
          </w:p>
        </w:tc>
      </w:tr>
      <w:tr w:rsidR="008629F6" w:rsidRPr="008629F6" w14:paraId="644F080E" w14:textId="77777777" w:rsidTr="008629F6">
        <w:trPr>
          <w:trHeight w:val="252"/>
        </w:trPr>
        <w:tc>
          <w:tcPr>
            <w:tcW w:w="1060" w:type="dxa"/>
            <w:tcBorders>
              <w:top w:val="single" w:sz="4" w:space="0" w:color="A9D08E"/>
              <w:left w:val="nil"/>
              <w:bottom w:val="single" w:sz="4" w:space="0" w:color="A9D08E"/>
              <w:right w:val="nil"/>
            </w:tcBorders>
            <w:shd w:val="clear" w:color="E2EFDA" w:fill="E2EFDA"/>
            <w:noWrap/>
            <w:vAlign w:val="center"/>
            <w:hideMark/>
          </w:tcPr>
          <w:p w14:paraId="420277C8" w14:textId="77777777" w:rsidR="008629F6" w:rsidRPr="008629F6" w:rsidRDefault="008629F6" w:rsidP="008629F6">
            <w:pPr>
              <w:spacing w:after="0" w:line="240" w:lineRule="auto"/>
              <w:jc w:val="center"/>
              <w:rPr>
                <w:rFonts w:eastAsia="Times New Roman" w:cs="Times New Roman"/>
                <w:color w:val="000000"/>
                <w:lang w:eastAsia="cs-CZ"/>
              </w:rPr>
            </w:pPr>
            <w:r w:rsidRPr="008629F6">
              <w:rPr>
                <w:rFonts w:eastAsia="Times New Roman" w:cs="Times New Roman"/>
                <w:color w:val="000000"/>
                <w:lang w:eastAsia="cs-CZ"/>
              </w:rPr>
              <w:t>8,923</w:t>
            </w:r>
          </w:p>
        </w:tc>
        <w:tc>
          <w:tcPr>
            <w:tcW w:w="3040" w:type="dxa"/>
            <w:tcBorders>
              <w:top w:val="single" w:sz="4" w:space="0" w:color="A9D08E"/>
              <w:left w:val="nil"/>
              <w:bottom w:val="single" w:sz="4" w:space="0" w:color="A9D08E"/>
              <w:right w:val="nil"/>
            </w:tcBorders>
            <w:shd w:val="clear" w:color="E2EFDA" w:fill="E2EFDA"/>
            <w:noWrap/>
            <w:vAlign w:val="bottom"/>
            <w:hideMark/>
          </w:tcPr>
          <w:p w14:paraId="73BA14C3" w14:textId="77777777" w:rsidR="008629F6" w:rsidRPr="008629F6" w:rsidRDefault="008629F6" w:rsidP="008629F6">
            <w:pPr>
              <w:spacing w:after="0" w:line="240" w:lineRule="auto"/>
              <w:rPr>
                <w:rFonts w:eastAsia="Times New Roman" w:cs="Times New Roman"/>
                <w:color w:val="000000"/>
                <w:lang w:eastAsia="cs-CZ"/>
              </w:rPr>
            </w:pPr>
            <w:r w:rsidRPr="008629F6">
              <w:rPr>
                <w:rFonts w:eastAsia="Times New Roman" w:cs="Times New Roman"/>
                <w:color w:val="000000"/>
                <w:lang w:eastAsia="cs-CZ"/>
              </w:rPr>
              <w:t>bez názvu</w:t>
            </w:r>
          </w:p>
        </w:tc>
        <w:tc>
          <w:tcPr>
            <w:tcW w:w="745" w:type="dxa"/>
            <w:tcBorders>
              <w:top w:val="single" w:sz="4" w:space="0" w:color="A9D08E"/>
              <w:left w:val="nil"/>
              <w:bottom w:val="single" w:sz="4" w:space="0" w:color="A9D08E"/>
              <w:right w:val="nil"/>
            </w:tcBorders>
            <w:shd w:val="clear" w:color="E2EFDA" w:fill="E2EFDA"/>
            <w:noWrap/>
            <w:vAlign w:val="bottom"/>
            <w:hideMark/>
          </w:tcPr>
          <w:p w14:paraId="44BB6644" w14:textId="77777777" w:rsidR="008629F6" w:rsidRPr="008629F6" w:rsidRDefault="008629F6" w:rsidP="008629F6">
            <w:pPr>
              <w:spacing w:after="0" w:line="240" w:lineRule="auto"/>
              <w:jc w:val="right"/>
              <w:rPr>
                <w:rFonts w:eastAsia="Times New Roman" w:cs="Times New Roman"/>
                <w:color w:val="000000"/>
                <w:lang w:eastAsia="cs-CZ"/>
              </w:rPr>
            </w:pPr>
            <w:r w:rsidRPr="008629F6">
              <w:rPr>
                <w:rFonts w:eastAsia="Times New Roman" w:cs="Times New Roman"/>
                <w:color w:val="000000"/>
                <w:lang w:eastAsia="cs-CZ"/>
              </w:rPr>
              <w:t>3</w:t>
            </w:r>
          </w:p>
        </w:tc>
      </w:tr>
      <w:tr w:rsidR="008629F6" w:rsidRPr="008629F6" w14:paraId="046E3001" w14:textId="77777777" w:rsidTr="008629F6">
        <w:trPr>
          <w:trHeight w:val="252"/>
        </w:trPr>
        <w:tc>
          <w:tcPr>
            <w:tcW w:w="1060" w:type="dxa"/>
            <w:tcBorders>
              <w:top w:val="single" w:sz="4" w:space="0" w:color="A9D08E"/>
              <w:left w:val="nil"/>
              <w:bottom w:val="single" w:sz="4" w:space="0" w:color="A9D08E"/>
              <w:right w:val="nil"/>
            </w:tcBorders>
            <w:shd w:val="clear" w:color="auto" w:fill="auto"/>
            <w:noWrap/>
            <w:vAlign w:val="center"/>
            <w:hideMark/>
          </w:tcPr>
          <w:p w14:paraId="46F4FA9F" w14:textId="77777777" w:rsidR="008629F6" w:rsidRPr="008629F6" w:rsidRDefault="008629F6" w:rsidP="008629F6">
            <w:pPr>
              <w:spacing w:after="0" w:line="240" w:lineRule="auto"/>
              <w:jc w:val="center"/>
              <w:rPr>
                <w:rFonts w:eastAsia="Times New Roman" w:cs="Times New Roman"/>
                <w:color w:val="000000"/>
                <w:lang w:eastAsia="cs-CZ"/>
              </w:rPr>
            </w:pPr>
            <w:r w:rsidRPr="008629F6">
              <w:rPr>
                <w:rFonts w:eastAsia="Times New Roman" w:cs="Times New Roman"/>
                <w:color w:val="000000"/>
                <w:lang w:eastAsia="cs-CZ"/>
              </w:rPr>
              <w:t>9,068</w:t>
            </w:r>
          </w:p>
        </w:tc>
        <w:tc>
          <w:tcPr>
            <w:tcW w:w="3040" w:type="dxa"/>
            <w:tcBorders>
              <w:top w:val="single" w:sz="4" w:space="0" w:color="A9D08E"/>
              <w:left w:val="nil"/>
              <w:bottom w:val="single" w:sz="4" w:space="0" w:color="A9D08E"/>
              <w:right w:val="nil"/>
            </w:tcBorders>
            <w:shd w:val="clear" w:color="auto" w:fill="auto"/>
            <w:noWrap/>
            <w:vAlign w:val="bottom"/>
            <w:hideMark/>
          </w:tcPr>
          <w:p w14:paraId="3F3F7111" w14:textId="77777777" w:rsidR="008629F6" w:rsidRPr="008629F6" w:rsidRDefault="008629F6" w:rsidP="008629F6">
            <w:pPr>
              <w:spacing w:after="0" w:line="240" w:lineRule="auto"/>
              <w:rPr>
                <w:rFonts w:eastAsia="Times New Roman" w:cs="Times New Roman"/>
                <w:color w:val="000000"/>
                <w:lang w:eastAsia="cs-CZ"/>
              </w:rPr>
            </w:pPr>
            <w:r w:rsidRPr="008629F6">
              <w:rPr>
                <w:rFonts w:eastAsia="Times New Roman" w:cs="Times New Roman"/>
                <w:color w:val="000000"/>
                <w:lang w:eastAsia="cs-CZ"/>
              </w:rPr>
              <w:t>bez názvu</w:t>
            </w:r>
          </w:p>
        </w:tc>
        <w:tc>
          <w:tcPr>
            <w:tcW w:w="745" w:type="dxa"/>
            <w:tcBorders>
              <w:top w:val="single" w:sz="4" w:space="0" w:color="A9D08E"/>
              <w:left w:val="nil"/>
              <w:bottom w:val="single" w:sz="4" w:space="0" w:color="A9D08E"/>
              <w:right w:val="nil"/>
            </w:tcBorders>
            <w:shd w:val="clear" w:color="auto" w:fill="auto"/>
            <w:noWrap/>
            <w:vAlign w:val="bottom"/>
            <w:hideMark/>
          </w:tcPr>
          <w:p w14:paraId="7FE161B4" w14:textId="77777777" w:rsidR="008629F6" w:rsidRPr="008629F6" w:rsidRDefault="008629F6" w:rsidP="008629F6">
            <w:pPr>
              <w:spacing w:after="0" w:line="240" w:lineRule="auto"/>
              <w:jc w:val="right"/>
              <w:rPr>
                <w:rFonts w:eastAsia="Times New Roman" w:cs="Times New Roman"/>
                <w:color w:val="000000"/>
                <w:lang w:eastAsia="cs-CZ"/>
              </w:rPr>
            </w:pPr>
            <w:r w:rsidRPr="008629F6">
              <w:rPr>
                <w:rFonts w:eastAsia="Times New Roman" w:cs="Times New Roman"/>
                <w:color w:val="000000"/>
                <w:lang w:eastAsia="cs-CZ"/>
              </w:rPr>
              <w:t>2</w:t>
            </w:r>
          </w:p>
        </w:tc>
      </w:tr>
      <w:tr w:rsidR="008629F6" w:rsidRPr="008629F6" w14:paraId="31485099" w14:textId="77777777" w:rsidTr="008629F6">
        <w:trPr>
          <w:trHeight w:val="252"/>
        </w:trPr>
        <w:tc>
          <w:tcPr>
            <w:tcW w:w="1060" w:type="dxa"/>
            <w:tcBorders>
              <w:top w:val="single" w:sz="4" w:space="0" w:color="A9D08E"/>
              <w:left w:val="nil"/>
              <w:bottom w:val="single" w:sz="4" w:space="0" w:color="A9D08E"/>
              <w:right w:val="nil"/>
            </w:tcBorders>
            <w:shd w:val="clear" w:color="E2EFDA" w:fill="E2EFDA"/>
            <w:noWrap/>
            <w:vAlign w:val="center"/>
            <w:hideMark/>
          </w:tcPr>
          <w:p w14:paraId="12344259" w14:textId="77777777" w:rsidR="008629F6" w:rsidRPr="008629F6" w:rsidRDefault="008629F6" w:rsidP="008629F6">
            <w:pPr>
              <w:spacing w:after="0" w:line="240" w:lineRule="auto"/>
              <w:jc w:val="center"/>
              <w:rPr>
                <w:rFonts w:eastAsia="Times New Roman" w:cs="Times New Roman"/>
                <w:color w:val="000000"/>
                <w:lang w:eastAsia="cs-CZ"/>
              </w:rPr>
            </w:pPr>
            <w:r w:rsidRPr="008629F6">
              <w:rPr>
                <w:rFonts w:eastAsia="Times New Roman" w:cs="Times New Roman"/>
                <w:color w:val="000000"/>
                <w:lang w:eastAsia="cs-CZ"/>
              </w:rPr>
              <w:t>9,571</w:t>
            </w:r>
          </w:p>
        </w:tc>
        <w:tc>
          <w:tcPr>
            <w:tcW w:w="3040" w:type="dxa"/>
            <w:tcBorders>
              <w:top w:val="single" w:sz="4" w:space="0" w:color="A9D08E"/>
              <w:left w:val="nil"/>
              <w:bottom w:val="single" w:sz="4" w:space="0" w:color="A9D08E"/>
              <w:right w:val="nil"/>
            </w:tcBorders>
            <w:shd w:val="clear" w:color="E2EFDA" w:fill="E2EFDA"/>
            <w:noWrap/>
            <w:vAlign w:val="bottom"/>
            <w:hideMark/>
          </w:tcPr>
          <w:p w14:paraId="79E21BB5" w14:textId="77777777" w:rsidR="008629F6" w:rsidRPr="008629F6" w:rsidRDefault="008629F6" w:rsidP="008629F6">
            <w:pPr>
              <w:spacing w:after="0" w:line="240" w:lineRule="auto"/>
              <w:rPr>
                <w:rFonts w:eastAsia="Times New Roman" w:cs="Times New Roman"/>
                <w:color w:val="000000"/>
                <w:lang w:eastAsia="cs-CZ"/>
              </w:rPr>
            </w:pPr>
            <w:proofErr w:type="spellStart"/>
            <w:r w:rsidRPr="008629F6">
              <w:rPr>
                <w:rFonts w:eastAsia="Times New Roman" w:cs="Times New Roman"/>
                <w:color w:val="000000"/>
                <w:lang w:eastAsia="cs-CZ"/>
              </w:rPr>
              <w:t>dvoutrubák</w:t>
            </w:r>
            <w:proofErr w:type="spellEnd"/>
            <w:r w:rsidRPr="008629F6">
              <w:rPr>
                <w:rFonts w:eastAsia="Times New Roman" w:cs="Times New Roman"/>
                <w:color w:val="000000"/>
                <w:lang w:eastAsia="cs-CZ"/>
              </w:rPr>
              <w:t xml:space="preserve"> před </w:t>
            </w:r>
            <w:proofErr w:type="spellStart"/>
            <w:r w:rsidRPr="008629F6">
              <w:rPr>
                <w:rFonts w:eastAsia="Times New Roman" w:cs="Times New Roman"/>
                <w:color w:val="000000"/>
                <w:lang w:eastAsia="cs-CZ"/>
              </w:rPr>
              <w:t>Skotnicí</w:t>
            </w:r>
            <w:proofErr w:type="spellEnd"/>
          </w:p>
        </w:tc>
        <w:tc>
          <w:tcPr>
            <w:tcW w:w="745" w:type="dxa"/>
            <w:tcBorders>
              <w:top w:val="single" w:sz="4" w:space="0" w:color="A9D08E"/>
              <w:left w:val="nil"/>
              <w:bottom w:val="single" w:sz="4" w:space="0" w:color="A9D08E"/>
              <w:right w:val="nil"/>
            </w:tcBorders>
            <w:shd w:val="clear" w:color="E2EFDA" w:fill="E2EFDA"/>
            <w:noWrap/>
            <w:vAlign w:val="bottom"/>
            <w:hideMark/>
          </w:tcPr>
          <w:p w14:paraId="724DE49D" w14:textId="77777777" w:rsidR="008629F6" w:rsidRPr="008629F6" w:rsidRDefault="008629F6" w:rsidP="008629F6">
            <w:pPr>
              <w:spacing w:after="0" w:line="240" w:lineRule="auto"/>
              <w:jc w:val="right"/>
              <w:rPr>
                <w:rFonts w:eastAsia="Times New Roman" w:cs="Times New Roman"/>
                <w:color w:val="000000"/>
                <w:lang w:eastAsia="cs-CZ"/>
              </w:rPr>
            </w:pPr>
            <w:r w:rsidRPr="008629F6">
              <w:rPr>
                <w:rFonts w:eastAsia="Times New Roman" w:cs="Times New Roman"/>
                <w:color w:val="000000"/>
                <w:lang w:eastAsia="cs-CZ"/>
              </w:rPr>
              <w:t>2</w:t>
            </w:r>
          </w:p>
        </w:tc>
      </w:tr>
      <w:tr w:rsidR="008629F6" w:rsidRPr="008629F6" w14:paraId="0D51304F" w14:textId="77777777" w:rsidTr="008629F6">
        <w:trPr>
          <w:trHeight w:val="252"/>
        </w:trPr>
        <w:tc>
          <w:tcPr>
            <w:tcW w:w="1060" w:type="dxa"/>
            <w:tcBorders>
              <w:top w:val="single" w:sz="4" w:space="0" w:color="A9D08E"/>
              <w:left w:val="nil"/>
              <w:bottom w:val="single" w:sz="4" w:space="0" w:color="A9D08E"/>
              <w:right w:val="nil"/>
            </w:tcBorders>
            <w:shd w:val="clear" w:color="auto" w:fill="auto"/>
            <w:noWrap/>
            <w:vAlign w:val="center"/>
            <w:hideMark/>
          </w:tcPr>
          <w:p w14:paraId="3E48D746" w14:textId="77777777" w:rsidR="008629F6" w:rsidRPr="008629F6" w:rsidRDefault="008629F6" w:rsidP="008629F6">
            <w:pPr>
              <w:spacing w:after="0" w:line="240" w:lineRule="auto"/>
              <w:jc w:val="center"/>
              <w:rPr>
                <w:rFonts w:eastAsia="Times New Roman" w:cs="Times New Roman"/>
                <w:color w:val="000000"/>
                <w:lang w:eastAsia="cs-CZ"/>
              </w:rPr>
            </w:pPr>
            <w:r w:rsidRPr="008629F6">
              <w:rPr>
                <w:rFonts w:eastAsia="Times New Roman" w:cs="Times New Roman"/>
                <w:color w:val="000000"/>
                <w:lang w:eastAsia="cs-CZ"/>
              </w:rPr>
              <w:t>10,172</w:t>
            </w:r>
          </w:p>
        </w:tc>
        <w:tc>
          <w:tcPr>
            <w:tcW w:w="3040" w:type="dxa"/>
            <w:tcBorders>
              <w:top w:val="single" w:sz="4" w:space="0" w:color="A9D08E"/>
              <w:left w:val="nil"/>
              <w:bottom w:val="single" w:sz="4" w:space="0" w:color="A9D08E"/>
              <w:right w:val="nil"/>
            </w:tcBorders>
            <w:shd w:val="clear" w:color="auto" w:fill="auto"/>
            <w:noWrap/>
            <w:vAlign w:val="bottom"/>
            <w:hideMark/>
          </w:tcPr>
          <w:p w14:paraId="0B775C2B" w14:textId="77777777" w:rsidR="008629F6" w:rsidRPr="008629F6" w:rsidRDefault="008629F6" w:rsidP="008629F6">
            <w:pPr>
              <w:spacing w:after="0" w:line="240" w:lineRule="auto"/>
              <w:rPr>
                <w:rFonts w:eastAsia="Times New Roman" w:cs="Times New Roman"/>
                <w:color w:val="000000"/>
                <w:lang w:eastAsia="cs-CZ"/>
              </w:rPr>
            </w:pPr>
            <w:r w:rsidRPr="008629F6">
              <w:rPr>
                <w:rFonts w:eastAsia="Times New Roman" w:cs="Times New Roman"/>
                <w:color w:val="000000"/>
                <w:lang w:eastAsia="cs-CZ"/>
              </w:rPr>
              <w:t>Skotnice přejezd</w:t>
            </w:r>
          </w:p>
        </w:tc>
        <w:tc>
          <w:tcPr>
            <w:tcW w:w="745" w:type="dxa"/>
            <w:tcBorders>
              <w:top w:val="single" w:sz="4" w:space="0" w:color="A9D08E"/>
              <w:left w:val="nil"/>
              <w:bottom w:val="single" w:sz="4" w:space="0" w:color="A9D08E"/>
              <w:right w:val="nil"/>
            </w:tcBorders>
            <w:shd w:val="clear" w:color="auto" w:fill="auto"/>
            <w:noWrap/>
            <w:vAlign w:val="bottom"/>
            <w:hideMark/>
          </w:tcPr>
          <w:p w14:paraId="7D1798E3" w14:textId="77777777" w:rsidR="008629F6" w:rsidRPr="008629F6" w:rsidRDefault="008629F6" w:rsidP="008629F6">
            <w:pPr>
              <w:spacing w:after="0" w:line="240" w:lineRule="auto"/>
              <w:jc w:val="right"/>
              <w:rPr>
                <w:rFonts w:eastAsia="Times New Roman" w:cs="Times New Roman"/>
                <w:color w:val="000000"/>
                <w:lang w:eastAsia="cs-CZ"/>
              </w:rPr>
            </w:pPr>
            <w:r w:rsidRPr="008629F6">
              <w:rPr>
                <w:rFonts w:eastAsia="Times New Roman" w:cs="Times New Roman"/>
                <w:color w:val="000000"/>
                <w:lang w:eastAsia="cs-CZ"/>
              </w:rPr>
              <w:t>2</w:t>
            </w:r>
          </w:p>
        </w:tc>
      </w:tr>
      <w:tr w:rsidR="008629F6" w:rsidRPr="008629F6" w14:paraId="62E33390" w14:textId="77777777" w:rsidTr="008629F6">
        <w:trPr>
          <w:trHeight w:val="252"/>
        </w:trPr>
        <w:tc>
          <w:tcPr>
            <w:tcW w:w="1060" w:type="dxa"/>
            <w:tcBorders>
              <w:top w:val="single" w:sz="4" w:space="0" w:color="A9D08E"/>
              <w:left w:val="nil"/>
              <w:bottom w:val="single" w:sz="4" w:space="0" w:color="A9D08E"/>
              <w:right w:val="nil"/>
            </w:tcBorders>
            <w:shd w:val="clear" w:color="E2EFDA" w:fill="E2EFDA"/>
            <w:noWrap/>
            <w:vAlign w:val="center"/>
            <w:hideMark/>
          </w:tcPr>
          <w:p w14:paraId="7EB6F347" w14:textId="77777777" w:rsidR="008629F6" w:rsidRPr="008629F6" w:rsidRDefault="008629F6" w:rsidP="008629F6">
            <w:pPr>
              <w:spacing w:after="0" w:line="240" w:lineRule="auto"/>
              <w:jc w:val="center"/>
              <w:rPr>
                <w:rFonts w:eastAsia="Times New Roman" w:cs="Times New Roman"/>
                <w:color w:val="000000"/>
                <w:lang w:eastAsia="cs-CZ"/>
              </w:rPr>
            </w:pPr>
            <w:r w:rsidRPr="008629F6">
              <w:rPr>
                <w:rFonts w:eastAsia="Times New Roman" w:cs="Times New Roman"/>
                <w:color w:val="000000"/>
                <w:lang w:eastAsia="cs-CZ"/>
              </w:rPr>
              <w:t>10,182</w:t>
            </w:r>
          </w:p>
        </w:tc>
        <w:tc>
          <w:tcPr>
            <w:tcW w:w="3040" w:type="dxa"/>
            <w:tcBorders>
              <w:top w:val="single" w:sz="4" w:space="0" w:color="A9D08E"/>
              <w:left w:val="nil"/>
              <w:bottom w:val="single" w:sz="4" w:space="0" w:color="A9D08E"/>
              <w:right w:val="nil"/>
            </w:tcBorders>
            <w:shd w:val="clear" w:color="E2EFDA" w:fill="E2EFDA"/>
            <w:noWrap/>
            <w:vAlign w:val="bottom"/>
            <w:hideMark/>
          </w:tcPr>
          <w:p w14:paraId="4B9FEDEB" w14:textId="77777777" w:rsidR="008629F6" w:rsidRPr="008629F6" w:rsidRDefault="008629F6" w:rsidP="008629F6">
            <w:pPr>
              <w:spacing w:after="0" w:line="240" w:lineRule="auto"/>
              <w:rPr>
                <w:rFonts w:eastAsia="Times New Roman" w:cs="Times New Roman"/>
                <w:color w:val="000000"/>
                <w:lang w:eastAsia="cs-CZ"/>
              </w:rPr>
            </w:pPr>
            <w:r w:rsidRPr="008629F6">
              <w:rPr>
                <w:rFonts w:eastAsia="Times New Roman" w:cs="Times New Roman"/>
                <w:color w:val="000000"/>
                <w:lang w:eastAsia="cs-CZ"/>
              </w:rPr>
              <w:t>Skotnice přejezd</w:t>
            </w:r>
          </w:p>
        </w:tc>
        <w:tc>
          <w:tcPr>
            <w:tcW w:w="745" w:type="dxa"/>
            <w:tcBorders>
              <w:top w:val="single" w:sz="4" w:space="0" w:color="A9D08E"/>
              <w:left w:val="nil"/>
              <w:bottom w:val="single" w:sz="4" w:space="0" w:color="A9D08E"/>
              <w:right w:val="nil"/>
            </w:tcBorders>
            <w:shd w:val="clear" w:color="E2EFDA" w:fill="E2EFDA"/>
            <w:noWrap/>
            <w:vAlign w:val="bottom"/>
            <w:hideMark/>
          </w:tcPr>
          <w:p w14:paraId="5177256A" w14:textId="77777777" w:rsidR="008629F6" w:rsidRPr="008629F6" w:rsidRDefault="008629F6" w:rsidP="008629F6">
            <w:pPr>
              <w:spacing w:after="0" w:line="240" w:lineRule="auto"/>
              <w:jc w:val="right"/>
              <w:rPr>
                <w:rFonts w:eastAsia="Times New Roman" w:cs="Times New Roman"/>
                <w:color w:val="000000"/>
                <w:lang w:eastAsia="cs-CZ"/>
              </w:rPr>
            </w:pPr>
            <w:r w:rsidRPr="008629F6">
              <w:rPr>
                <w:rFonts w:eastAsia="Times New Roman" w:cs="Times New Roman"/>
                <w:color w:val="000000"/>
                <w:lang w:eastAsia="cs-CZ"/>
              </w:rPr>
              <w:t>99</w:t>
            </w:r>
          </w:p>
        </w:tc>
      </w:tr>
      <w:tr w:rsidR="008629F6" w:rsidRPr="008629F6" w14:paraId="18D0F6FD" w14:textId="77777777" w:rsidTr="008629F6">
        <w:trPr>
          <w:trHeight w:val="252"/>
        </w:trPr>
        <w:tc>
          <w:tcPr>
            <w:tcW w:w="1060" w:type="dxa"/>
            <w:tcBorders>
              <w:top w:val="single" w:sz="4" w:space="0" w:color="A9D08E"/>
              <w:left w:val="nil"/>
              <w:bottom w:val="single" w:sz="4" w:space="0" w:color="A9D08E"/>
              <w:right w:val="nil"/>
            </w:tcBorders>
            <w:shd w:val="clear" w:color="auto" w:fill="auto"/>
            <w:noWrap/>
            <w:vAlign w:val="center"/>
            <w:hideMark/>
          </w:tcPr>
          <w:p w14:paraId="413E1645" w14:textId="77777777" w:rsidR="008629F6" w:rsidRPr="008629F6" w:rsidRDefault="008629F6" w:rsidP="008629F6">
            <w:pPr>
              <w:spacing w:after="0" w:line="240" w:lineRule="auto"/>
              <w:jc w:val="center"/>
              <w:rPr>
                <w:rFonts w:eastAsia="Times New Roman" w:cs="Times New Roman"/>
                <w:color w:val="000000"/>
                <w:lang w:eastAsia="cs-CZ"/>
              </w:rPr>
            </w:pPr>
            <w:r w:rsidRPr="008629F6">
              <w:rPr>
                <w:rFonts w:eastAsia="Times New Roman" w:cs="Times New Roman"/>
                <w:color w:val="000000"/>
                <w:lang w:eastAsia="cs-CZ"/>
              </w:rPr>
              <w:t>10,267</w:t>
            </w:r>
          </w:p>
        </w:tc>
        <w:tc>
          <w:tcPr>
            <w:tcW w:w="3040" w:type="dxa"/>
            <w:tcBorders>
              <w:top w:val="single" w:sz="4" w:space="0" w:color="A9D08E"/>
              <w:left w:val="nil"/>
              <w:bottom w:val="single" w:sz="4" w:space="0" w:color="A9D08E"/>
              <w:right w:val="nil"/>
            </w:tcBorders>
            <w:shd w:val="clear" w:color="auto" w:fill="auto"/>
            <w:noWrap/>
            <w:vAlign w:val="bottom"/>
            <w:hideMark/>
          </w:tcPr>
          <w:p w14:paraId="05E931AF" w14:textId="77777777" w:rsidR="008629F6" w:rsidRPr="008629F6" w:rsidRDefault="008629F6" w:rsidP="008629F6">
            <w:pPr>
              <w:spacing w:after="0" w:line="240" w:lineRule="auto"/>
              <w:rPr>
                <w:rFonts w:eastAsia="Times New Roman" w:cs="Times New Roman"/>
                <w:color w:val="000000"/>
                <w:lang w:eastAsia="cs-CZ"/>
              </w:rPr>
            </w:pPr>
            <w:r w:rsidRPr="008629F6">
              <w:rPr>
                <w:rFonts w:eastAsia="Times New Roman" w:cs="Times New Roman"/>
                <w:color w:val="000000"/>
                <w:lang w:eastAsia="cs-CZ"/>
              </w:rPr>
              <w:t>bez názvu</w:t>
            </w:r>
          </w:p>
        </w:tc>
        <w:tc>
          <w:tcPr>
            <w:tcW w:w="745" w:type="dxa"/>
            <w:tcBorders>
              <w:top w:val="single" w:sz="4" w:space="0" w:color="A9D08E"/>
              <w:left w:val="nil"/>
              <w:bottom w:val="single" w:sz="4" w:space="0" w:color="A9D08E"/>
              <w:right w:val="nil"/>
            </w:tcBorders>
            <w:shd w:val="clear" w:color="auto" w:fill="auto"/>
            <w:noWrap/>
            <w:vAlign w:val="bottom"/>
            <w:hideMark/>
          </w:tcPr>
          <w:p w14:paraId="5E23A72B" w14:textId="77777777" w:rsidR="008629F6" w:rsidRPr="008629F6" w:rsidRDefault="008629F6" w:rsidP="008629F6">
            <w:pPr>
              <w:spacing w:after="0" w:line="240" w:lineRule="auto"/>
              <w:jc w:val="right"/>
              <w:rPr>
                <w:rFonts w:eastAsia="Times New Roman" w:cs="Times New Roman"/>
                <w:color w:val="000000"/>
                <w:lang w:eastAsia="cs-CZ"/>
              </w:rPr>
            </w:pPr>
            <w:r w:rsidRPr="008629F6">
              <w:rPr>
                <w:rFonts w:eastAsia="Times New Roman" w:cs="Times New Roman"/>
                <w:color w:val="000000"/>
                <w:lang w:eastAsia="cs-CZ"/>
              </w:rPr>
              <w:t>2</w:t>
            </w:r>
          </w:p>
        </w:tc>
      </w:tr>
      <w:tr w:rsidR="008629F6" w:rsidRPr="008629F6" w14:paraId="3E3CE29E" w14:textId="77777777" w:rsidTr="008629F6">
        <w:trPr>
          <w:trHeight w:val="252"/>
        </w:trPr>
        <w:tc>
          <w:tcPr>
            <w:tcW w:w="1060" w:type="dxa"/>
            <w:tcBorders>
              <w:top w:val="single" w:sz="4" w:space="0" w:color="A9D08E"/>
              <w:left w:val="nil"/>
              <w:bottom w:val="single" w:sz="4" w:space="0" w:color="A9D08E"/>
              <w:right w:val="nil"/>
            </w:tcBorders>
            <w:shd w:val="clear" w:color="E2EFDA" w:fill="E2EFDA"/>
            <w:noWrap/>
            <w:vAlign w:val="center"/>
            <w:hideMark/>
          </w:tcPr>
          <w:p w14:paraId="239FFDA3" w14:textId="77777777" w:rsidR="008629F6" w:rsidRPr="008629F6" w:rsidRDefault="008629F6" w:rsidP="008629F6">
            <w:pPr>
              <w:spacing w:after="0" w:line="240" w:lineRule="auto"/>
              <w:jc w:val="center"/>
              <w:rPr>
                <w:rFonts w:eastAsia="Times New Roman" w:cs="Times New Roman"/>
                <w:color w:val="000000"/>
                <w:lang w:eastAsia="cs-CZ"/>
              </w:rPr>
            </w:pPr>
            <w:r w:rsidRPr="008629F6">
              <w:rPr>
                <w:rFonts w:eastAsia="Times New Roman" w:cs="Times New Roman"/>
                <w:color w:val="000000"/>
                <w:lang w:eastAsia="cs-CZ"/>
              </w:rPr>
              <w:t>10,782</w:t>
            </w:r>
          </w:p>
        </w:tc>
        <w:tc>
          <w:tcPr>
            <w:tcW w:w="3040" w:type="dxa"/>
            <w:tcBorders>
              <w:top w:val="single" w:sz="4" w:space="0" w:color="A9D08E"/>
              <w:left w:val="nil"/>
              <w:bottom w:val="single" w:sz="4" w:space="0" w:color="A9D08E"/>
              <w:right w:val="nil"/>
            </w:tcBorders>
            <w:shd w:val="clear" w:color="E2EFDA" w:fill="E2EFDA"/>
            <w:noWrap/>
            <w:vAlign w:val="bottom"/>
            <w:hideMark/>
          </w:tcPr>
          <w:p w14:paraId="4BD212C2" w14:textId="77777777" w:rsidR="008629F6" w:rsidRPr="008629F6" w:rsidRDefault="008629F6" w:rsidP="008629F6">
            <w:pPr>
              <w:spacing w:after="0" w:line="240" w:lineRule="auto"/>
              <w:rPr>
                <w:rFonts w:eastAsia="Times New Roman" w:cs="Times New Roman"/>
                <w:color w:val="000000"/>
                <w:lang w:eastAsia="cs-CZ"/>
              </w:rPr>
            </w:pPr>
            <w:r w:rsidRPr="008629F6">
              <w:rPr>
                <w:rFonts w:eastAsia="Times New Roman" w:cs="Times New Roman"/>
                <w:color w:val="000000"/>
                <w:lang w:eastAsia="cs-CZ"/>
              </w:rPr>
              <w:t>bez názvu</w:t>
            </w:r>
          </w:p>
        </w:tc>
        <w:tc>
          <w:tcPr>
            <w:tcW w:w="745" w:type="dxa"/>
            <w:tcBorders>
              <w:top w:val="single" w:sz="4" w:space="0" w:color="A9D08E"/>
              <w:left w:val="nil"/>
              <w:bottom w:val="single" w:sz="4" w:space="0" w:color="A9D08E"/>
              <w:right w:val="nil"/>
            </w:tcBorders>
            <w:shd w:val="clear" w:color="E2EFDA" w:fill="E2EFDA"/>
            <w:noWrap/>
            <w:vAlign w:val="bottom"/>
            <w:hideMark/>
          </w:tcPr>
          <w:p w14:paraId="55266D53" w14:textId="77777777" w:rsidR="008629F6" w:rsidRPr="008629F6" w:rsidRDefault="008629F6" w:rsidP="008629F6">
            <w:pPr>
              <w:spacing w:after="0" w:line="240" w:lineRule="auto"/>
              <w:jc w:val="right"/>
              <w:rPr>
                <w:rFonts w:eastAsia="Times New Roman" w:cs="Times New Roman"/>
                <w:color w:val="000000"/>
                <w:lang w:eastAsia="cs-CZ"/>
              </w:rPr>
            </w:pPr>
            <w:r w:rsidRPr="008629F6">
              <w:rPr>
                <w:rFonts w:eastAsia="Times New Roman" w:cs="Times New Roman"/>
                <w:color w:val="000000"/>
                <w:lang w:eastAsia="cs-CZ"/>
              </w:rPr>
              <w:t>2</w:t>
            </w:r>
          </w:p>
        </w:tc>
      </w:tr>
      <w:tr w:rsidR="008629F6" w:rsidRPr="008629F6" w14:paraId="7CF99D37" w14:textId="77777777" w:rsidTr="008629F6">
        <w:trPr>
          <w:trHeight w:val="252"/>
        </w:trPr>
        <w:tc>
          <w:tcPr>
            <w:tcW w:w="1060" w:type="dxa"/>
            <w:tcBorders>
              <w:top w:val="single" w:sz="4" w:space="0" w:color="A9D08E"/>
              <w:left w:val="nil"/>
              <w:bottom w:val="single" w:sz="4" w:space="0" w:color="A9D08E"/>
              <w:right w:val="nil"/>
            </w:tcBorders>
            <w:shd w:val="clear" w:color="auto" w:fill="auto"/>
            <w:noWrap/>
            <w:vAlign w:val="center"/>
            <w:hideMark/>
          </w:tcPr>
          <w:p w14:paraId="40CE9C98" w14:textId="77777777" w:rsidR="008629F6" w:rsidRPr="008629F6" w:rsidRDefault="008629F6" w:rsidP="008629F6">
            <w:pPr>
              <w:spacing w:after="0" w:line="240" w:lineRule="auto"/>
              <w:jc w:val="center"/>
              <w:rPr>
                <w:rFonts w:eastAsia="Times New Roman" w:cs="Times New Roman"/>
                <w:color w:val="000000"/>
                <w:lang w:eastAsia="cs-CZ"/>
              </w:rPr>
            </w:pPr>
            <w:r w:rsidRPr="008629F6">
              <w:rPr>
                <w:rFonts w:eastAsia="Times New Roman" w:cs="Times New Roman"/>
                <w:color w:val="000000"/>
                <w:lang w:eastAsia="cs-CZ"/>
              </w:rPr>
              <w:t>10,987</w:t>
            </w:r>
          </w:p>
        </w:tc>
        <w:tc>
          <w:tcPr>
            <w:tcW w:w="3040" w:type="dxa"/>
            <w:tcBorders>
              <w:top w:val="single" w:sz="4" w:space="0" w:color="A9D08E"/>
              <w:left w:val="nil"/>
              <w:bottom w:val="single" w:sz="4" w:space="0" w:color="A9D08E"/>
              <w:right w:val="nil"/>
            </w:tcBorders>
            <w:shd w:val="clear" w:color="auto" w:fill="auto"/>
            <w:noWrap/>
            <w:vAlign w:val="bottom"/>
            <w:hideMark/>
          </w:tcPr>
          <w:p w14:paraId="515A3AD9" w14:textId="77777777" w:rsidR="008629F6" w:rsidRPr="008629F6" w:rsidRDefault="008629F6" w:rsidP="008629F6">
            <w:pPr>
              <w:spacing w:after="0" w:line="240" w:lineRule="auto"/>
              <w:rPr>
                <w:rFonts w:eastAsia="Times New Roman" w:cs="Times New Roman"/>
                <w:color w:val="000000"/>
                <w:lang w:eastAsia="cs-CZ"/>
              </w:rPr>
            </w:pPr>
            <w:proofErr w:type="spellStart"/>
            <w:r w:rsidRPr="008629F6">
              <w:rPr>
                <w:rFonts w:eastAsia="Times New Roman" w:cs="Times New Roman"/>
                <w:color w:val="000000"/>
                <w:lang w:eastAsia="cs-CZ"/>
              </w:rPr>
              <w:t>dvoutrubák</w:t>
            </w:r>
            <w:proofErr w:type="spellEnd"/>
            <w:r w:rsidRPr="008629F6">
              <w:rPr>
                <w:rFonts w:eastAsia="Times New Roman" w:cs="Times New Roman"/>
                <w:color w:val="000000"/>
                <w:lang w:eastAsia="cs-CZ"/>
              </w:rPr>
              <w:t xml:space="preserve"> u přejezdu</w:t>
            </w:r>
          </w:p>
        </w:tc>
        <w:tc>
          <w:tcPr>
            <w:tcW w:w="745" w:type="dxa"/>
            <w:tcBorders>
              <w:top w:val="single" w:sz="4" w:space="0" w:color="A9D08E"/>
              <w:left w:val="nil"/>
              <w:bottom w:val="single" w:sz="4" w:space="0" w:color="A9D08E"/>
              <w:right w:val="nil"/>
            </w:tcBorders>
            <w:shd w:val="clear" w:color="auto" w:fill="auto"/>
            <w:noWrap/>
            <w:vAlign w:val="bottom"/>
            <w:hideMark/>
          </w:tcPr>
          <w:p w14:paraId="0D90898D" w14:textId="77777777" w:rsidR="008629F6" w:rsidRPr="008629F6" w:rsidRDefault="008629F6" w:rsidP="008629F6">
            <w:pPr>
              <w:spacing w:after="0" w:line="240" w:lineRule="auto"/>
              <w:jc w:val="right"/>
              <w:rPr>
                <w:rFonts w:eastAsia="Times New Roman" w:cs="Times New Roman"/>
                <w:color w:val="000000"/>
                <w:lang w:eastAsia="cs-CZ"/>
              </w:rPr>
            </w:pPr>
            <w:r w:rsidRPr="008629F6">
              <w:rPr>
                <w:rFonts w:eastAsia="Times New Roman" w:cs="Times New Roman"/>
                <w:color w:val="000000"/>
                <w:lang w:eastAsia="cs-CZ"/>
              </w:rPr>
              <w:t>2</w:t>
            </w:r>
          </w:p>
        </w:tc>
      </w:tr>
      <w:tr w:rsidR="008629F6" w:rsidRPr="008629F6" w14:paraId="129FC312" w14:textId="77777777" w:rsidTr="008629F6">
        <w:trPr>
          <w:trHeight w:val="252"/>
        </w:trPr>
        <w:tc>
          <w:tcPr>
            <w:tcW w:w="1060" w:type="dxa"/>
            <w:tcBorders>
              <w:top w:val="single" w:sz="4" w:space="0" w:color="A9D08E"/>
              <w:left w:val="nil"/>
              <w:bottom w:val="single" w:sz="4" w:space="0" w:color="A9D08E"/>
              <w:right w:val="nil"/>
            </w:tcBorders>
            <w:shd w:val="clear" w:color="E2EFDA" w:fill="E2EFDA"/>
            <w:noWrap/>
            <w:vAlign w:val="center"/>
            <w:hideMark/>
          </w:tcPr>
          <w:p w14:paraId="0F1153A0" w14:textId="77777777" w:rsidR="008629F6" w:rsidRPr="008629F6" w:rsidRDefault="008629F6" w:rsidP="008629F6">
            <w:pPr>
              <w:spacing w:after="0" w:line="240" w:lineRule="auto"/>
              <w:jc w:val="center"/>
              <w:rPr>
                <w:rFonts w:eastAsia="Times New Roman" w:cs="Times New Roman"/>
                <w:color w:val="000000"/>
                <w:lang w:eastAsia="cs-CZ"/>
              </w:rPr>
            </w:pPr>
            <w:r w:rsidRPr="008629F6">
              <w:rPr>
                <w:rFonts w:eastAsia="Times New Roman" w:cs="Times New Roman"/>
                <w:color w:val="000000"/>
                <w:lang w:eastAsia="cs-CZ"/>
              </w:rPr>
              <w:t>11,168</w:t>
            </w:r>
          </w:p>
        </w:tc>
        <w:tc>
          <w:tcPr>
            <w:tcW w:w="3040" w:type="dxa"/>
            <w:tcBorders>
              <w:top w:val="single" w:sz="4" w:space="0" w:color="A9D08E"/>
              <w:left w:val="nil"/>
              <w:bottom w:val="single" w:sz="4" w:space="0" w:color="A9D08E"/>
              <w:right w:val="nil"/>
            </w:tcBorders>
            <w:shd w:val="clear" w:color="E2EFDA" w:fill="E2EFDA"/>
            <w:noWrap/>
            <w:vAlign w:val="bottom"/>
            <w:hideMark/>
          </w:tcPr>
          <w:p w14:paraId="26C1D25B" w14:textId="77777777" w:rsidR="008629F6" w:rsidRPr="008629F6" w:rsidRDefault="008629F6" w:rsidP="008629F6">
            <w:pPr>
              <w:spacing w:after="0" w:line="240" w:lineRule="auto"/>
              <w:rPr>
                <w:rFonts w:eastAsia="Times New Roman" w:cs="Times New Roman"/>
                <w:color w:val="000000"/>
                <w:lang w:eastAsia="cs-CZ"/>
              </w:rPr>
            </w:pPr>
            <w:r w:rsidRPr="008629F6">
              <w:rPr>
                <w:rFonts w:eastAsia="Times New Roman" w:cs="Times New Roman"/>
                <w:color w:val="000000"/>
                <w:lang w:eastAsia="cs-CZ"/>
              </w:rPr>
              <w:t>u kapličky</w:t>
            </w:r>
          </w:p>
        </w:tc>
        <w:tc>
          <w:tcPr>
            <w:tcW w:w="745" w:type="dxa"/>
            <w:tcBorders>
              <w:top w:val="single" w:sz="4" w:space="0" w:color="A9D08E"/>
              <w:left w:val="nil"/>
              <w:bottom w:val="single" w:sz="4" w:space="0" w:color="A9D08E"/>
              <w:right w:val="nil"/>
            </w:tcBorders>
            <w:shd w:val="clear" w:color="E2EFDA" w:fill="E2EFDA"/>
            <w:noWrap/>
            <w:vAlign w:val="bottom"/>
            <w:hideMark/>
          </w:tcPr>
          <w:p w14:paraId="74AFAD7E" w14:textId="77777777" w:rsidR="008629F6" w:rsidRPr="008629F6" w:rsidRDefault="008629F6" w:rsidP="008629F6">
            <w:pPr>
              <w:spacing w:after="0" w:line="240" w:lineRule="auto"/>
              <w:jc w:val="right"/>
              <w:rPr>
                <w:rFonts w:eastAsia="Times New Roman" w:cs="Times New Roman"/>
                <w:color w:val="000000"/>
                <w:lang w:eastAsia="cs-CZ"/>
              </w:rPr>
            </w:pPr>
            <w:r w:rsidRPr="008629F6">
              <w:rPr>
                <w:rFonts w:eastAsia="Times New Roman" w:cs="Times New Roman"/>
                <w:color w:val="000000"/>
                <w:lang w:eastAsia="cs-CZ"/>
              </w:rPr>
              <w:t>2</w:t>
            </w:r>
          </w:p>
        </w:tc>
      </w:tr>
      <w:tr w:rsidR="008629F6" w:rsidRPr="008629F6" w14:paraId="345DB6DB" w14:textId="77777777" w:rsidTr="008629F6">
        <w:trPr>
          <w:trHeight w:val="252"/>
        </w:trPr>
        <w:tc>
          <w:tcPr>
            <w:tcW w:w="1060" w:type="dxa"/>
            <w:tcBorders>
              <w:top w:val="single" w:sz="4" w:space="0" w:color="A9D08E"/>
              <w:left w:val="nil"/>
              <w:bottom w:val="single" w:sz="4" w:space="0" w:color="A9D08E"/>
              <w:right w:val="nil"/>
            </w:tcBorders>
            <w:shd w:val="clear" w:color="auto" w:fill="auto"/>
            <w:noWrap/>
            <w:vAlign w:val="center"/>
            <w:hideMark/>
          </w:tcPr>
          <w:p w14:paraId="160B4C9A" w14:textId="77777777" w:rsidR="008629F6" w:rsidRPr="008629F6" w:rsidRDefault="008629F6" w:rsidP="008629F6">
            <w:pPr>
              <w:spacing w:after="0" w:line="240" w:lineRule="auto"/>
              <w:jc w:val="center"/>
              <w:rPr>
                <w:rFonts w:eastAsia="Times New Roman" w:cs="Times New Roman"/>
                <w:color w:val="000000"/>
                <w:lang w:eastAsia="cs-CZ"/>
              </w:rPr>
            </w:pPr>
            <w:r w:rsidRPr="008629F6">
              <w:rPr>
                <w:rFonts w:eastAsia="Times New Roman" w:cs="Times New Roman"/>
                <w:color w:val="000000"/>
                <w:lang w:eastAsia="cs-CZ"/>
              </w:rPr>
              <w:t>11,545</w:t>
            </w:r>
          </w:p>
        </w:tc>
        <w:tc>
          <w:tcPr>
            <w:tcW w:w="3040" w:type="dxa"/>
            <w:tcBorders>
              <w:top w:val="single" w:sz="4" w:space="0" w:color="A9D08E"/>
              <w:left w:val="nil"/>
              <w:bottom w:val="single" w:sz="4" w:space="0" w:color="A9D08E"/>
              <w:right w:val="nil"/>
            </w:tcBorders>
            <w:shd w:val="clear" w:color="auto" w:fill="auto"/>
            <w:noWrap/>
            <w:vAlign w:val="bottom"/>
            <w:hideMark/>
          </w:tcPr>
          <w:p w14:paraId="4A86793A" w14:textId="77777777" w:rsidR="008629F6" w:rsidRPr="008629F6" w:rsidRDefault="008629F6" w:rsidP="008629F6">
            <w:pPr>
              <w:spacing w:after="0" w:line="240" w:lineRule="auto"/>
              <w:rPr>
                <w:rFonts w:eastAsia="Times New Roman" w:cs="Times New Roman"/>
                <w:color w:val="000000"/>
                <w:lang w:eastAsia="cs-CZ"/>
              </w:rPr>
            </w:pPr>
            <w:r w:rsidRPr="008629F6">
              <w:rPr>
                <w:rFonts w:eastAsia="Times New Roman" w:cs="Times New Roman"/>
                <w:color w:val="000000"/>
                <w:lang w:eastAsia="cs-CZ"/>
              </w:rPr>
              <w:t>bez názvu</w:t>
            </w:r>
          </w:p>
        </w:tc>
        <w:tc>
          <w:tcPr>
            <w:tcW w:w="745" w:type="dxa"/>
            <w:tcBorders>
              <w:top w:val="single" w:sz="4" w:space="0" w:color="A9D08E"/>
              <w:left w:val="nil"/>
              <w:bottom w:val="single" w:sz="4" w:space="0" w:color="A9D08E"/>
              <w:right w:val="nil"/>
            </w:tcBorders>
            <w:shd w:val="clear" w:color="auto" w:fill="auto"/>
            <w:noWrap/>
            <w:vAlign w:val="bottom"/>
            <w:hideMark/>
          </w:tcPr>
          <w:p w14:paraId="23E57246" w14:textId="77777777" w:rsidR="008629F6" w:rsidRPr="008629F6" w:rsidRDefault="008629F6" w:rsidP="008629F6">
            <w:pPr>
              <w:spacing w:after="0" w:line="240" w:lineRule="auto"/>
              <w:jc w:val="right"/>
              <w:rPr>
                <w:rFonts w:eastAsia="Times New Roman" w:cs="Times New Roman"/>
                <w:color w:val="000000"/>
                <w:lang w:eastAsia="cs-CZ"/>
              </w:rPr>
            </w:pPr>
            <w:r w:rsidRPr="008629F6">
              <w:rPr>
                <w:rFonts w:eastAsia="Times New Roman" w:cs="Times New Roman"/>
                <w:color w:val="000000"/>
                <w:lang w:eastAsia="cs-CZ"/>
              </w:rPr>
              <w:t>2</w:t>
            </w:r>
          </w:p>
        </w:tc>
      </w:tr>
      <w:tr w:rsidR="008629F6" w:rsidRPr="008629F6" w14:paraId="436CEABD" w14:textId="77777777" w:rsidTr="008629F6">
        <w:trPr>
          <w:trHeight w:val="252"/>
        </w:trPr>
        <w:tc>
          <w:tcPr>
            <w:tcW w:w="1060" w:type="dxa"/>
            <w:tcBorders>
              <w:top w:val="single" w:sz="4" w:space="0" w:color="A9D08E"/>
              <w:left w:val="nil"/>
              <w:bottom w:val="single" w:sz="4" w:space="0" w:color="A9D08E"/>
              <w:right w:val="nil"/>
            </w:tcBorders>
            <w:shd w:val="clear" w:color="E2EFDA" w:fill="E2EFDA"/>
            <w:noWrap/>
            <w:vAlign w:val="center"/>
            <w:hideMark/>
          </w:tcPr>
          <w:p w14:paraId="0A3CB7B8" w14:textId="77777777" w:rsidR="008629F6" w:rsidRPr="008629F6" w:rsidRDefault="008629F6" w:rsidP="008629F6">
            <w:pPr>
              <w:spacing w:after="0" w:line="240" w:lineRule="auto"/>
              <w:jc w:val="center"/>
              <w:rPr>
                <w:rFonts w:eastAsia="Times New Roman" w:cs="Times New Roman"/>
                <w:color w:val="000000"/>
                <w:lang w:eastAsia="cs-CZ"/>
              </w:rPr>
            </w:pPr>
            <w:r w:rsidRPr="008629F6">
              <w:rPr>
                <w:rFonts w:eastAsia="Times New Roman" w:cs="Times New Roman"/>
                <w:color w:val="000000"/>
                <w:lang w:eastAsia="cs-CZ"/>
              </w:rPr>
              <w:t>11,64</w:t>
            </w:r>
          </w:p>
        </w:tc>
        <w:tc>
          <w:tcPr>
            <w:tcW w:w="3040" w:type="dxa"/>
            <w:tcBorders>
              <w:top w:val="single" w:sz="4" w:space="0" w:color="A9D08E"/>
              <w:left w:val="nil"/>
              <w:bottom w:val="single" w:sz="4" w:space="0" w:color="A9D08E"/>
              <w:right w:val="nil"/>
            </w:tcBorders>
            <w:shd w:val="clear" w:color="E2EFDA" w:fill="E2EFDA"/>
            <w:noWrap/>
            <w:vAlign w:val="bottom"/>
            <w:hideMark/>
          </w:tcPr>
          <w:p w14:paraId="5660BE3F" w14:textId="77777777" w:rsidR="008629F6" w:rsidRPr="008629F6" w:rsidRDefault="008629F6" w:rsidP="008629F6">
            <w:pPr>
              <w:spacing w:after="0" w:line="240" w:lineRule="auto"/>
              <w:rPr>
                <w:rFonts w:eastAsia="Times New Roman" w:cs="Times New Roman"/>
                <w:color w:val="000000"/>
                <w:lang w:eastAsia="cs-CZ"/>
              </w:rPr>
            </w:pPr>
            <w:r w:rsidRPr="008629F6">
              <w:rPr>
                <w:rFonts w:eastAsia="Times New Roman" w:cs="Times New Roman"/>
                <w:color w:val="000000"/>
                <w:lang w:eastAsia="cs-CZ"/>
              </w:rPr>
              <w:t>bez názvu</w:t>
            </w:r>
          </w:p>
        </w:tc>
        <w:tc>
          <w:tcPr>
            <w:tcW w:w="745" w:type="dxa"/>
            <w:tcBorders>
              <w:top w:val="single" w:sz="4" w:space="0" w:color="A9D08E"/>
              <w:left w:val="nil"/>
              <w:bottom w:val="single" w:sz="4" w:space="0" w:color="A9D08E"/>
              <w:right w:val="nil"/>
            </w:tcBorders>
            <w:shd w:val="clear" w:color="E2EFDA" w:fill="E2EFDA"/>
            <w:noWrap/>
            <w:vAlign w:val="bottom"/>
            <w:hideMark/>
          </w:tcPr>
          <w:p w14:paraId="586F5DC3" w14:textId="77777777" w:rsidR="008629F6" w:rsidRPr="008629F6" w:rsidRDefault="008629F6" w:rsidP="008629F6">
            <w:pPr>
              <w:spacing w:after="0" w:line="240" w:lineRule="auto"/>
              <w:jc w:val="right"/>
              <w:rPr>
                <w:rFonts w:eastAsia="Times New Roman" w:cs="Times New Roman"/>
                <w:color w:val="000000"/>
                <w:lang w:eastAsia="cs-CZ"/>
              </w:rPr>
            </w:pPr>
            <w:r w:rsidRPr="008629F6">
              <w:rPr>
                <w:rFonts w:eastAsia="Times New Roman" w:cs="Times New Roman"/>
                <w:color w:val="000000"/>
                <w:lang w:eastAsia="cs-CZ"/>
              </w:rPr>
              <w:t>99</w:t>
            </w:r>
          </w:p>
        </w:tc>
      </w:tr>
      <w:tr w:rsidR="008629F6" w:rsidRPr="008629F6" w14:paraId="499FC2EC" w14:textId="77777777" w:rsidTr="008629F6">
        <w:trPr>
          <w:trHeight w:val="252"/>
        </w:trPr>
        <w:tc>
          <w:tcPr>
            <w:tcW w:w="1060" w:type="dxa"/>
            <w:tcBorders>
              <w:top w:val="single" w:sz="4" w:space="0" w:color="A9D08E"/>
              <w:left w:val="nil"/>
              <w:bottom w:val="single" w:sz="4" w:space="0" w:color="A9D08E"/>
              <w:right w:val="nil"/>
            </w:tcBorders>
            <w:shd w:val="clear" w:color="auto" w:fill="auto"/>
            <w:noWrap/>
            <w:vAlign w:val="center"/>
            <w:hideMark/>
          </w:tcPr>
          <w:p w14:paraId="447639E3" w14:textId="77777777" w:rsidR="008629F6" w:rsidRPr="008629F6" w:rsidRDefault="008629F6" w:rsidP="008629F6">
            <w:pPr>
              <w:spacing w:after="0" w:line="240" w:lineRule="auto"/>
              <w:jc w:val="center"/>
              <w:rPr>
                <w:rFonts w:eastAsia="Times New Roman" w:cs="Times New Roman"/>
                <w:color w:val="000000"/>
                <w:lang w:eastAsia="cs-CZ"/>
              </w:rPr>
            </w:pPr>
            <w:r w:rsidRPr="008629F6">
              <w:rPr>
                <w:rFonts w:eastAsia="Times New Roman" w:cs="Times New Roman"/>
                <w:color w:val="000000"/>
                <w:lang w:eastAsia="cs-CZ"/>
              </w:rPr>
              <w:t>11,657</w:t>
            </w:r>
          </w:p>
        </w:tc>
        <w:tc>
          <w:tcPr>
            <w:tcW w:w="3040" w:type="dxa"/>
            <w:tcBorders>
              <w:top w:val="single" w:sz="4" w:space="0" w:color="A9D08E"/>
              <w:left w:val="nil"/>
              <w:bottom w:val="single" w:sz="4" w:space="0" w:color="A9D08E"/>
              <w:right w:val="nil"/>
            </w:tcBorders>
            <w:shd w:val="clear" w:color="auto" w:fill="auto"/>
            <w:noWrap/>
            <w:vAlign w:val="bottom"/>
            <w:hideMark/>
          </w:tcPr>
          <w:p w14:paraId="0697A285" w14:textId="77777777" w:rsidR="008629F6" w:rsidRPr="008629F6" w:rsidRDefault="008629F6" w:rsidP="008629F6">
            <w:pPr>
              <w:spacing w:after="0" w:line="240" w:lineRule="auto"/>
              <w:rPr>
                <w:rFonts w:eastAsia="Times New Roman" w:cs="Times New Roman"/>
                <w:color w:val="000000"/>
                <w:lang w:eastAsia="cs-CZ"/>
              </w:rPr>
            </w:pPr>
            <w:r w:rsidRPr="008629F6">
              <w:rPr>
                <w:rFonts w:eastAsia="Times New Roman" w:cs="Times New Roman"/>
                <w:color w:val="000000"/>
                <w:lang w:eastAsia="cs-CZ"/>
              </w:rPr>
              <w:t>bez názvu</w:t>
            </w:r>
          </w:p>
        </w:tc>
        <w:tc>
          <w:tcPr>
            <w:tcW w:w="745" w:type="dxa"/>
            <w:tcBorders>
              <w:top w:val="single" w:sz="4" w:space="0" w:color="A9D08E"/>
              <w:left w:val="nil"/>
              <w:bottom w:val="single" w:sz="4" w:space="0" w:color="A9D08E"/>
              <w:right w:val="nil"/>
            </w:tcBorders>
            <w:shd w:val="clear" w:color="auto" w:fill="auto"/>
            <w:noWrap/>
            <w:vAlign w:val="bottom"/>
            <w:hideMark/>
          </w:tcPr>
          <w:p w14:paraId="02426EC2" w14:textId="77777777" w:rsidR="008629F6" w:rsidRPr="008629F6" w:rsidRDefault="008629F6" w:rsidP="008629F6">
            <w:pPr>
              <w:spacing w:after="0" w:line="240" w:lineRule="auto"/>
              <w:jc w:val="right"/>
              <w:rPr>
                <w:rFonts w:eastAsia="Times New Roman" w:cs="Times New Roman"/>
                <w:color w:val="000000"/>
                <w:lang w:eastAsia="cs-CZ"/>
              </w:rPr>
            </w:pPr>
            <w:r w:rsidRPr="008629F6">
              <w:rPr>
                <w:rFonts w:eastAsia="Times New Roman" w:cs="Times New Roman"/>
                <w:color w:val="000000"/>
                <w:lang w:eastAsia="cs-CZ"/>
              </w:rPr>
              <w:t>2</w:t>
            </w:r>
          </w:p>
        </w:tc>
      </w:tr>
      <w:tr w:rsidR="008629F6" w:rsidRPr="008629F6" w14:paraId="7FBB26A6" w14:textId="77777777" w:rsidTr="008629F6">
        <w:trPr>
          <w:trHeight w:val="252"/>
        </w:trPr>
        <w:tc>
          <w:tcPr>
            <w:tcW w:w="1060" w:type="dxa"/>
            <w:tcBorders>
              <w:top w:val="single" w:sz="4" w:space="0" w:color="A9D08E"/>
              <w:left w:val="nil"/>
              <w:bottom w:val="single" w:sz="4" w:space="0" w:color="A9D08E"/>
              <w:right w:val="nil"/>
            </w:tcBorders>
            <w:shd w:val="clear" w:color="E2EFDA" w:fill="E2EFDA"/>
            <w:noWrap/>
            <w:vAlign w:val="center"/>
            <w:hideMark/>
          </w:tcPr>
          <w:p w14:paraId="1105A54A" w14:textId="77777777" w:rsidR="008629F6" w:rsidRPr="008629F6" w:rsidRDefault="008629F6" w:rsidP="008629F6">
            <w:pPr>
              <w:spacing w:after="0" w:line="240" w:lineRule="auto"/>
              <w:jc w:val="center"/>
              <w:rPr>
                <w:rFonts w:eastAsia="Times New Roman" w:cs="Times New Roman"/>
                <w:color w:val="000000"/>
                <w:lang w:eastAsia="cs-CZ"/>
              </w:rPr>
            </w:pPr>
            <w:r w:rsidRPr="008629F6">
              <w:rPr>
                <w:rFonts w:eastAsia="Times New Roman" w:cs="Times New Roman"/>
                <w:color w:val="000000"/>
                <w:lang w:eastAsia="cs-CZ"/>
              </w:rPr>
              <w:t>13,746</w:t>
            </w:r>
          </w:p>
        </w:tc>
        <w:tc>
          <w:tcPr>
            <w:tcW w:w="3040" w:type="dxa"/>
            <w:tcBorders>
              <w:top w:val="single" w:sz="4" w:space="0" w:color="A9D08E"/>
              <w:left w:val="nil"/>
              <w:bottom w:val="single" w:sz="4" w:space="0" w:color="A9D08E"/>
              <w:right w:val="nil"/>
            </w:tcBorders>
            <w:shd w:val="clear" w:color="E2EFDA" w:fill="E2EFDA"/>
            <w:noWrap/>
            <w:vAlign w:val="bottom"/>
            <w:hideMark/>
          </w:tcPr>
          <w:p w14:paraId="20A2D24A" w14:textId="77777777" w:rsidR="008629F6" w:rsidRPr="008629F6" w:rsidRDefault="008629F6" w:rsidP="008629F6">
            <w:pPr>
              <w:spacing w:after="0" w:line="240" w:lineRule="auto"/>
              <w:rPr>
                <w:rFonts w:eastAsia="Times New Roman" w:cs="Times New Roman"/>
                <w:color w:val="000000"/>
                <w:lang w:eastAsia="cs-CZ"/>
              </w:rPr>
            </w:pPr>
            <w:proofErr w:type="spellStart"/>
            <w:r w:rsidRPr="008629F6">
              <w:rPr>
                <w:rFonts w:eastAsia="Times New Roman" w:cs="Times New Roman"/>
                <w:color w:val="000000"/>
                <w:lang w:eastAsia="cs-CZ"/>
              </w:rPr>
              <w:t>dvoutrubák</w:t>
            </w:r>
            <w:proofErr w:type="spellEnd"/>
            <w:r w:rsidRPr="008629F6">
              <w:rPr>
                <w:rFonts w:eastAsia="Times New Roman" w:cs="Times New Roman"/>
                <w:color w:val="000000"/>
                <w:lang w:eastAsia="cs-CZ"/>
              </w:rPr>
              <w:t xml:space="preserve"> v </w:t>
            </w:r>
            <w:proofErr w:type="spellStart"/>
            <w:r w:rsidRPr="008629F6">
              <w:rPr>
                <w:rFonts w:eastAsia="Times New Roman" w:cs="Times New Roman"/>
                <w:color w:val="000000"/>
                <w:lang w:eastAsia="cs-CZ"/>
              </w:rPr>
              <w:t>Příboře</w:t>
            </w:r>
            <w:proofErr w:type="spellEnd"/>
          </w:p>
        </w:tc>
        <w:tc>
          <w:tcPr>
            <w:tcW w:w="745" w:type="dxa"/>
            <w:tcBorders>
              <w:top w:val="single" w:sz="4" w:space="0" w:color="A9D08E"/>
              <w:left w:val="nil"/>
              <w:bottom w:val="single" w:sz="4" w:space="0" w:color="A9D08E"/>
              <w:right w:val="nil"/>
            </w:tcBorders>
            <w:shd w:val="clear" w:color="E2EFDA" w:fill="E2EFDA"/>
            <w:noWrap/>
            <w:vAlign w:val="bottom"/>
            <w:hideMark/>
          </w:tcPr>
          <w:p w14:paraId="216A2286" w14:textId="77777777" w:rsidR="008629F6" w:rsidRPr="008629F6" w:rsidRDefault="008629F6" w:rsidP="008629F6">
            <w:pPr>
              <w:spacing w:after="0" w:line="240" w:lineRule="auto"/>
              <w:jc w:val="right"/>
              <w:rPr>
                <w:rFonts w:eastAsia="Times New Roman" w:cs="Times New Roman"/>
                <w:color w:val="000000"/>
                <w:lang w:eastAsia="cs-CZ"/>
              </w:rPr>
            </w:pPr>
            <w:r w:rsidRPr="008629F6">
              <w:rPr>
                <w:rFonts w:eastAsia="Times New Roman" w:cs="Times New Roman"/>
                <w:color w:val="000000"/>
                <w:lang w:eastAsia="cs-CZ"/>
              </w:rPr>
              <w:t>2</w:t>
            </w:r>
          </w:p>
        </w:tc>
      </w:tr>
      <w:tr w:rsidR="008629F6" w:rsidRPr="008629F6" w14:paraId="36189747" w14:textId="77777777" w:rsidTr="008629F6">
        <w:trPr>
          <w:trHeight w:val="252"/>
        </w:trPr>
        <w:tc>
          <w:tcPr>
            <w:tcW w:w="1060" w:type="dxa"/>
            <w:tcBorders>
              <w:top w:val="single" w:sz="4" w:space="0" w:color="A9D08E"/>
              <w:left w:val="nil"/>
              <w:bottom w:val="single" w:sz="4" w:space="0" w:color="A9D08E"/>
              <w:right w:val="nil"/>
            </w:tcBorders>
            <w:shd w:val="clear" w:color="auto" w:fill="auto"/>
            <w:noWrap/>
            <w:vAlign w:val="center"/>
            <w:hideMark/>
          </w:tcPr>
          <w:p w14:paraId="49C6A271" w14:textId="77777777" w:rsidR="008629F6" w:rsidRPr="008629F6" w:rsidRDefault="008629F6" w:rsidP="008629F6">
            <w:pPr>
              <w:spacing w:after="0" w:line="240" w:lineRule="auto"/>
              <w:jc w:val="center"/>
              <w:rPr>
                <w:rFonts w:eastAsia="Times New Roman" w:cs="Times New Roman"/>
                <w:color w:val="000000"/>
                <w:lang w:eastAsia="cs-CZ"/>
              </w:rPr>
            </w:pPr>
            <w:r w:rsidRPr="008629F6">
              <w:rPr>
                <w:rFonts w:eastAsia="Times New Roman" w:cs="Times New Roman"/>
                <w:color w:val="000000"/>
                <w:lang w:eastAsia="cs-CZ"/>
              </w:rPr>
              <w:t>16,264</w:t>
            </w:r>
          </w:p>
        </w:tc>
        <w:tc>
          <w:tcPr>
            <w:tcW w:w="3040" w:type="dxa"/>
            <w:tcBorders>
              <w:top w:val="single" w:sz="4" w:space="0" w:color="A9D08E"/>
              <w:left w:val="nil"/>
              <w:bottom w:val="single" w:sz="4" w:space="0" w:color="A9D08E"/>
              <w:right w:val="nil"/>
            </w:tcBorders>
            <w:shd w:val="clear" w:color="auto" w:fill="auto"/>
            <w:noWrap/>
            <w:vAlign w:val="bottom"/>
            <w:hideMark/>
          </w:tcPr>
          <w:p w14:paraId="6452B7DE" w14:textId="77777777" w:rsidR="008629F6" w:rsidRPr="008629F6" w:rsidRDefault="008629F6" w:rsidP="008629F6">
            <w:pPr>
              <w:spacing w:after="0" w:line="240" w:lineRule="auto"/>
              <w:rPr>
                <w:rFonts w:eastAsia="Times New Roman" w:cs="Times New Roman"/>
                <w:color w:val="000000"/>
                <w:lang w:eastAsia="cs-CZ"/>
              </w:rPr>
            </w:pPr>
            <w:r w:rsidRPr="008629F6">
              <w:rPr>
                <w:rFonts w:eastAsia="Times New Roman" w:cs="Times New Roman"/>
                <w:color w:val="000000"/>
                <w:lang w:eastAsia="cs-CZ"/>
              </w:rPr>
              <w:t>bez názvu</w:t>
            </w:r>
          </w:p>
        </w:tc>
        <w:tc>
          <w:tcPr>
            <w:tcW w:w="745" w:type="dxa"/>
            <w:tcBorders>
              <w:top w:val="single" w:sz="4" w:space="0" w:color="A9D08E"/>
              <w:left w:val="nil"/>
              <w:bottom w:val="single" w:sz="4" w:space="0" w:color="A9D08E"/>
              <w:right w:val="nil"/>
            </w:tcBorders>
            <w:shd w:val="clear" w:color="auto" w:fill="auto"/>
            <w:noWrap/>
            <w:vAlign w:val="bottom"/>
            <w:hideMark/>
          </w:tcPr>
          <w:p w14:paraId="5464B24A" w14:textId="77777777" w:rsidR="008629F6" w:rsidRPr="008629F6" w:rsidRDefault="008629F6" w:rsidP="008629F6">
            <w:pPr>
              <w:spacing w:after="0" w:line="240" w:lineRule="auto"/>
              <w:jc w:val="right"/>
              <w:rPr>
                <w:rFonts w:eastAsia="Times New Roman" w:cs="Times New Roman"/>
                <w:color w:val="000000"/>
                <w:lang w:eastAsia="cs-CZ"/>
              </w:rPr>
            </w:pPr>
            <w:r w:rsidRPr="008629F6">
              <w:rPr>
                <w:rFonts w:eastAsia="Times New Roman" w:cs="Times New Roman"/>
                <w:color w:val="000000"/>
                <w:lang w:eastAsia="cs-CZ"/>
              </w:rPr>
              <w:t>2</w:t>
            </w:r>
          </w:p>
        </w:tc>
      </w:tr>
      <w:tr w:rsidR="008629F6" w:rsidRPr="008629F6" w14:paraId="0B645BC3" w14:textId="77777777" w:rsidTr="008629F6">
        <w:trPr>
          <w:trHeight w:val="252"/>
        </w:trPr>
        <w:tc>
          <w:tcPr>
            <w:tcW w:w="1060" w:type="dxa"/>
            <w:tcBorders>
              <w:top w:val="single" w:sz="4" w:space="0" w:color="A9D08E"/>
              <w:left w:val="nil"/>
              <w:bottom w:val="single" w:sz="4" w:space="0" w:color="A9D08E"/>
              <w:right w:val="nil"/>
            </w:tcBorders>
            <w:shd w:val="clear" w:color="E2EFDA" w:fill="E2EFDA"/>
            <w:noWrap/>
            <w:vAlign w:val="center"/>
            <w:hideMark/>
          </w:tcPr>
          <w:p w14:paraId="687042D3" w14:textId="77777777" w:rsidR="008629F6" w:rsidRPr="008629F6" w:rsidRDefault="008629F6" w:rsidP="008629F6">
            <w:pPr>
              <w:spacing w:after="0" w:line="240" w:lineRule="auto"/>
              <w:jc w:val="center"/>
              <w:rPr>
                <w:rFonts w:eastAsia="Times New Roman" w:cs="Times New Roman"/>
                <w:color w:val="000000"/>
                <w:lang w:eastAsia="cs-CZ"/>
              </w:rPr>
            </w:pPr>
            <w:r w:rsidRPr="008629F6">
              <w:rPr>
                <w:rFonts w:eastAsia="Times New Roman" w:cs="Times New Roman"/>
                <w:color w:val="000000"/>
                <w:lang w:eastAsia="cs-CZ"/>
              </w:rPr>
              <w:t>17,596</w:t>
            </w:r>
          </w:p>
        </w:tc>
        <w:tc>
          <w:tcPr>
            <w:tcW w:w="3040" w:type="dxa"/>
            <w:tcBorders>
              <w:top w:val="single" w:sz="4" w:space="0" w:color="A9D08E"/>
              <w:left w:val="nil"/>
              <w:bottom w:val="single" w:sz="4" w:space="0" w:color="A9D08E"/>
              <w:right w:val="nil"/>
            </w:tcBorders>
            <w:shd w:val="clear" w:color="E2EFDA" w:fill="E2EFDA"/>
            <w:noWrap/>
            <w:vAlign w:val="bottom"/>
            <w:hideMark/>
          </w:tcPr>
          <w:p w14:paraId="35C09628" w14:textId="77777777" w:rsidR="008629F6" w:rsidRPr="008629F6" w:rsidRDefault="008629F6" w:rsidP="008629F6">
            <w:pPr>
              <w:spacing w:after="0" w:line="240" w:lineRule="auto"/>
              <w:rPr>
                <w:rFonts w:eastAsia="Times New Roman" w:cs="Times New Roman"/>
                <w:color w:val="000000"/>
                <w:lang w:eastAsia="cs-CZ"/>
              </w:rPr>
            </w:pPr>
            <w:r w:rsidRPr="008629F6">
              <w:rPr>
                <w:rFonts w:eastAsia="Times New Roman" w:cs="Times New Roman"/>
                <w:color w:val="000000"/>
                <w:lang w:eastAsia="cs-CZ"/>
              </w:rPr>
              <w:t>bez názvu</w:t>
            </w:r>
          </w:p>
        </w:tc>
        <w:tc>
          <w:tcPr>
            <w:tcW w:w="745" w:type="dxa"/>
            <w:tcBorders>
              <w:top w:val="single" w:sz="4" w:space="0" w:color="A9D08E"/>
              <w:left w:val="nil"/>
              <w:bottom w:val="single" w:sz="4" w:space="0" w:color="A9D08E"/>
              <w:right w:val="nil"/>
            </w:tcBorders>
            <w:shd w:val="clear" w:color="E2EFDA" w:fill="E2EFDA"/>
            <w:noWrap/>
            <w:vAlign w:val="bottom"/>
            <w:hideMark/>
          </w:tcPr>
          <w:p w14:paraId="384D5FE3" w14:textId="77777777" w:rsidR="008629F6" w:rsidRPr="008629F6" w:rsidRDefault="008629F6" w:rsidP="008629F6">
            <w:pPr>
              <w:spacing w:after="0" w:line="240" w:lineRule="auto"/>
              <w:jc w:val="right"/>
              <w:rPr>
                <w:rFonts w:eastAsia="Times New Roman" w:cs="Times New Roman"/>
                <w:color w:val="000000"/>
                <w:lang w:eastAsia="cs-CZ"/>
              </w:rPr>
            </w:pPr>
            <w:r w:rsidRPr="008629F6">
              <w:rPr>
                <w:rFonts w:eastAsia="Times New Roman" w:cs="Times New Roman"/>
                <w:color w:val="000000"/>
                <w:lang w:eastAsia="cs-CZ"/>
              </w:rPr>
              <w:t>99</w:t>
            </w:r>
          </w:p>
        </w:tc>
      </w:tr>
      <w:tr w:rsidR="008629F6" w:rsidRPr="008629F6" w14:paraId="06AFE013" w14:textId="77777777" w:rsidTr="008629F6">
        <w:trPr>
          <w:trHeight w:val="252"/>
        </w:trPr>
        <w:tc>
          <w:tcPr>
            <w:tcW w:w="1060" w:type="dxa"/>
            <w:tcBorders>
              <w:top w:val="single" w:sz="4" w:space="0" w:color="A9D08E"/>
              <w:left w:val="nil"/>
              <w:bottom w:val="single" w:sz="4" w:space="0" w:color="A9D08E"/>
              <w:right w:val="nil"/>
            </w:tcBorders>
            <w:shd w:val="clear" w:color="auto" w:fill="auto"/>
            <w:noWrap/>
            <w:vAlign w:val="center"/>
            <w:hideMark/>
          </w:tcPr>
          <w:p w14:paraId="24210894" w14:textId="77777777" w:rsidR="008629F6" w:rsidRPr="008629F6" w:rsidRDefault="008629F6" w:rsidP="008629F6">
            <w:pPr>
              <w:spacing w:after="0" w:line="240" w:lineRule="auto"/>
              <w:jc w:val="center"/>
              <w:rPr>
                <w:rFonts w:eastAsia="Times New Roman" w:cs="Times New Roman"/>
                <w:color w:val="000000"/>
                <w:lang w:eastAsia="cs-CZ"/>
              </w:rPr>
            </w:pPr>
            <w:r w:rsidRPr="008629F6">
              <w:rPr>
                <w:rFonts w:eastAsia="Times New Roman" w:cs="Times New Roman"/>
                <w:color w:val="000000"/>
                <w:lang w:eastAsia="cs-CZ"/>
              </w:rPr>
              <w:t>18,166</w:t>
            </w:r>
          </w:p>
        </w:tc>
        <w:tc>
          <w:tcPr>
            <w:tcW w:w="3040" w:type="dxa"/>
            <w:tcBorders>
              <w:top w:val="single" w:sz="4" w:space="0" w:color="A9D08E"/>
              <w:left w:val="nil"/>
              <w:bottom w:val="single" w:sz="4" w:space="0" w:color="A9D08E"/>
              <w:right w:val="nil"/>
            </w:tcBorders>
            <w:shd w:val="clear" w:color="auto" w:fill="auto"/>
            <w:noWrap/>
            <w:vAlign w:val="bottom"/>
            <w:hideMark/>
          </w:tcPr>
          <w:p w14:paraId="2252ED36" w14:textId="77777777" w:rsidR="008629F6" w:rsidRPr="008629F6" w:rsidRDefault="008629F6" w:rsidP="008629F6">
            <w:pPr>
              <w:spacing w:after="0" w:line="240" w:lineRule="auto"/>
              <w:rPr>
                <w:rFonts w:eastAsia="Times New Roman" w:cs="Times New Roman"/>
                <w:color w:val="000000"/>
                <w:lang w:eastAsia="cs-CZ"/>
              </w:rPr>
            </w:pPr>
            <w:r w:rsidRPr="008629F6">
              <w:rPr>
                <w:rFonts w:eastAsia="Times New Roman" w:cs="Times New Roman"/>
                <w:color w:val="000000"/>
                <w:lang w:eastAsia="cs-CZ"/>
              </w:rPr>
              <w:t>bez názvu</w:t>
            </w:r>
          </w:p>
        </w:tc>
        <w:tc>
          <w:tcPr>
            <w:tcW w:w="745" w:type="dxa"/>
            <w:tcBorders>
              <w:top w:val="single" w:sz="4" w:space="0" w:color="A9D08E"/>
              <w:left w:val="nil"/>
              <w:bottom w:val="single" w:sz="4" w:space="0" w:color="A9D08E"/>
              <w:right w:val="nil"/>
            </w:tcBorders>
            <w:shd w:val="clear" w:color="auto" w:fill="auto"/>
            <w:noWrap/>
            <w:vAlign w:val="bottom"/>
            <w:hideMark/>
          </w:tcPr>
          <w:p w14:paraId="6262E31E" w14:textId="77777777" w:rsidR="008629F6" w:rsidRPr="008629F6" w:rsidRDefault="008629F6" w:rsidP="008629F6">
            <w:pPr>
              <w:spacing w:after="0" w:line="240" w:lineRule="auto"/>
              <w:jc w:val="right"/>
              <w:rPr>
                <w:rFonts w:eastAsia="Times New Roman" w:cs="Times New Roman"/>
                <w:color w:val="000000"/>
                <w:lang w:eastAsia="cs-CZ"/>
              </w:rPr>
            </w:pPr>
            <w:r w:rsidRPr="008629F6">
              <w:rPr>
                <w:rFonts w:eastAsia="Times New Roman" w:cs="Times New Roman"/>
                <w:color w:val="000000"/>
                <w:lang w:eastAsia="cs-CZ"/>
              </w:rPr>
              <w:t>99</w:t>
            </w:r>
          </w:p>
        </w:tc>
      </w:tr>
      <w:tr w:rsidR="008629F6" w:rsidRPr="008629F6" w14:paraId="05895998" w14:textId="77777777" w:rsidTr="008629F6">
        <w:trPr>
          <w:trHeight w:val="252"/>
        </w:trPr>
        <w:tc>
          <w:tcPr>
            <w:tcW w:w="1060" w:type="dxa"/>
            <w:tcBorders>
              <w:top w:val="single" w:sz="4" w:space="0" w:color="A9D08E"/>
              <w:left w:val="nil"/>
              <w:bottom w:val="single" w:sz="4" w:space="0" w:color="A9D08E"/>
              <w:right w:val="nil"/>
            </w:tcBorders>
            <w:shd w:val="clear" w:color="E2EFDA" w:fill="E2EFDA"/>
            <w:noWrap/>
            <w:vAlign w:val="center"/>
            <w:hideMark/>
          </w:tcPr>
          <w:p w14:paraId="2433FB24" w14:textId="77777777" w:rsidR="008629F6" w:rsidRPr="008629F6" w:rsidRDefault="008629F6" w:rsidP="008629F6">
            <w:pPr>
              <w:spacing w:after="0" w:line="240" w:lineRule="auto"/>
              <w:jc w:val="center"/>
              <w:rPr>
                <w:rFonts w:eastAsia="Times New Roman" w:cs="Times New Roman"/>
                <w:color w:val="000000"/>
                <w:lang w:eastAsia="cs-CZ"/>
              </w:rPr>
            </w:pPr>
            <w:r w:rsidRPr="008629F6">
              <w:rPr>
                <w:rFonts w:eastAsia="Times New Roman" w:cs="Times New Roman"/>
                <w:color w:val="000000"/>
                <w:lang w:eastAsia="cs-CZ"/>
              </w:rPr>
              <w:t>18,183</w:t>
            </w:r>
          </w:p>
        </w:tc>
        <w:tc>
          <w:tcPr>
            <w:tcW w:w="3040" w:type="dxa"/>
            <w:tcBorders>
              <w:top w:val="single" w:sz="4" w:space="0" w:color="A9D08E"/>
              <w:left w:val="nil"/>
              <w:bottom w:val="single" w:sz="4" w:space="0" w:color="A9D08E"/>
              <w:right w:val="nil"/>
            </w:tcBorders>
            <w:shd w:val="clear" w:color="E2EFDA" w:fill="E2EFDA"/>
            <w:noWrap/>
            <w:vAlign w:val="bottom"/>
            <w:hideMark/>
          </w:tcPr>
          <w:p w14:paraId="79365D6E" w14:textId="77777777" w:rsidR="008629F6" w:rsidRPr="008629F6" w:rsidRDefault="008629F6" w:rsidP="008629F6">
            <w:pPr>
              <w:spacing w:after="0" w:line="240" w:lineRule="auto"/>
              <w:rPr>
                <w:rFonts w:eastAsia="Times New Roman" w:cs="Times New Roman"/>
                <w:color w:val="000000"/>
                <w:lang w:eastAsia="cs-CZ"/>
              </w:rPr>
            </w:pPr>
            <w:r w:rsidRPr="008629F6">
              <w:rPr>
                <w:rFonts w:eastAsia="Times New Roman" w:cs="Times New Roman"/>
                <w:color w:val="000000"/>
                <w:lang w:eastAsia="cs-CZ"/>
              </w:rPr>
              <w:t>bez názvu</w:t>
            </w:r>
          </w:p>
        </w:tc>
        <w:tc>
          <w:tcPr>
            <w:tcW w:w="745" w:type="dxa"/>
            <w:tcBorders>
              <w:top w:val="single" w:sz="4" w:space="0" w:color="A9D08E"/>
              <w:left w:val="nil"/>
              <w:bottom w:val="single" w:sz="4" w:space="0" w:color="A9D08E"/>
              <w:right w:val="nil"/>
            </w:tcBorders>
            <w:shd w:val="clear" w:color="E2EFDA" w:fill="E2EFDA"/>
            <w:noWrap/>
            <w:vAlign w:val="bottom"/>
            <w:hideMark/>
          </w:tcPr>
          <w:p w14:paraId="35AB3E7F" w14:textId="77777777" w:rsidR="008629F6" w:rsidRPr="008629F6" w:rsidRDefault="008629F6" w:rsidP="008629F6">
            <w:pPr>
              <w:spacing w:after="0" w:line="240" w:lineRule="auto"/>
              <w:jc w:val="right"/>
              <w:rPr>
                <w:rFonts w:eastAsia="Times New Roman" w:cs="Times New Roman"/>
                <w:color w:val="000000"/>
                <w:lang w:eastAsia="cs-CZ"/>
              </w:rPr>
            </w:pPr>
            <w:r w:rsidRPr="008629F6">
              <w:rPr>
                <w:rFonts w:eastAsia="Times New Roman" w:cs="Times New Roman"/>
                <w:color w:val="000000"/>
                <w:lang w:eastAsia="cs-CZ"/>
              </w:rPr>
              <w:t>99</w:t>
            </w:r>
          </w:p>
        </w:tc>
      </w:tr>
      <w:tr w:rsidR="008629F6" w:rsidRPr="008629F6" w14:paraId="61F64C6A" w14:textId="77777777" w:rsidTr="008629F6">
        <w:trPr>
          <w:trHeight w:val="252"/>
        </w:trPr>
        <w:tc>
          <w:tcPr>
            <w:tcW w:w="1060" w:type="dxa"/>
            <w:tcBorders>
              <w:top w:val="single" w:sz="4" w:space="0" w:color="A9D08E"/>
              <w:left w:val="nil"/>
              <w:bottom w:val="single" w:sz="4" w:space="0" w:color="A9D08E"/>
              <w:right w:val="nil"/>
            </w:tcBorders>
            <w:shd w:val="clear" w:color="auto" w:fill="auto"/>
            <w:noWrap/>
            <w:vAlign w:val="center"/>
            <w:hideMark/>
          </w:tcPr>
          <w:p w14:paraId="013ECC54" w14:textId="77777777" w:rsidR="008629F6" w:rsidRPr="008629F6" w:rsidRDefault="008629F6" w:rsidP="008629F6">
            <w:pPr>
              <w:spacing w:after="0" w:line="240" w:lineRule="auto"/>
              <w:jc w:val="center"/>
              <w:rPr>
                <w:rFonts w:eastAsia="Times New Roman" w:cs="Times New Roman"/>
                <w:color w:val="000000"/>
                <w:lang w:eastAsia="cs-CZ"/>
              </w:rPr>
            </w:pPr>
            <w:r w:rsidRPr="008629F6">
              <w:rPr>
                <w:rFonts w:eastAsia="Times New Roman" w:cs="Times New Roman"/>
                <w:color w:val="000000"/>
                <w:lang w:eastAsia="cs-CZ"/>
              </w:rPr>
              <w:t>18,265</w:t>
            </w:r>
          </w:p>
        </w:tc>
        <w:tc>
          <w:tcPr>
            <w:tcW w:w="3040" w:type="dxa"/>
            <w:tcBorders>
              <w:top w:val="single" w:sz="4" w:space="0" w:color="A9D08E"/>
              <w:left w:val="nil"/>
              <w:bottom w:val="single" w:sz="4" w:space="0" w:color="A9D08E"/>
              <w:right w:val="nil"/>
            </w:tcBorders>
            <w:shd w:val="clear" w:color="auto" w:fill="auto"/>
            <w:noWrap/>
            <w:vAlign w:val="bottom"/>
            <w:hideMark/>
          </w:tcPr>
          <w:p w14:paraId="61315727" w14:textId="77777777" w:rsidR="008629F6" w:rsidRPr="008629F6" w:rsidRDefault="008629F6" w:rsidP="008629F6">
            <w:pPr>
              <w:spacing w:after="0" w:line="240" w:lineRule="auto"/>
              <w:rPr>
                <w:rFonts w:eastAsia="Times New Roman" w:cs="Times New Roman"/>
                <w:color w:val="000000"/>
                <w:lang w:eastAsia="cs-CZ"/>
              </w:rPr>
            </w:pPr>
            <w:r w:rsidRPr="008629F6">
              <w:rPr>
                <w:rFonts w:eastAsia="Times New Roman" w:cs="Times New Roman"/>
                <w:color w:val="000000"/>
                <w:lang w:eastAsia="cs-CZ"/>
              </w:rPr>
              <w:t>bez názvu</w:t>
            </w:r>
          </w:p>
        </w:tc>
        <w:tc>
          <w:tcPr>
            <w:tcW w:w="745" w:type="dxa"/>
            <w:tcBorders>
              <w:top w:val="single" w:sz="4" w:space="0" w:color="A9D08E"/>
              <w:left w:val="nil"/>
              <w:bottom w:val="single" w:sz="4" w:space="0" w:color="A9D08E"/>
              <w:right w:val="nil"/>
            </w:tcBorders>
            <w:shd w:val="clear" w:color="auto" w:fill="auto"/>
            <w:noWrap/>
            <w:vAlign w:val="bottom"/>
            <w:hideMark/>
          </w:tcPr>
          <w:p w14:paraId="3CE96C8E" w14:textId="77777777" w:rsidR="008629F6" w:rsidRPr="008629F6" w:rsidRDefault="008629F6" w:rsidP="008629F6">
            <w:pPr>
              <w:spacing w:after="0" w:line="240" w:lineRule="auto"/>
              <w:jc w:val="right"/>
              <w:rPr>
                <w:rFonts w:eastAsia="Times New Roman" w:cs="Times New Roman"/>
                <w:color w:val="000000"/>
                <w:lang w:eastAsia="cs-CZ"/>
              </w:rPr>
            </w:pPr>
            <w:r w:rsidRPr="008629F6">
              <w:rPr>
                <w:rFonts w:eastAsia="Times New Roman" w:cs="Times New Roman"/>
                <w:color w:val="000000"/>
                <w:lang w:eastAsia="cs-CZ"/>
              </w:rPr>
              <w:t>99</w:t>
            </w:r>
          </w:p>
        </w:tc>
      </w:tr>
      <w:tr w:rsidR="008629F6" w:rsidRPr="008629F6" w14:paraId="758E76EC" w14:textId="77777777" w:rsidTr="008629F6">
        <w:trPr>
          <w:trHeight w:val="252"/>
        </w:trPr>
        <w:tc>
          <w:tcPr>
            <w:tcW w:w="1060" w:type="dxa"/>
            <w:tcBorders>
              <w:top w:val="single" w:sz="4" w:space="0" w:color="A9D08E"/>
              <w:left w:val="nil"/>
              <w:bottom w:val="single" w:sz="4" w:space="0" w:color="A9D08E"/>
              <w:right w:val="nil"/>
            </w:tcBorders>
            <w:shd w:val="clear" w:color="E2EFDA" w:fill="E2EFDA"/>
            <w:noWrap/>
            <w:vAlign w:val="center"/>
            <w:hideMark/>
          </w:tcPr>
          <w:p w14:paraId="40DE6DA0" w14:textId="77777777" w:rsidR="008629F6" w:rsidRPr="008629F6" w:rsidRDefault="008629F6" w:rsidP="008629F6">
            <w:pPr>
              <w:spacing w:after="0" w:line="240" w:lineRule="auto"/>
              <w:jc w:val="center"/>
              <w:rPr>
                <w:rFonts w:eastAsia="Times New Roman" w:cs="Times New Roman"/>
                <w:color w:val="000000"/>
                <w:lang w:eastAsia="cs-CZ"/>
              </w:rPr>
            </w:pPr>
            <w:r w:rsidRPr="008629F6">
              <w:rPr>
                <w:rFonts w:eastAsia="Times New Roman" w:cs="Times New Roman"/>
                <w:color w:val="000000"/>
                <w:lang w:eastAsia="cs-CZ"/>
              </w:rPr>
              <w:t>18,418</w:t>
            </w:r>
          </w:p>
        </w:tc>
        <w:tc>
          <w:tcPr>
            <w:tcW w:w="3040" w:type="dxa"/>
            <w:tcBorders>
              <w:top w:val="single" w:sz="4" w:space="0" w:color="A9D08E"/>
              <w:left w:val="nil"/>
              <w:bottom w:val="single" w:sz="4" w:space="0" w:color="A9D08E"/>
              <w:right w:val="nil"/>
            </w:tcBorders>
            <w:shd w:val="clear" w:color="E2EFDA" w:fill="E2EFDA"/>
            <w:noWrap/>
            <w:vAlign w:val="bottom"/>
            <w:hideMark/>
          </w:tcPr>
          <w:p w14:paraId="30207B47" w14:textId="77777777" w:rsidR="008629F6" w:rsidRPr="008629F6" w:rsidRDefault="008629F6" w:rsidP="008629F6">
            <w:pPr>
              <w:spacing w:after="0" w:line="240" w:lineRule="auto"/>
              <w:rPr>
                <w:rFonts w:eastAsia="Times New Roman" w:cs="Times New Roman"/>
                <w:color w:val="000000"/>
                <w:lang w:eastAsia="cs-CZ"/>
              </w:rPr>
            </w:pPr>
            <w:r w:rsidRPr="008629F6">
              <w:rPr>
                <w:rFonts w:eastAsia="Times New Roman" w:cs="Times New Roman"/>
                <w:color w:val="000000"/>
                <w:lang w:eastAsia="cs-CZ"/>
              </w:rPr>
              <w:t>bez názvu</w:t>
            </w:r>
          </w:p>
        </w:tc>
        <w:tc>
          <w:tcPr>
            <w:tcW w:w="745" w:type="dxa"/>
            <w:tcBorders>
              <w:top w:val="single" w:sz="4" w:space="0" w:color="A9D08E"/>
              <w:left w:val="nil"/>
              <w:bottom w:val="single" w:sz="4" w:space="0" w:color="A9D08E"/>
              <w:right w:val="nil"/>
            </w:tcBorders>
            <w:shd w:val="clear" w:color="E2EFDA" w:fill="E2EFDA"/>
            <w:noWrap/>
            <w:vAlign w:val="bottom"/>
            <w:hideMark/>
          </w:tcPr>
          <w:p w14:paraId="692618B3" w14:textId="77777777" w:rsidR="008629F6" w:rsidRPr="008629F6" w:rsidRDefault="008629F6" w:rsidP="008629F6">
            <w:pPr>
              <w:spacing w:after="0" w:line="240" w:lineRule="auto"/>
              <w:jc w:val="right"/>
              <w:rPr>
                <w:rFonts w:eastAsia="Times New Roman" w:cs="Times New Roman"/>
                <w:color w:val="000000"/>
                <w:lang w:eastAsia="cs-CZ"/>
              </w:rPr>
            </w:pPr>
            <w:r w:rsidRPr="008629F6">
              <w:rPr>
                <w:rFonts w:eastAsia="Times New Roman" w:cs="Times New Roman"/>
                <w:color w:val="000000"/>
                <w:lang w:eastAsia="cs-CZ"/>
              </w:rPr>
              <w:t>99</w:t>
            </w:r>
          </w:p>
        </w:tc>
      </w:tr>
      <w:tr w:rsidR="008629F6" w:rsidRPr="008629F6" w14:paraId="6A9E03A1" w14:textId="77777777" w:rsidTr="008629F6">
        <w:trPr>
          <w:trHeight w:val="252"/>
        </w:trPr>
        <w:tc>
          <w:tcPr>
            <w:tcW w:w="1060" w:type="dxa"/>
            <w:tcBorders>
              <w:top w:val="single" w:sz="4" w:space="0" w:color="A9D08E"/>
              <w:left w:val="nil"/>
              <w:bottom w:val="single" w:sz="4" w:space="0" w:color="A9D08E"/>
              <w:right w:val="nil"/>
            </w:tcBorders>
            <w:shd w:val="clear" w:color="auto" w:fill="auto"/>
            <w:noWrap/>
            <w:vAlign w:val="center"/>
            <w:hideMark/>
          </w:tcPr>
          <w:p w14:paraId="75752B26" w14:textId="77777777" w:rsidR="008629F6" w:rsidRPr="008629F6" w:rsidRDefault="008629F6" w:rsidP="008629F6">
            <w:pPr>
              <w:spacing w:after="0" w:line="240" w:lineRule="auto"/>
              <w:jc w:val="center"/>
              <w:rPr>
                <w:rFonts w:eastAsia="Times New Roman" w:cs="Times New Roman"/>
                <w:color w:val="000000"/>
                <w:lang w:eastAsia="cs-CZ"/>
              </w:rPr>
            </w:pPr>
            <w:r w:rsidRPr="008629F6">
              <w:rPr>
                <w:rFonts w:eastAsia="Times New Roman" w:cs="Times New Roman"/>
                <w:color w:val="000000"/>
                <w:lang w:eastAsia="cs-CZ"/>
              </w:rPr>
              <w:t>18,706</w:t>
            </w:r>
          </w:p>
        </w:tc>
        <w:tc>
          <w:tcPr>
            <w:tcW w:w="3040" w:type="dxa"/>
            <w:tcBorders>
              <w:top w:val="single" w:sz="4" w:space="0" w:color="A9D08E"/>
              <w:left w:val="nil"/>
              <w:bottom w:val="single" w:sz="4" w:space="0" w:color="A9D08E"/>
              <w:right w:val="nil"/>
            </w:tcBorders>
            <w:shd w:val="clear" w:color="auto" w:fill="auto"/>
            <w:noWrap/>
            <w:vAlign w:val="bottom"/>
            <w:hideMark/>
          </w:tcPr>
          <w:p w14:paraId="2B0554E8" w14:textId="77777777" w:rsidR="008629F6" w:rsidRPr="008629F6" w:rsidRDefault="008629F6" w:rsidP="008629F6">
            <w:pPr>
              <w:spacing w:after="0" w:line="240" w:lineRule="auto"/>
              <w:rPr>
                <w:rFonts w:eastAsia="Times New Roman" w:cs="Times New Roman"/>
                <w:color w:val="000000"/>
                <w:lang w:eastAsia="cs-CZ"/>
              </w:rPr>
            </w:pPr>
            <w:r w:rsidRPr="008629F6">
              <w:rPr>
                <w:rFonts w:eastAsia="Times New Roman" w:cs="Times New Roman"/>
                <w:color w:val="000000"/>
                <w:lang w:eastAsia="cs-CZ"/>
              </w:rPr>
              <w:t>bez názvu</w:t>
            </w:r>
          </w:p>
        </w:tc>
        <w:tc>
          <w:tcPr>
            <w:tcW w:w="745" w:type="dxa"/>
            <w:tcBorders>
              <w:top w:val="single" w:sz="4" w:space="0" w:color="A9D08E"/>
              <w:left w:val="nil"/>
              <w:bottom w:val="single" w:sz="4" w:space="0" w:color="A9D08E"/>
              <w:right w:val="nil"/>
            </w:tcBorders>
            <w:shd w:val="clear" w:color="auto" w:fill="auto"/>
            <w:noWrap/>
            <w:vAlign w:val="bottom"/>
            <w:hideMark/>
          </w:tcPr>
          <w:p w14:paraId="069704C1" w14:textId="77777777" w:rsidR="008629F6" w:rsidRPr="008629F6" w:rsidRDefault="008629F6" w:rsidP="008629F6">
            <w:pPr>
              <w:spacing w:after="0" w:line="240" w:lineRule="auto"/>
              <w:jc w:val="right"/>
              <w:rPr>
                <w:rFonts w:eastAsia="Times New Roman" w:cs="Times New Roman"/>
                <w:color w:val="000000"/>
                <w:lang w:eastAsia="cs-CZ"/>
              </w:rPr>
            </w:pPr>
            <w:r w:rsidRPr="008629F6">
              <w:rPr>
                <w:rFonts w:eastAsia="Times New Roman" w:cs="Times New Roman"/>
                <w:color w:val="000000"/>
                <w:lang w:eastAsia="cs-CZ"/>
              </w:rPr>
              <w:t>2</w:t>
            </w:r>
          </w:p>
        </w:tc>
      </w:tr>
      <w:tr w:rsidR="008629F6" w:rsidRPr="008629F6" w14:paraId="27D0DC62" w14:textId="77777777" w:rsidTr="008629F6">
        <w:trPr>
          <w:trHeight w:val="252"/>
        </w:trPr>
        <w:tc>
          <w:tcPr>
            <w:tcW w:w="1060" w:type="dxa"/>
            <w:tcBorders>
              <w:top w:val="single" w:sz="4" w:space="0" w:color="A9D08E"/>
              <w:left w:val="nil"/>
              <w:bottom w:val="single" w:sz="4" w:space="0" w:color="A9D08E"/>
              <w:right w:val="nil"/>
            </w:tcBorders>
            <w:shd w:val="clear" w:color="E2EFDA" w:fill="E2EFDA"/>
            <w:noWrap/>
            <w:vAlign w:val="center"/>
            <w:hideMark/>
          </w:tcPr>
          <w:p w14:paraId="4AFE1513" w14:textId="77777777" w:rsidR="008629F6" w:rsidRPr="008629F6" w:rsidRDefault="008629F6" w:rsidP="008629F6">
            <w:pPr>
              <w:spacing w:after="0" w:line="240" w:lineRule="auto"/>
              <w:jc w:val="center"/>
              <w:rPr>
                <w:rFonts w:eastAsia="Times New Roman" w:cs="Times New Roman"/>
                <w:color w:val="000000"/>
                <w:lang w:eastAsia="cs-CZ"/>
              </w:rPr>
            </w:pPr>
            <w:r w:rsidRPr="008629F6">
              <w:rPr>
                <w:rFonts w:eastAsia="Times New Roman" w:cs="Times New Roman"/>
                <w:color w:val="000000"/>
                <w:lang w:eastAsia="cs-CZ"/>
              </w:rPr>
              <w:t>18,786</w:t>
            </w:r>
          </w:p>
        </w:tc>
        <w:tc>
          <w:tcPr>
            <w:tcW w:w="3040" w:type="dxa"/>
            <w:tcBorders>
              <w:top w:val="single" w:sz="4" w:space="0" w:color="A9D08E"/>
              <w:left w:val="nil"/>
              <w:bottom w:val="single" w:sz="4" w:space="0" w:color="A9D08E"/>
              <w:right w:val="nil"/>
            </w:tcBorders>
            <w:shd w:val="clear" w:color="E2EFDA" w:fill="E2EFDA"/>
            <w:noWrap/>
            <w:vAlign w:val="bottom"/>
            <w:hideMark/>
          </w:tcPr>
          <w:p w14:paraId="107B4EB9" w14:textId="77777777" w:rsidR="008629F6" w:rsidRPr="008629F6" w:rsidRDefault="008629F6" w:rsidP="008629F6">
            <w:pPr>
              <w:spacing w:after="0" w:line="240" w:lineRule="auto"/>
              <w:rPr>
                <w:rFonts w:eastAsia="Times New Roman" w:cs="Times New Roman"/>
                <w:color w:val="000000"/>
                <w:lang w:eastAsia="cs-CZ"/>
              </w:rPr>
            </w:pPr>
            <w:r w:rsidRPr="008629F6">
              <w:rPr>
                <w:rFonts w:eastAsia="Times New Roman" w:cs="Times New Roman"/>
                <w:color w:val="000000"/>
                <w:lang w:eastAsia="cs-CZ"/>
              </w:rPr>
              <w:t>bez názvu</w:t>
            </w:r>
          </w:p>
        </w:tc>
        <w:tc>
          <w:tcPr>
            <w:tcW w:w="745" w:type="dxa"/>
            <w:tcBorders>
              <w:top w:val="single" w:sz="4" w:space="0" w:color="A9D08E"/>
              <w:left w:val="nil"/>
              <w:bottom w:val="single" w:sz="4" w:space="0" w:color="A9D08E"/>
              <w:right w:val="nil"/>
            </w:tcBorders>
            <w:shd w:val="clear" w:color="E2EFDA" w:fill="E2EFDA"/>
            <w:noWrap/>
            <w:vAlign w:val="bottom"/>
            <w:hideMark/>
          </w:tcPr>
          <w:p w14:paraId="6587DA5C" w14:textId="77777777" w:rsidR="008629F6" w:rsidRPr="008629F6" w:rsidRDefault="008629F6" w:rsidP="008629F6">
            <w:pPr>
              <w:spacing w:after="0" w:line="240" w:lineRule="auto"/>
              <w:jc w:val="right"/>
              <w:rPr>
                <w:rFonts w:eastAsia="Times New Roman" w:cs="Times New Roman"/>
                <w:color w:val="000000"/>
                <w:lang w:eastAsia="cs-CZ"/>
              </w:rPr>
            </w:pPr>
            <w:r w:rsidRPr="008629F6">
              <w:rPr>
                <w:rFonts w:eastAsia="Times New Roman" w:cs="Times New Roman"/>
                <w:color w:val="000000"/>
                <w:lang w:eastAsia="cs-CZ"/>
              </w:rPr>
              <w:t>2</w:t>
            </w:r>
          </w:p>
        </w:tc>
      </w:tr>
      <w:tr w:rsidR="008629F6" w:rsidRPr="008629F6" w14:paraId="2F304B74" w14:textId="77777777" w:rsidTr="008629F6">
        <w:trPr>
          <w:trHeight w:val="252"/>
        </w:trPr>
        <w:tc>
          <w:tcPr>
            <w:tcW w:w="1060" w:type="dxa"/>
            <w:tcBorders>
              <w:top w:val="single" w:sz="4" w:space="0" w:color="A9D08E"/>
              <w:left w:val="nil"/>
              <w:bottom w:val="single" w:sz="4" w:space="0" w:color="A9D08E"/>
              <w:right w:val="nil"/>
            </w:tcBorders>
            <w:shd w:val="clear" w:color="auto" w:fill="auto"/>
            <w:noWrap/>
            <w:vAlign w:val="center"/>
            <w:hideMark/>
          </w:tcPr>
          <w:p w14:paraId="12A350BB" w14:textId="77777777" w:rsidR="008629F6" w:rsidRPr="008629F6" w:rsidRDefault="008629F6" w:rsidP="008629F6">
            <w:pPr>
              <w:spacing w:after="0" w:line="240" w:lineRule="auto"/>
              <w:jc w:val="center"/>
              <w:rPr>
                <w:rFonts w:eastAsia="Times New Roman" w:cs="Times New Roman"/>
                <w:color w:val="000000"/>
                <w:lang w:eastAsia="cs-CZ"/>
              </w:rPr>
            </w:pPr>
            <w:r w:rsidRPr="008629F6">
              <w:rPr>
                <w:rFonts w:eastAsia="Times New Roman" w:cs="Times New Roman"/>
                <w:color w:val="000000"/>
                <w:lang w:eastAsia="cs-CZ"/>
              </w:rPr>
              <w:t>18,808</w:t>
            </w:r>
          </w:p>
        </w:tc>
        <w:tc>
          <w:tcPr>
            <w:tcW w:w="3040" w:type="dxa"/>
            <w:tcBorders>
              <w:top w:val="single" w:sz="4" w:space="0" w:color="A9D08E"/>
              <w:left w:val="nil"/>
              <w:bottom w:val="single" w:sz="4" w:space="0" w:color="A9D08E"/>
              <w:right w:val="nil"/>
            </w:tcBorders>
            <w:shd w:val="clear" w:color="auto" w:fill="auto"/>
            <w:noWrap/>
            <w:vAlign w:val="bottom"/>
            <w:hideMark/>
          </w:tcPr>
          <w:p w14:paraId="1E5CC118" w14:textId="77777777" w:rsidR="008629F6" w:rsidRPr="008629F6" w:rsidRDefault="008629F6" w:rsidP="008629F6">
            <w:pPr>
              <w:spacing w:after="0" w:line="240" w:lineRule="auto"/>
              <w:rPr>
                <w:rFonts w:eastAsia="Times New Roman" w:cs="Times New Roman"/>
                <w:color w:val="000000"/>
                <w:lang w:eastAsia="cs-CZ"/>
              </w:rPr>
            </w:pPr>
            <w:r w:rsidRPr="008629F6">
              <w:rPr>
                <w:rFonts w:eastAsia="Times New Roman" w:cs="Times New Roman"/>
                <w:color w:val="000000"/>
                <w:lang w:eastAsia="cs-CZ"/>
              </w:rPr>
              <w:t>bez názvu</w:t>
            </w:r>
          </w:p>
        </w:tc>
        <w:tc>
          <w:tcPr>
            <w:tcW w:w="745" w:type="dxa"/>
            <w:tcBorders>
              <w:top w:val="single" w:sz="4" w:space="0" w:color="A9D08E"/>
              <w:left w:val="nil"/>
              <w:bottom w:val="single" w:sz="4" w:space="0" w:color="A9D08E"/>
              <w:right w:val="nil"/>
            </w:tcBorders>
            <w:shd w:val="clear" w:color="auto" w:fill="auto"/>
            <w:noWrap/>
            <w:vAlign w:val="bottom"/>
            <w:hideMark/>
          </w:tcPr>
          <w:p w14:paraId="6768812B" w14:textId="77777777" w:rsidR="008629F6" w:rsidRPr="008629F6" w:rsidRDefault="008629F6" w:rsidP="008629F6">
            <w:pPr>
              <w:spacing w:after="0" w:line="240" w:lineRule="auto"/>
              <w:jc w:val="right"/>
              <w:rPr>
                <w:rFonts w:eastAsia="Times New Roman" w:cs="Times New Roman"/>
                <w:color w:val="000000"/>
                <w:lang w:eastAsia="cs-CZ"/>
              </w:rPr>
            </w:pPr>
            <w:r w:rsidRPr="008629F6">
              <w:rPr>
                <w:rFonts w:eastAsia="Times New Roman" w:cs="Times New Roman"/>
                <w:color w:val="000000"/>
                <w:lang w:eastAsia="cs-CZ"/>
              </w:rPr>
              <w:t>1</w:t>
            </w:r>
          </w:p>
        </w:tc>
      </w:tr>
      <w:tr w:rsidR="008629F6" w:rsidRPr="008629F6" w14:paraId="7815B25A" w14:textId="77777777" w:rsidTr="008629F6">
        <w:trPr>
          <w:trHeight w:val="252"/>
        </w:trPr>
        <w:tc>
          <w:tcPr>
            <w:tcW w:w="1060" w:type="dxa"/>
            <w:tcBorders>
              <w:top w:val="single" w:sz="4" w:space="0" w:color="A9D08E"/>
              <w:left w:val="nil"/>
              <w:bottom w:val="single" w:sz="4" w:space="0" w:color="A9D08E"/>
              <w:right w:val="nil"/>
            </w:tcBorders>
            <w:shd w:val="clear" w:color="E2EFDA" w:fill="E2EFDA"/>
            <w:noWrap/>
            <w:vAlign w:val="center"/>
            <w:hideMark/>
          </w:tcPr>
          <w:p w14:paraId="6ACB6C24" w14:textId="77777777" w:rsidR="008629F6" w:rsidRPr="008629F6" w:rsidRDefault="008629F6" w:rsidP="008629F6">
            <w:pPr>
              <w:spacing w:after="0" w:line="240" w:lineRule="auto"/>
              <w:jc w:val="center"/>
              <w:rPr>
                <w:rFonts w:eastAsia="Times New Roman" w:cs="Times New Roman"/>
                <w:color w:val="000000"/>
                <w:lang w:eastAsia="cs-CZ"/>
              </w:rPr>
            </w:pPr>
            <w:r w:rsidRPr="008629F6">
              <w:rPr>
                <w:rFonts w:eastAsia="Times New Roman" w:cs="Times New Roman"/>
                <w:color w:val="000000"/>
                <w:lang w:eastAsia="cs-CZ"/>
              </w:rPr>
              <w:t>18,93</w:t>
            </w:r>
          </w:p>
        </w:tc>
        <w:tc>
          <w:tcPr>
            <w:tcW w:w="3040" w:type="dxa"/>
            <w:tcBorders>
              <w:top w:val="single" w:sz="4" w:space="0" w:color="A9D08E"/>
              <w:left w:val="nil"/>
              <w:bottom w:val="single" w:sz="4" w:space="0" w:color="A9D08E"/>
              <w:right w:val="nil"/>
            </w:tcBorders>
            <w:shd w:val="clear" w:color="E2EFDA" w:fill="E2EFDA"/>
            <w:noWrap/>
            <w:vAlign w:val="bottom"/>
            <w:hideMark/>
          </w:tcPr>
          <w:p w14:paraId="19009A77" w14:textId="77777777" w:rsidR="008629F6" w:rsidRPr="008629F6" w:rsidRDefault="008629F6" w:rsidP="008629F6">
            <w:pPr>
              <w:spacing w:after="0" w:line="240" w:lineRule="auto"/>
              <w:rPr>
                <w:rFonts w:eastAsia="Times New Roman" w:cs="Times New Roman"/>
                <w:color w:val="000000"/>
                <w:lang w:eastAsia="cs-CZ"/>
              </w:rPr>
            </w:pPr>
            <w:r w:rsidRPr="008629F6">
              <w:rPr>
                <w:rFonts w:eastAsia="Times New Roman" w:cs="Times New Roman"/>
                <w:color w:val="000000"/>
                <w:lang w:eastAsia="cs-CZ"/>
              </w:rPr>
              <w:t>bez názvu</w:t>
            </w:r>
          </w:p>
        </w:tc>
        <w:tc>
          <w:tcPr>
            <w:tcW w:w="745" w:type="dxa"/>
            <w:tcBorders>
              <w:top w:val="single" w:sz="4" w:space="0" w:color="A9D08E"/>
              <w:left w:val="nil"/>
              <w:bottom w:val="single" w:sz="4" w:space="0" w:color="A9D08E"/>
              <w:right w:val="nil"/>
            </w:tcBorders>
            <w:shd w:val="clear" w:color="E2EFDA" w:fill="E2EFDA"/>
            <w:noWrap/>
            <w:vAlign w:val="bottom"/>
            <w:hideMark/>
          </w:tcPr>
          <w:p w14:paraId="47328499" w14:textId="77777777" w:rsidR="008629F6" w:rsidRPr="008629F6" w:rsidRDefault="008629F6" w:rsidP="008629F6">
            <w:pPr>
              <w:spacing w:after="0" w:line="240" w:lineRule="auto"/>
              <w:jc w:val="right"/>
              <w:rPr>
                <w:rFonts w:eastAsia="Times New Roman" w:cs="Times New Roman"/>
                <w:color w:val="000000"/>
                <w:lang w:eastAsia="cs-CZ"/>
              </w:rPr>
            </w:pPr>
            <w:r w:rsidRPr="008629F6">
              <w:rPr>
                <w:rFonts w:eastAsia="Times New Roman" w:cs="Times New Roman"/>
                <w:color w:val="000000"/>
                <w:lang w:eastAsia="cs-CZ"/>
              </w:rPr>
              <w:t>1</w:t>
            </w:r>
          </w:p>
        </w:tc>
      </w:tr>
      <w:tr w:rsidR="008629F6" w:rsidRPr="008629F6" w14:paraId="783E440E" w14:textId="77777777" w:rsidTr="008629F6">
        <w:trPr>
          <w:trHeight w:val="252"/>
        </w:trPr>
        <w:tc>
          <w:tcPr>
            <w:tcW w:w="1060" w:type="dxa"/>
            <w:tcBorders>
              <w:top w:val="single" w:sz="4" w:space="0" w:color="A9D08E"/>
              <w:left w:val="nil"/>
              <w:bottom w:val="single" w:sz="4" w:space="0" w:color="A9D08E"/>
              <w:right w:val="nil"/>
            </w:tcBorders>
            <w:shd w:val="clear" w:color="auto" w:fill="auto"/>
            <w:noWrap/>
            <w:vAlign w:val="center"/>
            <w:hideMark/>
          </w:tcPr>
          <w:p w14:paraId="73681F8D" w14:textId="77777777" w:rsidR="008629F6" w:rsidRPr="008629F6" w:rsidRDefault="008629F6" w:rsidP="008629F6">
            <w:pPr>
              <w:spacing w:after="0" w:line="240" w:lineRule="auto"/>
              <w:jc w:val="center"/>
              <w:rPr>
                <w:rFonts w:eastAsia="Times New Roman" w:cs="Times New Roman"/>
                <w:color w:val="000000"/>
                <w:lang w:eastAsia="cs-CZ"/>
              </w:rPr>
            </w:pPr>
            <w:r w:rsidRPr="008629F6">
              <w:rPr>
                <w:rFonts w:eastAsia="Times New Roman" w:cs="Times New Roman"/>
                <w:color w:val="000000"/>
                <w:lang w:eastAsia="cs-CZ"/>
              </w:rPr>
              <w:t>19,023</w:t>
            </w:r>
          </w:p>
        </w:tc>
        <w:tc>
          <w:tcPr>
            <w:tcW w:w="3040" w:type="dxa"/>
            <w:tcBorders>
              <w:top w:val="single" w:sz="4" w:space="0" w:color="A9D08E"/>
              <w:left w:val="nil"/>
              <w:bottom w:val="single" w:sz="4" w:space="0" w:color="A9D08E"/>
              <w:right w:val="nil"/>
            </w:tcBorders>
            <w:shd w:val="clear" w:color="auto" w:fill="auto"/>
            <w:noWrap/>
            <w:vAlign w:val="bottom"/>
            <w:hideMark/>
          </w:tcPr>
          <w:p w14:paraId="7C8F63F9" w14:textId="77777777" w:rsidR="008629F6" w:rsidRPr="008629F6" w:rsidRDefault="008629F6" w:rsidP="008629F6">
            <w:pPr>
              <w:spacing w:after="0" w:line="240" w:lineRule="auto"/>
              <w:rPr>
                <w:rFonts w:eastAsia="Times New Roman" w:cs="Times New Roman"/>
                <w:color w:val="000000"/>
                <w:lang w:eastAsia="cs-CZ"/>
              </w:rPr>
            </w:pPr>
            <w:r w:rsidRPr="008629F6">
              <w:rPr>
                <w:rFonts w:eastAsia="Times New Roman" w:cs="Times New Roman"/>
                <w:color w:val="000000"/>
                <w:lang w:eastAsia="cs-CZ"/>
              </w:rPr>
              <w:t>bez názvu</w:t>
            </w:r>
          </w:p>
        </w:tc>
        <w:tc>
          <w:tcPr>
            <w:tcW w:w="745" w:type="dxa"/>
            <w:tcBorders>
              <w:top w:val="single" w:sz="4" w:space="0" w:color="A9D08E"/>
              <w:left w:val="nil"/>
              <w:bottom w:val="single" w:sz="4" w:space="0" w:color="A9D08E"/>
              <w:right w:val="nil"/>
            </w:tcBorders>
            <w:shd w:val="clear" w:color="auto" w:fill="auto"/>
            <w:noWrap/>
            <w:vAlign w:val="bottom"/>
            <w:hideMark/>
          </w:tcPr>
          <w:p w14:paraId="23FB3C1F" w14:textId="77777777" w:rsidR="008629F6" w:rsidRPr="008629F6" w:rsidRDefault="008629F6" w:rsidP="008629F6">
            <w:pPr>
              <w:spacing w:after="0" w:line="240" w:lineRule="auto"/>
              <w:jc w:val="right"/>
              <w:rPr>
                <w:rFonts w:eastAsia="Times New Roman" w:cs="Times New Roman"/>
                <w:color w:val="000000"/>
                <w:lang w:eastAsia="cs-CZ"/>
              </w:rPr>
            </w:pPr>
            <w:r w:rsidRPr="008629F6">
              <w:rPr>
                <w:rFonts w:eastAsia="Times New Roman" w:cs="Times New Roman"/>
                <w:color w:val="000000"/>
                <w:lang w:eastAsia="cs-CZ"/>
              </w:rPr>
              <w:t>1</w:t>
            </w:r>
          </w:p>
        </w:tc>
      </w:tr>
      <w:tr w:rsidR="008629F6" w:rsidRPr="008629F6" w14:paraId="4C98003D" w14:textId="77777777" w:rsidTr="008629F6">
        <w:trPr>
          <w:trHeight w:val="252"/>
        </w:trPr>
        <w:tc>
          <w:tcPr>
            <w:tcW w:w="1060" w:type="dxa"/>
            <w:tcBorders>
              <w:top w:val="single" w:sz="4" w:space="0" w:color="A9D08E"/>
              <w:left w:val="nil"/>
              <w:bottom w:val="single" w:sz="4" w:space="0" w:color="A9D08E"/>
              <w:right w:val="nil"/>
            </w:tcBorders>
            <w:shd w:val="clear" w:color="E2EFDA" w:fill="E2EFDA"/>
            <w:noWrap/>
            <w:vAlign w:val="center"/>
            <w:hideMark/>
          </w:tcPr>
          <w:p w14:paraId="07C5C247" w14:textId="77777777" w:rsidR="008629F6" w:rsidRPr="008629F6" w:rsidRDefault="008629F6" w:rsidP="008629F6">
            <w:pPr>
              <w:spacing w:after="0" w:line="240" w:lineRule="auto"/>
              <w:jc w:val="center"/>
              <w:rPr>
                <w:rFonts w:eastAsia="Times New Roman" w:cs="Times New Roman"/>
                <w:color w:val="000000"/>
                <w:lang w:eastAsia="cs-CZ"/>
              </w:rPr>
            </w:pPr>
            <w:r w:rsidRPr="008629F6">
              <w:rPr>
                <w:rFonts w:eastAsia="Times New Roman" w:cs="Times New Roman"/>
                <w:color w:val="000000"/>
                <w:lang w:eastAsia="cs-CZ"/>
              </w:rPr>
              <w:t>19,071</w:t>
            </w:r>
          </w:p>
        </w:tc>
        <w:tc>
          <w:tcPr>
            <w:tcW w:w="3040" w:type="dxa"/>
            <w:tcBorders>
              <w:top w:val="single" w:sz="4" w:space="0" w:color="A9D08E"/>
              <w:left w:val="nil"/>
              <w:bottom w:val="single" w:sz="4" w:space="0" w:color="A9D08E"/>
              <w:right w:val="nil"/>
            </w:tcBorders>
            <w:shd w:val="clear" w:color="E2EFDA" w:fill="E2EFDA"/>
            <w:noWrap/>
            <w:vAlign w:val="bottom"/>
            <w:hideMark/>
          </w:tcPr>
          <w:p w14:paraId="48BAD491" w14:textId="77777777" w:rsidR="008629F6" w:rsidRPr="008629F6" w:rsidRDefault="008629F6" w:rsidP="008629F6">
            <w:pPr>
              <w:spacing w:after="0" w:line="240" w:lineRule="auto"/>
              <w:rPr>
                <w:rFonts w:eastAsia="Times New Roman" w:cs="Times New Roman"/>
                <w:color w:val="000000"/>
                <w:lang w:eastAsia="cs-CZ"/>
              </w:rPr>
            </w:pPr>
            <w:r w:rsidRPr="008629F6">
              <w:rPr>
                <w:rFonts w:eastAsia="Times New Roman" w:cs="Times New Roman"/>
                <w:color w:val="000000"/>
                <w:lang w:eastAsia="cs-CZ"/>
              </w:rPr>
              <w:t>bez názvu</w:t>
            </w:r>
          </w:p>
        </w:tc>
        <w:tc>
          <w:tcPr>
            <w:tcW w:w="745" w:type="dxa"/>
            <w:tcBorders>
              <w:top w:val="single" w:sz="4" w:space="0" w:color="A9D08E"/>
              <w:left w:val="nil"/>
              <w:bottom w:val="single" w:sz="4" w:space="0" w:color="A9D08E"/>
              <w:right w:val="nil"/>
            </w:tcBorders>
            <w:shd w:val="clear" w:color="E2EFDA" w:fill="E2EFDA"/>
            <w:noWrap/>
            <w:vAlign w:val="bottom"/>
            <w:hideMark/>
          </w:tcPr>
          <w:p w14:paraId="4279900C" w14:textId="77777777" w:rsidR="008629F6" w:rsidRPr="008629F6" w:rsidRDefault="008629F6" w:rsidP="008629F6">
            <w:pPr>
              <w:spacing w:after="0" w:line="240" w:lineRule="auto"/>
              <w:jc w:val="right"/>
              <w:rPr>
                <w:rFonts w:eastAsia="Times New Roman" w:cs="Times New Roman"/>
                <w:color w:val="000000"/>
                <w:lang w:eastAsia="cs-CZ"/>
              </w:rPr>
            </w:pPr>
            <w:r w:rsidRPr="008629F6">
              <w:rPr>
                <w:rFonts w:eastAsia="Times New Roman" w:cs="Times New Roman"/>
                <w:color w:val="000000"/>
                <w:lang w:eastAsia="cs-CZ"/>
              </w:rPr>
              <w:t>1</w:t>
            </w:r>
          </w:p>
        </w:tc>
      </w:tr>
      <w:tr w:rsidR="008629F6" w:rsidRPr="008629F6" w14:paraId="6C866EA6" w14:textId="77777777" w:rsidTr="008629F6">
        <w:trPr>
          <w:trHeight w:val="252"/>
        </w:trPr>
        <w:tc>
          <w:tcPr>
            <w:tcW w:w="1060" w:type="dxa"/>
            <w:tcBorders>
              <w:top w:val="single" w:sz="4" w:space="0" w:color="A9D08E"/>
              <w:left w:val="nil"/>
              <w:bottom w:val="single" w:sz="4" w:space="0" w:color="A9D08E"/>
              <w:right w:val="nil"/>
            </w:tcBorders>
            <w:shd w:val="clear" w:color="auto" w:fill="auto"/>
            <w:noWrap/>
            <w:vAlign w:val="center"/>
            <w:hideMark/>
          </w:tcPr>
          <w:p w14:paraId="7E4E02DE" w14:textId="77777777" w:rsidR="008629F6" w:rsidRPr="008629F6" w:rsidRDefault="008629F6" w:rsidP="008629F6">
            <w:pPr>
              <w:spacing w:after="0" w:line="240" w:lineRule="auto"/>
              <w:jc w:val="center"/>
              <w:rPr>
                <w:rFonts w:eastAsia="Times New Roman" w:cs="Times New Roman"/>
                <w:color w:val="000000"/>
                <w:lang w:eastAsia="cs-CZ"/>
              </w:rPr>
            </w:pPr>
            <w:r w:rsidRPr="008629F6">
              <w:rPr>
                <w:rFonts w:eastAsia="Times New Roman" w:cs="Times New Roman"/>
                <w:color w:val="000000"/>
                <w:lang w:eastAsia="cs-CZ"/>
              </w:rPr>
              <w:t>19,854</w:t>
            </w:r>
          </w:p>
        </w:tc>
        <w:tc>
          <w:tcPr>
            <w:tcW w:w="3040" w:type="dxa"/>
            <w:tcBorders>
              <w:top w:val="single" w:sz="4" w:space="0" w:color="A9D08E"/>
              <w:left w:val="nil"/>
              <w:bottom w:val="single" w:sz="4" w:space="0" w:color="A9D08E"/>
              <w:right w:val="nil"/>
            </w:tcBorders>
            <w:shd w:val="clear" w:color="auto" w:fill="auto"/>
            <w:noWrap/>
            <w:vAlign w:val="bottom"/>
            <w:hideMark/>
          </w:tcPr>
          <w:p w14:paraId="11D0EF45" w14:textId="77777777" w:rsidR="008629F6" w:rsidRPr="008629F6" w:rsidRDefault="008629F6" w:rsidP="008629F6">
            <w:pPr>
              <w:spacing w:after="0" w:line="240" w:lineRule="auto"/>
              <w:rPr>
                <w:rFonts w:eastAsia="Times New Roman" w:cs="Times New Roman"/>
                <w:color w:val="000000"/>
                <w:lang w:eastAsia="cs-CZ"/>
              </w:rPr>
            </w:pPr>
            <w:r w:rsidRPr="008629F6">
              <w:rPr>
                <w:rFonts w:eastAsia="Times New Roman" w:cs="Times New Roman"/>
                <w:color w:val="000000"/>
                <w:lang w:eastAsia="cs-CZ"/>
              </w:rPr>
              <w:t>bez názvu</w:t>
            </w:r>
          </w:p>
        </w:tc>
        <w:tc>
          <w:tcPr>
            <w:tcW w:w="745" w:type="dxa"/>
            <w:tcBorders>
              <w:top w:val="single" w:sz="4" w:space="0" w:color="A9D08E"/>
              <w:left w:val="nil"/>
              <w:bottom w:val="single" w:sz="4" w:space="0" w:color="A9D08E"/>
              <w:right w:val="nil"/>
            </w:tcBorders>
            <w:shd w:val="clear" w:color="auto" w:fill="auto"/>
            <w:noWrap/>
            <w:vAlign w:val="bottom"/>
            <w:hideMark/>
          </w:tcPr>
          <w:p w14:paraId="1777DDD8" w14:textId="77777777" w:rsidR="008629F6" w:rsidRPr="008629F6" w:rsidRDefault="008629F6" w:rsidP="008629F6">
            <w:pPr>
              <w:spacing w:after="0" w:line="240" w:lineRule="auto"/>
              <w:jc w:val="right"/>
              <w:rPr>
                <w:rFonts w:eastAsia="Times New Roman" w:cs="Times New Roman"/>
                <w:color w:val="000000"/>
                <w:lang w:eastAsia="cs-CZ"/>
              </w:rPr>
            </w:pPr>
            <w:r w:rsidRPr="008629F6">
              <w:rPr>
                <w:rFonts w:eastAsia="Times New Roman" w:cs="Times New Roman"/>
                <w:color w:val="000000"/>
                <w:lang w:eastAsia="cs-CZ"/>
              </w:rPr>
              <w:t>99</w:t>
            </w:r>
          </w:p>
        </w:tc>
      </w:tr>
      <w:tr w:rsidR="008629F6" w:rsidRPr="008629F6" w14:paraId="0D627814" w14:textId="77777777" w:rsidTr="008629F6">
        <w:trPr>
          <w:trHeight w:val="252"/>
        </w:trPr>
        <w:tc>
          <w:tcPr>
            <w:tcW w:w="1060" w:type="dxa"/>
            <w:tcBorders>
              <w:top w:val="single" w:sz="4" w:space="0" w:color="A9D08E"/>
              <w:left w:val="nil"/>
              <w:bottom w:val="single" w:sz="4" w:space="0" w:color="A9D08E"/>
              <w:right w:val="nil"/>
            </w:tcBorders>
            <w:shd w:val="clear" w:color="E2EFDA" w:fill="E2EFDA"/>
            <w:noWrap/>
            <w:vAlign w:val="center"/>
            <w:hideMark/>
          </w:tcPr>
          <w:p w14:paraId="7C4FC592" w14:textId="77777777" w:rsidR="008629F6" w:rsidRPr="008629F6" w:rsidRDefault="008629F6" w:rsidP="008629F6">
            <w:pPr>
              <w:spacing w:after="0" w:line="240" w:lineRule="auto"/>
              <w:jc w:val="center"/>
              <w:rPr>
                <w:rFonts w:eastAsia="Times New Roman" w:cs="Times New Roman"/>
                <w:color w:val="000000"/>
                <w:lang w:eastAsia="cs-CZ"/>
              </w:rPr>
            </w:pPr>
            <w:r w:rsidRPr="008629F6">
              <w:rPr>
                <w:rFonts w:eastAsia="Times New Roman" w:cs="Times New Roman"/>
                <w:color w:val="000000"/>
                <w:lang w:eastAsia="cs-CZ"/>
              </w:rPr>
              <w:t>19,944</w:t>
            </w:r>
          </w:p>
        </w:tc>
        <w:tc>
          <w:tcPr>
            <w:tcW w:w="3040" w:type="dxa"/>
            <w:tcBorders>
              <w:top w:val="single" w:sz="4" w:space="0" w:color="A9D08E"/>
              <w:left w:val="nil"/>
              <w:bottom w:val="single" w:sz="4" w:space="0" w:color="A9D08E"/>
              <w:right w:val="nil"/>
            </w:tcBorders>
            <w:shd w:val="clear" w:color="E2EFDA" w:fill="E2EFDA"/>
            <w:noWrap/>
            <w:vAlign w:val="bottom"/>
            <w:hideMark/>
          </w:tcPr>
          <w:p w14:paraId="1B5B6834" w14:textId="77777777" w:rsidR="008629F6" w:rsidRPr="008629F6" w:rsidRDefault="008629F6" w:rsidP="008629F6">
            <w:pPr>
              <w:spacing w:after="0" w:line="240" w:lineRule="auto"/>
              <w:rPr>
                <w:rFonts w:eastAsia="Times New Roman" w:cs="Times New Roman"/>
                <w:color w:val="000000"/>
                <w:lang w:eastAsia="cs-CZ"/>
              </w:rPr>
            </w:pPr>
            <w:r w:rsidRPr="008629F6">
              <w:rPr>
                <w:rFonts w:eastAsia="Times New Roman" w:cs="Times New Roman"/>
                <w:color w:val="000000"/>
                <w:lang w:eastAsia="cs-CZ"/>
              </w:rPr>
              <w:t>klenba ve Štramberku</w:t>
            </w:r>
          </w:p>
        </w:tc>
        <w:tc>
          <w:tcPr>
            <w:tcW w:w="745" w:type="dxa"/>
            <w:tcBorders>
              <w:top w:val="single" w:sz="4" w:space="0" w:color="A9D08E"/>
              <w:left w:val="nil"/>
              <w:bottom w:val="single" w:sz="4" w:space="0" w:color="A9D08E"/>
              <w:right w:val="nil"/>
            </w:tcBorders>
            <w:shd w:val="clear" w:color="E2EFDA" w:fill="E2EFDA"/>
            <w:noWrap/>
            <w:vAlign w:val="bottom"/>
            <w:hideMark/>
          </w:tcPr>
          <w:p w14:paraId="1CB9579A" w14:textId="77777777" w:rsidR="008629F6" w:rsidRPr="008629F6" w:rsidRDefault="008629F6" w:rsidP="008629F6">
            <w:pPr>
              <w:spacing w:after="0" w:line="240" w:lineRule="auto"/>
              <w:jc w:val="right"/>
              <w:rPr>
                <w:rFonts w:eastAsia="Times New Roman" w:cs="Times New Roman"/>
                <w:color w:val="000000"/>
                <w:lang w:eastAsia="cs-CZ"/>
              </w:rPr>
            </w:pPr>
            <w:r w:rsidRPr="008629F6">
              <w:rPr>
                <w:rFonts w:eastAsia="Times New Roman" w:cs="Times New Roman"/>
                <w:color w:val="000000"/>
                <w:lang w:eastAsia="cs-CZ"/>
              </w:rPr>
              <w:t>3</w:t>
            </w:r>
          </w:p>
        </w:tc>
      </w:tr>
    </w:tbl>
    <w:p w14:paraId="1FBA8D0C" w14:textId="77777777" w:rsidR="008629F6" w:rsidRDefault="008629F6" w:rsidP="008629F6">
      <w:pPr>
        <w:pStyle w:val="Text2-2"/>
        <w:numPr>
          <w:ilvl w:val="0"/>
          <w:numId w:val="0"/>
        </w:numPr>
        <w:ind w:left="1701"/>
      </w:pPr>
    </w:p>
    <w:p w14:paraId="0ADABB85" w14:textId="77777777" w:rsidR="007D016E" w:rsidRPr="00370165" w:rsidRDefault="007D016E" w:rsidP="004A4B98">
      <w:pPr>
        <w:pStyle w:val="Text2-1"/>
        <w:rPr>
          <w:b/>
        </w:rPr>
      </w:pPr>
      <w:r w:rsidRPr="00370165">
        <w:rPr>
          <w:b/>
        </w:rPr>
        <w:t xml:space="preserve">Požadavky na nový stav </w:t>
      </w:r>
    </w:p>
    <w:p w14:paraId="04589119" w14:textId="49E33F36" w:rsidR="007D016E" w:rsidRPr="00DA009B" w:rsidRDefault="00DA009B" w:rsidP="00B85945">
      <w:pPr>
        <w:pStyle w:val="Text2-2"/>
        <w:rPr>
          <w:rStyle w:val="Text2-2Char"/>
        </w:rPr>
      </w:pPr>
      <w:r w:rsidRPr="00DA009B">
        <w:rPr>
          <w:rStyle w:val="Text2-2Char"/>
        </w:rPr>
        <w:t xml:space="preserve">Pro potřeby Záměru projektu bude, dle předpisu SŽ S5/1 Diagnostika, zatížitelnost a přechodnost železničních mostních objektů (čj. 11728/2021-SŽ-GŘ-O13, ze dne 4. března 2021), konstatováno, </w:t>
      </w:r>
      <w:r w:rsidR="00A5119D" w:rsidRPr="00C32006">
        <w:rPr>
          <w:rStyle w:val="Text2-2Char"/>
        </w:rPr>
        <w:t xml:space="preserve">zda jsou </w:t>
      </w:r>
      <w:r w:rsidRPr="00DA009B">
        <w:rPr>
          <w:rStyle w:val="Text2-2Char"/>
        </w:rPr>
        <w:t xml:space="preserve">mostní objekty přechodné pro traťovou třídu zatížení D4/120 a D2/160 a u všech bude stanovena zatížitelnost dle kategorie „A“. V dalším stupni bude provedeno stanovení zatížitelnosti podle výše uvedeného předpisu min. v kategorii „C“. Vlastní návrh </w:t>
      </w:r>
      <w:r w:rsidRPr="00C32006">
        <w:rPr>
          <w:rStyle w:val="Text2-2Char"/>
        </w:rPr>
        <w:t>nové</w:t>
      </w:r>
      <w:r w:rsidR="00A5119D" w:rsidRPr="00C32006">
        <w:rPr>
          <w:rStyle w:val="Text2-2Char"/>
        </w:rPr>
        <w:t>ho stavebně-technického řešení mostních objektů</w:t>
      </w:r>
      <w:r w:rsidRPr="00C32006">
        <w:rPr>
          <w:rStyle w:val="Text2-2Char"/>
        </w:rPr>
        <w:t xml:space="preserve"> </w:t>
      </w:r>
      <w:r w:rsidRPr="00DA009B">
        <w:rPr>
          <w:rStyle w:val="Text2-2Char"/>
        </w:rPr>
        <w:t>bude proveden dle platných norem a předpisů.</w:t>
      </w:r>
    </w:p>
    <w:p w14:paraId="54C30CE6" w14:textId="1A8D988C" w:rsidR="007D016E" w:rsidRDefault="007D016E" w:rsidP="004A4B98">
      <w:pPr>
        <w:pStyle w:val="Text2-2"/>
      </w:pPr>
      <w:r w:rsidRPr="004A4B98">
        <w:rPr>
          <w:rStyle w:val="Text2-2Char"/>
        </w:rPr>
        <w:lastRenderedPageBreak/>
        <w:t>Z hlediska mostů je trať zařazena dle změny ČSN EN 1991-2</w:t>
      </w:r>
      <w:r w:rsidR="00037B34">
        <w:rPr>
          <w:rStyle w:val="Text2-2Char"/>
        </w:rPr>
        <w:t xml:space="preserve"> </w:t>
      </w:r>
      <w:proofErr w:type="spellStart"/>
      <w:r w:rsidR="00037B34">
        <w:rPr>
          <w:rStyle w:val="Text2-2Char"/>
        </w:rPr>
        <w:t>ed</w:t>
      </w:r>
      <w:proofErr w:type="spellEnd"/>
      <w:r w:rsidR="00037B34">
        <w:rPr>
          <w:rStyle w:val="Text2-2Char"/>
        </w:rPr>
        <w:t>. 2</w:t>
      </w:r>
      <w:r w:rsidRPr="004A4B98">
        <w:rPr>
          <w:rStyle w:val="Text2-2Char"/>
        </w:rPr>
        <w:t xml:space="preserve"> </w:t>
      </w:r>
      <w:r w:rsidRPr="00DA009B">
        <w:rPr>
          <w:rStyle w:val="Text2-2Char"/>
        </w:rPr>
        <w:t xml:space="preserve">do </w:t>
      </w:r>
      <w:r w:rsidR="00DA009B" w:rsidRPr="00DA009B">
        <w:rPr>
          <w:rStyle w:val="Text2-2Char"/>
        </w:rPr>
        <w:t>4</w:t>
      </w:r>
      <w:r w:rsidRPr="00DB4E11">
        <w:rPr>
          <w:rStyle w:val="Text2-2Char"/>
        </w:rPr>
        <w:t xml:space="preserve">. </w:t>
      </w:r>
      <w:r w:rsidR="00A5119D" w:rsidRPr="00DB4E11">
        <w:rPr>
          <w:rStyle w:val="Text2-2Char"/>
        </w:rPr>
        <w:t xml:space="preserve"> třídy</w:t>
      </w:r>
      <w:r w:rsidRPr="007D016E">
        <w:t xml:space="preserve"> tratí.</w:t>
      </w:r>
    </w:p>
    <w:p w14:paraId="0C022AD7" w14:textId="66975A17" w:rsidR="00A5119D" w:rsidRPr="00C32006" w:rsidRDefault="00A5119D" w:rsidP="004A4B98">
      <w:pPr>
        <w:pStyle w:val="Text2-2"/>
      </w:pPr>
      <w:r w:rsidRPr="00C32006">
        <w:t>Návrh způsobu převedení kabelových tras v blízkosti mostních objektů bude kladně odsouhlaseno Správou mostů a tunelů OŘ.</w:t>
      </w:r>
    </w:p>
    <w:p w14:paraId="59D2C2D2" w14:textId="77777777" w:rsidR="00C64811" w:rsidRPr="00C64811" w:rsidRDefault="00C64811" w:rsidP="00C64811">
      <w:pPr>
        <w:pStyle w:val="Text2-2"/>
      </w:pPr>
      <w:r w:rsidRPr="00C64811">
        <w:t>Další požadavky na zpracování mostní</w:t>
      </w:r>
      <w:r>
        <w:t>ch objektů jsou uvedeny ve VTP/ZP</w:t>
      </w:r>
      <w:r w:rsidRPr="00C64811">
        <w:t>.</w:t>
      </w:r>
    </w:p>
    <w:p w14:paraId="7D5C21D8" w14:textId="77777777" w:rsidR="007D016E" w:rsidRPr="007D016E" w:rsidRDefault="007D016E" w:rsidP="005A2CE9">
      <w:pPr>
        <w:pStyle w:val="Nadpis2-2"/>
      </w:pPr>
      <w:bookmarkStart w:id="28" w:name="_Toc158135260"/>
      <w:r w:rsidRPr="007D016E">
        <w:t>Ostatní objekty</w:t>
      </w:r>
      <w:bookmarkEnd w:id="28"/>
    </w:p>
    <w:p w14:paraId="528B45A4" w14:textId="77777777" w:rsidR="007D016E" w:rsidRPr="007D016E" w:rsidRDefault="007D016E" w:rsidP="00E85446">
      <w:pPr>
        <w:pStyle w:val="Text2-1"/>
      </w:pPr>
      <w:r w:rsidRPr="007D016E">
        <w:t xml:space="preserve">Součástí stavby budou rovněž nezbytné další objekty nutné pro realizaci díla, zejména přeložky a ochrana inženýrských sítí, úpravy pozemních komunikací nebo nové komunikace (k technologickým objektům nebo jako náhrada za rušené přejezdy), </w:t>
      </w:r>
      <w:proofErr w:type="spellStart"/>
      <w:r w:rsidRPr="007D016E">
        <w:t>kabelovody</w:t>
      </w:r>
      <w:proofErr w:type="spellEnd"/>
      <w:r w:rsidRPr="007D016E">
        <w:t>, protihluková opatření a podobně.</w:t>
      </w:r>
    </w:p>
    <w:p w14:paraId="43FB8D41" w14:textId="77777777" w:rsidR="007D016E" w:rsidRPr="007D016E" w:rsidRDefault="007D016E" w:rsidP="005A2CE9">
      <w:pPr>
        <w:pStyle w:val="Nadpis2-2"/>
      </w:pPr>
      <w:bookmarkStart w:id="29" w:name="_Toc158135261"/>
      <w:r w:rsidRPr="007D016E">
        <w:t>Pozemní stavební objekty</w:t>
      </w:r>
      <w:bookmarkEnd w:id="29"/>
    </w:p>
    <w:p w14:paraId="49BCEF47" w14:textId="77777777" w:rsidR="00370165" w:rsidRPr="00987243" w:rsidRDefault="00370165" w:rsidP="00370165">
      <w:pPr>
        <w:pStyle w:val="Text2-1"/>
        <w:rPr>
          <w:rStyle w:val="Tun"/>
        </w:rPr>
      </w:pPr>
      <w:r w:rsidRPr="00987243">
        <w:rPr>
          <w:rStyle w:val="Tun"/>
        </w:rPr>
        <w:t xml:space="preserve">Popis stávajícího stavu </w:t>
      </w:r>
    </w:p>
    <w:p w14:paraId="40391580" w14:textId="77777777" w:rsidR="00987243" w:rsidRPr="002E53DF" w:rsidRDefault="00987243" w:rsidP="00987243">
      <w:pPr>
        <w:pStyle w:val="Text2-2"/>
      </w:pPr>
      <w:r w:rsidRPr="002E53DF">
        <w:t xml:space="preserve">V řešeném traťovém úseku se především nachází následující pozemní stavební objekty ve správě SŽ viz níže: </w:t>
      </w:r>
    </w:p>
    <w:p w14:paraId="68FAAFEE" w14:textId="77777777" w:rsidR="00987243" w:rsidRPr="002E53DF" w:rsidRDefault="00987243" w:rsidP="00987243">
      <w:pPr>
        <w:pStyle w:val="Text2-2"/>
      </w:pPr>
      <w:r w:rsidRPr="002E53DF">
        <w:t xml:space="preserve">žel. zastávka Sedlnice – ocelový zastávkový přístřešek s dřevěnou výplní, IC7000035182; zděná jednopodlažní technologická budova IC7000039134 </w:t>
      </w:r>
    </w:p>
    <w:p w14:paraId="743C34E5" w14:textId="21A94640" w:rsidR="00987243" w:rsidRPr="002E53DF" w:rsidRDefault="00CA63DF" w:rsidP="00987243">
      <w:pPr>
        <w:pStyle w:val="Text2-2"/>
      </w:pPr>
      <w:r>
        <w:t>ŽST</w:t>
      </w:r>
      <w:r w:rsidR="00987243" w:rsidRPr="002E53DF">
        <w:t xml:space="preserve"> Příbor – zděná třípodlažní výpravní budova, 2 bytové jednotky, IC6000385037 </w:t>
      </w:r>
    </w:p>
    <w:p w14:paraId="44C62390" w14:textId="7B2C4F78" w:rsidR="00987243" w:rsidRPr="002E53DF" w:rsidRDefault="00CA63DF" w:rsidP="00987243">
      <w:pPr>
        <w:pStyle w:val="Text2-2"/>
      </w:pPr>
      <w:r>
        <w:t>ŽST</w:t>
      </w:r>
      <w:r w:rsidR="00987243" w:rsidRPr="002E53DF">
        <w:t xml:space="preserve"> Kopřivnice nákladové n.– dvoupodlažní výpravní budova, IC6000385079 </w:t>
      </w:r>
    </w:p>
    <w:p w14:paraId="004F1439" w14:textId="0A8EF00F" w:rsidR="00987243" w:rsidRPr="002E53DF" w:rsidRDefault="00CA63DF" w:rsidP="00987243">
      <w:pPr>
        <w:pStyle w:val="Text2-2"/>
      </w:pPr>
      <w:r>
        <w:t>ŽST</w:t>
      </w:r>
      <w:r w:rsidR="00987243" w:rsidRPr="002E53DF">
        <w:t xml:space="preserve"> Kopřivnice osobní n. – jednopodlažní výpravní budova, IC6000385080</w:t>
      </w:r>
    </w:p>
    <w:p w14:paraId="74C77811" w14:textId="77777777" w:rsidR="00987243" w:rsidRPr="002E53DF" w:rsidRDefault="00987243" w:rsidP="00987243">
      <w:pPr>
        <w:pStyle w:val="Text2-2"/>
      </w:pPr>
      <w:r w:rsidRPr="002E53DF">
        <w:t>Kopřivnice zastávka – zděný zastávkový přístřešek</w:t>
      </w:r>
    </w:p>
    <w:p w14:paraId="23560835" w14:textId="093E2336" w:rsidR="00987243" w:rsidRPr="002E53DF" w:rsidRDefault="00CA63DF" w:rsidP="00987243">
      <w:pPr>
        <w:pStyle w:val="Text2-2"/>
      </w:pPr>
      <w:r>
        <w:t>ŽST</w:t>
      </w:r>
      <w:r w:rsidR="00987243" w:rsidRPr="002E53DF">
        <w:t xml:space="preserve"> Štramberk – částečně dvoupodlažní výpravní budova, 2 bytové jednotky, IC6000385038</w:t>
      </w:r>
    </w:p>
    <w:p w14:paraId="3DACCA86" w14:textId="3685AE00" w:rsidR="000C7171" w:rsidRPr="002E53DF" w:rsidRDefault="00987243" w:rsidP="00987243">
      <w:pPr>
        <w:pStyle w:val="Text2-2"/>
      </w:pPr>
      <w:r w:rsidRPr="002E53DF">
        <w:t>žel. zastávka Skotnice – zděný zastávkový přístřešek, IC6000385038</w:t>
      </w:r>
    </w:p>
    <w:p w14:paraId="21EC49B1" w14:textId="77777777" w:rsidR="00370165" w:rsidRPr="002E53DF" w:rsidRDefault="00370165" w:rsidP="00370165">
      <w:pPr>
        <w:pStyle w:val="Text2-1"/>
        <w:rPr>
          <w:rStyle w:val="Tun"/>
        </w:rPr>
      </w:pPr>
      <w:r w:rsidRPr="002E53DF">
        <w:rPr>
          <w:rStyle w:val="Tun"/>
        </w:rPr>
        <w:t xml:space="preserve">Požadavky na nový stav </w:t>
      </w:r>
    </w:p>
    <w:p w14:paraId="33B89F10" w14:textId="65F2C403" w:rsidR="007C6D8C" w:rsidRPr="002E53DF" w:rsidRDefault="007C6D8C" w:rsidP="007C6D8C">
      <w:pPr>
        <w:pStyle w:val="Text2-2"/>
      </w:pPr>
      <w:r w:rsidRPr="002E53DF">
        <w:t>Předmětem záměru projektu je zhodnocení stavu stávajících přístřešků pro cestující, případně návrh přístřešků nových, v souladu s požadavky směrnice SŽ SM009.</w:t>
      </w:r>
    </w:p>
    <w:p w14:paraId="4CBAE73A" w14:textId="10FF703D" w:rsidR="007C6D8C" w:rsidRPr="002E53DF" w:rsidRDefault="007C6D8C" w:rsidP="007C6D8C">
      <w:pPr>
        <w:pStyle w:val="Text2-2"/>
      </w:pPr>
      <w:r w:rsidRPr="002E53DF">
        <w:t xml:space="preserve">Součástí záměru projektu je návrh nutných stavebních úprav stávajících pozemních objektů, nebo návrh nových technologických objektů, za účelem umístění technologických zařízení. Komplexní stavební zásahy do výpravních budov se nepředpokládají. Zadavatel upozorňuje na nutnost koordinace navržených stavebních zásahů do výpravních budov s probíhajícími investičními akcemi „Příbor, nádražní budova“ a „Kopřivnice </w:t>
      </w:r>
      <w:proofErr w:type="gramStart"/>
      <w:r w:rsidRPr="002E53DF">
        <w:t>ON - rekonstrukce</w:t>
      </w:r>
      <w:proofErr w:type="gramEnd"/>
      <w:r w:rsidRPr="002E53DF">
        <w:t xml:space="preserve"> výpravní budovy“.</w:t>
      </w:r>
    </w:p>
    <w:p w14:paraId="394581AC" w14:textId="42A5AADE" w:rsidR="007C6D8C" w:rsidRPr="002E53DF" w:rsidRDefault="007C6D8C" w:rsidP="007C6D8C">
      <w:pPr>
        <w:pStyle w:val="Text2-2"/>
      </w:pPr>
      <w:r w:rsidRPr="002E53DF">
        <w:t>V případě potřeby umístění nových technologií do stávajících výpravních budov je nutné respektovat Koncepci při nakládání s nemovitostmi osobních nádraží, resp. umístění provést minimálně na základě zhodnocení dle PRRON, posouzení stavebně technického stavu, funkčního využití a obsazenosti, včetně zvážení možných variantních řešení.</w:t>
      </w:r>
    </w:p>
    <w:p w14:paraId="3A8C8903" w14:textId="77777777" w:rsidR="007C6D8C" w:rsidRDefault="007C6D8C" w:rsidP="007C6D8C">
      <w:pPr>
        <w:pStyle w:val="Text2-2"/>
      </w:pPr>
      <w:r>
        <w:t>Zhotovitel je v rámci zhotovení díla povinen si vyžádat bezpečnostní kategorii pozemních objektů, která je součástí projektových prací (u O30 nebo u příslušné stavební správy). Zhotovitel zapracuje v ZP požadavek na zpracování Bezpečnostního projektu projekčního včetně ocenění pro objekty spadající do bezpečnostní kategorie I až III.</w:t>
      </w:r>
    </w:p>
    <w:p w14:paraId="3C7116A6" w14:textId="77777777" w:rsidR="007C6D8C" w:rsidRDefault="007C6D8C" w:rsidP="007C6D8C">
      <w:pPr>
        <w:pStyle w:val="Text2-2"/>
      </w:pPr>
      <w:r>
        <w:t xml:space="preserve">Zhotovitel ve spolupráci s Objednatelem (O30 Odbor bezpečnosti a krizového řízení) </w:t>
      </w:r>
      <w:proofErr w:type="gramStart"/>
      <w:r>
        <w:t>prověří</w:t>
      </w:r>
      <w:proofErr w:type="gramEnd"/>
      <w:r>
        <w:t xml:space="preserve"> dopady do kategorizace vzhledem k navrhovanému stavu, identifikuje bezpečnostní zóny a zpracuje minimální standard zabezpečení a </w:t>
      </w:r>
      <w:r>
        <w:lastRenderedPageBreak/>
        <w:t>tento odhad ocení v rámci celkových investičních nákladů. Zhotovitel bude při návrhu systému technické ochrany objektu/ů pro jednotlivé bezpečnostní kategorie postupovat dle Samostatné přílohy F Směrnice SM 07 - Standard fyzické ochrany objektů a prostor Správy železnic, státní organizace.</w:t>
      </w:r>
    </w:p>
    <w:p w14:paraId="533A6A42" w14:textId="597EC0FC" w:rsidR="00C454A5" w:rsidRDefault="007C6D8C" w:rsidP="007C6D8C">
      <w:pPr>
        <w:pStyle w:val="Text2-2"/>
      </w:pPr>
      <w:r>
        <w:t>Zhotovitel při návrhu bude klást důraz na optimalizaci a hospodárnost provozu s ohledem na dopad na životní prostředí – bude uvažováno využití „nových“ technologií a obnovitelných zdrojů energie (např. tepelná čerpadla, rekuperace, střešní FVE, odolné bezúdržbové pláště budov, předokenní rolety či žaluzie). Při návrhu těchto opatření bude prokázána efektivita, hospodárnost a účelnost vynaložených prostředků.</w:t>
      </w:r>
      <w:r w:rsidR="00C454A5" w:rsidRPr="00A04C47">
        <w:t xml:space="preserve"> </w:t>
      </w:r>
    </w:p>
    <w:p w14:paraId="29D05A58" w14:textId="63443101" w:rsidR="0009734D" w:rsidRPr="00C32006" w:rsidRDefault="0009734D" w:rsidP="007C6D8C">
      <w:pPr>
        <w:pStyle w:val="Text2-2"/>
      </w:pPr>
      <w:r w:rsidRPr="00C32006">
        <w:t>Doprava v klidu (parkování motorové a nemotorové dopravy) bude v ZP navržena v souladu s koncepcí MD Koncepce při nakládání s nemovitostmi osobních nádraží, bude respektován pokyn k návrhu parkovacích míst (SŽ PO-11/2020-GŘ Pokyn generálního ředitele ve věci přípravy, realizace a údržby parkovacích ploch P+R) a doložen výpočet potřebného počtu parkovacích stání pro osobní automobily, stejně tak i pro nemotorovou cyklistickou dopravu dle předmětného pokynu pro každou stavbou dotčenou lokalitu (stanici / zastávku), s uvedením příslušného výhledového počtu cestujících.</w:t>
      </w:r>
    </w:p>
    <w:p w14:paraId="01FC6F4E" w14:textId="0190CFD5" w:rsidR="005C10BF" w:rsidRPr="00C32006" w:rsidRDefault="005C10BF" w:rsidP="007C6D8C">
      <w:pPr>
        <w:pStyle w:val="Text2-2"/>
      </w:pPr>
      <w:r w:rsidRPr="00C32006">
        <w:t xml:space="preserve">Zhotovitel v Záměru projektu stanoví, na základě vyhlášky č. 460/2021 Sb., předběžnou kategorii stavby (0, I, II nebo III), a s ohledem na platné právní předpisy a normativní podmínky, stanoví a popíše požadavky pro zajištění požární bezpečnosti stavby (budou podrobněji zpracovány v následujících stupních </w:t>
      </w:r>
      <w:r w:rsidR="00765BB2" w:rsidRPr="00C32006">
        <w:t>dokumentace</w:t>
      </w:r>
      <w:r w:rsidRPr="00C32006">
        <w:t>) a tyto zohlední v ZP, především ve vztahu k vhodnému umístění navrhovaných objektů vůči stávajícím objektům a technologiím (požárně nebezpečný prostor atp.).</w:t>
      </w:r>
    </w:p>
    <w:p w14:paraId="1F47B6CA" w14:textId="36BB3AA8" w:rsidR="000C0F09" w:rsidRPr="00C32006" w:rsidRDefault="000C0F09" w:rsidP="000C0F09">
      <w:pPr>
        <w:pStyle w:val="Text2-2"/>
      </w:pPr>
      <w:r w:rsidRPr="00C32006">
        <w:t>Do výpravních budov užívaných i cestující veřejností bude navrženo dálkové odemykání a zamykání s kamerovým dohledem a s napojením na pult centralizované ochrany.</w:t>
      </w:r>
    </w:p>
    <w:p w14:paraId="357EFBB7" w14:textId="77777777" w:rsidR="007D016E" w:rsidRPr="00C32006" w:rsidRDefault="007D016E" w:rsidP="005A2CE9">
      <w:pPr>
        <w:pStyle w:val="Nadpis2-2"/>
      </w:pPr>
      <w:bookmarkStart w:id="30" w:name="_Toc158135262"/>
      <w:r w:rsidRPr="00C32006">
        <w:t>Geodetická dokumentace</w:t>
      </w:r>
      <w:bookmarkEnd w:id="30"/>
    </w:p>
    <w:p w14:paraId="22ADB0DE" w14:textId="77777777" w:rsidR="00534EED" w:rsidRPr="00C32006" w:rsidRDefault="00534EED" w:rsidP="00534EED">
      <w:pPr>
        <w:pStyle w:val="Text2-1"/>
      </w:pPr>
      <w:r w:rsidRPr="00C32006">
        <w:t>Objednatel prostřednictvím SŽG dodá stávající geodetické a mapové podklady z dokumentace SŽG. Jde o tyto podklady:</w:t>
      </w:r>
    </w:p>
    <w:p w14:paraId="7C66F203" w14:textId="77777777" w:rsidR="00534EED" w:rsidRPr="00C32006" w:rsidRDefault="00534EED" w:rsidP="00534EED">
      <w:pPr>
        <w:pStyle w:val="Text2-2"/>
      </w:pPr>
      <w:r w:rsidRPr="00C32006">
        <w:t>UŽM z roku 2019</w:t>
      </w:r>
    </w:p>
    <w:p w14:paraId="145F543B" w14:textId="77777777" w:rsidR="00534EED" w:rsidRPr="00C32006" w:rsidRDefault="00534EED" w:rsidP="00534EED">
      <w:pPr>
        <w:pStyle w:val="Text2-2"/>
      </w:pPr>
      <w:r w:rsidRPr="00C32006">
        <w:t>Projekty PPK dle následující tabulky:</w:t>
      </w:r>
    </w:p>
    <w:p w14:paraId="69686F04" w14:textId="54F2D930" w:rsidR="00534EED" w:rsidRPr="00534EED" w:rsidRDefault="00534EED" w:rsidP="00534EED">
      <w:pPr>
        <w:pStyle w:val="Text2-2"/>
        <w:numPr>
          <w:ilvl w:val="0"/>
          <w:numId w:val="0"/>
        </w:numPr>
        <w:ind w:left="1701"/>
        <w:rPr>
          <w:color w:val="FF0000"/>
          <w:highlight w:val="yellow"/>
        </w:rPr>
      </w:pPr>
      <w:r w:rsidRPr="00534EED">
        <w:rPr>
          <w:noProof/>
          <w:color w:val="FF0000"/>
          <w:highlight w:val="yellow"/>
        </w:rPr>
        <w:drawing>
          <wp:inline distT="0" distB="0" distL="0" distR="0" wp14:anchorId="2F47DEBC" wp14:editId="7338914F">
            <wp:extent cx="4543425" cy="2943628"/>
            <wp:effectExtent l="0" t="0" r="0" b="952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560081" cy="2954419"/>
                    </a:xfrm>
                    <a:prstGeom prst="rect">
                      <a:avLst/>
                    </a:prstGeom>
                    <a:noFill/>
                    <a:ln>
                      <a:noFill/>
                    </a:ln>
                  </pic:spPr>
                </pic:pic>
              </a:graphicData>
            </a:graphic>
          </wp:inline>
        </w:drawing>
      </w:r>
    </w:p>
    <w:p w14:paraId="57A11491" w14:textId="367CB63F" w:rsidR="00F6386A" w:rsidRPr="00120E2C" w:rsidRDefault="00F6386A" w:rsidP="00F6386A">
      <w:pPr>
        <w:pStyle w:val="Text2-1"/>
      </w:pPr>
      <w:r w:rsidRPr="00120E2C">
        <w:lastRenderedPageBreak/>
        <w:t>Součástí plnění je i zajištění mapových podkladů, nezbytných k návrhu technického řešení.</w:t>
      </w:r>
    </w:p>
    <w:p w14:paraId="599EE34E" w14:textId="65059CF5" w:rsidR="00F6386A" w:rsidRPr="00120E2C" w:rsidRDefault="00F6386A" w:rsidP="00F6386A">
      <w:pPr>
        <w:pStyle w:val="Text2-1"/>
      </w:pPr>
      <w:r w:rsidRPr="00120E2C">
        <w:t xml:space="preserve">Z hlediska stanovení nákladů na zhotovení dalších stupňů dokumentace zhotovitel </w:t>
      </w:r>
      <w:proofErr w:type="gramStart"/>
      <w:r w:rsidRPr="00120E2C">
        <w:t>ověří</w:t>
      </w:r>
      <w:proofErr w:type="gramEnd"/>
      <w:r w:rsidRPr="00120E2C">
        <w:t xml:space="preserve"> možnost využití geodetických podkladů u správce dat (SŽG Olomouc) – zejména existenci a rozsah stávajícího bodového pole a mapových a geodetických podkladů v</w:t>
      </w:r>
      <w:r w:rsidR="0082191C">
        <w:t> </w:t>
      </w:r>
      <w:r w:rsidRPr="00120E2C">
        <w:t>daném úseku a jejich použitelnost pro stavbu.</w:t>
      </w:r>
    </w:p>
    <w:p w14:paraId="75211EFD" w14:textId="77777777" w:rsidR="007D016E" w:rsidRPr="007D016E" w:rsidRDefault="007D016E" w:rsidP="005A2CE9">
      <w:pPr>
        <w:pStyle w:val="Nadpis2-2"/>
      </w:pPr>
      <w:bookmarkStart w:id="31" w:name="_Toc158135263"/>
      <w:r w:rsidRPr="007D016E">
        <w:t>Životní prostředí</w:t>
      </w:r>
      <w:bookmarkEnd w:id="31"/>
    </w:p>
    <w:p w14:paraId="65DA6ECC" w14:textId="77777777" w:rsidR="002175A4" w:rsidRDefault="002175A4" w:rsidP="002175A4">
      <w:pPr>
        <w:pStyle w:val="Text2-1"/>
      </w:pPr>
      <w:bookmarkStart w:id="32" w:name="_Ref39154806"/>
      <w:r w:rsidRPr="00595086">
        <w:t>Tato kapitola bude zpracována v obecné rovině dle bodů 4.1.15 a 4.3 VTP/ZP/8/23.</w:t>
      </w:r>
    </w:p>
    <w:p w14:paraId="6802C21A" w14:textId="2874992E" w:rsidR="002175A4" w:rsidRDefault="002175A4" w:rsidP="00C750D6">
      <w:pPr>
        <w:pStyle w:val="Text2-1"/>
      </w:pPr>
      <w:r>
        <w:t>Upozorňujeme</w:t>
      </w:r>
      <w:r w:rsidR="007F1C30">
        <w:t xml:space="preserve"> na výskyt azbestu ve výpravních budovách ŽST Příbor a ŽST Štramberk. Z</w:t>
      </w:r>
      <w:r>
        <w:t>áměr zasahuje do záplavového území Q</w:t>
      </w:r>
      <w:r w:rsidRPr="007F6F68">
        <w:rPr>
          <w:vertAlign w:val="subscript"/>
        </w:rPr>
        <w:t>100</w:t>
      </w:r>
      <w:r>
        <w:t xml:space="preserve"> </w:t>
      </w:r>
      <w:r w:rsidR="00313480">
        <w:t xml:space="preserve">a územím </w:t>
      </w:r>
      <w:proofErr w:type="spellStart"/>
      <w:r w:rsidR="00313480">
        <w:t>Q</w:t>
      </w:r>
      <w:r w:rsidR="00313480" w:rsidRPr="000C7171">
        <w:rPr>
          <w:vertAlign w:val="subscript"/>
        </w:rPr>
        <w:t>Akt</w:t>
      </w:r>
      <w:proofErr w:type="spellEnd"/>
      <w:r w:rsidR="00313480" w:rsidRPr="000C7171">
        <w:rPr>
          <w:vertAlign w:val="subscript"/>
        </w:rPr>
        <w:t>.</w:t>
      </w:r>
      <w:r w:rsidR="00313480">
        <w:t xml:space="preserve"> potoku </w:t>
      </w:r>
      <w:proofErr w:type="spellStart"/>
      <w:r w:rsidR="00313480">
        <w:t>Kopřivnička</w:t>
      </w:r>
      <w:proofErr w:type="spellEnd"/>
      <w:r w:rsidR="00313480">
        <w:t xml:space="preserve"> a </w:t>
      </w:r>
      <w:proofErr w:type="gramStart"/>
      <w:r w:rsidR="00313480">
        <w:t>tvoří</w:t>
      </w:r>
      <w:proofErr w:type="gramEnd"/>
      <w:r w:rsidR="00313480">
        <w:t xml:space="preserve"> hranici se záplavovým územím Q</w:t>
      </w:r>
      <w:r w:rsidR="00313480" w:rsidRPr="007F6F68">
        <w:rPr>
          <w:vertAlign w:val="subscript"/>
        </w:rPr>
        <w:t>100</w:t>
      </w:r>
      <w:r w:rsidR="00313480">
        <w:t xml:space="preserve"> a územím </w:t>
      </w:r>
      <w:proofErr w:type="spellStart"/>
      <w:r w:rsidR="00313480">
        <w:t>Q</w:t>
      </w:r>
      <w:r w:rsidR="00313480" w:rsidRPr="001B53A7">
        <w:rPr>
          <w:vertAlign w:val="subscript"/>
        </w:rPr>
        <w:t>Akt</w:t>
      </w:r>
      <w:proofErr w:type="spellEnd"/>
      <w:r w:rsidR="00313480" w:rsidRPr="001B53A7">
        <w:rPr>
          <w:vertAlign w:val="subscript"/>
        </w:rPr>
        <w:t>.</w:t>
      </w:r>
      <w:r w:rsidR="00313480">
        <w:t> řeky L</w:t>
      </w:r>
      <w:r w:rsidR="005E6ABA">
        <w:t xml:space="preserve">ubina. Dále </w:t>
      </w:r>
      <w:r w:rsidR="00313480">
        <w:t>zasahuje do</w:t>
      </w:r>
      <w:r w:rsidR="0082191C">
        <w:t> </w:t>
      </w:r>
      <w:r w:rsidR="00313480">
        <w:t>těžených dobývacích prostor (zemní plyn), výhradních ložisek a chráněných ložiskových území zemního plynu a černého uhlí a chráněného území pro zvláštní zásahy do zemské kůry – podzemního zásobníku plynu. V</w:t>
      </w:r>
      <w:r>
        <w:t> blízkosti záměru je evidována stará ekologická zátěž „</w:t>
      </w:r>
      <w:r w:rsidR="00BB564F">
        <w:t>Tatra, a.s. Kopřivnice</w:t>
      </w:r>
      <w:r>
        <w:t>“</w:t>
      </w:r>
      <w:r w:rsidR="00460889">
        <w:t>, „Skládka KBV“</w:t>
      </w:r>
      <w:r w:rsidR="00D67068">
        <w:t xml:space="preserve"> a</w:t>
      </w:r>
      <w:r w:rsidR="00036D07">
        <w:t xml:space="preserve"> „Č</w:t>
      </w:r>
      <w:r w:rsidR="00D67068">
        <w:t>E</w:t>
      </w:r>
      <w:r w:rsidR="00036D07">
        <w:t>Z Distribuce, a.s. Příbor“</w:t>
      </w:r>
      <w:r>
        <w:t>.</w:t>
      </w:r>
    </w:p>
    <w:p w14:paraId="0F88CABC" w14:textId="77777777" w:rsidR="00A31A20" w:rsidRPr="00C32006" w:rsidRDefault="00A31A20" w:rsidP="00A31A20">
      <w:pPr>
        <w:pStyle w:val="Text2-1"/>
      </w:pPr>
      <w:r w:rsidRPr="00C32006">
        <w:t>Na základě Inspekční zprávy č. 502474_15 (SGS Czech Republic, s.r.o., 19.7.2022) zpracované pro výpravní budou Příbor byla přítomnost azbestu zjištěna na následujících místech:</w:t>
      </w:r>
    </w:p>
    <w:p w14:paraId="0DD65900" w14:textId="77777777" w:rsidR="00A31A20" w:rsidRPr="00C32006" w:rsidRDefault="00A31A20" w:rsidP="00A31A20">
      <w:pPr>
        <w:pStyle w:val="Text2-1"/>
        <w:numPr>
          <w:ilvl w:val="0"/>
          <w:numId w:val="24"/>
        </w:numPr>
        <w:spacing w:after="0"/>
        <w:rPr>
          <w:rFonts w:asciiTheme="majorHAnsi" w:hAnsiTheme="majorHAnsi"/>
        </w:rPr>
      </w:pPr>
      <w:r w:rsidRPr="00C32006">
        <w:rPr>
          <w:rFonts w:asciiTheme="majorHAnsi" w:hAnsiTheme="majorHAnsi"/>
          <w:shd w:val="clear" w:color="auto" w:fill="FFFFFF"/>
        </w:rPr>
        <w:t>1.NP, průchod stěnou mezi místnostmi Rozvodna NN a 0P02 (azbestocementová roura jako krytka průchodu kabelů stěnou)</w:t>
      </w:r>
    </w:p>
    <w:p w14:paraId="7320FBE3" w14:textId="77777777" w:rsidR="00A31A20" w:rsidRPr="00C32006" w:rsidRDefault="00A31A20" w:rsidP="00A31A20">
      <w:pPr>
        <w:pStyle w:val="Text2-1"/>
        <w:numPr>
          <w:ilvl w:val="0"/>
          <w:numId w:val="24"/>
        </w:numPr>
        <w:spacing w:after="0"/>
        <w:rPr>
          <w:rFonts w:asciiTheme="majorHAnsi" w:hAnsiTheme="majorHAnsi"/>
        </w:rPr>
      </w:pPr>
      <w:r w:rsidRPr="00C32006">
        <w:rPr>
          <w:rFonts w:asciiTheme="majorHAnsi" w:hAnsiTheme="majorHAnsi"/>
          <w:shd w:val="clear" w:color="auto" w:fill="FFFFFF"/>
        </w:rPr>
        <w:t>sedlové části střechy budovy (azbestocementové čtvercové šablony tzv. eternit jako střešní krytina)</w:t>
      </w:r>
    </w:p>
    <w:p w14:paraId="536C17B8" w14:textId="77777777" w:rsidR="00A31A20" w:rsidRPr="00C32006" w:rsidRDefault="00A31A20" w:rsidP="00A31A20">
      <w:pPr>
        <w:pStyle w:val="Text2-1"/>
        <w:numPr>
          <w:ilvl w:val="0"/>
          <w:numId w:val="24"/>
        </w:numPr>
        <w:spacing w:after="0"/>
        <w:rPr>
          <w:rFonts w:asciiTheme="majorHAnsi" w:hAnsiTheme="majorHAnsi"/>
        </w:rPr>
      </w:pPr>
      <w:r w:rsidRPr="00C32006">
        <w:rPr>
          <w:rFonts w:asciiTheme="majorHAnsi" w:hAnsiTheme="majorHAnsi"/>
          <w:shd w:val="clear" w:color="auto" w:fill="FFFFFF"/>
        </w:rPr>
        <w:t>3.NP, půdní prostor napravo od schodiště (azbestocementové čtvercové šablony tzv. eternit volně ložené)</w:t>
      </w:r>
    </w:p>
    <w:p w14:paraId="74D6C92E" w14:textId="194A5BFC" w:rsidR="00A31A20" w:rsidRPr="00C32006" w:rsidRDefault="00A31A20" w:rsidP="00A31A20">
      <w:pPr>
        <w:pStyle w:val="Text2-1"/>
        <w:numPr>
          <w:ilvl w:val="0"/>
          <w:numId w:val="24"/>
        </w:numPr>
        <w:spacing w:after="0"/>
        <w:rPr>
          <w:rFonts w:asciiTheme="majorHAnsi" w:hAnsiTheme="majorHAnsi"/>
        </w:rPr>
      </w:pPr>
      <w:r w:rsidRPr="00C32006">
        <w:rPr>
          <w:rFonts w:asciiTheme="majorHAnsi" w:hAnsiTheme="majorHAnsi"/>
          <w:shd w:val="clear" w:color="auto" w:fill="FFFFFF"/>
        </w:rPr>
        <w:t>Potrubí pravděpodobně prochází celou budovou od 1.PP až po 3.NP. Vizuálně potvrzeno pouze v 1.PP – sklep a 3.</w:t>
      </w:r>
      <w:proofErr w:type="gramStart"/>
      <w:r w:rsidRPr="00C32006">
        <w:rPr>
          <w:rFonts w:asciiTheme="majorHAnsi" w:hAnsiTheme="majorHAnsi"/>
          <w:shd w:val="clear" w:color="auto" w:fill="FFFFFF"/>
        </w:rPr>
        <w:t>NP - půdní</w:t>
      </w:r>
      <w:proofErr w:type="gramEnd"/>
      <w:r w:rsidRPr="00C32006">
        <w:rPr>
          <w:rFonts w:asciiTheme="majorHAnsi" w:hAnsiTheme="majorHAnsi"/>
          <w:shd w:val="clear" w:color="auto" w:fill="FFFFFF"/>
        </w:rPr>
        <w:t xml:space="preserve"> prostor nalevo od schodiště (azbestocementové potrubí odvětrání kanalizačních stoupaček)</w:t>
      </w:r>
    </w:p>
    <w:p w14:paraId="6EF0D3A8" w14:textId="77777777" w:rsidR="00A31A20" w:rsidRPr="00C32006" w:rsidRDefault="00A31A20" w:rsidP="00A31A20">
      <w:pPr>
        <w:pStyle w:val="Text2-1"/>
        <w:numPr>
          <w:ilvl w:val="0"/>
          <w:numId w:val="24"/>
        </w:numPr>
        <w:spacing w:after="0"/>
        <w:rPr>
          <w:rFonts w:asciiTheme="majorHAnsi" w:hAnsiTheme="majorHAnsi"/>
        </w:rPr>
      </w:pPr>
      <w:r w:rsidRPr="00C32006">
        <w:rPr>
          <w:rFonts w:asciiTheme="majorHAnsi" w:hAnsiTheme="majorHAnsi"/>
          <w:shd w:val="clear" w:color="auto" w:fill="FFFFFF"/>
        </w:rPr>
        <w:t>1.NP, místnosti 0P01 a 0P02 (deskové materiály v konstrukci akumulačních kamen)</w:t>
      </w:r>
    </w:p>
    <w:p w14:paraId="27F4CE3E" w14:textId="77777777" w:rsidR="00A31A20" w:rsidRPr="00C32006" w:rsidRDefault="00A31A20" w:rsidP="00A31A20">
      <w:pPr>
        <w:pStyle w:val="Text2-1"/>
        <w:numPr>
          <w:ilvl w:val="0"/>
          <w:numId w:val="24"/>
        </w:numPr>
        <w:spacing w:after="0"/>
        <w:rPr>
          <w:rFonts w:asciiTheme="majorHAnsi" w:hAnsiTheme="majorHAnsi"/>
        </w:rPr>
      </w:pPr>
      <w:r w:rsidRPr="00C32006">
        <w:rPr>
          <w:rFonts w:asciiTheme="majorHAnsi" w:hAnsiTheme="majorHAnsi"/>
          <w:shd w:val="clear" w:color="auto" w:fill="FFFFFF"/>
        </w:rPr>
        <w:t>plochá střecha nad hlavním schodištěm (azbestocementové roury jako ukončení komínových průduchů)</w:t>
      </w:r>
    </w:p>
    <w:p w14:paraId="7598DDE3" w14:textId="77777777" w:rsidR="00A31A20" w:rsidRPr="00C32006" w:rsidRDefault="00A31A20" w:rsidP="00A31A20">
      <w:pPr>
        <w:pStyle w:val="Text2-1"/>
        <w:numPr>
          <w:ilvl w:val="0"/>
          <w:numId w:val="24"/>
        </w:numPr>
        <w:spacing w:after="0"/>
        <w:rPr>
          <w:rFonts w:asciiTheme="majorHAnsi" w:hAnsiTheme="majorHAnsi"/>
        </w:rPr>
      </w:pPr>
      <w:r w:rsidRPr="00C32006">
        <w:rPr>
          <w:rFonts w:asciiTheme="majorHAnsi" w:hAnsiTheme="majorHAnsi"/>
          <w:shd w:val="clear" w:color="auto" w:fill="FFFFFF"/>
        </w:rPr>
        <w:t>1.NP, podzemní průchod elektro kabelů stěnou mezi místností Rozvodna NN a kolejištěm (azbestocementové roury jako krytky průchodu kabelů do kolejiště)</w:t>
      </w:r>
    </w:p>
    <w:p w14:paraId="0485449B" w14:textId="6FEE2ED2" w:rsidR="00A31A20" w:rsidRPr="00C32006" w:rsidRDefault="00A31A20" w:rsidP="00A31A20">
      <w:pPr>
        <w:pStyle w:val="Text2-1"/>
        <w:numPr>
          <w:ilvl w:val="0"/>
          <w:numId w:val="24"/>
        </w:numPr>
        <w:spacing w:after="0"/>
        <w:rPr>
          <w:rFonts w:asciiTheme="majorHAnsi" w:hAnsiTheme="majorHAnsi"/>
        </w:rPr>
      </w:pPr>
      <w:r w:rsidRPr="00C32006">
        <w:rPr>
          <w:rFonts w:asciiTheme="majorHAnsi" w:hAnsiTheme="majorHAnsi"/>
          <w:shd w:val="clear" w:color="auto" w:fill="FFFFFF"/>
        </w:rPr>
        <w:t>ploché střechy budovy – na technické části s čekárnou a nad hlavním schodištěm (asfaltové pásy v původní skladbě střešních plášťů</w:t>
      </w:r>
    </w:p>
    <w:p w14:paraId="07A59A98" w14:textId="10D1B808" w:rsidR="00A31A20" w:rsidRPr="00C32006" w:rsidRDefault="00A31A20" w:rsidP="00A31A20">
      <w:pPr>
        <w:pStyle w:val="Text2-1"/>
      </w:pPr>
      <w:r w:rsidRPr="00C32006">
        <w:t>V lokalitě </w:t>
      </w:r>
      <w:r w:rsidR="00CA63DF" w:rsidRPr="00C32006">
        <w:t>ŽST</w:t>
      </w:r>
      <w:r w:rsidRPr="00C32006">
        <w:t xml:space="preserve"> Příbor je azbest dále přítomný v následujících objektech:</w:t>
      </w:r>
    </w:p>
    <w:p w14:paraId="77287A1B" w14:textId="77777777" w:rsidR="00A31A20" w:rsidRPr="00C32006" w:rsidRDefault="00A31A20" w:rsidP="00A31A20">
      <w:pPr>
        <w:pStyle w:val="Text2-1"/>
        <w:numPr>
          <w:ilvl w:val="0"/>
          <w:numId w:val="24"/>
        </w:numPr>
        <w:spacing w:after="0"/>
        <w:rPr>
          <w:rFonts w:asciiTheme="majorHAnsi" w:hAnsiTheme="majorHAnsi"/>
          <w:shd w:val="clear" w:color="auto" w:fill="FFFFFF"/>
        </w:rPr>
      </w:pPr>
      <w:r w:rsidRPr="00C32006">
        <w:rPr>
          <w:rFonts w:asciiTheme="majorHAnsi" w:hAnsiTheme="majorHAnsi"/>
          <w:shd w:val="clear" w:color="auto" w:fill="FFFFFF"/>
        </w:rPr>
        <w:t>strážní domek č. 388 (azbestocementové roura jako komínový nástavec)</w:t>
      </w:r>
    </w:p>
    <w:p w14:paraId="66E1432F" w14:textId="77777777" w:rsidR="00A31A20" w:rsidRPr="00C32006" w:rsidRDefault="00A31A20" w:rsidP="00A31A20">
      <w:pPr>
        <w:pStyle w:val="Text2-1"/>
        <w:numPr>
          <w:ilvl w:val="0"/>
          <w:numId w:val="24"/>
        </w:numPr>
        <w:spacing w:after="0"/>
        <w:rPr>
          <w:rFonts w:asciiTheme="majorHAnsi" w:hAnsiTheme="majorHAnsi"/>
          <w:shd w:val="clear" w:color="auto" w:fill="FFFFFF"/>
        </w:rPr>
      </w:pPr>
      <w:r w:rsidRPr="00C32006">
        <w:rPr>
          <w:rFonts w:asciiTheme="majorHAnsi" w:hAnsiTheme="majorHAnsi"/>
          <w:shd w:val="clear" w:color="auto" w:fill="FFFFFF"/>
        </w:rPr>
        <w:t>trafostanice (asfaltové pásy v původní skladbě střešního pláště)</w:t>
      </w:r>
    </w:p>
    <w:p w14:paraId="6ADB5922" w14:textId="77777777" w:rsidR="00A31A20" w:rsidRPr="00C32006" w:rsidRDefault="00A31A20" w:rsidP="00A31A20">
      <w:pPr>
        <w:pStyle w:val="Text2-1"/>
        <w:numPr>
          <w:ilvl w:val="0"/>
          <w:numId w:val="24"/>
        </w:numPr>
        <w:spacing w:after="0"/>
        <w:rPr>
          <w:rFonts w:asciiTheme="majorHAnsi" w:hAnsiTheme="majorHAnsi"/>
          <w:shd w:val="clear" w:color="auto" w:fill="FFFFFF"/>
        </w:rPr>
      </w:pPr>
      <w:r w:rsidRPr="00C32006">
        <w:rPr>
          <w:rFonts w:asciiTheme="majorHAnsi" w:hAnsiTheme="majorHAnsi"/>
          <w:shd w:val="clear" w:color="auto" w:fill="FFFFFF"/>
        </w:rPr>
        <w:t>veřejné WC + náhradní zdroj (azbestocementové roury jako odvětrání kanalizačních stupaček)</w:t>
      </w:r>
    </w:p>
    <w:p w14:paraId="7BF75F3D" w14:textId="77777777" w:rsidR="00A31A20" w:rsidRPr="00C32006" w:rsidRDefault="00A31A20" w:rsidP="00A31A20">
      <w:pPr>
        <w:pStyle w:val="Text2-1"/>
      </w:pPr>
      <w:r w:rsidRPr="00C32006">
        <w:t>Na základě Inspekční zprávy č. 502474_18 (SGS Czech Republic, s.r.o., 16.8.2022) zpracované pro výpravní budovu Štramberk byla přítomnost azbestu zjištěna na následujících místech:</w:t>
      </w:r>
    </w:p>
    <w:p w14:paraId="5C0DAAF5" w14:textId="77777777" w:rsidR="00A31A20" w:rsidRPr="00C32006" w:rsidRDefault="00A31A20" w:rsidP="00A31A20">
      <w:pPr>
        <w:pStyle w:val="Text2-1"/>
        <w:numPr>
          <w:ilvl w:val="0"/>
          <w:numId w:val="24"/>
        </w:numPr>
        <w:spacing w:after="0"/>
        <w:rPr>
          <w:rFonts w:asciiTheme="majorHAnsi" w:hAnsiTheme="majorHAnsi"/>
          <w:shd w:val="clear" w:color="auto" w:fill="FFFFFF"/>
        </w:rPr>
      </w:pPr>
      <w:r w:rsidRPr="00C32006">
        <w:rPr>
          <w:rFonts w:asciiTheme="majorHAnsi" w:hAnsiTheme="majorHAnsi"/>
          <w:shd w:val="clear" w:color="auto" w:fill="FFFFFF"/>
        </w:rPr>
        <w:t>1.PP, místnost 002 – sklep (azbestocementová spojovací armatura mezi litinovými rourami kanalizačního potrubí)</w:t>
      </w:r>
    </w:p>
    <w:p w14:paraId="13646654" w14:textId="77777777" w:rsidR="00A31A20" w:rsidRPr="00C32006" w:rsidRDefault="00A31A20" w:rsidP="00A31A20">
      <w:pPr>
        <w:pStyle w:val="Text2-1"/>
        <w:numPr>
          <w:ilvl w:val="0"/>
          <w:numId w:val="24"/>
        </w:numPr>
        <w:spacing w:after="0"/>
        <w:rPr>
          <w:rFonts w:asciiTheme="majorHAnsi" w:hAnsiTheme="majorHAnsi"/>
          <w:shd w:val="clear" w:color="auto" w:fill="FFFFFF"/>
        </w:rPr>
      </w:pPr>
      <w:r w:rsidRPr="00C32006">
        <w:rPr>
          <w:rFonts w:asciiTheme="majorHAnsi" w:hAnsiTheme="majorHAnsi"/>
          <w:shd w:val="clear" w:color="auto" w:fill="FFFFFF"/>
        </w:rPr>
        <w:t>střešní plášť plochých střech (asfaltové pásy v původní skladbě střešního pláště)</w:t>
      </w:r>
    </w:p>
    <w:p w14:paraId="0DB65885" w14:textId="77777777" w:rsidR="00A31A20" w:rsidRPr="00C32006" w:rsidRDefault="00A31A20" w:rsidP="00A31A20">
      <w:pPr>
        <w:pStyle w:val="Text2-1"/>
        <w:numPr>
          <w:ilvl w:val="0"/>
          <w:numId w:val="24"/>
        </w:numPr>
        <w:spacing w:after="0"/>
        <w:rPr>
          <w:rFonts w:asciiTheme="majorHAnsi" w:hAnsiTheme="majorHAnsi"/>
          <w:shd w:val="clear" w:color="auto" w:fill="FFFFFF"/>
        </w:rPr>
      </w:pPr>
      <w:r w:rsidRPr="00C32006">
        <w:rPr>
          <w:rFonts w:asciiTheme="majorHAnsi" w:hAnsiTheme="majorHAnsi"/>
          <w:shd w:val="clear" w:color="auto" w:fill="FFFFFF"/>
        </w:rPr>
        <w:t xml:space="preserve">1.PP, místnost 005 – sklep (plochá těsnění v přírubách tlakových potrubí tzv. </w:t>
      </w:r>
      <w:proofErr w:type="spellStart"/>
      <w:r w:rsidRPr="00C32006">
        <w:rPr>
          <w:rFonts w:asciiTheme="majorHAnsi" w:hAnsiTheme="majorHAnsi"/>
          <w:shd w:val="clear" w:color="auto" w:fill="FFFFFF"/>
        </w:rPr>
        <w:t>Klingerit</w:t>
      </w:r>
      <w:proofErr w:type="spellEnd"/>
      <w:r w:rsidRPr="00C32006">
        <w:rPr>
          <w:rFonts w:asciiTheme="majorHAnsi" w:hAnsiTheme="majorHAnsi"/>
          <w:shd w:val="clear" w:color="auto" w:fill="FFFFFF"/>
        </w:rPr>
        <w:t>)</w:t>
      </w:r>
    </w:p>
    <w:p w14:paraId="276E9C0B" w14:textId="77777777" w:rsidR="00A31A20" w:rsidRPr="00C32006" w:rsidRDefault="00A31A20" w:rsidP="00A31A20">
      <w:pPr>
        <w:pStyle w:val="Text2-1"/>
      </w:pPr>
      <w:r w:rsidRPr="00C32006">
        <w:t xml:space="preserve">Výše uvedené skutečnosti je nutno zohlednit v případě, že stavba zasáhne do příslušných částí objektů. </w:t>
      </w:r>
    </w:p>
    <w:p w14:paraId="59650E89" w14:textId="77777777" w:rsidR="00A31A20" w:rsidRPr="00C32006" w:rsidRDefault="00A31A20" w:rsidP="00A31A20">
      <w:pPr>
        <w:pStyle w:val="Text2-1"/>
      </w:pPr>
      <w:r w:rsidRPr="00C32006">
        <w:t>Obě citované zprávy jsou k dispozici na oddělení životního prostředí odboru provozuschopnosti (O15/3) a na vyžádání je poskytneme k dalšímu využití.</w:t>
      </w:r>
    </w:p>
    <w:p w14:paraId="6C0AEB2D" w14:textId="367C849A" w:rsidR="00A31A20" w:rsidRPr="00C32006" w:rsidRDefault="00A31A20" w:rsidP="00C750D6">
      <w:pPr>
        <w:pStyle w:val="Text2-1"/>
      </w:pPr>
      <w:r w:rsidRPr="00C32006">
        <w:t xml:space="preserve">V </w:t>
      </w:r>
      <w:proofErr w:type="spellStart"/>
      <w:r w:rsidRPr="00C32006">
        <w:rPr>
          <w:rFonts w:asciiTheme="majorHAnsi" w:hAnsiTheme="majorHAnsi"/>
        </w:rPr>
        <w:t>žkm</w:t>
      </w:r>
      <w:proofErr w:type="spellEnd"/>
      <w:r w:rsidRPr="00C32006">
        <w:rPr>
          <w:rFonts w:asciiTheme="majorHAnsi" w:hAnsiTheme="majorHAnsi"/>
        </w:rPr>
        <w:t xml:space="preserve"> cca 18,760 – 19,120 vlevo s tratí sousedí ochranné pásmo podzemního vodního zdroje „</w:t>
      </w:r>
      <w:r w:rsidRPr="00C32006">
        <w:rPr>
          <w:rFonts w:asciiTheme="majorHAnsi" w:hAnsiTheme="majorHAnsi" w:cs="Tahoma"/>
          <w:shd w:val="clear" w:color="auto" w:fill="FFFFFF"/>
        </w:rPr>
        <w:t xml:space="preserve">Kopřivnice </w:t>
      </w:r>
      <w:proofErr w:type="spellStart"/>
      <w:r w:rsidRPr="00C32006">
        <w:rPr>
          <w:rFonts w:asciiTheme="majorHAnsi" w:hAnsiTheme="majorHAnsi" w:cs="Tahoma"/>
          <w:shd w:val="clear" w:color="auto" w:fill="FFFFFF"/>
        </w:rPr>
        <w:t>Šutyra</w:t>
      </w:r>
      <w:proofErr w:type="spellEnd"/>
      <w:r w:rsidRPr="00C32006">
        <w:rPr>
          <w:rFonts w:asciiTheme="majorHAnsi" w:hAnsiTheme="majorHAnsi" w:cs="Tahoma"/>
          <w:shd w:val="clear" w:color="auto" w:fill="FFFFFF"/>
        </w:rPr>
        <w:t xml:space="preserve"> sběrná jímka“.</w:t>
      </w:r>
    </w:p>
    <w:p w14:paraId="558CF036" w14:textId="77777777" w:rsidR="007D016E" w:rsidRPr="007D016E" w:rsidRDefault="007D016E">
      <w:pPr>
        <w:pStyle w:val="Nadpis2-1"/>
      </w:pPr>
      <w:bookmarkStart w:id="33" w:name="_Toc158135264"/>
      <w:r w:rsidRPr="001F570B">
        <w:lastRenderedPageBreak/>
        <w:t>SPECIFICKÉ</w:t>
      </w:r>
      <w:r w:rsidRPr="007D016E">
        <w:t xml:space="preserve"> POŽADAVKY</w:t>
      </w:r>
      <w:bookmarkEnd w:id="32"/>
      <w:bookmarkEnd w:id="33"/>
    </w:p>
    <w:p w14:paraId="1C5099C9" w14:textId="2AEBB747" w:rsidR="00DF16B0" w:rsidRPr="009E373B" w:rsidRDefault="00DF16B0" w:rsidP="00DF16B0">
      <w:pPr>
        <w:pStyle w:val="Text2-1"/>
        <w:numPr>
          <w:ilvl w:val="2"/>
          <w:numId w:val="7"/>
        </w:numPr>
      </w:pPr>
      <w:bookmarkStart w:id="34" w:name="_Hlk160610704"/>
      <w:r w:rsidRPr="009E373B">
        <w:t>Zpracování vstupů pro hodnocení ekonomické efektivnosti projektu bude zhotovitel řešit od začátku zpracování ZP a bude průběžně konzultováno s</w:t>
      </w:r>
      <w:r>
        <w:t> </w:t>
      </w:r>
      <w:r w:rsidRPr="009E373B">
        <w:t xml:space="preserve">příslušnými složkami Správy železnic. </w:t>
      </w:r>
    </w:p>
    <w:p w14:paraId="5B287F2C" w14:textId="77777777" w:rsidR="00DF16B0" w:rsidRDefault="00DF16B0" w:rsidP="00DF16B0">
      <w:pPr>
        <w:pStyle w:val="Text2-1"/>
        <w:numPr>
          <w:ilvl w:val="2"/>
          <w:numId w:val="7"/>
        </w:numPr>
      </w:pPr>
      <w:r>
        <w:t>Trvalé umístění stavby na pozemcích jiných vlastníků je možné pouze po odsouhlasení Objednatelem.</w:t>
      </w:r>
    </w:p>
    <w:p w14:paraId="0DCDAA99" w14:textId="77777777" w:rsidR="00E92651" w:rsidRPr="00C32006" w:rsidRDefault="00E92651" w:rsidP="00E92651">
      <w:pPr>
        <w:pStyle w:val="Text2-1"/>
        <w:numPr>
          <w:ilvl w:val="2"/>
          <w:numId w:val="7"/>
        </w:numPr>
      </w:pPr>
      <w:r w:rsidRPr="00C32006">
        <w:t>Ekonomické hodnocení v ZP bude zpracováno podle platné metodiky.</w:t>
      </w:r>
    </w:p>
    <w:p w14:paraId="7BC8DE9A" w14:textId="70272926" w:rsidR="00E92651" w:rsidRPr="00C32006" w:rsidRDefault="00E92651" w:rsidP="00E92651">
      <w:pPr>
        <w:pStyle w:val="Text2-1"/>
        <w:numPr>
          <w:ilvl w:val="2"/>
          <w:numId w:val="7"/>
        </w:numPr>
      </w:pPr>
      <w:r w:rsidRPr="00C32006">
        <w:t xml:space="preserve">V rámci ZP zpracovatel </w:t>
      </w:r>
      <w:proofErr w:type="gramStart"/>
      <w:r w:rsidRPr="00C32006">
        <w:t>určí</w:t>
      </w:r>
      <w:proofErr w:type="gramEnd"/>
      <w:r w:rsidRPr="00C32006">
        <w:t xml:space="preserve"> nutné průzkumy a posudky, vydefinuje jejich rozsah a předpokládané náklady na jejich zpracování zahrne do CIN stavby. Realizace v ZP uvedených průzkumů bude podmínkou pro zpracování následujícího stupně Dokumentace.</w:t>
      </w:r>
    </w:p>
    <w:p w14:paraId="3BA39BF1" w14:textId="77777777" w:rsidR="00DF16B0" w:rsidRPr="005A2005" w:rsidRDefault="00DF16B0" w:rsidP="00DF16B0">
      <w:pPr>
        <w:pStyle w:val="Text2-1"/>
        <w:numPr>
          <w:ilvl w:val="2"/>
          <w:numId w:val="7"/>
        </w:numPr>
      </w:pPr>
      <w:bookmarkStart w:id="35" w:name="_Ref90640448"/>
      <w:bookmarkEnd w:id="34"/>
      <w:r>
        <w:rPr>
          <w:b/>
        </w:rPr>
        <w:t xml:space="preserve">Rozsah a členění </w:t>
      </w:r>
      <w:r w:rsidRPr="005A2005">
        <w:rPr>
          <w:b/>
        </w:rPr>
        <w:t>Doprovodn</w:t>
      </w:r>
      <w:r>
        <w:rPr>
          <w:b/>
        </w:rPr>
        <w:t>é</w:t>
      </w:r>
      <w:r w:rsidRPr="005A2005">
        <w:rPr>
          <w:b/>
        </w:rPr>
        <w:t xml:space="preserve"> dokumentace</w:t>
      </w:r>
      <w:bookmarkEnd w:id="35"/>
    </w:p>
    <w:p w14:paraId="0EA2480B" w14:textId="77777777" w:rsidR="00DF16B0" w:rsidRDefault="00DF16B0" w:rsidP="00DF16B0">
      <w:pPr>
        <w:pStyle w:val="Text2-2"/>
        <w:numPr>
          <w:ilvl w:val="3"/>
          <w:numId w:val="7"/>
        </w:numPr>
      </w:pPr>
      <w:r w:rsidRPr="00E663C3">
        <w:t>Doprovodná dokumentace</w:t>
      </w:r>
      <w:r>
        <w:t xml:space="preserve"> vypracovaná ve fázi ZP bude minimálně zpracována </w:t>
      </w:r>
      <w:r w:rsidRPr="000914ED">
        <w:t>v</w:t>
      </w:r>
      <w:r>
        <w:t> </w:t>
      </w:r>
      <w:r w:rsidRPr="000914ED">
        <w:t>rozsahu čl. 2.4 přílohy P2 směrnice SŽ SM011.</w:t>
      </w:r>
    </w:p>
    <w:p w14:paraId="6E1897BF" w14:textId="4E6C9B0D" w:rsidR="00E92651" w:rsidRPr="00C32006" w:rsidRDefault="00E92651" w:rsidP="00E92651">
      <w:pPr>
        <w:pStyle w:val="Text2-2"/>
        <w:numPr>
          <w:ilvl w:val="3"/>
          <w:numId w:val="7"/>
        </w:numPr>
      </w:pPr>
      <w:r w:rsidRPr="00C32006">
        <w:t>Objednatel požaduje zpracovat první dílčí plnění obsahující Doprovodnou dokumentaci k projednání. První dílčí plnění bude zároveň obsahovat vyčíslení investičních nákladů podle Sborníku pro oceňování železničních staveb ve stupni studie proveditelnosti a záměru projektu a koncept ekonomického hodnocení.</w:t>
      </w:r>
    </w:p>
    <w:p w14:paraId="02B27929" w14:textId="77777777" w:rsidR="00DF16B0" w:rsidRPr="00C32006" w:rsidRDefault="00DF16B0" w:rsidP="00DF16B0">
      <w:pPr>
        <w:pStyle w:val="Text2-2"/>
        <w:numPr>
          <w:ilvl w:val="3"/>
          <w:numId w:val="7"/>
        </w:numPr>
      </w:pPr>
      <w:bookmarkStart w:id="36" w:name="_Hlk160614211"/>
      <w:r w:rsidRPr="00C32006">
        <w:t>Doprovodná dokumentace bude dále obsahovat:</w:t>
      </w:r>
    </w:p>
    <w:p w14:paraId="13DEBEFD" w14:textId="77777777" w:rsidR="00DF16B0" w:rsidRPr="00C32006" w:rsidRDefault="00DF16B0" w:rsidP="003C1378">
      <w:pPr>
        <w:pStyle w:val="Odstavec1-1a"/>
        <w:numPr>
          <w:ilvl w:val="0"/>
          <w:numId w:val="17"/>
        </w:numPr>
        <w:tabs>
          <w:tab w:val="clear" w:pos="1077"/>
          <w:tab w:val="num" w:pos="2041"/>
        </w:tabs>
        <w:ind w:left="2127" w:hanging="426"/>
      </w:pPr>
      <w:bookmarkStart w:id="37" w:name="_Hlk160614038"/>
      <w:bookmarkEnd w:id="36"/>
      <w:r w:rsidRPr="00C32006">
        <w:t>Výkres širších vztahů, situační výkresy dopraven 1:1000 dle čl. 2.5 přílohy P2 směrnice SŽ SM011.</w:t>
      </w:r>
    </w:p>
    <w:p w14:paraId="6351A004" w14:textId="77777777" w:rsidR="00DF16B0" w:rsidRPr="00C32006" w:rsidRDefault="00DF16B0" w:rsidP="003C1378">
      <w:pPr>
        <w:pStyle w:val="Odstavec1-1a"/>
        <w:numPr>
          <w:ilvl w:val="0"/>
          <w:numId w:val="8"/>
        </w:numPr>
        <w:tabs>
          <w:tab w:val="clear" w:pos="1077"/>
          <w:tab w:val="num" w:pos="2041"/>
        </w:tabs>
        <w:ind w:left="2041"/>
      </w:pPr>
      <w:bookmarkStart w:id="38" w:name="_Hlk160614007"/>
      <w:bookmarkEnd w:id="37"/>
      <w:r w:rsidRPr="00C32006">
        <w:t>Stručný popis stavebních postupů včetně stanovení rozsahu nákladní odklonové vozby a NAD.</w:t>
      </w:r>
    </w:p>
    <w:bookmarkEnd w:id="38"/>
    <w:p w14:paraId="5D2F1510" w14:textId="77777777" w:rsidR="00E92651" w:rsidRPr="00C32006" w:rsidRDefault="00DF16B0" w:rsidP="00E92651">
      <w:pPr>
        <w:pStyle w:val="Odstavec1-1a"/>
        <w:numPr>
          <w:ilvl w:val="0"/>
          <w:numId w:val="8"/>
        </w:numPr>
        <w:tabs>
          <w:tab w:val="clear" w:pos="1077"/>
          <w:tab w:val="num" w:pos="2041"/>
        </w:tabs>
        <w:ind w:left="2041"/>
      </w:pPr>
      <w:r w:rsidRPr="00C32006">
        <w:t>Graf dynamického průběhu rychlosti a tabulka oblouků s přepočtem GPK.</w:t>
      </w:r>
    </w:p>
    <w:p w14:paraId="2B3F475F" w14:textId="348AC565" w:rsidR="00E92651" w:rsidRPr="00C32006" w:rsidRDefault="00E92651" w:rsidP="00E92651">
      <w:pPr>
        <w:pStyle w:val="Odstavec1-1a"/>
        <w:numPr>
          <w:ilvl w:val="0"/>
          <w:numId w:val="8"/>
        </w:numPr>
        <w:tabs>
          <w:tab w:val="clear" w:pos="1077"/>
          <w:tab w:val="num" w:pos="2041"/>
        </w:tabs>
        <w:ind w:left="2041"/>
      </w:pPr>
      <w:r w:rsidRPr="00C32006">
        <w:t>Pohledy na všechny fasády objektu včetně barevného a materiálového řešení.</w:t>
      </w:r>
    </w:p>
    <w:p w14:paraId="0D7CC7D3" w14:textId="77777777" w:rsidR="00DF16B0" w:rsidRPr="00BB2C82" w:rsidRDefault="00DF16B0" w:rsidP="003C1378">
      <w:pPr>
        <w:pStyle w:val="Odstavec1-1a"/>
        <w:numPr>
          <w:ilvl w:val="0"/>
          <w:numId w:val="8"/>
        </w:numPr>
        <w:tabs>
          <w:tab w:val="clear" w:pos="1077"/>
          <w:tab w:val="num" w:pos="2041"/>
        </w:tabs>
        <w:ind w:left="2041"/>
      </w:pPr>
      <w:bookmarkStart w:id="39" w:name="_Hlk160614108"/>
      <w:r w:rsidRPr="00BB2C82">
        <w:t>Stanovisko příslušného orgánu ochrany přírody k možnému vlivu záměru na soustavu NATURA 2000 a vyjádření příslušného úřadu z hlediska zákona č. 100/2001 Sb., o posuzování vlivů na životní prostředí, dle čl. 2.7 Přílohy P2 směrnice SŽ SM011.</w:t>
      </w:r>
    </w:p>
    <w:p w14:paraId="53811850" w14:textId="77777777" w:rsidR="007D016E" w:rsidRPr="007D016E" w:rsidRDefault="007D016E" w:rsidP="00583A10">
      <w:pPr>
        <w:pStyle w:val="Nadpis2-1"/>
      </w:pPr>
      <w:bookmarkStart w:id="40" w:name="_Toc158135265"/>
      <w:bookmarkEnd w:id="39"/>
      <w:r w:rsidRPr="007D016E">
        <w:t>SOUVISEJÍCÍ DOKUMENTY A PŘEDPISY</w:t>
      </w:r>
      <w:bookmarkEnd w:id="40"/>
    </w:p>
    <w:p w14:paraId="1A8E8B75" w14:textId="77777777" w:rsidR="007D016E" w:rsidRPr="007D016E" w:rsidRDefault="007D016E" w:rsidP="00583A10">
      <w:pPr>
        <w:pStyle w:val="Text2-1"/>
      </w:pPr>
      <w:r w:rsidRPr="007D016E">
        <w:t>Zhotovitel se zavazuje provádět dílo v souladu s obecně závaznými právními předpisy České republiky a EU, technickými normami a s</w:t>
      </w:r>
      <w:r w:rsidR="004537AA">
        <w:t xml:space="preserve"> dokumenty a vnitřními </w:t>
      </w:r>
      <w:r w:rsidRPr="007D016E">
        <w:t xml:space="preserve">předpisy </w:t>
      </w:r>
      <w:r w:rsidR="00F6214F">
        <w:t>O</w:t>
      </w:r>
      <w:r w:rsidRPr="007D016E">
        <w:t>bjednatele (směrnice, vzorové listy, TKP, VTP, ZTP apod.), vše v platném znění.</w:t>
      </w:r>
    </w:p>
    <w:p w14:paraId="6988CB89" w14:textId="77777777" w:rsidR="00103A42" w:rsidRDefault="00103A42" w:rsidP="00103A42">
      <w:pPr>
        <w:pStyle w:val="Text2-1"/>
      </w:pPr>
      <w:r w:rsidRPr="007D016E">
        <w:t>Objednatel umožňuje Zhotoviteli přístup ke</w:t>
      </w:r>
      <w:r>
        <w:t xml:space="preserve"> svým vnitřním dokumentům a předpisům a typové dokumentaci na webových stránkách: </w:t>
      </w:r>
    </w:p>
    <w:p w14:paraId="3FF54446" w14:textId="77777777" w:rsidR="00103A42" w:rsidRDefault="00103A42" w:rsidP="00103A42">
      <w:pPr>
        <w:pStyle w:val="Textbezslovn"/>
      </w:pPr>
      <w:r w:rsidRPr="00A3302C">
        <w:rPr>
          <w:rStyle w:val="Tun"/>
        </w:rPr>
        <w:t>www.s</w:t>
      </w:r>
      <w:r w:rsidRPr="00C3560B">
        <w:rPr>
          <w:rStyle w:val="Tun"/>
        </w:rPr>
        <w:t>pravazeleznic</w:t>
      </w:r>
      <w:r w:rsidRPr="00114A6F">
        <w:rPr>
          <w:rStyle w:val="Tun"/>
        </w:rPr>
        <w:t>.cz</w:t>
      </w:r>
      <w:r w:rsidRPr="003846BE">
        <w:rPr>
          <w:rStyle w:val="Tun"/>
        </w:rPr>
        <w:t xml:space="preserve"> v sekci „O nás / Vnitřní předpisy / odkaz Dokumenty a</w:t>
      </w:r>
      <w:r>
        <w:rPr>
          <w:rStyle w:val="Tun"/>
        </w:rPr>
        <w:t> </w:t>
      </w:r>
      <w:r w:rsidRPr="003846BE">
        <w:rPr>
          <w:rStyle w:val="Tun"/>
        </w:rPr>
        <w:t>předpisy</w:t>
      </w:r>
      <w:r>
        <w:rPr>
          <w:rStyle w:val="Tun"/>
        </w:rPr>
        <w:t>“</w:t>
      </w:r>
      <w:r>
        <w:t xml:space="preserve"> </w:t>
      </w:r>
      <w:r w:rsidRPr="009B5292">
        <w:rPr>
          <w:spacing w:val="2"/>
        </w:rPr>
        <w:t>(https://www.spravazeleznic.cz/o-nas/vnitrni-predpisy-spravy-zeleznic/</w:t>
      </w:r>
      <w:r w:rsidRPr="009B5292">
        <w:rPr>
          <w:spacing w:val="2"/>
        </w:rPr>
        <w:br/>
        <w:t>dokumenty-a-</w:t>
      </w:r>
      <w:proofErr w:type="spellStart"/>
      <w:r w:rsidRPr="009B5292">
        <w:rPr>
          <w:spacing w:val="2"/>
        </w:rPr>
        <w:t>predpisy</w:t>
      </w:r>
      <w:proofErr w:type="spellEnd"/>
      <w:r w:rsidRPr="009B5292">
        <w:rPr>
          <w:spacing w:val="2"/>
        </w:rPr>
        <w:t>)</w:t>
      </w:r>
      <w:r w:rsidRPr="00362D1E">
        <w:t xml:space="preserve"> a </w:t>
      </w:r>
      <w:r w:rsidRPr="009B5292">
        <w:rPr>
          <w:b/>
        </w:rPr>
        <w:t>https://typdok.tudc.cz/ v sekci „archiv TD“</w:t>
      </w:r>
      <w:r w:rsidRPr="00362D1E">
        <w:t>.</w:t>
      </w:r>
    </w:p>
    <w:p w14:paraId="3F4914C9" w14:textId="79396C1E" w:rsidR="007D016E" w:rsidRPr="007D016E" w:rsidRDefault="00A906B0" w:rsidP="003846BE">
      <w:pPr>
        <w:pStyle w:val="Textbezslovn"/>
      </w:pPr>
      <w:r>
        <w:t>Pokud je dokument nebo vnitřní předpis veřejně dostupný je umožněno jeho stažení. Ostatní dokumenty a vnitřní předpisy jsou poskytovány v souladu s právními předpisy na</w:t>
      </w:r>
      <w:r w:rsidR="0082191C">
        <w:t> </w:t>
      </w:r>
      <w:r>
        <w:t>základě podané žádosti na níže uvedených kontaktech</w:t>
      </w:r>
      <w:r w:rsidR="007D016E" w:rsidRPr="007D016E">
        <w:t>:</w:t>
      </w:r>
    </w:p>
    <w:p w14:paraId="71AF3750" w14:textId="77777777" w:rsidR="007D016E" w:rsidRPr="00E85446" w:rsidRDefault="007D016E" w:rsidP="003846BE">
      <w:pPr>
        <w:pStyle w:val="Textbezslovn"/>
        <w:keepNext/>
        <w:spacing w:after="0"/>
        <w:rPr>
          <w:rStyle w:val="Tun"/>
        </w:rPr>
      </w:pPr>
      <w:r w:rsidRPr="00E85446">
        <w:rPr>
          <w:rStyle w:val="Tun"/>
        </w:rPr>
        <w:t>Správa železni</w:t>
      </w:r>
      <w:r w:rsidR="005B2FB1">
        <w:rPr>
          <w:rStyle w:val="Tun"/>
        </w:rPr>
        <w:t>c</w:t>
      </w:r>
      <w:r w:rsidRPr="00E85446">
        <w:rPr>
          <w:rStyle w:val="Tun"/>
        </w:rPr>
        <w:t>, státní organizace</w:t>
      </w:r>
    </w:p>
    <w:p w14:paraId="69E9DF29" w14:textId="4F7B9D63" w:rsidR="007D016E" w:rsidRPr="00E85446" w:rsidRDefault="00A906B0" w:rsidP="003846BE">
      <w:pPr>
        <w:pStyle w:val="Textbezslovn"/>
        <w:keepNext/>
        <w:spacing w:after="0"/>
        <w:rPr>
          <w:rStyle w:val="Tun"/>
        </w:rPr>
      </w:pPr>
      <w:r>
        <w:rPr>
          <w:rStyle w:val="Tun"/>
        </w:rPr>
        <w:t>Centrum te</w:t>
      </w:r>
      <w:r w:rsidR="00B90603">
        <w:rPr>
          <w:rStyle w:val="Tun"/>
        </w:rPr>
        <w:t>chniky</w:t>
      </w:r>
      <w:r>
        <w:rPr>
          <w:rStyle w:val="Tun"/>
        </w:rPr>
        <w:t xml:space="preserve"> a diagnostiky</w:t>
      </w:r>
      <w:r w:rsidR="007D016E" w:rsidRPr="00E85446">
        <w:rPr>
          <w:rStyle w:val="Tun"/>
        </w:rPr>
        <w:t xml:space="preserve"> </w:t>
      </w:r>
    </w:p>
    <w:p w14:paraId="4C2325B3" w14:textId="77777777" w:rsidR="007D016E" w:rsidRPr="007D7A4E" w:rsidRDefault="00370165" w:rsidP="003846BE">
      <w:pPr>
        <w:pStyle w:val="Textbezslovn"/>
        <w:keepNext/>
        <w:spacing w:after="0"/>
        <w:rPr>
          <w:b/>
        </w:rPr>
      </w:pPr>
      <w:r>
        <w:rPr>
          <w:rStyle w:val="Tun"/>
        </w:rPr>
        <w:t>Odbor servisních služeb</w:t>
      </w:r>
      <w:r w:rsidR="00C64811" w:rsidRPr="00854164">
        <w:rPr>
          <w:rStyle w:val="Tun"/>
        </w:rPr>
        <w:t>, OHČ</w:t>
      </w:r>
      <w:r w:rsidR="00C64811" w:rsidRPr="007D7A4E" w:rsidDel="00C64811">
        <w:rPr>
          <w:b/>
        </w:rPr>
        <w:t xml:space="preserve"> </w:t>
      </w:r>
    </w:p>
    <w:p w14:paraId="7B6A1CE4" w14:textId="77777777" w:rsidR="007D016E" w:rsidRPr="007D016E" w:rsidRDefault="00A967DA" w:rsidP="00BA22D4">
      <w:pPr>
        <w:pStyle w:val="Textbezslovn"/>
        <w:keepNext/>
        <w:spacing w:after="0"/>
      </w:pPr>
      <w:r>
        <w:t>Jeremenkova 103/23</w:t>
      </w:r>
    </w:p>
    <w:p w14:paraId="30E34101" w14:textId="77777777" w:rsidR="007D016E" w:rsidRDefault="007D016E" w:rsidP="00BA22D4">
      <w:pPr>
        <w:pStyle w:val="Textbezslovn"/>
      </w:pPr>
      <w:r w:rsidRPr="007D016E">
        <w:t>77</w:t>
      </w:r>
      <w:r w:rsidR="00E85446">
        <w:t>9 00</w:t>
      </w:r>
      <w:r w:rsidRPr="007D016E">
        <w:t xml:space="preserve"> </w:t>
      </w:r>
      <w:r w:rsidRPr="00BA22D4">
        <w:t>Olomouc</w:t>
      </w:r>
    </w:p>
    <w:p w14:paraId="194185AD" w14:textId="77777777" w:rsidR="00A906B0" w:rsidRDefault="00A906B0" w:rsidP="005A2005">
      <w:pPr>
        <w:pStyle w:val="Textbezslovn"/>
        <w:spacing w:after="0"/>
      </w:pPr>
      <w:r>
        <w:t xml:space="preserve">nebo </w:t>
      </w:r>
      <w:r w:rsidRPr="007D016E">
        <w:t>e-</w:t>
      </w:r>
      <w:r w:rsidRPr="00BA22D4">
        <w:t>mail</w:t>
      </w:r>
      <w:r w:rsidRPr="007D016E">
        <w:t xml:space="preserve">: </w:t>
      </w:r>
      <w:r w:rsidRPr="003846BE">
        <w:rPr>
          <w:rStyle w:val="Tun"/>
        </w:rPr>
        <w:t>typdok@tudc.cz</w:t>
      </w:r>
    </w:p>
    <w:p w14:paraId="01B20E2D" w14:textId="77777777" w:rsidR="00E85446" w:rsidRDefault="007D016E" w:rsidP="00BA22D4">
      <w:pPr>
        <w:pStyle w:val="Textbezslovn"/>
        <w:spacing w:after="0"/>
      </w:pPr>
      <w:r w:rsidRPr="007D016E">
        <w:lastRenderedPageBreak/>
        <w:t xml:space="preserve">kontaktní osoba: </w:t>
      </w:r>
      <w:r w:rsidR="004537AA" w:rsidRPr="00BA22D4">
        <w:t>paní</w:t>
      </w:r>
      <w:r w:rsidR="004537AA">
        <w:t xml:space="preserve"> </w:t>
      </w:r>
      <w:r w:rsidRPr="007D016E">
        <w:t xml:space="preserve">Jarmila Strnadová, tel.: </w:t>
      </w:r>
      <w:r w:rsidR="00563B6F" w:rsidRPr="00563B6F">
        <w:t xml:space="preserve">972 742 396, </w:t>
      </w:r>
      <w:r w:rsidR="00563B6F">
        <w:t xml:space="preserve">mobil: </w:t>
      </w:r>
      <w:r w:rsidR="00563B6F" w:rsidRPr="00563B6F">
        <w:t>725 039</w:t>
      </w:r>
      <w:r w:rsidR="004537AA">
        <w:t> </w:t>
      </w:r>
      <w:r w:rsidR="00563B6F" w:rsidRPr="00563B6F">
        <w:t>782</w:t>
      </w:r>
    </w:p>
    <w:p w14:paraId="26D67D09" w14:textId="77777777" w:rsidR="00563B6F" w:rsidRDefault="00E64846" w:rsidP="00563B6F">
      <w:pPr>
        <w:pStyle w:val="Textbezslovn"/>
        <w:spacing w:after="0"/>
      </w:pPr>
      <w:r>
        <w:t xml:space="preserve">Ceníky: </w:t>
      </w:r>
      <w:r w:rsidRPr="00E64846">
        <w:t>https://typdok.tudc.cz/</w:t>
      </w:r>
    </w:p>
    <w:p w14:paraId="0D878DF4" w14:textId="77777777" w:rsidR="00E85446" w:rsidRDefault="00E85446" w:rsidP="0018395D">
      <w:pPr>
        <w:pStyle w:val="Nadpis2-1"/>
      </w:pPr>
      <w:bookmarkStart w:id="41" w:name="_Toc3381184"/>
      <w:bookmarkStart w:id="42" w:name="_Toc158135266"/>
      <w:r>
        <w:t>PŘÍLOHY</w:t>
      </w:r>
      <w:bookmarkEnd w:id="41"/>
      <w:bookmarkEnd w:id="42"/>
    </w:p>
    <w:p w14:paraId="30F6EBE4" w14:textId="17C3F24C" w:rsidR="00E85446" w:rsidRDefault="00A36A6B" w:rsidP="00A04C47">
      <w:pPr>
        <w:pStyle w:val="Text2-1"/>
      </w:pPr>
      <w:bookmarkStart w:id="43" w:name="_Toc39155089"/>
      <w:bookmarkStart w:id="44" w:name="_Toc46480126"/>
      <w:bookmarkStart w:id="45" w:name="_Toc46481768"/>
      <w:bookmarkStart w:id="46" w:name="_Toc46492393"/>
      <w:bookmarkStart w:id="47" w:name="_Toc55555306"/>
      <w:bookmarkStart w:id="48" w:name="_Toc90641123"/>
      <w:bookmarkStart w:id="49" w:name="_Toc39155090"/>
      <w:bookmarkStart w:id="50" w:name="_Toc46480127"/>
      <w:bookmarkStart w:id="51" w:name="_Toc46481769"/>
      <w:bookmarkStart w:id="52" w:name="_Toc46492394"/>
      <w:bookmarkStart w:id="53" w:name="_Toc55555307"/>
      <w:bookmarkStart w:id="54" w:name="_Toc90641124"/>
      <w:bookmarkStart w:id="55" w:name="_Toc39155091"/>
      <w:bookmarkStart w:id="56" w:name="_Toc46480128"/>
      <w:bookmarkStart w:id="57" w:name="_Toc46481770"/>
      <w:bookmarkStart w:id="58" w:name="_Toc46492395"/>
      <w:bookmarkStart w:id="59" w:name="_Toc55555308"/>
      <w:bookmarkStart w:id="60" w:name="_Toc90641125"/>
      <w:bookmarkStart w:id="61" w:name="_Toc39155092"/>
      <w:bookmarkStart w:id="62" w:name="_Toc46480129"/>
      <w:bookmarkStart w:id="63" w:name="_Toc46481771"/>
      <w:bookmarkStart w:id="64" w:name="_Toc46492396"/>
      <w:bookmarkStart w:id="65" w:name="_Toc55555309"/>
      <w:bookmarkStart w:id="66" w:name="_Toc90641126"/>
      <w:bookmarkStart w:id="67" w:name="_Toc39155093"/>
      <w:bookmarkStart w:id="68" w:name="_Toc46480130"/>
      <w:bookmarkStart w:id="69" w:name="_Toc46481772"/>
      <w:bookmarkStart w:id="70" w:name="_Toc46492397"/>
      <w:bookmarkStart w:id="71" w:name="_Toc55555310"/>
      <w:bookmarkStart w:id="72" w:name="_Toc90641127"/>
      <w:bookmarkStart w:id="73" w:name="_Toc39155094"/>
      <w:bookmarkStart w:id="74" w:name="_Toc46480131"/>
      <w:bookmarkStart w:id="75" w:name="_Toc46481773"/>
      <w:bookmarkStart w:id="76" w:name="_Toc46492398"/>
      <w:bookmarkStart w:id="77" w:name="_Toc55555311"/>
      <w:bookmarkStart w:id="78" w:name="_Toc90641128"/>
      <w:bookmarkStart w:id="79" w:name="_Toc39155095"/>
      <w:bookmarkStart w:id="80" w:name="_Toc46480132"/>
      <w:bookmarkStart w:id="81" w:name="_Toc46481774"/>
      <w:bookmarkStart w:id="82" w:name="_Toc46492399"/>
      <w:bookmarkStart w:id="83" w:name="_Toc55555312"/>
      <w:bookmarkStart w:id="84" w:name="_Toc90641129"/>
      <w:bookmarkStart w:id="85" w:name="_Ref121495527"/>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r w:rsidRPr="005A5D09">
        <w:t>Specifikace a zásady uchovávání a výměny dat mezi JZP a technologiemi ŽDC, v. 1.00 – 07/2022</w:t>
      </w:r>
      <w:bookmarkEnd w:id="85"/>
    </w:p>
    <w:sectPr w:rsidR="00E85446" w:rsidSect="00472329">
      <w:footerReference w:type="even" r:id="rId14"/>
      <w:footerReference w:type="default" r:id="rId15"/>
      <w:headerReference w:type="first" r:id="rId16"/>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0111B5E" w14:textId="77777777" w:rsidR="00877FB0" w:rsidRDefault="00877FB0" w:rsidP="00962258">
      <w:pPr>
        <w:spacing w:after="0" w:line="240" w:lineRule="auto"/>
      </w:pPr>
      <w:r>
        <w:separator/>
      </w:r>
    </w:p>
  </w:endnote>
  <w:endnote w:type="continuationSeparator" w:id="0">
    <w:p w14:paraId="51C25BE8" w14:textId="77777777" w:rsidR="00877FB0" w:rsidRDefault="00877FB0"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877FB0" w:rsidRPr="003462EB" w14:paraId="6AD155EC" w14:textId="77777777" w:rsidTr="00D10544">
      <w:tc>
        <w:tcPr>
          <w:tcW w:w="907" w:type="dxa"/>
          <w:tcMar>
            <w:left w:w="0" w:type="dxa"/>
            <w:right w:w="0" w:type="dxa"/>
          </w:tcMar>
          <w:vAlign w:val="bottom"/>
        </w:tcPr>
        <w:p w14:paraId="7BEA63C1" w14:textId="3B4E29ED" w:rsidR="00877FB0" w:rsidRPr="00B8518B" w:rsidRDefault="00877FB0" w:rsidP="0007054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8</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16</w:t>
          </w:r>
          <w:r w:rsidRPr="00B8518B">
            <w:rPr>
              <w:rStyle w:val="slostrnky"/>
            </w:rPr>
            <w:fldChar w:fldCharType="end"/>
          </w:r>
        </w:p>
      </w:tc>
      <w:tc>
        <w:tcPr>
          <w:tcW w:w="0" w:type="auto"/>
          <w:vAlign w:val="bottom"/>
        </w:tcPr>
        <w:p w14:paraId="6A01D47A" w14:textId="1897B870" w:rsidR="00877FB0" w:rsidRPr="003462EB" w:rsidRDefault="008228DB" w:rsidP="00D10544">
          <w:pPr>
            <w:pStyle w:val="Zpatvlevo"/>
          </w:pPr>
          <w:r>
            <w:fldChar w:fldCharType="begin"/>
          </w:r>
          <w:r>
            <w:instrText xml:space="preserve"> STYLEREF  _Název_akce  \* MERGEFORMAT </w:instrText>
          </w:r>
          <w:r>
            <w:fldChar w:fldCharType="separate"/>
          </w:r>
          <w:r w:rsidRPr="008228DB">
            <w:rPr>
              <w:b/>
              <w:bCs/>
              <w:noProof/>
            </w:rPr>
            <w:t>„Modernizace a elektrizace trati Sedlnice – Štramberk“</w:t>
          </w:r>
          <w:r>
            <w:rPr>
              <w:b/>
              <w:bCs/>
              <w:noProof/>
            </w:rPr>
            <w:fldChar w:fldCharType="end"/>
          </w:r>
        </w:p>
        <w:p w14:paraId="634145C7" w14:textId="77777777" w:rsidR="00877FB0" w:rsidRDefault="00877FB0" w:rsidP="00D10544">
          <w:pPr>
            <w:pStyle w:val="Zpatvlevo"/>
          </w:pPr>
          <w:r>
            <w:t>Zvláštní</w:t>
          </w:r>
          <w:r w:rsidRPr="003462EB">
            <w:t xml:space="preserve"> technické podmínky</w:t>
          </w:r>
        </w:p>
        <w:p w14:paraId="5A1ECDFD" w14:textId="77777777" w:rsidR="00877FB0" w:rsidRPr="003462EB" w:rsidRDefault="00877FB0" w:rsidP="00D10544">
          <w:pPr>
            <w:pStyle w:val="Zpatvlevo"/>
          </w:pPr>
          <w:r>
            <w:t>Záměr projektu – ZTP/ZP</w:t>
          </w:r>
        </w:p>
      </w:tc>
    </w:tr>
  </w:tbl>
  <w:p w14:paraId="7BDA37F7" w14:textId="77777777" w:rsidR="00877FB0" w:rsidRPr="00A967DA" w:rsidRDefault="00877FB0">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97"/>
      <w:gridCol w:w="935"/>
    </w:tblGrid>
    <w:tr w:rsidR="00877FB0" w:rsidRPr="009E09BE" w14:paraId="6E260CC7" w14:textId="77777777" w:rsidTr="0007054B">
      <w:tc>
        <w:tcPr>
          <w:tcW w:w="7797" w:type="dxa"/>
          <w:tcMar>
            <w:left w:w="0" w:type="dxa"/>
            <w:right w:w="0" w:type="dxa"/>
          </w:tcMar>
          <w:vAlign w:val="bottom"/>
        </w:tcPr>
        <w:p w14:paraId="4A286F4C" w14:textId="5124B512" w:rsidR="00877FB0" w:rsidRDefault="008228DB" w:rsidP="00D10544">
          <w:pPr>
            <w:pStyle w:val="Zpatvpravo"/>
          </w:pPr>
          <w:r>
            <w:fldChar w:fldCharType="begin"/>
          </w:r>
          <w:r>
            <w:instrText xml:space="preserve"> STYLEREF  _Název_akce  \* MERGEFORMAT </w:instrText>
          </w:r>
          <w:r>
            <w:fldChar w:fldCharType="separate"/>
          </w:r>
          <w:r w:rsidRPr="008228DB">
            <w:rPr>
              <w:b/>
              <w:bCs/>
              <w:noProof/>
            </w:rPr>
            <w:t>„Modernizace a elektrizace trati Sedlnice – Štramberk“</w:t>
          </w:r>
          <w:r>
            <w:rPr>
              <w:b/>
              <w:bCs/>
              <w:noProof/>
            </w:rPr>
            <w:fldChar w:fldCharType="end"/>
          </w:r>
        </w:p>
        <w:p w14:paraId="0C428729" w14:textId="77777777" w:rsidR="00877FB0" w:rsidRDefault="00877FB0" w:rsidP="00D10544">
          <w:pPr>
            <w:pStyle w:val="Zpatvpravo"/>
          </w:pPr>
          <w:r>
            <w:t>Zvláštní</w:t>
          </w:r>
          <w:r w:rsidRPr="003462EB">
            <w:t xml:space="preserve"> technické podmínky</w:t>
          </w:r>
        </w:p>
        <w:p w14:paraId="6F47ED7C" w14:textId="77777777" w:rsidR="00877FB0" w:rsidRPr="003462EB" w:rsidRDefault="00877FB0" w:rsidP="00D10544">
          <w:pPr>
            <w:pStyle w:val="Zpatvpravo"/>
            <w:rPr>
              <w:rStyle w:val="slostrnky"/>
              <w:b w:val="0"/>
              <w:color w:val="auto"/>
              <w:sz w:val="12"/>
            </w:rPr>
          </w:pPr>
          <w:r>
            <w:t>Záměr projektu – ZTP/ZP</w:t>
          </w:r>
        </w:p>
      </w:tc>
      <w:tc>
        <w:tcPr>
          <w:tcW w:w="935" w:type="dxa"/>
          <w:vAlign w:val="bottom"/>
        </w:tcPr>
        <w:p w14:paraId="356E93BA" w14:textId="539FB372" w:rsidR="00877FB0" w:rsidRPr="009E09BE" w:rsidRDefault="00877FB0" w:rsidP="00D10544">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9</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16</w:t>
          </w:r>
          <w:r w:rsidRPr="00B8518B">
            <w:rPr>
              <w:rStyle w:val="slostrnky"/>
            </w:rPr>
            <w:fldChar w:fldCharType="end"/>
          </w:r>
        </w:p>
      </w:tc>
    </w:tr>
  </w:tbl>
  <w:p w14:paraId="44C50FB3" w14:textId="77777777" w:rsidR="00877FB0" w:rsidRPr="00B8518B" w:rsidRDefault="00877FB0"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35F8E8C" w14:textId="77777777" w:rsidR="00877FB0" w:rsidRDefault="00877FB0" w:rsidP="00962258">
      <w:pPr>
        <w:spacing w:after="0" w:line="240" w:lineRule="auto"/>
      </w:pPr>
      <w:r>
        <w:separator/>
      </w:r>
    </w:p>
  </w:footnote>
  <w:footnote w:type="continuationSeparator" w:id="0">
    <w:p w14:paraId="11ABF0D9" w14:textId="77777777" w:rsidR="00877FB0" w:rsidRDefault="00877FB0"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877FB0" w14:paraId="7331DA07" w14:textId="77777777" w:rsidTr="00B22106">
      <w:trPr>
        <w:trHeight w:hRule="exact" w:val="936"/>
      </w:trPr>
      <w:tc>
        <w:tcPr>
          <w:tcW w:w="1361" w:type="dxa"/>
          <w:tcMar>
            <w:left w:w="0" w:type="dxa"/>
            <w:right w:w="0" w:type="dxa"/>
          </w:tcMar>
        </w:tcPr>
        <w:p w14:paraId="08AED088" w14:textId="77777777" w:rsidR="00877FB0" w:rsidRPr="00B8518B" w:rsidRDefault="00877FB0" w:rsidP="00FC6389">
          <w:pPr>
            <w:pStyle w:val="Zpat"/>
            <w:rPr>
              <w:rStyle w:val="slostrnky"/>
            </w:rPr>
          </w:pPr>
        </w:p>
      </w:tc>
      <w:tc>
        <w:tcPr>
          <w:tcW w:w="3458" w:type="dxa"/>
          <w:shd w:val="clear" w:color="auto" w:fill="auto"/>
          <w:tcMar>
            <w:left w:w="0" w:type="dxa"/>
            <w:right w:w="0" w:type="dxa"/>
          </w:tcMar>
        </w:tcPr>
        <w:p w14:paraId="358298BF" w14:textId="77777777" w:rsidR="00877FB0" w:rsidRPr="000743D5" w:rsidRDefault="00877FB0" w:rsidP="00FC6389">
          <w:pPr>
            <w:pStyle w:val="Zpat"/>
            <w:rPr>
              <w:sz w:val="14"/>
              <w:szCs w:val="14"/>
            </w:rPr>
          </w:pPr>
          <w:r>
            <w:rPr>
              <w:noProof/>
              <w:lang w:eastAsia="cs-CZ"/>
            </w:rPr>
            <w:drawing>
              <wp:anchor distT="0" distB="0" distL="114300" distR="114300" simplePos="0" relativeHeight="251659264" behindDoc="0" locked="1" layoutInCell="1" allowOverlap="1" wp14:anchorId="24727127" wp14:editId="556BB291">
                <wp:simplePos x="0" y="0"/>
                <wp:positionH relativeFrom="page">
                  <wp:posOffset>635</wp:posOffset>
                </wp:positionH>
                <wp:positionV relativeFrom="page">
                  <wp:posOffset>0</wp:posOffset>
                </wp:positionV>
                <wp:extent cx="1717200" cy="637200"/>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6E2A98B9" w14:textId="77777777" w:rsidR="00877FB0" w:rsidRPr="00D6163D" w:rsidRDefault="00877FB0" w:rsidP="00FC6389">
          <w:pPr>
            <w:pStyle w:val="Druhdokumentu"/>
          </w:pPr>
        </w:p>
      </w:tc>
    </w:tr>
    <w:tr w:rsidR="00877FB0" w14:paraId="5B67E389" w14:textId="77777777" w:rsidTr="00B22106">
      <w:trPr>
        <w:trHeight w:hRule="exact" w:val="936"/>
      </w:trPr>
      <w:tc>
        <w:tcPr>
          <w:tcW w:w="1361" w:type="dxa"/>
          <w:tcMar>
            <w:left w:w="0" w:type="dxa"/>
            <w:right w:w="0" w:type="dxa"/>
          </w:tcMar>
        </w:tcPr>
        <w:p w14:paraId="5A86433D" w14:textId="77777777" w:rsidR="00877FB0" w:rsidRPr="00B8518B" w:rsidRDefault="00877FB0" w:rsidP="00FC6389">
          <w:pPr>
            <w:pStyle w:val="Zpat"/>
            <w:rPr>
              <w:rStyle w:val="slostrnky"/>
            </w:rPr>
          </w:pPr>
        </w:p>
      </w:tc>
      <w:tc>
        <w:tcPr>
          <w:tcW w:w="3458" w:type="dxa"/>
          <w:shd w:val="clear" w:color="auto" w:fill="auto"/>
          <w:tcMar>
            <w:left w:w="0" w:type="dxa"/>
            <w:right w:w="0" w:type="dxa"/>
          </w:tcMar>
        </w:tcPr>
        <w:p w14:paraId="6BCE6F5F" w14:textId="77777777" w:rsidR="00877FB0" w:rsidRDefault="00877FB0" w:rsidP="00FC6389">
          <w:pPr>
            <w:pStyle w:val="Zpat"/>
          </w:pPr>
        </w:p>
      </w:tc>
      <w:tc>
        <w:tcPr>
          <w:tcW w:w="5756" w:type="dxa"/>
          <w:shd w:val="clear" w:color="auto" w:fill="auto"/>
          <w:tcMar>
            <w:left w:w="0" w:type="dxa"/>
            <w:right w:w="0" w:type="dxa"/>
          </w:tcMar>
        </w:tcPr>
        <w:p w14:paraId="69938526" w14:textId="77777777" w:rsidR="00877FB0" w:rsidRPr="00D6163D" w:rsidRDefault="00877FB0" w:rsidP="00FC6389">
          <w:pPr>
            <w:pStyle w:val="Druhdokumentu"/>
          </w:pPr>
        </w:p>
      </w:tc>
    </w:tr>
  </w:tbl>
  <w:p w14:paraId="3B90EBB7" w14:textId="77777777" w:rsidR="00877FB0" w:rsidRPr="00D6163D" w:rsidRDefault="00877FB0" w:rsidP="00FC6389">
    <w:pPr>
      <w:pStyle w:val="Zhlav"/>
      <w:rPr>
        <w:sz w:val="8"/>
        <w:szCs w:val="8"/>
      </w:rPr>
    </w:pPr>
  </w:p>
  <w:p w14:paraId="41AFA95E" w14:textId="77777777" w:rsidR="00877FB0" w:rsidRPr="00460660" w:rsidRDefault="00877FB0">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6242F1"/>
    <w:multiLevelType w:val="hybridMultilevel"/>
    <w:tmpl w:val="2BCECEFA"/>
    <w:lvl w:ilvl="0" w:tplc="FD02C7A0">
      <w:start w:val="1"/>
      <w:numFmt w:val="bullet"/>
      <w:pStyle w:val="TPText-1odrka"/>
      <w:lvlText w:val=""/>
      <w:lvlJc w:val="left"/>
      <w:pPr>
        <w:tabs>
          <w:tab w:val="num" w:pos="1378"/>
        </w:tabs>
        <w:ind w:left="1378" w:hanging="357"/>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1A66321"/>
    <w:multiLevelType w:val="hybridMultilevel"/>
    <w:tmpl w:val="792E494E"/>
    <w:lvl w:ilvl="0" w:tplc="4C0CFDF0">
      <w:numFmt w:val="bullet"/>
      <w:lvlText w:val="-"/>
      <w:lvlJc w:val="left"/>
      <w:pPr>
        <w:ind w:left="1097" w:hanging="360"/>
      </w:pPr>
      <w:rPr>
        <w:rFonts w:ascii="Verdana" w:eastAsiaTheme="minorHAnsi" w:hAnsi="Verdana" w:cstheme="minorBidi" w:hint="default"/>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2"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0A9A651C"/>
    <w:multiLevelType w:val="multilevel"/>
    <w:tmpl w:val="A33E16CA"/>
    <w:lvl w:ilvl="0">
      <w:start w:val="1"/>
      <w:numFmt w:val="decimal"/>
      <w:pStyle w:val="TPNADPIS-1slovan"/>
      <w:lvlText w:val="%1."/>
      <w:lvlJc w:val="left"/>
      <w:pPr>
        <w:ind w:left="340" w:hanging="340"/>
      </w:pPr>
      <w:rPr>
        <w:rFonts w:hint="default"/>
      </w:rPr>
    </w:lvl>
    <w:lvl w:ilvl="1">
      <w:start w:val="1"/>
      <w:numFmt w:val="decimal"/>
      <w:pStyle w:val="TPNadpis-2slovan"/>
      <w:lvlText w:val="%1.%2."/>
      <w:lvlJc w:val="left"/>
      <w:pPr>
        <w:ind w:left="1021" w:hanging="681"/>
      </w:pPr>
      <w:rPr>
        <w:rFonts w:hint="default"/>
        <w:i w:val="0"/>
        <w:sz w:val="22"/>
        <w:szCs w:val="22"/>
      </w:rPr>
    </w:lvl>
    <w:lvl w:ilvl="2">
      <w:start w:val="1"/>
      <w:numFmt w:val="decimal"/>
      <w:pStyle w:val="TPText-1slovan"/>
      <w:lvlText w:val="%1.%2.%3."/>
      <w:lvlJc w:val="left"/>
      <w:pPr>
        <w:tabs>
          <w:tab w:val="num" w:pos="681"/>
        </w:tabs>
        <w:ind w:left="681" w:hanging="681"/>
      </w:pPr>
      <w:rPr>
        <w:rFonts w:hint="default"/>
        <w:i w:val="0"/>
        <w:color w:val="auto"/>
      </w:rPr>
    </w:lvl>
    <w:lvl w:ilvl="3">
      <w:start w:val="1"/>
      <w:numFmt w:val="decimal"/>
      <w:pStyle w:val="TPText-2slovan"/>
      <w:lvlText w:val="%1.%2.%3.%4."/>
      <w:lvlJc w:val="left"/>
      <w:pPr>
        <w:tabs>
          <w:tab w:val="num" w:pos="1985"/>
        </w:tabs>
        <w:ind w:left="1985" w:hanging="964"/>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0B2243E7"/>
    <w:multiLevelType w:val="hybridMultilevel"/>
    <w:tmpl w:val="6450DCC0"/>
    <w:lvl w:ilvl="0" w:tplc="04050001">
      <w:start w:val="1"/>
      <w:numFmt w:val="bullet"/>
      <w:lvlText w:val=""/>
      <w:lvlJc w:val="left"/>
      <w:pPr>
        <w:ind w:left="2421" w:hanging="360"/>
      </w:pPr>
      <w:rPr>
        <w:rFonts w:ascii="Symbol" w:hAnsi="Symbol" w:hint="default"/>
      </w:rPr>
    </w:lvl>
    <w:lvl w:ilvl="1" w:tplc="04050003" w:tentative="1">
      <w:start w:val="1"/>
      <w:numFmt w:val="bullet"/>
      <w:lvlText w:val="o"/>
      <w:lvlJc w:val="left"/>
      <w:pPr>
        <w:ind w:left="3141" w:hanging="360"/>
      </w:pPr>
      <w:rPr>
        <w:rFonts w:ascii="Courier New" w:hAnsi="Courier New" w:cs="Courier New" w:hint="default"/>
      </w:rPr>
    </w:lvl>
    <w:lvl w:ilvl="2" w:tplc="04050005" w:tentative="1">
      <w:start w:val="1"/>
      <w:numFmt w:val="bullet"/>
      <w:lvlText w:val=""/>
      <w:lvlJc w:val="left"/>
      <w:pPr>
        <w:ind w:left="3861" w:hanging="360"/>
      </w:pPr>
      <w:rPr>
        <w:rFonts w:ascii="Wingdings" w:hAnsi="Wingdings" w:hint="default"/>
      </w:rPr>
    </w:lvl>
    <w:lvl w:ilvl="3" w:tplc="04050001" w:tentative="1">
      <w:start w:val="1"/>
      <w:numFmt w:val="bullet"/>
      <w:lvlText w:val=""/>
      <w:lvlJc w:val="left"/>
      <w:pPr>
        <w:ind w:left="4581" w:hanging="360"/>
      </w:pPr>
      <w:rPr>
        <w:rFonts w:ascii="Symbol" w:hAnsi="Symbol" w:hint="default"/>
      </w:rPr>
    </w:lvl>
    <w:lvl w:ilvl="4" w:tplc="04050003" w:tentative="1">
      <w:start w:val="1"/>
      <w:numFmt w:val="bullet"/>
      <w:lvlText w:val="o"/>
      <w:lvlJc w:val="left"/>
      <w:pPr>
        <w:ind w:left="5301" w:hanging="360"/>
      </w:pPr>
      <w:rPr>
        <w:rFonts w:ascii="Courier New" w:hAnsi="Courier New" w:cs="Courier New" w:hint="default"/>
      </w:rPr>
    </w:lvl>
    <w:lvl w:ilvl="5" w:tplc="04050005" w:tentative="1">
      <w:start w:val="1"/>
      <w:numFmt w:val="bullet"/>
      <w:lvlText w:val=""/>
      <w:lvlJc w:val="left"/>
      <w:pPr>
        <w:ind w:left="6021" w:hanging="360"/>
      </w:pPr>
      <w:rPr>
        <w:rFonts w:ascii="Wingdings" w:hAnsi="Wingdings" w:hint="default"/>
      </w:rPr>
    </w:lvl>
    <w:lvl w:ilvl="6" w:tplc="04050001" w:tentative="1">
      <w:start w:val="1"/>
      <w:numFmt w:val="bullet"/>
      <w:lvlText w:val=""/>
      <w:lvlJc w:val="left"/>
      <w:pPr>
        <w:ind w:left="6741" w:hanging="360"/>
      </w:pPr>
      <w:rPr>
        <w:rFonts w:ascii="Symbol" w:hAnsi="Symbol" w:hint="default"/>
      </w:rPr>
    </w:lvl>
    <w:lvl w:ilvl="7" w:tplc="04050003" w:tentative="1">
      <w:start w:val="1"/>
      <w:numFmt w:val="bullet"/>
      <w:lvlText w:val="o"/>
      <w:lvlJc w:val="left"/>
      <w:pPr>
        <w:ind w:left="7461" w:hanging="360"/>
      </w:pPr>
      <w:rPr>
        <w:rFonts w:ascii="Courier New" w:hAnsi="Courier New" w:cs="Courier New" w:hint="default"/>
      </w:rPr>
    </w:lvl>
    <w:lvl w:ilvl="8" w:tplc="04050005" w:tentative="1">
      <w:start w:val="1"/>
      <w:numFmt w:val="bullet"/>
      <w:lvlText w:val=""/>
      <w:lvlJc w:val="left"/>
      <w:pPr>
        <w:ind w:left="8181" w:hanging="360"/>
      </w:pPr>
      <w:rPr>
        <w:rFonts w:ascii="Wingdings" w:hAnsi="Wingdings" w:hint="default"/>
      </w:rPr>
    </w:lvl>
  </w:abstractNum>
  <w:abstractNum w:abstractNumId="6" w15:restartNumberingAfterBreak="0">
    <w:nsid w:val="0C9973B3"/>
    <w:multiLevelType w:val="hybridMultilevel"/>
    <w:tmpl w:val="E7DC9EF8"/>
    <w:lvl w:ilvl="0" w:tplc="04050001">
      <w:start w:val="1"/>
      <w:numFmt w:val="bullet"/>
      <w:lvlText w:val=""/>
      <w:lvlJc w:val="left"/>
      <w:pPr>
        <w:ind w:left="2421" w:hanging="360"/>
      </w:pPr>
      <w:rPr>
        <w:rFonts w:ascii="Symbol" w:hAnsi="Symbol" w:hint="default"/>
      </w:rPr>
    </w:lvl>
    <w:lvl w:ilvl="1" w:tplc="04050003" w:tentative="1">
      <w:start w:val="1"/>
      <w:numFmt w:val="bullet"/>
      <w:lvlText w:val="o"/>
      <w:lvlJc w:val="left"/>
      <w:pPr>
        <w:ind w:left="3141" w:hanging="360"/>
      </w:pPr>
      <w:rPr>
        <w:rFonts w:ascii="Courier New" w:hAnsi="Courier New" w:cs="Courier New" w:hint="default"/>
      </w:rPr>
    </w:lvl>
    <w:lvl w:ilvl="2" w:tplc="04050005" w:tentative="1">
      <w:start w:val="1"/>
      <w:numFmt w:val="bullet"/>
      <w:lvlText w:val=""/>
      <w:lvlJc w:val="left"/>
      <w:pPr>
        <w:ind w:left="3861" w:hanging="360"/>
      </w:pPr>
      <w:rPr>
        <w:rFonts w:ascii="Wingdings" w:hAnsi="Wingdings" w:hint="default"/>
      </w:rPr>
    </w:lvl>
    <w:lvl w:ilvl="3" w:tplc="04050001" w:tentative="1">
      <w:start w:val="1"/>
      <w:numFmt w:val="bullet"/>
      <w:lvlText w:val=""/>
      <w:lvlJc w:val="left"/>
      <w:pPr>
        <w:ind w:left="4581" w:hanging="360"/>
      </w:pPr>
      <w:rPr>
        <w:rFonts w:ascii="Symbol" w:hAnsi="Symbol" w:hint="default"/>
      </w:rPr>
    </w:lvl>
    <w:lvl w:ilvl="4" w:tplc="04050003" w:tentative="1">
      <w:start w:val="1"/>
      <w:numFmt w:val="bullet"/>
      <w:lvlText w:val="o"/>
      <w:lvlJc w:val="left"/>
      <w:pPr>
        <w:ind w:left="5301" w:hanging="360"/>
      </w:pPr>
      <w:rPr>
        <w:rFonts w:ascii="Courier New" w:hAnsi="Courier New" w:cs="Courier New" w:hint="default"/>
      </w:rPr>
    </w:lvl>
    <w:lvl w:ilvl="5" w:tplc="04050005" w:tentative="1">
      <w:start w:val="1"/>
      <w:numFmt w:val="bullet"/>
      <w:lvlText w:val=""/>
      <w:lvlJc w:val="left"/>
      <w:pPr>
        <w:ind w:left="6021" w:hanging="360"/>
      </w:pPr>
      <w:rPr>
        <w:rFonts w:ascii="Wingdings" w:hAnsi="Wingdings" w:hint="default"/>
      </w:rPr>
    </w:lvl>
    <w:lvl w:ilvl="6" w:tplc="04050001" w:tentative="1">
      <w:start w:val="1"/>
      <w:numFmt w:val="bullet"/>
      <w:lvlText w:val=""/>
      <w:lvlJc w:val="left"/>
      <w:pPr>
        <w:ind w:left="6741" w:hanging="360"/>
      </w:pPr>
      <w:rPr>
        <w:rFonts w:ascii="Symbol" w:hAnsi="Symbol" w:hint="default"/>
      </w:rPr>
    </w:lvl>
    <w:lvl w:ilvl="7" w:tplc="04050003" w:tentative="1">
      <w:start w:val="1"/>
      <w:numFmt w:val="bullet"/>
      <w:lvlText w:val="o"/>
      <w:lvlJc w:val="left"/>
      <w:pPr>
        <w:ind w:left="7461" w:hanging="360"/>
      </w:pPr>
      <w:rPr>
        <w:rFonts w:ascii="Courier New" w:hAnsi="Courier New" w:cs="Courier New" w:hint="default"/>
      </w:rPr>
    </w:lvl>
    <w:lvl w:ilvl="8" w:tplc="04050005" w:tentative="1">
      <w:start w:val="1"/>
      <w:numFmt w:val="bullet"/>
      <w:lvlText w:val=""/>
      <w:lvlJc w:val="left"/>
      <w:pPr>
        <w:ind w:left="8181" w:hanging="360"/>
      </w:pPr>
      <w:rPr>
        <w:rFonts w:ascii="Wingdings" w:hAnsi="Wingdings" w:hint="default"/>
      </w:rPr>
    </w:lvl>
  </w:abstractNum>
  <w:abstractNum w:abstractNumId="7"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8"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9"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0" w15:restartNumberingAfterBreak="0">
    <w:nsid w:val="349D2144"/>
    <w:multiLevelType w:val="multilevel"/>
    <w:tmpl w:val="6B54D55A"/>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3D965785"/>
    <w:multiLevelType w:val="hybridMultilevel"/>
    <w:tmpl w:val="85742176"/>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12" w15:restartNumberingAfterBreak="0">
    <w:nsid w:val="40402961"/>
    <w:multiLevelType w:val="hybridMultilevel"/>
    <w:tmpl w:val="54769B08"/>
    <w:lvl w:ilvl="0" w:tplc="195E9980">
      <w:start w:val="1"/>
      <w:numFmt w:val="lowerLetter"/>
      <w:lvlText w:val="%1)"/>
      <w:lvlJc w:val="left"/>
      <w:pPr>
        <w:ind w:left="2061" w:hanging="360"/>
      </w:pPr>
      <w:rPr>
        <w:rFonts w:hint="default"/>
      </w:rPr>
    </w:lvl>
    <w:lvl w:ilvl="1" w:tplc="04050019" w:tentative="1">
      <w:start w:val="1"/>
      <w:numFmt w:val="lowerLetter"/>
      <w:lvlText w:val="%2."/>
      <w:lvlJc w:val="left"/>
      <w:pPr>
        <w:ind w:left="2781" w:hanging="360"/>
      </w:pPr>
    </w:lvl>
    <w:lvl w:ilvl="2" w:tplc="0405001B">
      <w:start w:val="1"/>
      <w:numFmt w:val="lowerRoman"/>
      <w:lvlText w:val="%3."/>
      <w:lvlJc w:val="right"/>
      <w:pPr>
        <w:ind w:left="3501" w:hanging="180"/>
      </w:pPr>
    </w:lvl>
    <w:lvl w:ilvl="3" w:tplc="0405000F">
      <w:start w:val="1"/>
      <w:numFmt w:val="decimal"/>
      <w:lvlText w:val="%4."/>
      <w:lvlJc w:val="left"/>
      <w:pPr>
        <w:ind w:left="4221" w:hanging="360"/>
      </w:pPr>
    </w:lvl>
    <w:lvl w:ilvl="4" w:tplc="04050019" w:tentative="1">
      <w:start w:val="1"/>
      <w:numFmt w:val="lowerLetter"/>
      <w:lvlText w:val="%5."/>
      <w:lvlJc w:val="left"/>
      <w:pPr>
        <w:ind w:left="4941" w:hanging="360"/>
      </w:pPr>
    </w:lvl>
    <w:lvl w:ilvl="5" w:tplc="0405001B" w:tentative="1">
      <w:start w:val="1"/>
      <w:numFmt w:val="lowerRoman"/>
      <w:lvlText w:val="%6."/>
      <w:lvlJc w:val="right"/>
      <w:pPr>
        <w:ind w:left="5661" w:hanging="180"/>
      </w:pPr>
    </w:lvl>
    <w:lvl w:ilvl="6" w:tplc="0405000F" w:tentative="1">
      <w:start w:val="1"/>
      <w:numFmt w:val="decimal"/>
      <w:lvlText w:val="%7."/>
      <w:lvlJc w:val="left"/>
      <w:pPr>
        <w:ind w:left="6381" w:hanging="360"/>
      </w:pPr>
    </w:lvl>
    <w:lvl w:ilvl="7" w:tplc="04050019" w:tentative="1">
      <w:start w:val="1"/>
      <w:numFmt w:val="lowerLetter"/>
      <w:lvlText w:val="%8."/>
      <w:lvlJc w:val="left"/>
      <w:pPr>
        <w:ind w:left="7101" w:hanging="360"/>
      </w:pPr>
    </w:lvl>
    <w:lvl w:ilvl="8" w:tplc="0405001B" w:tentative="1">
      <w:start w:val="1"/>
      <w:numFmt w:val="lowerRoman"/>
      <w:lvlText w:val="%9."/>
      <w:lvlJc w:val="right"/>
      <w:pPr>
        <w:ind w:left="7821" w:hanging="180"/>
      </w:pPr>
    </w:lvl>
  </w:abstractNum>
  <w:abstractNum w:abstractNumId="13" w15:restartNumberingAfterBreak="0">
    <w:nsid w:val="54AE6858"/>
    <w:multiLevelType w:val="multilevel"/>
    <w:tmpl w:val="714C0D1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67E622F5"/>
    <w:multiLevelType w:val="hybridMultilevel"/>
    <w:tmpl w:val="7616BB16"/>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56518988">
    <w:abstractNumId w:val="9"/>
  </w:num>
  <w:num w:numId="2" w16cid:durableId="1394965089">
    <w:abstractNumId w:val="8"/>
  </w:num>
  <w:num w:numId="3" w16cid:durableId="1664236431">
    <w:abstractNumId w:val="3"/>
  </w:num>
  <w:num w:numId="4" w16cid:durableId="1221138112">
    <w:abstractNumId w:val="16"/>
  </w:num>
  <w:num w:numId="5" w16cid:durableId="1488284621">
    <w:abstractNumId w:val="7"/>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767651645">
    <w:abstractNumId w:val="0"/>
  </w:num>
  <w:num w:numId="7" w16cid:durableId="324018334">
    <w:abstractNumId w:val="7"/>
  </w:num>
  <w:num w:numId="8" w16cid:durableId="2019574464">
    <w:abstractNumId w:val="13"/>
  </w:num>
  <w:num w:numId="9" w16cid:durableId="2052416001">
    <w:abstractNumId w:val="10"/>
  </w:num>
  <w:num w:numId="10" w16cid:durableId="1296521102">
    <w:abstractNumId w:val="13"/>
  </w:num>
  <w:num w:numId="11" w16cid:durableId="1807889706">
    <w:abstractNumId w:val="14"/>
  </w:num>
  <w:num w:numId="12" w16cid:durableId="1226381196">
    <w:abstractNumId w:val="2"/>
  </w:num>
  <w:num w:numId="13" w16cid:durableId="112677858">
    <w:abstractNumId w:val="7"/>
  </w:num>
  <w:num w:numId="14" w16cid:durableId="279456998">
    <w:abstractNumId w:val="15"/>
  </w:num>
  <w:num w:numId="15" w16cid:durableId="106406113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918980477">
    <w:abstractNumId w:val="4"/>
  </w:num>
  <w:num w:numId="17" w16cid:durableId="13900829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974064767">
    <w:abstractNumId w:val="6"/>
  </w:num>
  <w:num w:numId="19" w16cid:durableId="742919401">
    <w:abstractNumId w:val="5"/>
  </w:num>
  <w:num w:numId="20" w16cid:durableId="1763916145">
    <w:abstractNumId w:val="7"/>
  </w:num>
  <w:num w:numId="21" w16cid:durableId="1984695446">
    <w:abstractNumId w:val="7"/>
  </w:num>
  <w:num w:numId="22" w16cid:durableId="1643726449">
    <w:abstractNumId w:val="1"/>
  </w:num>
  <w:num w:numId="23" w16cid:durableId="1965303734">
    <w:abstractNumId w:val="7"/>
  </w:num>
  <w:num w:numId="24" w16cid:durableId="147941487">
    <w:abstractNumId w:val="11"/>
  </w:num>
  <w:num w:numId="25" w16cid:durableId="1194807587">
    <w:abstractNumId w:val="7"/>
  </w:num>
  <w:num w:numId="26" w16cid:durableId="316568924">
    <w:abstractNumId w:val="7"/>
  </w:num>
  <w:num w:numId="27" w16cid:durableId="1138456502">
    <w:abstractNumId w:val="7"/>
  </w:num>
  <w:num w:numId="28" w16cid:durableId="1478645068">
    <w:abstractNumId w:val="7"/>
  </w:num>
  <w:num w:numId="29" w16cid:durableId="1214928766">
    <w:abstractNumId w:val="7"/>
  </w:num>
  <w:num w:numId="30" w16cid:durableId="1406536900">
    <w:abstractNumId w:val="7"/>
  </w:num>
  <w:num w:numId="31" w16cid:durableId="630135806">
    <w:abstractNumId w:val="7"/>
  </w:num>
  <w:num w:numId="32" w16cid:durableId="661666965">
    <w:abstractNumId w:val="12"/>
  </w:num>
  <w:num w:numId="33" w16cid:durableId="944848706">
    <w:abstractNumId w:val="7"/>
  </w:num>
  <w:numIdMacAtCleanup w:val="19"/>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Jan Černý">
    <w15:presenceInfo w15:providerId="Windows Live" w15:userId="4b577fdd824e58d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614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361E"/>
    <w:rsid w:val="000115A3"/>
    <w:rsid w:val="00012EC4"/>
    <w:rsid w:val="000152EA"/>
    <w:rsid w:val="00017F3C"/>
    <w:rsid w:val="000229B9"/>
    <w:rsid w:val="000306A7"/>
    <w:rsid w:val="00034BB7"/>
    <w:rsid w:val="000351B8"/>
    <w:rsid w:val="00036824"/>
    <w:rsid w:val="00036D07"/>
    <w:rsid w:val="00037B34"/>
    <w:rsid w:val="00041902"/>
    <w:rsid w:val="00041EC8"/>
    <w:rsid w:val="000424F5"/>
    <w:rsid w:val="0004569A"/>
    <w:rsid w:val="000548EC"/>
    <w:rsid w:val="00054FC6"/>
    <w:rsid w:val="0006465A"/>
    <w:rsid w:val="0006588D"/>
    <w:rsid w:val="00066352"/>
    <w:rsid w:val="00067A5E"/>
    <w:rsid w:val="0007054B"/>
    <w:rsid w:val="000719BB"/>
    <w:rsid w:val="00071C63"/>
    <w:rsid w:val="00072A65"/>
    <w:rsid w:val="00072C1E"/>
    <w:rsid w:val="000743D5"/>
    <w:rsid w:val="00085355"/>
    <w:rsid w:val="00093EF3"/>
    <w:rsid w:val="00096023"/>
    <w:rsid w:val="0009734D"/>
    <w:rsid w:val="000A28BD"/>
    <w:rsid w:val="000A5CE3"/>
    <w:rsid w:val="000B408F"/>
    <w:rsid w:val="000B4EB8"/>
    <w:rsid w:val="000C0F09"/>
    <w:rsid w:val="000C1DE6"/>
    <w:rsid w:val="000C41F2"/>
    <w:rsid w:val="000C5967"/>
    <w:rsid w:val="000C7171"/>
    <w:rsid w:val="000D22C4"/>
    <w:rsid w:val="000D27B9"/>
    <w:rsid w:val="000D27D1"/>
    <w:rsid w:val="000D4D98"/>
    <w:rsid w:val="000E1A7F"/>
    <w:rsid w:val="000F15F1"/>
    <w:rsid w:val="000F1C64"/>
    <w:rsid w:val="00103A42"/>
    <w:rsid w:val="00112864"/>
    <w:rsid w:val="0011293B"/>
    <w:rsid w:val="00114472"/>
    <w:rsid w:val="00114988"/>
    <w:rsid w:val="00114DE9"/>
    <w:rsid w:val="00115069"/>
    <w:rsid w:val="001150F2"/>
    <w:rsid w:val="001242CC"/>
    <w:rsid w:val="00133DBE"/>
    <w:rsid w:val="001363FD"/>
    <w:rsid w:val="00146649"/>
    <w:rsid w:val="00146BCB"/>
    <w:rsid w:val="0015027B"/>
    <w:rsid w:val="0015182E"/>
    <w:rsid w:val="0015194B"/>
    <w:rsid w:val="00153305"/>
    <w:rsid w:val="00153566"/>
    <w:rsid w:val="00161F0A"/>
    <w:rsid w:val="001655D0"/>
    <w:rsid w:val="001656A2"/>
    <w:rsid w:val="001662D6"/>
    <w:rsid w:val="00170EC5"/>
    <w:rsid w:val="001747C1"/>
    <w:rsid w:val="00177D6B"/>
    <w:rsid w:val="0018095F"/>
    <w:rsid w:val="0018395D"/>
    <w:rsid w:val="00185455"/>
    <w:rsid w:val="001861AF"/>
    <w:rsid w:val="00191F90"/>
    <w:rsid w:val="001A056D"/>
    <w:rsid w:val="001A3B3C"/>
    <w:rsid w:val="001A4537"/>
    <w:rsid w:val="001B4180"/>
    <w:rsid w:val="001B459E"/>
    <w:rsid w:val="001B4E74"/>
    <w:rsid w:val="001B7668"/>
    <w:rsid w:val="001C645F"/>
    <w:rsid w:val="001D2D2F"/>
    <w:rsid w:val="001D5BF5"/>
    <w:rsid w:val="001D7EE9"/>
    <w:rsid w:val="001E2065"/>
    <w:rsid w:val="001E678E"/>
    <w:rsid w:val="001F570B"/>
    <w:rsid w:val="001F5FCA"/>
    <w:rsid w:val="00202655"/>
    <w:rsid w:val="002038C9"/>
    <w:rsid w:val="00203BA5"/>
    <w:rsid w:val="00204BD1"/>
    <w:rsid w:val="002071BB"/>
    <w:rsid w:val="00207445"/>
    <w:rsid w:val="00207DF5"/>
    <w:rsid w:val="00211BC8"/>
    <w:rsid w:val="002152A4"/>
    <w:rsid w:val="002175A4"/>
    <w:rsid w:val="0022193C"/>
    <w:rsid w:val="00225E62"/>
    <w:rsid w:val="0022693F"/>
    <w:rsid w:val="00240B53"/>
    <w:rsid w:val="00240B81"/>
    <w:rsid w:val="00241689"/>
    <w:rsid w:val="00244481"/>
    <w:rsid w:val="00247D01"/>
    <w:rsid w:val="0025030F"/>
    <w:rsid w:val="00250724"/>
    <w:rsid w:val="002513D2"/>
    <w:rsid w:val="002531D2"/>
    <w:rsid w:val="00261A5B"/>
    <w:rsid w:val="0026220C"/>
    <w:rsid w:val="00262E5B"/>
    <w:rsid w:val="00274C8E"/>
    <w:rsid w:val="00276AFE"/>
    <w:rsid w:val="00276DC6"/>
    <w:rsid w:val="002777FC"/>
    <w:rsid w:val="002817B9"/>
    <w:rsid w:val="00283315"/>
    <w:rsid w:val="002A3B57"/>
    <w:rsid w:val="002A3EEE"/>
    <w:rsid w:val="002A79E6"/>
    <w:rsid w:val="002B1DA6"/>
    <w:rsid w:val="002B6B58"/>
    <w:rsid w:val="002B7FDC"/>
    <w:rsid w:val="002C31BF"/>
    <w:rsid w:val="002C6282"/>
    <w:rsid w:val="002D2102"/>
    <w:rsid w:val="002D3268"/>
    <w:rsid w:val="002D7FD6"/>
    <w:rsid w:val="002E0CD7"/>
    <w:rsid w:val="002E0CFB"/>
    <w:rsid w:val="002E53DF"/>
    <w:rsid w:val="002E5C7B"/>
    <w:rsid w:val="002E6A91"/>
    <w:rsid w:val="002F4333"/>
    <w:rsid w:val="003003AC"/>
    <w:rsid w:val="00301904"/>
    <w:rsid w:val="00302D12"/>
    <w:rsid w:val="00304DAF"/>
    <w:rsid w:val="003063A4"/>
    <w:rsid w:val="0030673E"/>
    <w:rsid w:val="00307207"/>
    <w:rsid w:val="00312478"/>
    <w:rsid w:val="003130A4"/>
    <w:rsid w:val="00313480"/>
    <w:rsid w:val="00316E54"/>
    <w:rsid w:val="00320476"/>
    <w:rsid w:val="003229ED"/>
    <w:rsid w:val="003254A3"/>
    <w:rsid w:val="00327096"/>
    <w:rsid w:val="00327EEF"/>
    <w:rsid w:val="0033239F"/>
    <w:rsid w:val="00333486"/>
    <w:rsid w:val="00334918"/>
    <w:rsid w:val="003418A3"/>
    <w:rsid w:val="0034274B"/>
    <w:rsid w:val="0034719F"/>
    <w:rsid w:val="00350A35"/>
    <w:rsid w:val="003517F0"/>
    <w:rsid w:val="00351CC9"/>
    <w:rsid w:val="003571D8"/>
    <w:rsid w:val="00357BC6"/>
    <w:rsid w:val="00361422"/>
    <w:rsid w:val="00361AAC"/>
    <w:rsid w:val="00365F6F"/>
    <w:rsid w:val="00370165"/>
    <w:rsid w:val="0037545D"/>
    <w:rsid w:val="00383211"/>
    <w:rsid w:val="003846BE"/>
    <w:rsid w:val="00386FF1"/>
    <w:rsid w:val="00391C65"/>
    <w:rsid w:val="00392EB6"/>
    <w:rsid w:val="00393391"/>
    <w:rsid w:val="003956C6"/>
    <w:rsid w:val="003A6E51"/>
    <w:rsid w:val="003B04EE"/>
    <w:rsid w:val="003C1378"/>
    <w:rsid w:val="003C33F2"/>
    <w:rsid w:val="003C6679"/>
    <w:rsid w:val="003D756E"/>
    <w:rsid w:val="003D7CBB"/>
    <w:rsid w:val="003E420D"/>
    <w:rsid w:val="003E4C13"/>
    <w:rsid w:val="003E61D0"/>
    <w:rsid w:val="003F015D"/>
    <w:rsid w:val="003F046A"/>
    <w:rsid w:val="003F3C44"/>
    <w:rsid w:val="0040292F"/>
    <w:rsid w:val="004078F3"/>
    <w:rsid w:val="00410805"/>
    <w:rsid w:val="004136EF"/>
    <w:rsid w:val="00427794"/>
    <w:rsid w:val="004370B9"/>
    <w:rsid w:val="0043711E"/>
    <w:rsid w:val="00442CF3"/>
    <w:rsid w:val="00443A39"/>
    <w:rsid w:val="00450F07"/>
    <w:rsid w:val="004537AA"/>
    <w:rsid w:val="00453CD3"/>
    <w:rsid w:val="0045405D"/>
    <w:rsid w:val="004546C8"/>
    <w:rsid w:val="0045650A"/>
    <w:rsid w:val="004566B5"/>
    <w:rsid w:val="00460660"/>
    <w:rsid w:val="00460889"/>
    <w:rsid w:val="00464BA9"/>
    <w:rsid w:val="00466F70"/>
    <w:rsid w:val="00472329"/>
    <w:rsid w:val="00483969"/>
    <w:rsid w:val="00486107"/>
    <w:rsid w:val="0048625B"/>
    <w:rsid w:val="00490635"/>
    <w:rsid w:val="00491827"/>
    <w:rsid w:val="004A4B98"/>
    <w:rsid w:val="004B23EA"/>
    <w:rsid w:val="004B5521"/>
    <w:rsid w:val="004C1736"/>
    <w:rsid w:val="004C4399"/>
    <w:rsid w:val="004C77F1"/>
    <w:rsid w:val="004C787C"/>
    <w:rsid w:val="004D1A96"/>
    <w:rsid w:val="004D53A4"/>
    <w:rsid w:val="004D53E8"/>
    <w:rsid w:val="004D7125"/>
    <w:rsid w:val="004E12BE"/>
    <w:rsid w:val="004E2754"/>
    <w:rsid w:val="004E7A1F"/>
    <w:rsid w:val="004F4B9B"/>
    <w:rsid w:val="004F77BF"/>
    <w:rsid w:val="0050175E"/>
    <w:rsid w:val="00505AA0"/>
    <w:rsid w:val="0050666E"/>
    <w:rsid w:val="00510AEC"/>
    <w:rsid w:val="00511AB9"/>
    <w:rsid w:val="005130DA"/>
    <w:rsid w:val="00522BB2"/>
    <w:rsid w:val="00523BB5"/>
    <w:rsid w:val="00523EA7"/>
    <w:rsid w:val="00527CB2"/>
    <w:rsid w:val="00531087"/>
    <w:rsid w:val="00531CB9"/>
    <w:rsid w:val="00532709"/>
    <w:rsid w:val="00534EED"/>
    <w:rsid w:val="0054025B"/>
    <w:rsid w:val="005406EB"/>
    <w:rsid w:val="005415BA"/>
    <w:rsid w:val="00542188"/>
    <w:rsid w:val="005440CC"/>
    <w:rsid w:val="005457B2"/>
    <w:rsid w:val="005471F6"/>
    <w:rsid w:val="005527A3"/>
    <w:rsid w:val="00553375"/>
    <w:rsid w:val="005541C1"/>
    <w:rsid w:val="00555884"/>
    <w:rsid w:val="00561AE4"/>
    <w:rsid w:val="00563B6F"/>
    <w:rsid w:val="005736B7"/>
    <w:rsid w:val="00573D55"/>
    <w:rsid w:val="00575E5A"/>
    <w:rsid w:val="00580245"/>
    <w:rsid w:val="00583A10"/>
    <w:rsid w:val="005865F0"/>
    <w:rsid w:val="0058742A"/>
    <w:rsid w:val="005876EF"/>
    <w:rsid w:val="00593385"/>
    <w:rsid w:val="00593945"/>
    <w:rsid w:val="005979AA"/>
    <w:rsid w:val="005A1F44"/>
    <w:rsid w:val="005A2005"/>
    <w:rsid w:val="005A2CE9"/>
    <w:rsid w:val="005A5F32"/>
    <w:rsid w:val="005B2FB1"/>
    <w:rsid w:val="005B3C36"/>
    <w:rsid w:val="005B4050"/>
    <w:rsid w:val="005B4326"/>
    <w:rsid w:val="005B446F"/>
    <w:rsid w:val="005B6753"/>
    <w:rsid w:val="005B71BD"/>
    <w:rsid w:val="005C06B2"/>
    <w:rsid w:val="005C10BF"/>
    <w:rsid w:val="005D3C39"/>
    <w:rsid w:val="005D3E75"/>
    <w:rsid w:val="005D778A"/>
    <w:rsid w:val="005D7A53"/>
    <w:rsid w:val="005E6ABA"/>
    <w:rsid w:val="005F6C1D"/>
    <w:rsid w:val="005F7982"/>
    <w:rsid w:val="00601A8C"/>
    <w:rsid w:val="0061052D"/>
    <w:rsid w:val="0061068E"/>
    <w:rsid w:val="006115D3"/>
    <w:rsid w:val="0061560D"/>
    <w:rsid w:val="00616051"/>
    <w:rsid w:val="00630409"/>
    <w:rsid w:val="00636C33"/>
    <w:rsid w:val="006412D0"/>
    <w:rsid w:val="006454B5"/>
    <w:rsid w:val="00655976"/>
    <w:rsid w:val="0065610E"/>
    <w:rsid w:val="00660AD3"/>
    <w:rsid w:val="0066380B"/>
    <w:rsid w:val="00673C64"/>
    <w:rsid w:val="006776B6"/>
    <w:rsid w:val="00681466"/>
    <w:rsid w:val="00683DA8"/>
    <w:rsid w:val="00685D86"/>
    <w:rsid w:val="00687051"/>
    <w:rsid w:val="0069103A"/>
    <w:rsid w:val="0069136C"/>
    <w:rsid w:val="00693150"/>
    <w:rsid w:val="006A019B"/>
    <w:rsid w:val="006A3774"/>
    <w:rsid w:val="006A5570"/>
    <w:rsid w:val="006A689C"/>
    <w:rsid w:val="006A6BB2"/>
    <w:rsid w:val="006B0F8E"/>
    <w:rsid w:val="006B3D79"/>
    <w:rsid w:val="006B4AA3"/>
    <w:rsid w:val="006B6FE4"/>
    <w:rsid w:val="006C16E1"/>
    <w:rsid w:val="006C2343"/>
    <w:rsid w:val="006C31D3"/>
    <w:rsid w:val="006C442A"/>
    <w:rsid w:val="006C4C33"/>
    <w:rsid w:val="006C7C0A"/>
    <w:rsid w:val="006D2031"/>
    <w:rsid w:val="006E0578"/>
    <w:rsid w:val="006E1490"/>
    <w:rsid w:val="006E2BB3"/>
    <w:rsid w:val="006E314D"/>
    <w:rsid w:val="006E47F7"/>
    <w:rsid w:val="006E6352"/>
    <w:rsid w:val="006F2A08"/>
    <w:rsid w:val="006F6B79"/>
    <w:rsid w:val="0070271C"/>
    <w:rsid w:val="00702FC8"/>
    <w:rsid w:val="00704BA9"/>
    <w:rsid w:val="007065A6"/>
    <w:rsid w:val="00710723"/>
    <w:rsid w:val="00720802"/>
    <w:rsid w:val="00720CDF"/>
    <w:rsid w:val="00723ED1"/>
    <w:rsid w:val="0072761A"/>
    <w:rsid w:val="00740AF5"/>
    <w:rsid w:val="00743525"/>
    <w:rsid w:val="00745323"/>
    <w:rsid w:val="00745555"/>
    <w:rsid w:val="00745F94"/>
    <w:rsid w:val="00752C87"/>
    <w:rsid w:val="007541A2"/>
    <w:rsid w:val="00755818"/>
    <w:rsid w:val="0076286B"/>
    <w:rsid w:val="00765BB2"/>
    <w:rsid w:val="00766846"/>
    <w:rsid w:val="0076790E"/>
    <w:rsid w:val="0077673A"/>
    <w:rsid w:val="007809A8"/>
    <w:rsid w:val="007846E1"/>
    <w:rsid w:val="007847D6"/>
    <w:rsid w:val="007A133B"/>
    <w:rsid w:val="007A2D02"/>
    <w:rsid w:val="007A5172"/>
    <w:rsid w:val="007A67A0"/>
    <w:rsid w:val="007A76DB"/>
    <w:rsid w:val="007B30A4"/>
    <w:rsid w:val="007B3B7B"/>
    <w:rsid w:val="007B570C"/>
    <w:rsid w:val="007C52A9"/>
    <w:rsid w:val="007C6D8C"/>
    <w:rsid w:val="007D016E"/>
    <w:rsid w:val="007D4536"/>
    <w:rsid w:val="007D7A4E"/>
    <w:rsid w:val="007E1609"/>
    <w:rsid w:val="007E4A6E"/>
    <w:rsid w:val="007E6ED9"/>
    <w:rsid w:val="007E7BA2"/>
    <w:rsid w:val="007F1C30"/>
    <w:rsid w:val="007F56A7"/>
    <w:rsid w:val="00800851"/>
    <w:rsid w:val="0080171C"/>
    <w:rsid w:val="00803454"/>
    <w:rsid w:val="00807DD0"/>
    <w:rsid w:val="00810E5C"/>
    <w:rsid w:val="00816930"/>
    <w:rsid w:val="008211FB"/>
    <w:rsid w:val="0082191C"/>
    <w:rsid w:val="00821D01"/>
    <w:rsid w:val="008228DB"/>
    <w:rsid w:val="00824705"/>
    <w:rsid w:val="00824C17"/>
    <w:rsid w:val="00826B7B"/>
    <w:rsid w:val="0083016D"/>
    <w:rsid w:val="0083197D"/>
    <w:rsid w:val="0083200B"/>
    <w:rsid w:val="00834146"/>
    <w:rsid w:val="00846789"/>
    <w:rsid w:val="0084753C"/>
    <w:rsid w:val="0085353E"/>
    <w:rsid w:val="008629F6"/>
    <w:rsid w:val="00864DDC"/>
    <w:rsid w:val="00877FB0"/>
    <w:rsid w:val="00887F36"/>
    <w:rsid w:val="00890815"/>
    <w:rsid w:val="00890A4F"/>
    <w:rsid w:val="00897D8E"/>
    <w:rsid w:val="008A235A"/>
    <w:rsid w:val="008A242D"/>
    <w:rsid w:val="008A3568"/>
    <w:rsid w:val="008A70E5"/>
    <w:rsid w:val="008B630D"/>
    <w:rsid w:val="008B7D44"/>
    <w:rsid w:val="008C1612"/>
    <w:rsid w:val="008C24A8"/>
    <w:rsid w:val="008C50F3"/>
    <w:rsid w:val="008C51A4"/>
    <w:rsid w:val="008C7173"/>
    <w:rsid w:val="008C7EFE"/>
    <w:rsid w:val="008D03B9"/>
    <w:rsid w:val="008D30C7"/>
    <w:rsid w:val="008D4A86"/>
    <w:rsid w:val="008E0D9C"/>
    <w:rsid w:val="008E3168"/>
    <w:rsid w:val="008E5FD1"/>
    <w:rsid w:val="008E70B2"/>
    <w:rsid w:val="008F18D6"/>
    <w:rsid w:val="008F2C9B"/>
    <w:rsid w:val="008F6260"/>
    <w:rsid w:val="008F797B"/>
    <w:rsid w:val="009037B0"/>
    <w:rsid w:val="00904780"/>
    <w:rsid w:val="0090635B"/>
    <w:rsid w:val="00911FF0"/>
    <w:rsid w:val="009128AD"/>
    <w:rsid w:val="00914F81"/>
    <w:rsid w:val="009172B7"/>
    <w:rsid w:val="00922385"/>
    <w:rsid w:val="009223DF"/>
    <w:rsid w:val="00923406"/>
    <w:rsid w:val="00924139"/>
    <w:rsid w:val="0092492F"/>
    <w:rsid w:val="00932D1A"/>
    <w:rsid w:val="00936091"/>
    <w:rsid w:val="00940D8A"/>
    <w:rsid w:val="00943276"/>
    <w:rsid w:val="009432F6"/>
    <w:rsid w:val="00950944"/>
    <w:rsid w:val="009606EA"/>
    <w:rsid w:val="00961FD5"/>
    <w:rsid w:val="00962258"/>
    <w:rsid w:val="009632FA"/>
    <w:rsid w:val="009678B7"/>
    <w:rsid w:val="009714A0"/>
    <w:rsid w:val="0097239D"/>
    <w:rsid w:val="00976324"/>
    <w:rsid w:val="00984170"/>
    <w:rsid w:val="00987243"/>
    <w:rsid w:val="00987D83"/>
    <w:rsid w:val="00991EC6"/>
    <w:rsid w:val="00992D9C"/>
    <w:rsid w:val="00996CB8"/>
    <w:rsid w:val="00997DBF"/>
    <w:rsid w:val="009A1A11"/>
    <w:rsid w:val="009A404E"/>
    <w:rsid w:val="009A5D30"/>
    <w:rsid w:val="009B2E97"/>
    <w:rsid w:val="009B4925"/>
    <w:rsid w:val="009B5146"/>
    <w:rsid w:val="009C0213"/>
    <w:rsid w:val="009C418E"/>
    <w:rsid w:val="009C442C"/>
    <w:rsid w:val="009C70FC"/>
    <w:rsid w:val="009D006F"/>
    <w:rsid w:val="009D162B"/>
    <w:rsid w:val="009D2FC5"/>
    <w:rsid w:val="009E07F4"/>
    <w:rsid w:val="009E1F6C"/>
    <w:rsid w:val="009F309B"/>
    <w:rsid w:val="009F392E"/>
    <w:rsid w:val="009F53C5"/>
    <w:rsid w:val="00A04C47"/>
    <w:rsid w:val="00A04D7F"/>
    <w:rsid w:val="00A0740E"/>
    <w:rsid w:val="00A134B8"/>
    <w:rsid w:val="00A17F3B"/>
    <w:rsid w:val="00A22593"/>
    <w:rsid w:val="00A275DA"/>
    <w:rsid w:val="00A2778D"/>
    <w:rsid w:val="00A31A20"/>
    <w:rsid w:val="00A36A6B"/>
    <w:rsid w:val="00A4050F"/>
    <w:rsid w:val="00A46411"/>
    <w:rsid w:val="00A50641"/>
    <w:rsid w:val="00A5119D"/>
    <w:rsid w:val="00A518FF"/>
    <w:rsid w:val="00A530BF"/>
    <w:rsid w:val="00A53F73"/>
    <w:rsid w:val="00A6177B"/>
    <w:rsid w:val="00A62E74"/>
    <w:rsid w:val="00A65C58"/>
    <w:rsid w:val="00A66136"/>
    <w:rsid w:val="00A707F6"/>
    <w:rsid w:val="00A70911"/>
    <w:rsid w:val="00A71189"/>
    <w:rsid w:val="00A7364A"/>
    <w:rsid w:val="00A74DCC"/>
    <w:rsid w:val="00A753ED"/>
    <w:rsid w:val="00A77512"/>
    <w:rsid w:val="00A8361E"/>
    <w:rsid w:val="00A83D69"/>
    <w:rsid w:val="00A86178"/>
    <w:rsid w:val="00A90512"/>
    <w:rsid w:val="00A906B0"/>
    <w:rsid w:val="00A94C2F"/>
    <w:rsid w:val="00A967DA"/>
    <w:rsid w:val="00AA4CBB"/>
    <w:rsid w:val="00AA65FA"/>
    <w:rsid w:val="00AA7351"/>
    <w:rsid w:val="00AB401B"/>
    <w:rsid w:val="00AB4171"/>
    <w:rsid w:val="00AB7C86"/>
    <w:rsid w:val="00AC293B"/>
    <w:rsid w:val="00AC62F0"/>
    <w:rsid w:val="00AD056F"/>
    <w:rsid w:val="00AD0C7B"/>
    <w:rsid w:val="00AD38D0"/>
    <w:rsid w:val="00AD5F1A"/>
    <w:rsid w:val="00AD6731"/>
    <w:rsid w:val="00AE38D7"/>
    <w:rsid w:val="00AE6970"/>
    <w:rsid w:val="00B008D5"/>
    <w:rsid w:val="00B00CFD"/>
    <w:rsid w:val="00B02F73"/>
    <w:rsid w:val="00B05661"/>
    <w:rsid w:val="00B05EAA"/>
    <w:rsid w:val="00B0619F"/>
    <w:rsid w:val="00B101FD"/>
    <w:rsid w:val="00B13A26"/>
    <w:rsid w:val="00B14FCA"/>
    <w:rsid w:val="00B15D0D"/>
    <w:rsid w:val="00B21121"/>
    <w:rsid w:val="00B22106"/>
    <w:rsid w:val="00B257B4"/>
    <w:rsid w:val="00B25B92"/>
    <w:rsid w:val="00B26A1C"/>
    <w:rsid w:val="00B31A78"/>
    <w:rsid w:val="00B31C47"/>
    <w:rsid w:val="00B41EC7"/>
    <w:rsid w:val="00B42426"/>
    <w:rsid w:val="00B4380D"/>
    <w:rsid w:val="00B50AB2"/>
    <w:rsid w:val="00B532F1"/>
    <w:rsid w:val="00B5431A"/>
    <w:rsid w:val="00B55C5D"/>
    <w:rsid w:val="00B615B0"/>
    <w:rsid w:val="00B75EE1"/>
    <w:rsid w:val="00B77481"/>
    <w:rsid w:val="00B8518B"/>
    <w:rsid w:val="00B85945"/>
    <w:rsid w:val="00B85B77"/>
    <w:rsid w:val="00B90603"/>
    <w:rsid w:val="00B9371E"/>
    <w:rsid w:val="00B97CC3"/>
    <w:rsid w:val="00BA1178"/>
    <w:rsid w:val="00BA22D4"/>
    <w:rsid w:val="00BA23F8"/>
    <w:rsid w:val="00BA2813"/>
    <w:rsid w:val="00BA636B"/>
    <w:rsid w:val="00BB564F"/>
    <w:rsid w:val="00BB7AE2"/>
    <w:rsid w:val="00BC06C4"/>
    <w:rsid w:val="00BC603B"/>
    <w:rsid w:val="00BD2718"/>
    <w:rsid w:val="00BD7E91"/>
    <w:rsid w:val="00BD7F0D"/>
    <w:rsid w:val="00C02D0A"/>
    <w:rsid w:val="00C03A6E"/>
    <w:rsid w:val="00C10025"/>
    <w:rsid w:val="00C10BE7"/>
    <w:rsid w:val="00C13860"/>
    <w:rsid w:val="00C157B7"/>
    <w:rsid w:val="00C226C0"/>
    <w:rsid w:val="00C24A6A"/>
    <w:rsid w:val="00C32006"/>
    <w:rsid w:val="00C327CB"/>
    <w:rsid w:val="00C42FE6"/>
    <w:rsid w:val="00C447D6"/>
    <w:rsid w:val="00C44F6A"/>
    <w:rsid w:val="00C454A5"/>
    <w:rsid w:val="00C45F7B"/>
    <w:rsid w:val="00C471B7"/>
    <w:rsid w:val="00C572F7"/>
    <w:rsid w:val="00C6198E"/>
    <w:rsid w:val="00C647AB"/>
    <w:rsid w:val="00C64811"/>
    <w:rsid w:val="00C708EA"/>
    <w:rsid w:val="00C71821"/>
    <w:rsid w:val="00C71F1D"/>
    <w:rsid w:val="00C750D6"/>
    <w:rsid w:val="00C75A6B"/>
    <w:rsid w:val="00C778A5"/>
    <w:rsid w:val="00C95162"/>
    <w:rsid w:val="00C95640"/>
    <w:rsid w:val="00CA3111"/>
    <w:rsid w:val="00CA63DF"/>
    <w:rsid w:val="00CB2A5C"/>
    <w:rsid w:val="00CB4989"/>
    <w:rsid w:val="00CB6A37"/>
    <w:rsid w:val="00CB7684"/>
    <w:rsid w:val="00CC2827"/>
    <w:rsid w:val="00CC7057"/>
    <w:rsid w:val="00CC7C8F"/>
    <w:rsid w:val="00CD1FC4"/>
    <w:rsid w:val="00CD38D0"/>
    <w:rsid w:val="00CD580E"/>
    <w:rsid w:val="00CD6412"/>
    <w:rsid w:val="00CE2B52"/>
    <w:rsid w:val="00CE5014"/>
    <w:rsid w:val="00D00410"/>
    <w:rsid w:val="00D03496"/>
    <w:rsid w:val="00D034A0"/>
    <w:rsid w:val="00D057C2"/>
    <w:rsid w:val="00D0732C"/>
    <w:rsid w:val="00D077C0"/>
    <w:rsid w:val="00D10544"/>
    <w:rsid w:val="00D12145"/>
    <w:rsid w:val="00D13673"/>
    <w:rsid w:val="00D14AB6"/>
    <w:rsid w:val="00D14BD3"/>
    <w:rsid w:val="00D21061"/>
    <w:rsid w:val="00D30099"/>
    <w:rsid w:val="00D322B7"/>
    <w:rsid w:val="00D40B5E"/>
    <w:rsid w:val="00D4108E"/>
    <w:rsid w:val="00D52A21"/>
    <w:rsid w:val="00D52A44"/>
    <w:rsid w:val="00D52D0D"/>
    <w:rsid w:val="00D566FD"/>
    <w:rsid w:val="00D60B2A"/>
    <w:rsid w:val="00D61630"/>
    <w:rsid w:val="00D6163D"/>
    <w:rsid w:val="00D67068"/>
    <w:rsid w:val="00D72BC1"/>
    <w:rsid w:val="00D746A8"/>
    <w:rsid w:val="00D74871"/>
    <w:rsid w:val="00D82BFB"/>
    <w:rsid w:val="00D831A3"/>
    <w:rsid w:val="00D842DA"/>
    <w:rsid w:val="00D86776"/>
    <w:rsid w:val="00D87790"/>
    <w:rsid w:val="00D90C8B"/>
    <w:rsid w:val="00D97BE3"/>
    <w:rsid w:val="00DA009B"/>
    <w:rsid w:val="00DA27EA"/>
    <w:rsid w:val="00DA3711"/>
    <w:rsid w:val="00DA3AE5"/>
    <w:rsid w:val="00DB00C6"/>
    <w:rsid w:val="00DB15C7"/>
    <w:rsid w:val="00DB4E11"/>
    <w:rsid w:val="00DB64B6"/>
    <w:rsid w:val="00DC00FB"/>
    <w:rsid w:val="00DC09BA"/>
    <w:rsid w:val="00DC4DB0"/>
    <w:rsid w:val="00DC6542"/>
    <w:rsid w:val="00DD46F3"/>
    <w:rsid w:val="00DD640A"/>
    <w:rsid w:val="00DD7189"/>
    <w:rsid w:val="00DE495D"/>
    <w:rsid w:val="00DE51A5"/>
    <w:rsid w:val="00DE56F2"/>
    <w:rsid w:val="00DF116D"/>
    <w:rsid w:val="00DF1507"/>
    <w:rsid w:val="00DF16B0"/>
    <w:rsid w:val="00DF4DDD"/>
    <w:rsid w:val="00DF51CA"/>
    <w:rsid w:val="00E012EC"/>
    <w:rsid w:val="00E014A7"/>
    <w:rsid w:val="00E0249A"/>
    <w:rsid w:val="00E044AB"/>
    <w:rsid w:val="00E04A7B"/>
    <w:rsid w:val="00E11CBC"/>
    <w:rsid w:val="00E13D4F"/>
    <w:rsid w:val="00E16FF7"/>
    <w:rsid w:val="00E1732F"/>
    <w:rsid w:val="00E26D68"/>
    <w:rsid w:val="00E44045"/>
    <w:rsid w:val="00E4634C"/>
    <w:rsid w:val="00E507E7"/>
    <w:rsid w:val="00E618C4"/>
    <w:rsid w:val="00E62C6C"/>
    <w:rsid w:val="00E64846"/>
    <w:rsid w:val="00E70A4A"/>
    <w:rsid w:val="00E7218A"/>
    <w:rsid w:val="00E7568D"/>
    <w:rsid w:val="00E7786A"/>
    <w:rsid w:val="00E84C3A"/>
    <w:rsid w:val="00E85446"/>
    <w:rsid w:val="00E8760A"/>
    <w:rsid w:val="00E878EE"/>
    <w:rsid w:val="00E92651"/>
    <w:rsid w:val="00E97B49"/>
    <w:rsid w:val="00EA0578"/>
    <w:rsid w:val="00EA6EC7"/>
    <w:rsid w:val="00EA7F21"/>
    <w:rsid w:val="00EB104F"/>
    <w:rsid w:val="00EB219C"/>
    <w:rsid w:val="00EB46E5"/>
    <w:rsid w:val="00EC1BDD"/>
    <w:rsid w:val="00EC30A5"/>
    <w:rsid w:val="00EC5168"/>
    <w:rsid w:val="00ED0703"/>
    <w:rsid w:val="00ED14BD"/>
    <w:rsid w:val="00EE016B"/>
    <w:rsid w:val="00EF1373"/>
    <w:rsid w:val="00EF2E5D"/>
    <w:rsid w:val="00F016C7"/>
    <w:rsid w:val="00F05487"/>
    <w:rsid w:val="00F10F02"/>
    <w:rsid w:val="00F123BE"/>
    <w:rsid w:val="00F12DEC"/>
    <w:rsid w:val="00F147A1"/>
    <w:rsid w:val="00F1715C"/>
    <w:rsid w:val="00F23C4E"/>
    <w:rsid w:val="00F24E24"/>
    <w:rsid w:val="00F310F8"/>
    <w:rsid w:val="00F35939"/>
    <w:rsid w:val="00F35E5D"/>
    <w:rsid w:val="00F36483"/>
    <w:rsid w:val="00F42228"/>
    <w:rsid w:val="00F45607"/>
    <w:rsid w:val="00F471EC"/>
    <w:rsid w:val="00F4722B"/>
    <w:rsid w:val="00F529B2"/>
    <w:rsid w:val="00F54432"/>
    <w:rsid w:val="00F54C3F"/>
    <w:rsid w:val="00F60AF1"/>
    <w:rsid w:val="00F6214F"/>
    <w:rsid w:val="00F6386A"/>
    <w:rsid w:val="00F659EB"/>
    <w:rsid w:val="00F6659D"/>
    <w:rsid w:val="00F67B27"/>
    <w:rsid w:val="00F705D1"/>
    <w:rsid w:val="00F73B4D"/>
    <w:rsid w:val="00F83285"/>
    <w:rsid w:val="00F86BA6"/>
    <w:rsid w:val="00F8788B"/>
    <w:rsid w:val="00F908C8"/>
    <w:rsid w:val="00FA187E"/>
    <w:rsid w:val="00FA44B9"/>
    <w:rsid w:val="00FA683E"/>
    <w:rsid w:val="00FB11E3"/>
    <w:rsid w:val="00FB1487"/>
    <w:rsid w:val="00FB1A27"/>
    <w:rsid w:val="00FB5DE8"/>
    <w:rsid w:val="00FB5E67"/>
    <w:rsid w:val="00FB6342"/>
    <w:rsid w:val="00FC0975"/>
    <w:rsid w:val="00FC6389"/>
    <w:rsid w:val="00FD5B4B"/>
    <w:rsid w:val="00FD5DE6"/>
    <w:rsid w:val="00FE420C"/>
    <w:rsid w:val="00FE5F22"/>
    <w:rsid w:val="00FE6AEC"/>
    <w:rsid w:val="00FE7937"/>
    <w:rsid w:val="00FF0F8C"/>
    <w:rsid w:val="00FF0FD7"/>
    <w:rsid w:val="00FF3101"/>
    <w:rsid w:val="00FF471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41"/>
    <o:shapelayout v:ext="edit">
      <o:idmap v:ext="edit" data="1"/>
    </o:shapelayout>
  </w:shapeDefaults>
  <w:decimalSymbol w:val=","/>
  <w:listSeparator w:val=";"/>
  <w14:docId w14:val="7E475597"/>
  <w15:docId w15:val="{3389EE73-509A-4D9A-8E16-B7A8B6B2D6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454B5"/>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6454B5"/>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6454B5"/>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6454B5"/>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6454B5"/>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6454B5"/>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6454B5"/>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6454B5"/>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6454B5"/>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6454B5"/>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6454B5"/>
    <w:pPr>
      <w:tabs>
        <w:tab w:val="center" w:pos="4536"/>
        <w:tab w:val="right" w:pos="9072"/>
      </w:tabs>
      <w:spacing w:after="0" w:line="240" w:lineRule="auto"/>
    </w:pPr>
  </w:style>
  <w:style w:type="character" w:customStyle="1" w:styleId="ZpatChar">
    <w:name w:val="Zápatí Char"/>
    <w:basedOn w:val="Standardnpsmoodstavce"/>
    <w:link w:val="Zpat"/>
    <w:uiPriority w:val="99"/>
    <w:rsid w:val="006454B5"/>
    <w:rPr>
      <w:rFonts w:ascii="Verdana" w:hAnsi="Verdana"/>
      <w:sz w:val="20"/>
      <w:szCs w:val="20"/>
    </w:rPr>
  </w:style>
  <w:style w:type="character" w:customStyle="1" w:styleId="Nadpis1Char">
    <w:name w:val="Nadpis 1 Char"/>
    <w:basedOn w:val="Standardnpsmoodstavce"/>
    <w:link w:val="Nadpis1"/>
    <w:uiPriority w:val="9"/>
    <w:rsid w:val="006454B5"/>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6454B5"/>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6454B5"/>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6454B5"/>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6454B5"/>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rsid w:val="006454B5"/>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6454B5"/>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6454B5"/>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6454B5"/>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A62E74"/>
    <w:rPr>
      <w:b/>
      <w:i w:val="0"/>
      <w:iCs/>
      <w:color w:val="00A1E0" w:themeColor="accent3"/>
    </w:rPr>
  </w:style>
  <w:style w:type="character" w:styleId="Zdraznn">
    <w:name w:val="Emphasis"/>
    <w:basedOn w:val="Standardnpsmoodstavce"/>
    <w:qFormat/>
    <w:rsid w:val="00A62E74"/>
  </w:style>
  <w:style w:type="paragraph" w:styleId="Bezmezer">
    <w:name w:val="No Spacing"/>
    <w:uiPriority w:val="1"/>
    <w:qFormat/>
    <w:rsid w:val="006454B5"/>
    <w:pPr>
      <w:spacing w:after="0" w:line="240" w:lineRule="auto"/>
    </w:pPr>
    <w:rPr>
      <w:rFonts w:ascii="Verdana" w:hAnsi="Verdana"/>
      <w:sz w:val="20"/>
      <w:szCs w:val="20"/>
    </w:rPr>
  </w:style>
  <w:style w:type="paragraph" w:styleId="Citt">
    <w:name w:val="Quote"/>
    <w:basedOn w:val="Normln"/>
    <w:next w:val="Normln"/>
    <w:link w:val="CittChar"/>
    <w:uiPriority w:val="29"/>
    <w:qFormat/>
    <w:rsid w:val="006454B5"/>
    <w:rPr>
      <w:i/>
      <w:iCs/>
      <w:color w:val="000000" w:themeColor="text1"/>
    </w:rPr>
  </w:style>
  <w:style w:type="character" w:customStyle="1" w:styleId="CittChar">
    <w:name w:val="Citát Char"/>
    <w:basedOn w:val="Standardnpsmoodstavce"/>
    <w:link w:val="Citt"/>
    <w:uiPriority w:val="29"/>
    <w:rsid w:val="006454B5"/>
    <w:rPr>
      <w:rFonts w:ascii="Verdana" w:hAnsi="Verdana"/>
      <w:i/>
      <w:iCs/>
      <w:color w:val="000000" w:themeColor="text1"/>
      <w:sz w:val="20"/>
      <w:szCs w:val="20"/>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6454B5"/>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6454B5"/>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6454B5"/>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6454B5"/>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6454B5"/>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6454B5"/>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6454B5"/>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6454B5"/>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6454B5"/>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6454B5"/>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1"/>
    <w:next w:val="Normln"/>
    <w:uiPriority w:val="39"/>
    <w:unhideWhenUsed/>
    <w:qFormat/>
    <w:rsid w:val="006454B5"/>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next w:val="Nadpis2-2"/>
    <w:link w:val="Nadpis2-1Char"/>
    <w:qFormat/>
    <w:rsid w:val="007B3B7B"/>
    <w:pPr>
      <w:keepNext/>
      <w:numPr>
        <w:numId w:val="13"/>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7B3B7B"/>
    <w:pPr>
      <w:numPr>
        <w:ilvl w:val="1"/>
      </w:numPr>
      <w:spacing w:before="200"/>
      <w:outlineLvl w:val="1"/>
    </w:pPr>
    <w:rPr>
      <w:caps w:val="0"/>
      <w:sz w:val="20"/>
    </w:rPr>
  </w:style>
  <w:style w:type="character" w:customStyle="1" w:styleId="Nadpis2-1Char">
    <w:name w:val="_Nadpis_2-1 Char"/>
    <w:basedOn w:val="Standardnpsmoodstavce"/>
    <w:link w:val="Nadpis2-1"/>
    <w:rsid w:val="007B3B7B"/>
    <w:rPr>
      <w:rFonts w:ascii="Verdana" w:hAnsi="Verdana"/>
      <w:b/>
      <w:caps/>
      <w:sz w:val="22"/>
    </w:rPr>
  </w:style>
  <w:style w:type="paragraph" w:customStyle="1" w:styleId="Text2-1">
    <w:name w:val="_Text_2-1"/>
    <w:basedOn w:val="Odstavecseseznamem"/>
    <w:link w:val="Text2-1Char"/>
    <w:qFormat/>
    <w:rsid w:val="007B3B7B"/>
    <w:pPr>
      <w:numPr>
        <w:ilvl w:val="2"/>
        <w:numId w:val="13"/>
      </w:numPr>
      <w:spacing w:after="120" w:line="264" w:lineRule="auto"/>
      <w:contextualSpacing w:val="0"/>
      <w:jc w:val="both"/>
    </w:pPr>
    <w:rPr>
      <w:sz w:val="18"/>
      <w:szCs w:val="18"/>
    </w:rPr>
  </w:style>
  <w:style w:type="character" w:customStyle="1" w:styleId="Nadpis2-2Char">
    <w:name w:val="_Nadpis_2-2 Char"/>
    <w:basedOn w:val="Nadpis2-1Char"/>
    <w:link w:val="Nadpis2-2"/>
    <w:rsid w:val="007B3B7B"/>
    <w:rPr>
      <w:rFonts w:ascii="Verdana" w:hAnsi="Verdana"/>
      <w:b/>
      <w:caps w:val="0"/>
      <w:sz w:val="20"/>
    </w:rPr>
  </w:style>
  <w:style w:type="paragraph" w:customStyle="1" w:styleId="Titul1">
    <w:name w:val="_Titul_1"/>
    <w:basedOn w:val="Normln"/>
    <w:qFormat/>
    <w:rsid w:val="007B3B7B"/>
    <w:pPr>
      <w:spacing w:after="240" w:line="264" w:lineRule="auto"/>
    </w:pPr>
    <w:rPr>
      <w:b/>
      <w:sz w:val="48"/>
      <w:szCs w:val="44"/>
    </w:rPr>
  </w:style>
  <w:style w:type="character" w:customStyle="1" w:styleId="OdstavecseseznamemChar">
    <w:name w:val="Odstavec se seznamem Char"/>
    <w:basedOn w:val="Standardnpsmoodstavce"/>
    <w:link w:val="Odstavecseseznamem"/>
    <w:uiPriority w:val="34"/>
    <w:rsid w:val="00A62E74"/>
    <w:rPr>
      <w:rFonts w:ascii="Verdana" w:hAnsi="Verdana"/>
      <w:sz w:val="20"/>
      <w:szCs w:val="20"/>
    </w:rPr>
  </w:style>
  <w:style w:type="character" w:customStyle="1" w:styleId="Text2-1Char">
    <w:name w:val="_Text_2-1 Char"/>
    <w:basedOn w:val="Standardnpsmoodstavce"/>
    <w:link w:val="Text2-1"/>
    <w:rsid w:val="007B3B7B"/>
    <w:rPr>
      <w:rFonts w:ascii="Verdana" w:hAnsi="Verdana"/>
    </w:rPr>
  </w:style>
  <w:style w:type="paragraph" w:customStyle="1" w:styleId="Titul2">
    <w:name w:val="_Titul_2"/>
    <w:basedOn w:val="Normln"/>
    <w:qFormat/>
    <w:rsid w:val="007B3B7B"/>
    <w:pPr>
      <w:tabs>
        <w:tab w:val="left" w:pos="6796"/>
      </w:tabs>
      <w:spacing w:after="240" w:line="264" w:lineRule="auto"/>
    </w:pPr>
    <w:rPr>
      <w:b/>
      <w:sz w:val="36"/>
      <w:szCs w:val="32"/>
    </w:rPr>
  </w:style>
  <w:style w:type="paragraph" w:customStyle="1" w:styleId="Tituldatum">
    <w:name w:val="_Titul_datum"/>
    <w:basedOn w:val="Normln"/>
    <w:link w:val="TituldatumChar"/>
    <w:qFormat/>
    <w:rsid w:val="007B3B7B"/>
    <w:pPr>
      <w:spacing w:after="240" w:line="264" w:lineRule="auto"/>
    </w:pPr>
    <w:rPr>
      <w:sz w:val="24"/>
      <w:szCs w:val="24"/>
    </w:rPr>
  </w:style>
  <w:style w:type="character" w:customStyle="1" w:styleId="TituldatumChar">
    <w:name w:val="_Titul_datum Char"/>
    <w:basedOn w:val="Standardnpsmoodstavce"/>
    <w:link w:val="Tituldatum"/>
    <w:rsid w:val="007B3B7B"/>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6454B5"/>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7B3B7B"/>
    <w:pPr>
      <w:numPr>
        <w:ilvl w:val="2"/>
      </w:numPr>
    </w:pPr>
  </w:style>
  <w:style w:type="paragraph" w:customStyle="1" w:styleId="Text1-1">
    <w:name w:val="_Text_1-1"/>
    <w:basedOn w:val="Normln"/>
    <w:link w:val="Text1-1Char"/>
    <w:rsid w:val="007B3B7B"/>
    <w:pPr>
      <w:numPr>
        <w:ilvl w:val="1"/>
        <w:numId w:val="12"/>
      </w:numPr>
      <w:spacing w:after="120" w:line="264" w:lineRule="auto"/>
      <w:jc w:val="both"/>
    </w:pPr>
    <w:rPr>
      <w:sz w:val="18"/>
      <w:szCs w:val="18"/>
    </w:rPr>
  </w:style>
  <w:style w:type="paragraph" w:customStyle="1" w:styleId="Nadpis1-1">
    <w:name w:val="_Nadpis_1-1"/>
    <w:basedOn w:val="Odstavecseseznamem"/>
    <w:next w:val="Normln"/>
    <w:link w:val="Nadpis1-1Char"/>
    <w:qFormat/>
    <w:rsid w:val="007B3B7B"/>
    <w:pPr>
      <w:keepNext/>
      <w:numPr>
        <w:numId w:val="12"/>
      </w:numPr>
      <w:spacing w:before="280" w:after="120" w:line="264" w:lineRule="auto"/>
      <w:outlineLvl w:val="0"/>
    </w:pPr>
    <w:rPr>
      <w:b/>
      <w:caps/>
      <w:sz w:val="22"/>
      <w:szCs w:val="18"/>
    </w:rPr>
  </w:style>
  <w:style w:type="paragraph" w:customStyle="1" w:styleId="Odrka1-1">
    <w:name w:val="_Odrážka_1-1_•"/>
    <w:basedOn w:val="Normln"/>
    <w:link w:val="Odrka1-1Char"/>
    <w:qFormat/>
    <w:rsid w:val="007B3B7B"/>
    <w:pPr>
      <w:numPr>
        <w:numId w:val="9"/>
      </w:numPr>
      <w:spacing w:after="80" w:line="264" w:lineRule="auto"/>
      <w:jc w:val="both"/>
    </w:pPr>
    <w:rPr>
      <w:sz w:val="18"/>
      <w:szCs w:val="18"/>
    </w:rPr>
  </w:style>
  <w:style w:type="character" w:customStyle="1" w:styleId="Text1-1Char">
    <w:name w:val="_Text_1-1 Char"/>
    <w:basedOn w:val="Standardnpsmoodstavce"/>
    <w:link w:val="Text1-1"/>
    <w:rsid w:val="007B3B7B"/>
    <w:rPr>
      <w:rFonts w:ascii="Verdana" w:hAnsi="Verdana"/>
    </w:rPr>
  </w:style>
  <w:style w:type="character" w:customStyle="1" w:styleId="Nadpis1-1Char">
    <w:name w:val="_Nadpis_1-1 Char"/>
    <w:basedOn w:val="Standardnpsmoodstavce"/>
    <w:link w:val="Nadpis1-1"/>
    <w:rsid w:val="007B3B7B"/>
    <w:rPr>
      <w:rFonts w:ascii="Verdana" w:hAnsi="Verdana"/>
      <w:b/>
      <w:caps/>
      <w:sz w:val="22"/>
    </w:rPr>
  </w:style>
  <w:style w:type="character" w:customStyle="1" w:styleId="Text1-2Char">
    <w:name w:val="_Text_1-2 Char"/>
    <w:basedOn w:val="Text1-1Char"/>
    <w:link w:val="Text1-2"/>
    <w:rsid w:val="007B3B7B"/>
    <w:rPr>
      <w:rFonts w:ascii="Verdana" w:hAnsi="Verdana"/>
    </w:rPr>
  </w:style>
  <w:style w:type="character" w:customStyle="1" w:styleId="SeznamsodrkamiChar">
    <w:name w:val="Seznam s odrážkami Char"/>
    <w:basedOn w:val="Standardnpsmoodstavce"/>
    <w:link w:val="Seznamsodrkami"/>
    <w:uiPriority w:val="28"/>
    <w:rsid w:val="00A62E74"/>
    <w:rPr>
      <w:rFonts w:ascii="Verdana" w:hAnsi="Verdana"/>
      <w:sz w:val="20"/>
      <w:szCs w:val="20"/>
    </w:rPr>
  </w:style>
  <w:style w:type="character" w:customStyle="1" w:styleId="Odrka1-1Char">
    <w:name w:val="_Odrážka_1-1_• Char"/>
    <w:basedOn w:val="Standardnpsmoodstavce"/>
    <w:link w:val="Odrka1-1"/>
    <w:rsid w:val="007B3B7B"/>
    <w:rPr>
      <w:rFonts w:ascii="Verdana" w:hAnsi="Verdana"/>
    </w:rPr>
  </w:style>
  <w:style w:type="paragraph" w:customStyle="1" w:styleId="Odrka1-2-">
    <w:name w:val="_Odrážka_1-2_-"/>
    <w:basedOn w:val="Odrka1-1"/>
    <w:qFormat/>
    <w:rsid w:val="007B3B7B"/>
    <w:pPr>
      <w:numPr>
        <w:ilvl w:val="1"/>
      </w:numPr>
    </w:pPr>
  </w:style>
  <w:style w:type="paragraph" w:customStyle="1" w:styleId="Odrka1-3">
    <w:name w:val="_Odrážka_1-3_·"/>
    <w:basedOn w:val="Odrka1-2-"/>
    <w:qFormat/>
    <w:rsid w:val="007B3B7B"/>
    <w:pPr>
      <w:numPr>
        <w:ilvl w:val="2"/>
      </w:numPr>
    </w:pPr>
  </w:style>
  <w:style w:type="paragraph" w:customStyle="1" w:styleId="Odstavec1-1a">
    <w:name w:val="_Odstavec_1-1_a)"/>
    <w:basedOn w:val="Normln"/>
    <w:link w:val="Odstavec1-1aChar"/>
    <w:qFormat/>
    <w:rsid w:val="007B3B7B"/>
    <w:pPr>
      <w:numPr>
        <w:numId w:val="10"/>
      </w:numPr>
      <w:spacing w:after="80" w:line="264" w:lineRule="auto"/>
      <w:jc w:val="both"/>
    </w:pPr>
    <w:rPr>
      <w:sz w:val="18"/>
      <w:szCs w:val="18"/>
    </w:rPr>
  </w:style>
  <w:style w:type="paragraph" w:customStyle="1" w:styleId="Odstavec1-2i">
    <w:name w:val="_Odstavec_1-2_(i)"/>
    <w:basedOn w:val="Odstavec1-1a"/>
    <w:qFormat/>
    <w:rsid w:val="007B3B7B"/>
    <w:pPr>
      <w:numPr>
        <w:ilvl w:val="1"/>
      </w:numPr>
    </w:pPr>
  </w:style>
  <w:style w:type="paragraph" w:customStyle="1" w:styleId="Odstavec1-31">
    <w:name w:val="_Odstavec_1-3_1)"/>
    <w:basedOn w:val="Odstavec1-2i"/>
    <w:qFormat/>
    <w:rsid w:val="007B3B7B"/>
    <w:pPr>
      <w:numPr>
        <w:ilvl w:val="2"/>
      </w:numPr>
    </w:pPr>
  </w:style>
  <w:style w:type="paragraph" w:customStyle="1" w:styleId="Textbezslovn">
    <w:name w:val="_Text_bez_číslování"/>
    <w:basedOn w:val="Normln"/>
    <w:link w:val="TextbezslovnChar"/>
    <w:qFormat/>
    <w:rsid w:val="007B3B7B"/>
    <w:pPr>
      <w:spacing w:after="120" w:line="264" w:lineRule="auto"/>
      <w:ind w:left="737"/>
      <w:jc w:val="both"/>
    </w:pPr>
    <w:rPr>
      <w:sz w:val="18"/>
      <w:szCs w:val="18"/>
    </w:rPr>
  </w:style>
  <w:style w:type="paragraph" w:customStyle="1" w:styleId="Zpat0">
    <w:name w:val="_Zápatí"/>
    <w:basedOn w:val="Zpat"/>
    <w:qFormat/>
    <w:rsid w:val="00A62E74"/>
    <w:pPr>
      <w:jc w:val="right"/>
    </w:pPr>
  </w:style>
  <w:style w:type="character" w:customStyle="1" w:styleId="Tun">
    <w:name w:val="_Tučně"/>
    <w:basedOn w:val="Standardnpsmoodstavce"/>
    <w:qFormat/>
    <w:rsid w:val="007B3B7B"/>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7B3B7B"/>
    <w:pPr>
      <w:numPr>
        <w:ilvl w:val="3"/>
      </w:numPr>
    </w:pPr>
  </w:style>
  <w:style w:type="character" w:customStyle="1" w:styleId="Text2-2Char">
    <w:name w:val="_Text_2-2 Char"/>
    <w:basedOn w:val="Text2-1Char"/>
    <w:link w:val="Text2-2"/>
    <w:rsid w:val="007B3B7B"/>
    <w:rPr>
      <w:rFonts w:ascii="Verdana" w:hAnsi="Verdana"/>
    </w:rPr>
  </w:style>
  <w:style w:type="paragraph" w:customStyle="1" w:styleId="Zkratky1">
    <w:name w:val="_Zkratky_1"/>
    <w:basedOn w:val="Normln"/>
    <w:qFormat/>
    <w:rsid w:val="007B3B7B"/>
    <w:pPr>
      <w:tabs>
        <w:tab w:val="right" w:leader="dot" w:pos="1134"/>
      </w:tabs>
      <w:spacing w:after="0" w:line="240" w:lineRule="auto"/>
    </w:pPr>
    <w:rPr>
      <w:b/>
      <w:sz w:val="16"/>
      <w:szCs w:val="18"/>
    </w:rPr>
  </w:style>
  <w:style w:type="paragraph" w:customStyle="1" w:styleId="Seznam1">
    <w:name w:val="_Seznam_[1]"/>
    <w:basedOn w:val="Normln"/>
    <w:qFormat/>
    <w:rsid w:val="007B3B7B"/>
    <w:pPr>
      <w:numPr>
        <w:numId w:val="11"/>
      </w:numPr>
      <w:spacing w:after="60" w:line="264" w:lineRule="auto"/>
      <w:jc w:val="both"/>
    </w:pPr>
    <w:rPr>
      <w:sz w:val="16"/>
      <w:szCs w:val="18"/>
    </w:rPr>
  </w:style>
  <w:style w:type="paragraph" w:customStyle="1" w:styleId="TPSeznam1slovan">
    <w:name w:val="TP_Seznam_[1]_číslovaný"/>
    <w:basedOn w:val="Normln"/>
    <w:rsid w:val="00A62E74"/>
    <w:pPr>
      <w:numPr>
        <w:numId w:val="4"/>
      </w:numPr>
    </w:pPr>
  </w:style>
  <w:style w:type="paragraph" w:customStyle="1" w:styleId="Zkratky2">
    <w:name w:val="_Zkratky_2"/>
    <w:basedOn w:val="Normln"/>
    <w:qFormat/>
    <w:rsid w:val="007B3B7B"/>
    <w:pPr>
      <w:spacing w:after="0" w:line="240" w:lineRule="auto"/>
    </w:pPr>
    <w:rPr>
      <w:sz w:val="16"/>
      <w:szCs w:val="16"/>
    </w:rPr>
  </w:style>
  <w:style w:type="character" w:customStyle="1" w:styleId="Tun-ZRUIT">
    <w:name w:val="_Tučně-ZRUŠIT"/>
    <w:basedOn w:val="Standardnpsmoodstavce"/>
    <w:qFormat/>
    <w:rsid w:val="007B3B7B"/>
    <w:rPr>
      <w:b w:val="0"/>
      <w:i w:val="0"/>
    </w:rPr>
  </w:style>
  <w:style w:type="paragraph" w:customStyle="1" w:styleId="Nadpisbezsl1-1">
    <w:name w:val="_Nadpis_bez_čísl_1-1"/>
    <w:next w:val="Nadpisbezsl1-2"/>
    <w:qFormat/>
    <w:rsid w:val="007B3B7B"/>
    <w:pPr>
      <w:keepNext/>
      <w:spacing w:before="280" w:after="120"/>
    </w:pPr>
    <w:rPr>
      <w:rFonts w:ascii="Verdana" w:hAnsi="Verdana"/>
      <w:b/>
      <w:caps/>
      <w:sz w:val="22"/>
    </w:rPr>
  </w:style>
  <w:style w:type="paragraph" w:customStyle="1" w:styleId="Nadpisbezsl1-2">
    <w:name w:val="_Nadpis_bez_čísl_1-2"/>
    <w:next w:val="Text2-1"/>
    <w:qFormat/>
    <w:rsid w:val="007B3B7B"/>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7B3B7B"/>
    <w:pPr>
      <w:spacing w:after="120" w:line="264" w:lineRule="auto"/>
      <w:jc w:val="both"/>
    </w:pPr>
    <w:rPr>
      <w:sz w:val="18"/>
      <w:szCs w:val="18"/>
    </w:rPr>
  </w:style>
  <w:style w:type="character" w:customStyle="1" w:styleId="TextbezodsazenChar">
    <w:name w:val="_Text_bez_odsazení Char"/>
    <w:basedOn w:val="Standardnpsmoodstavce"/>
    <w:link w:val="Textbezodsazen"/>
    <w:rsid w:val="007B3B7B"/>
    <w:rPr>
      <w:rFonts w:ascii="Verdana" w:hAnsi="Verdana"/>
    </w:rPr>
  </w:style>
  <w:style w:type="paragraph" w:customStyle="1" w:styleId="ZTPinfo-text">
    <w:name w:val="_ZTP_info-text"/>
    <w:basedOn w:val="Textbezslovn"/>
    <w:link w:val="ZTPinfo-textChar"/>
    <w:qFormat/>
    <w:rsid w:val="007B3B7B"/>
    <w:pPr>
      <w:ind w:left="0"/>
    </w:pPr>
    <w:rPr>
      <w:i/>
      <w:color w:val="00A1E0"/>
    </w:rPr>
  </w:style>
  <w:style w:type="character" w:customStyle="1" w:styleId="ZTPinfo-textChar">
    <w:name w:val="_ZTP_info-text Char"/>
    <w:basedOn w:val="Standardnpsmoodstavce"/>
    <w:link w:val="ZTPinfo-text"/>
    <w:rsid w:val="007B3B7B"/>
    <w:rPr>
      <w:rFonts w:ascii="Verdana" w:hAnsi="Verdana"/>
      <w:i/>
      <w:color w:val="00A1E0"/>
    </w:rPr>
  </w:style>
  <w:style w:type="paragraph" w:customStyle="1" w:styleId="ZTPinfo-text-odr">
    <w:name w:val="_ZTP_info-text-odr"/>
    <w:basedOn w:val="ZTPinfo-text"/>
    <w:link w:val="ZTPinfo-text-odrChar"/>
    <w:qFormat/>
    <w:rsid w:val="007B3B7B"/>
    <w:pPr>
      <w:numPr>
        <w:numId w:val="14"/>
      </w:numPr>
    </w:pPr>
  </w:style>
  <w:style w:type="character" w:customStyle="1" w:styleId="ZTPinfo-text-odrChar">
    <w:name w:val="_ZTP_info-text-odr Char"/>
    <w:basedOn w:val="ZTPinfo-textChar"/>
    <w:link w:val="ZTPinfo-text-odr"/>
    <w:rsid w:val="007B3B7B"/>
    <w:rPr>
      <w:rFonts w:ascii="Verdana" w:hAnsi="Verdana"/>
      <w:i/>
      <w:color w:val="00A1E0"/>
    </w:rPr>
  </w:style>
  <w:style w:type="paragraph" w:customStyle="1" w:styleId="Tabulka">
    <w:name w:val="_Tabulka"/>
    <w:basedOn w:val="Normln"/>
    <w:qFormat/>
    <w:rsid w:val="007B3B7B"/>
    <w:pPr>
      <w:spacing w:before="40" w:after="40" w:line="240" w:lineRule="auto"/>
      <w:jc w:val="both"/>
    </w:pPr>
    <w:rPr>
      <w:sz w:val="18"/>
      <w:szCs w:val="18"/>
    </w:rPr>
  </w:style>
  <w:style w:type="character" w:customStyle="1" w:styleId="TextbezslovnChar">
    <w:name w:val="_Text_bez_číslování Char"/>
    <w:basedOn w:val="Standardnpsmoodstavce"/>
    <w:link w:val="Textbezslovn"/>
    <w:rsid w:val="007B3B7B"/>
    <w:rPr>
      <w:rFonts w:ascii="Verdana" w:hAnsi="Verdana"/>
    </w:rPr>
  </w:style>
  <w:style w:type="paragraph" w:customStyle="1" w:styleId="TPText-1odrka">
    <w:name w:val="TP_Text-1_• odrážka"/>
    <w:basedOn w:val="Normln"/>
    <w:qFormat/>
    <w:rsid w:val="00E85446"/>
    <w:pPr>
      <w:numPr>
        <w:numId w:val="6"/>
      </w:numPr>
      <w:spacing w:before="40" w:after="0" w:line="240" w:lineRule="auto"/>
      <w:jc w:val="both"/>
    </w:pPr>
    <w:rPr>
      <w:rFonts w:ascii="Calibri" w:eastAsia="Calibri" w:hAnsi="Calibri" w:cs="Arial"/>
      <w:snapToGrid w:val="0"/>
      <w:szCs w:val="22"/>
    </w:rPr>
  </w:style>
  <w:style w:type="character" w:customStyle="1" w:styleId="Nzevakce">
    <w:name w:val="_Název_akce"/>
    <w:basedOn w:val="Standardnpsmoodstavce"/>
    <w:qFormat/>
    <w:rsid w:val="007B3B7B"/>
    <w:rPr>
      <w:rFonts w:ascii="Verdana" w:hAnsi="Verdana"/>
      <w:b/>
      <w:sz w:val="36"/>
    </w:rPr>
  </w:style>
  <w:style w:type="paragraph" w:customStyle="1" w:styleId="Odrka1-4">
    <w:name w:val="_Odrážka_1-4_•"/>
    <w:basedOn w:val="Odrka1-1"/>
    <w:qFormat/>
    <w:rsid w:val="007B3B7B"/>
    <w:pPr>
      <w:numPr>
        <w:ilvl w:val="3"/>
      </w:numPr>
    </w:pPr>
  </w:style>
  <w:style w:type="character" w:customStyle="1" w:styleId="Odstavec1-1aChar">
    <w:name w:val="_Odstavec_1-1_a) Char"/>
    <w:basedOn w:val="Standardnpsmoodstavce"/>
    <w:link w:val="Odstavec1-1a"/>
    <w:rsid w:val="007B3B7B"/>
    <w:rPr>
      <w:rFonts w:ascii="Verdana" w:hAnsi="Verdana"/>
    </w:rPr>
  </w:style>
  <w:style w:type="paragraph" w:customStyle="1" w:styleId="Zpatvlevo">
    <w:name w:val="_Zápatí_vlevo"/>
    <w:basedOn w:val="Zpatvpravo"/>
    <w:qFormat/>
    <w:rsid w:val="007B3B7B"/>
    <w:pPr>
      <w:jc w:val="left"/>
    </w:pPr>
  </w:style>
  <w:style w:type="paragraph" w:customStyle="1" w:styleId="Zpatvpravo">
    <w:name w:val="_Zápatí_vpravo"/>
    <w:qFormat/>
    <w:rsid w:val="007B3B7B"/>
    <w:pPr>
      <w:spacing w:after="0" w:line="240" w:lineRule="auto"/>
      <w:jc w:val="right"/>
    </w:pPr>
    <w:rPr>
      <w:rFonts w:ascii="Verdana" w:hAnsi="Verdana"/>
      <w:sz w:val="12"/>
    </w:rPr>
  </w:style>
  <w:style w:type="character" w:customStyle="1" w:styleId="Znaka">
    <w:name w:val="_Značka"/>
    <w:basedOn w:val="Standardnpsmoodstavce"/>
    <w:rsid w:val="007B3B7B"/>
    <w:rPr>
      <w:rFonts w:ascii="Verdana" w:hAnsi="Verdana"/>
      <w:b/>
      <w:sz w:val="36"/>
    </w:rPr>
  </w:style>
  <w:style w:type="paragraph" w:customStyle="1" w:styleId="ZTPinfo-text-odr0">
    <w:name w:val="_ZTP_info-text-odr_•"/>
    <w:basedOn w:val="ZTPinfo-text-odr"/>
    <w:link w:val="ZTPinfo-text-odrChar0"/>
    <w:qFormat/>
    <w:rsid w:val="007B3B7B"/>
    <w:pPr>
      <w:numPr>
        <w:ilvl w:val="1"/>
      </w:numPr>
      <w:spacing w:after="80"/>
      <w:contextualSpacing/>
    </w:pPr>
  </w:style>
  <w:style w:type="character" w:customStyle="1" w:styleId="ZTPinfo-text-odrChar0">
    <w:name w:val="_ZTP_info-text-odr_• Char"/>
    <w:basedOn w:val="ZTPinfo-text-odrChar"/>
    <w:link w:val="ZTPinfo-text-odr0"/>
    <w:rsid w:val="007B3B7B"/>
    <w:rPr>
      <w:rFonts w:ascii="Verdana" w:hAnsi="Verdana"/>
      <w:i/>
      <w:color w:val="00A1E0"/>
    </w:rPr>
  </w:style>
  <w:style w:type="paragraph" w:customStyle="1" w:styleId="Tabulka-9">
    <w:name w:val="_Tabulka-9"/>
    <w:basedOn w:val="Textbezodsazen"/>
    <w:qFormat/>
    <w:rsid w:val="007B3B7B"/>
    <w:pPr>
      <w:spacing w:before="40" w:after="40" w:line="240" w:lineRule="auto"/>
      <w:jc w:val="left"/>
    </w:pPr>
  </w:style>
  <w:style w:type="paragraph" w:customStyle="1" w:styleId="Tabulka-8">
    <w:name w:val="_Tabulka-8"/>
    <w:basedOn w:val="Tabulka-9"/>
    <w:qFormat/>
    <w:rsid w:val="007B3B7B"/>
    <w:rPr>
      <w:sz w:val="16"/>
    </w:rPr>
  </w:style>
  <w:style w:type="paragraph" w:customStyle="1" w:styleId="ZTPinfo-text-odr1">
    <w:name w:val="_ZTP_info-text-odr_••"/>
    <w:basedOn w:val="ZTPinfo-text-odr0"/>
    <w:qFormat/>
    <w:rsid w:val="00153305"/>
    <w:pPr>
      <w:ind w:left="1701"/>
    </w:pPr>
  </w:style>
  <w:style w:type="paragraph" w:customStyle="1" w:styleId="Odstavec1-4a">
    <w:name w:val="_Odstavec_1-4_(a)"/>
    <w:basedOn w:val="Odstavec1-1a"/>
    <w:link w:val="Odstavec1-4aChar"/>
    <w:qFormat/>
    <w:rsid w:val="007B3B7B"/>
    <w:pPr>
      <w:numPr>
        <w:ilvl w:val="3"/>
      </w:numPr>
    </w:pPr>
  </w:style>
  <w:style w:type="character" w:customStyle="1" w:styleId="Odstavec1-4aChar">
    <w:name w:val="_Odstavec_1-4_(a) Char"/>
    <w:basedOn w:val="Odstavec1-1aChar"/>
    <w:link w:val="Odstavec1-4a"/>
    <w:rsid w:val="007B3B7B"/>
    <w:rPr>
      <w:rFonts w:ascii="Verdana" w:hAnsi="Verdana"/>
    </w:rPr>
  </w:style>
  <w:style w:type="table" w:customStyle="1" w:styleId="TabulkaS-zahlzap">
    <w:name w:val="_Tabulka_SŽ-zahl+zap"/>
    <w:basedOn w:val="Mkatabulky"/>
    <w:uiPriority w:val="99"/>
    <w:rsid w:val="007B3B7B"/>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7B3B7B"/>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7">
    <w:name w:val="_Tabulka-7"/>
    <w:basedOn w:val="Tabulka-8"/>
    <w:qFormat/>
    <w:rsid w:val="007B3B7B"/>
    <w:pPr>
      <w:spacing w:before="20" w:after="20"/>
    </w:pPr>
    <w:rPr>
      <w:sz w:val="14"/>
    </w:rPr>
  </w:style>
  <w:style w:type="table" w:customStyle="1" w:styleId="TKPTabulka">
    <w:name w:val="_TKP_Tabulka"/>
    <w:basedOn w:val="Normlntabulka"/>
    <w:uiPriority w:val="99"/>
    <w:rsid w:val="007B3B7B"/>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Odrka1-5-">
    <w:name w:val="_Odrážka_1-5_-"/>
    <w:basedOn w:val="Odrka1-4"/>
    <w:link w:val="Odrka1-5-Char"/>
    <w:qFormat/>
    <w:rsid w:val="007B3B7B"/>
    <w:pPr>
      <w:numPr>
        <w:ilvl w:val="4"/>
      </w:numPr>
      <w:spacing w:after="40"/>
    </w:pPr>
  </w:style>
  <w:style w:type="character" w:customStyle="1" w:styleId="Odrka1-5-Char">
    <w:name w:val="_Odrážka_1-5_- Char"/>
    <w:basedOn w:val="Standardnpsmoodstavce"/>
    <w:link w:val="Odrka1-5-"/>
    <w:rsid w:val="007B3B7B"/>
    <w:rPr>
      <w:rFonts w:ascii="Verdana" w:hAnsi="Verdana"/>
    </w:rPr>
  </w:style>
  <w:style w:type="paragraph" w:customStyle="1" w:styleId="Odstavec1-41">
    <w:name w:val="_Odstavec_1-4_1."/>
    <w:basedOn w:val="Odstavec1-1a"/>
    <w:link w:val="Odstavec1-41Char"/>
    <w:qFormat/>
    <w:rsid w:val="007B3B7B"/>
    <w:pPr>
      <w:numPr>
        <w:numId w:val="0"/>
      </w:numPr>
      <w:tabs>
        <w:tab w:val="num" w:pos="2041"/>
      </w:tabs>
      <w:ind w:left="2041" w:hanging="340"/>
    </w:pPr>
  </w:style>
  <w:style w:type="character" w:customStyle="1" w:styleId="Odstavec1-41Char">
    <w:name w:val="_Odstavec_1-4_1. Char"/>
    <w:basedOn w:val="Odstavec1-1aChar"/>
    <w:link w:val="Odstavec1-41"/>
    <w:rsid w:val="007B3B7B"/>
    <w:rPr>
      <w:rFonts w:ascii="Verdana" w:hAnsi="Verdana"/>
    </w:rPr>
  </w:style>
  <w:style w:type="table" w:customStyle="1" w:styleId="TabZTPbez">
    <w:name w:val="_Tab_ZTP_bez"/>
    <w:basedOn w:val="Mkatabulky"/>
    <w:uiPriority w:val="99"/>
    <w:rsid w:val="007B3B7B"/>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7B3B7B"/>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paragraph" w:customStyle="1" w:styleId="TextbezslBEZMEZER">
    <w:name w:val="_Text_bez_čísl_BEZ_MEZER"/>
    <w:basedOn w:val="Textbezslovn"/>
    <w:link w:val="TextbezslBEZMEZERChar"/>
    <w:qFormat/>
    <w:rsid w:val="007B3B7B"/>
    <w:pPr>
      <w:spacing w:after="0"/>
    </w:pPr>
  </w:style>
  <w:style w:type="character" w:customStyle="1" w:styleId="TextbezslBEZMEZERChar">
    <w:name w:val="_Text_bez_čísl_BEZ_MEZER Char"/>
    <w:basedOn w:val="TextbezslovnChar"/>
    <w:link w:val="TextbezslBEZMEZER"/>
    <w:rsid w:val="007B3B7B"/>
    <w:rPr>
      <w:rFonts w:ascii="Verdana" w:hAnsi="Verdana"/>
    </w:rPr>
  </w:style>
  <w:style w:type="paragraph" w:customStyle="1" w:styleId="Odstavec1-4i">
    <w:name w:val="_Odstavec_1-4_i)"/>
    <w:basedOn w:val="Odstavec1-1a"/>
    <w:qFormat/>
    <w:rsid w:val="00410805"/>
    <w:pPr>
      <w:numPr>
        <w:numId w:val="0"/>
      </w:numPr>
      <w:tabs>
        <w:tab w:val="num" w:pos="360"/>
      </w:tabs>
      <w:ind w:left="2381" w:hanging="340"/>
    </w:pPr>
  </w:style>
  <w:style w:type="paragraph" w:customStyle="1" w:styleId="TPNadpis-2slovan">
    <w:name w:val="TP_Nadpis-2_číslovaný"/>
    <w:next w:val="TPText-1slovan"/>
    <w:qFormat/>
    <w:rsid w:val="00890815"/>
    <w:pPr>
      <w:keepNext/>
      <w:numPr>
        <w:ilvl w:val="1"/>
        <w:numId w:val="16"/>
      </w:numPr>
      <w:tabs>
        <w:tab w:val="left" w:pos="1021"/>
      </w:tabs>
      <w:spacing w:before="120" w:after="0" w:line="240" w:lineRule="auto"/>
      <w:jc w:val="both"/>
      <w:outlineLvl w:val="1"/>
    </w:pPr>
    <w:rPr>
      <w:rFonts w:ascii="Calibri" w:eastAsia="Calibri" w:hAnsi="Calibri" w:cs="Arial"/>
      <w:b/>
      <w:sz w:val="22"/>
      <w:szCs w:val="22"/>
    </w:rPr>
  </w:style>
  <w:style w:type="paragraph" w:customStyle="1" w:styleId="TPText-1slovan">
    <w:name w:val="TP_Text-1_ číslovaný"/>
    <w:link w:val="TPText-1slovanChar"/>
    <w:qFormat/>
    <w:rsid w:val="00890815"/>
    <w:pPr>
      <w:numPr>
        <w:ilvl w:val="2"/>
        <w:numId w:val="16"/>
      </w:numPr>
      <w:spacing w:before="80" w:after="0" w:line="240" w:lineRule="auto"/>
      <w:jc w:val="both"/>
    </w:pPr>
    <w:rPr>
      <w:rFonts w:ascii="Calibri" w:eastAsia="Calibri" w:hAnsi="Calibri" w:cs="Arial"/>
      <w:sz w:val="20"/>
      <w:szCs w:val="22"/>
    </w:rPr>
  </w:style>
  <w:style w:type="character" w:customStyle="1" w:styleId="TPText-1slovanChar">
    <w:name w:val="TP_Text-1_ číslovaný Char"/>
    <w:link w:val="TPText-1slovan"/>
    <w:rsid w:val="00890815"/>
    <w:rPr>
      <w:rFonts w:ascii="Calibri" w:eastAsia="Calibri" w:hAnsi="Calibri" w:cs="Arial"/>
      <w:sz w:val="20"/>
      <w:szCs w:val="22"/>
    </w:rPr>
  </w:style>
  <w:style w:type="paragraph" w:customStyle="1" w:styleId="TPNADPIS-1slovan">
    <w:name w:val="TP_NADPIS-1_číslovaný"/>
    <w:next w:val="TPNadpis-2slovan"/>
    <w:qFormat/>
    <w:rsid w:val="00890815"/>
    <w:pPr>
      <w:keepNext/>
      <w:numPr>
        <w:numId w:val="16"/>
      </w:numPr>
      <w:spacing w:before="240" w:after="0" w:line="240" w:lineRule="auto"/>
      <w:jc w:val="both"/>
      <w:outlineLvl w:val="0"/>
    </w:pPr>
    <w:rPr>
      <w:rFonts w:ascii="Calibri" w:eastAsia="Calibri" w:hAnsi="Calibri" w:cs="Arial"/>
      <w:b/>
      <w:caps/>
      <w:sz w:val="24"/>
      <w:szCs w:val="24"/>
    </w:rPr>
  </w:style>
  <w:style w:type="paragraph" w:customStyle="1" w:styleId="TPText-2slovan">
    <w:name w:val="TP_Text-2_ číslovaný"/>
    <w:qFormat/>
    <w:rsid w:val="00890815"/>
    <w:pPr>
      <w:numPr>
        <w:ilvl w:val="3"/>
        <w:numId w:val="16"/>
      </w:numPr>
      <w:spacing w:before="80" w:after="0" w:line="240" w:lineRule="auto"/>
      <w:jc w:val="both"/>
    </w:pPr>
    <w:rPr>
      <w:rFonts w:ascii="Calibri" w:eastAsia="Calibri" w:hAnsi="Calibri" w:cs="Arial"/>
      <w:sz w:val="20"/>
      <w:szCs w:val="22"/>
    </w:rPr>
  </w:style>
  <w:style w:type="character" w:styleId="Nevyeenzmnka">
    <w:name w:val="Unresolved Mention"/>
    <w:basedOn w:val="Standardnpsmoodstavce"/>
    <w:uiPriority w:val="99"/>
    <w:semiHidden/>
    <w:unhideWhenUsed/>
    <w:rsid w:val="00BA23F8"/>
    <w:rPr>
      <w:color w:val="605E5C"/>
      <w:shd w:val="clear" w:color="auto" w:fill="E1DFDD"/>
    </w:rPr>
  </w:style>
  <w:style w:type="character" w:customStyle="1" w:styleId="cf01">
    <w:name w:val="cf01"/>
    <w:basedOn w:val="Standardnpsmoodstavce"/>
    <w:rsid w:val="00DA009B"/>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5081437">
      <w:bodyDiv w:val="1"/>
      <w:marLeft w:val="0"/>
      <w:marRight w:val="0"/>
      <w:marTop w:val="0"/>
      <w:marBottom w:val="0"/>
      <w:divBdr>
        <w:top w:val="none" w:sz="0" w:space="0" w:color="auto"/>
        <w:left w:val="none" w:sz="0" w:space="0" w:color="auto"/>
        <w:bottom w:val="none" w:sz="0" w:space="0" w:color="auto"/>
        <w:right w:val="none" w:sz="0" w:space="0" w:color="auto"/>
      </w:divBdr>
    </w:div>
    <w:div w:id="193732362">
      <w:bodyDiv w:val="1"/>
      <w:marLeft w:val="0"/>
      <w:marRight w:val="0"/>
      <w:marTop w:val="0"/>
      <w:marBottom w:val="0"/>
      <w:divBdr>
        <w:top w:val="none" w:sz="0" w:space="0" w:color="auto"/>
        <w:left w:val="none" w:sz="0" w:space="0" w:color="auto"/>
        <w:bottom w:val="none" w:sz="0" w:space="0" w:color="auto"/>
        <w:right w:val="none" w:sz="0" w:space="0" w:color="auto"/>
      </w:divBdr>
    </w:div>
    <w:div w:id="663093791">
      <w:bodyDiv w:val="1"/>
      <w:marLeft w:val="0"/>
      <w:marRight w:val="0"/>
      <w:marTop w:val="0"/>
      <w:marBottom w:val="0"/>
      <w:divBdr>
        <w:top w:val="none" w:sz="0" w:space="0" w:color="auto"/>
        <w:left w:val="none" w:sz="0" w:space="0" w:color="auto"/>
        <w:bottom w:val="none" w:sz="0" w:space="0" w:color="auto"/>
        <w:right w:val="none" w:sz="0" w:space="0" w:color="auto"/>
      </w:divBdr>
    </w:div>
    <w:div w:id="1175610397">
      <w:bodyDiv w:val="1"/>
      <w:marLeft w:val="0"/>
      <w:marRight w:val="0"/>
      <w:marTop w:val="0"/>
      <w:marBottom w:val="0"/>
      <w:divBdr>
        <w:top w:val="none" w:sz="0" w:space="0" w:color="auto"/>
        <w:left w:val="none" w:sz="0" w:space="0" w:color="auto"/>
        <w:bottom w:val="none" w:sz="0" w:space="0" w:color="auto"/>
        <w:right w:val="none" w:sz="0" w:space="0" w:color="auto"/>
      </w:divBdr>
    </w:div>
    <w:div w:id="1470324121">
      <w:bodyDiv w:val="1"/>
      <w:marLeft w:val="0"/>
      <w:marRight w:val="0"/>
      <w:marTop w:val="0"/>
      <w:marBottom w:val="0"/>
      <w:divBdr>
        <w:top w:val="none" w:sz="0" w:space="0" w:color="auto"/>
        <w:left w:val="none" w:sz="0" w:space="0" w:color="auto"/>
        <w:bottom w:val="none" w:sz="0" w:space="0" w:color="auto"/>
        <w:right w:val="none" w:sz="0" w:space="0" w:color="auto"/>
      </w:divBdr>
    </w:div>
    <w:div w:id="1550072966">
      <w:bodyDiv w:val="1"/>
      <w:marLeft w:val="0"/>
      <w:marRight w:val="0"/>
      <w:marTop w:val="0"/>
      <w:marBottom w:val="0"/>
      <w:divBdr>
        <w:top w:val="none" w:sz="0" w:space="0" w:color="auto"/>
        <w:left w:val="none" w:sz="0" w:space="0" w:color="auto"/>
        <w:bottom w:val="none" w:sz="0" w:space="0" w:color="auto"/>
        <w:right w:val="none" w:sz="0" w:space="0" w:color="auto"/>
      </w:divBdr>
    </w:div>
    <w:div w:id="188200967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emf"/><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slotikova@pelmont-nj.cz"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modernizace.spravazeleznic.cz/nastroje/sablonyzameruprojektu"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FB9F075DBE6045AE999A240977EC2845"/>
        <w:category>
          <w:name w:val="Obecné"/>
          <w:gallery w:val="placeholder"/>
        </w:category>
        <w:types>
          <w:type w:val="bbPlcHdr"/>
        </w:types>
        <w:behaviors>
          <w:behavior w:val="content"/>
        </w:behaviors>
        <w:guid w:val="{53AEF6B5-DEDE-4BDF-8DB9-EBD51C03B05E}"/>
      </w:docPartPr>
      <w:docPartBody>
        <w:p w:rsidR="0029743D" w:rsidRDefault="00A0617C">
          <w:pPr>
            <w:pStyle w:val="FB9F075DBE6045AE999A240977EC2845"/>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743D"/>
    <w:rsid w:val="000669F3"/>
    <w:rsid w:val="000E637A"/>
    <w:rsid w:val="001131BF"/>
    <w:rsid w:val="00120685"/>
    <w:rsid w:val="00146649"/>
    <w:rsid w:val="00206DCF"/>
    <w:rsid w:val="0029743D"/>
    <w:rsid w:val="003044B2"/>
    <w:rsid w:val="00333C9B"/>
    <w:rsid w:val="00354D16"/>
    <w:rsid w:val="00433AA1"/>
    <w:rsid w:val="00591D59"/>
    <w:rsid w:val="006D2574"/>
    <w:rsid w:val="007C4C01"/>
    <w:rsid w:val="00803454"/>
    <w:rsid w:val="00811404"/>
    <w:rsid w:val="00844399"/>
    <w:rsid w:val="00862B86"/>
    <w:rsid w:val="008D5706"/>
    <w:rsid w:val="0092177A"/>
    <w:rsid w:val="00937400"/>
    <w:rsid w:val="00A0617C"/>
    <w:rsid w:val="00A60381"/>
    <w:rsid w:val="00B354D3"/>
    <w:rsid w:val="00BF0162"/>
    <w:rsid w:val="00C7610D"/>
    <w:rsid w:val="00C876C0"/>
    <w:rsid w:val="00DA5F26"/>
    <w:rsid w:val="00DB07ED"/>
    <w:rsid w:val="00E659CA"/>
    <w:rsid w:val="00F154A0"/>
    <w:rsid w:val="00F465B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2"/>
        <w:lang w:val="cs-CZ" w:eastAsia="cs-CZ"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FB9F075DBE6045AE999A240977EC2845">
    <w:name w:val="FB9F075DBE6045AE999A240977EC284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454FBE67-72BD-49DB-9C75-DE88B910B8F9}">
  <ds:schemaRefs>
    <ds:schemaRef ds:uri="http://schemas.openxmlformats.org/officeDocument/2006/bibliography"/>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Normal</Template>
  <TotalTime>387</TotalTime>
  <Pages>21</Pages>
  <Words>7420</Words>
  <Characters>43780</Characters>
  <Application>Microsoft Office Word</Application>
  <DocSecurity>0</DocSecurity>
  <Lines>364</Lines>
  <Paragraphs>102</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Sedlnice - Štramberk</vt:lpstr>
      <vt:lpstr/>
      <vt:lpstr>Titulek 1. úrovně </vt:lpstr>
      <vt:lpstr>    Titulek 2. úrovně</vt:lpstr>
      <vt:lpstr>        Titulek 3. úrovně</vt:lpstr>
    </vt:vector>
  </TitlesOfParts>
  <Manager>Fojta@szdc.cz</Manager>
  <Company>SŽ</Company>
  <LinksUpToDate>false</LinksUpToDate>
  <CharactersWithSpaces>51098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Sedlnice - Štramberk</dc:title>
  <dc:subject/>
  <dc:creator>Černý Jan, Ing.</dc:creator>
  <cp:keywords/>
  <dc:description/>
  <cp:lastModifiedBy>Souček Jaromír, Ing.</cp:lastModifiedBy>
  <cp:revision>32</cp:revision>
  <cp:lastPrinted>2020-07-24T08:47:00Z</cp:lastPrinted>
  <dcterms:created xsi:type="dcterms:W3CDTF">2024-02-06T16:57:00Z</dcterms:created>
  <dcterms:modified xsi:type="dcterms:W3CDTF">2024-06-13T08:01:00Z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