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3EBAA" w14:textId="77777777" w:rsidR="000719BB" w:rsidRPr="0015220E" w:rsidRDefault="000719BB" w:rsidP="006C2343">
      <w:pPr>
        <w:pStyle w:val="Titul2"/>
      </w:pPr>
    </w:p>
    <w:p w14:paraId="4D1498D2" w14:textId="77777777" w:rsidR="00826B7B" w:rsidRPr="0015220E" w:rsidRDefault="00826B7B" w:rsidP="006C2343">
      <w:pPr>
        <w:pStyle w:val="Titul2"/>
      </w:pPr>
    </w:p>
    <w:p w14:paraId="2A3795BE" w14:textId="77777777" w:rsidR="00DA1C67" w:rsidRPr="0015220E" w:rsidRDefault="00DA1C67" w:rsidP="006C2343">
      <w:pPr>
        <w:pStyle w:val="Titul2"/>
      </w:pPr>
    </w:p>
    <w:p w14:paraId="3178719E" w14:textId="77777777" w:rsidR="003254A3" w:rsidRPr="0015220E" w:rsidRDefault="00BD76C3" w:rsidP="00AD0C7B">
      <w:pPr>
        <w:pStyle w:val="Titul2"/>
        <w:rPr>
          <w:rPrChange w:id="0" w:author="Fiala Roman, Ing." w:date="2024-05-29T12:00:00Z">
            <w:rPr>
              <w:highlight w:val="green"/>
            </w:rPr>
          </w:rPrChange>
        </w:rPr>
      </w:pPr>
      <w:r w:rsidRPr="0015220E">
        <w:rPr>
          <w:rPrChange w:id="1" w:author="Fiala Roman, Ing." w:date="2024-05-29T12:00:00Z">
            <w:rPr>
              <w:highlight w:val="green"/>
            </w:rPr>
          </w:rPrChange>
        </w:rPr>
        <w:t xml:space="preserve">Příloha č. 2 </w:t>
      </w:r>
      <w:r w:rsidR="00D81BCF" w:rsidRPr="0015220E">
        <w:rPr>
          <w:rPrChange w:id="2" w:author="Fiala Roman, Ing." w:date="2024-05-29T12:00:00Z">
            <w:rPr>
              <w:highlight w:val="green"/>
            </w:rPr>
          </w:rPrChange>
        </w:rPr>
        <w:t>b)</w:t>
      </w:r>
    </w:p>
    <w:p w14:paraId="74AB7AD5" w14:textId="77777777" w:rsidR="00664688" w:rsidRPr="0015220E" w:rsidRDefault="00664688" w:rsidP="00AD0C7B">
      <w:pPr>
        <w:pStyle w:val="Titul2"/>
      </w:pPr>
    </w:p>
    <w:p w14:paraId="719445AC" w14:textId="77777777" w:rsidR="00AD0C7B" w:rsidRPr="0015220E" w:rsidRDefault="00BD76C3" w:rsidP="006C2343">
      <w:pPr>
        <w:pStyle w:val="Titul1"/>
      </w:pPr>
      <w:r w:rsidRPr="0015220E">
        <w:t>Zvláštní</w:t>
      </w:r>
      <w:r w:rsidR="00AD0C7B" w:rsidRPr="0015220E">
        <w:t xml:space="preserve"> technické podmínky</w:t>
      </w:r>
    </w:p>
    <w:p w14:paraId="6041C0E8" w14:textId="77777777" w:rsidR="00AD0C7B" w:rsidRPr="0015220E" w:rsidRDefault="00AD0C7B" w:rsidP="00EB46E5">
      <w:pPr>
        <w:pStyle w:val="Titul2"/>
      </w:pPr>
    </w:p>
    <w:p w14:paraId="55927400" w14:textId="77777777" w:rsidR="00EB46E5" w:rsidRPr="0015220E" w:rsidRDefault="00EB46E5" w:rsidP="00BF54FE">
      <w:pPr>
        <w:pStyle w:val="Titul2"/>
      </w:pPr>
      <w:r w:rsidRPr="0015220E">
        <w:t>Zh</w:t>
      </w:r>
      <w:r w:rsidRPr="0015220E">
        <w:rPr>
          <w:rStyle w:val="Nzevakce"/>
          <w:b/>
        </w:rPr>
        <w:t>otov</w:t>
      </w:r>
      <w:r w:rsidRPr="0015220E">
        <w:t>en</w:t>
      </w:r>
      <w:r w:rsidR="00232000" w:rsidRPr="0015220E">
        <w:t xml:space="preserve">í stavby </w:t>
      </w:r>
    </w:p>
    <w:p w14:paraId="6E78F72B" w14:textId="77777777" w:rsidR="002007BA" w:rsidRPr="0015220E" w:rsidRDefault="002007BA" w:rsidP="006C2343">
      <w:pPr>
        <w:pStyle w:val="Tituldatum"/>
      </w:pPr>
    </w:p>
    <w:customXmlDelRangeStart w:id="3" w:author="Fiala Roman, Ing." w:date="2024-05-29T11:09:00Z"/>
    <w:sdt>
      <w:sdtPr>
        <w:rPr>
          <w:rStyle w:val="Nzevakce"/>
        </w:rPr>
        <w:alias w:val="Název akce - Vypsat pole, přenese se do zápatí"/>
        <w:tag w:val="Název akce"/>
        <w:id w:val="1889687308"/>
        <w:placeholder>
          <w:docPart w:val="A5B6C391666640C99AC6B8FA1E326271"/>
        </w:placeholder>
        <w:text w:multiLine="1"/>
      </w:sdtPr>
      <w:sdtEndPr>
        <w:rPr>
          <w:rStyle w:val="Nzevakce"/>
        </w:rPr>
      </w:sdtEndPr>
      <w:sdtContent>
        <w:customXmlDelRangeEnd w:id="3"/>
        <w:p w14:paraId="31AF1E4A" w14:textId="141C31DA" w:rsidR="00BF54FE" w:rsidRPr="0015220E" w:rsidDel="0029692D" w:rsidRDefault="00132B62" w:rsidP="006C2343">
          <w:pPr>
            <w:pStyle w:val="Tituldatum"/>
            <w:rPr>
              <w:del w:id="4" w:author="Fiala Roman, Ing." w:date="2024-05-29T11:09:00Z"/>
              <w:rStyle w:val="Nzevakce"/>
            </w:rPr>
          </w:pPr>
          <w:del w:id="5" w:author="Fiala Roman, Ing." w:date="2024-05-21T11:59:00Z">
            <w:r w:rsidRPr="00132B62" w:rsidDel="00563021">
              <w:rPr>
                <w:rStyle w:val="Nzevakce"/>
              </w:rPr>
              <w:delText>Název akce</w:delText>
            </w:r>
          </w:del>
          <w:ins w:id="6" w:author="Fiala Roman, Ing." w:date="2024-05-29T11:09:00Z">
            <w:r w:rsidRPr="00132B62">
              <w:rPr>
                <w:rStyle w:val="Nzevakce"/>
              </w:rPr>
              <w:t xml:space="preserve"> </w:t>
            </w:r>
          </w:ins>
          <w:ins w:id="7" w:author="Fiala Roman, Ing." w:date="2024-05-29T13:05:00Z">
            <w:r w:rsidRPr="00132B62">
              <w:rPr>
                <w:rStyle w:val="Nzevakce"/>
              </w:rPr>
              <w:t xml:space="preserve">Oprava mostu v km 0,265 na trati </w:t>
            </w:r>
            <w:proofErr w:type="gramStart"/>
            <w:r w:rsidRPr="00132B62">
              <w:rPr>
                <w:rStyle w:val="Nzevakce"/>
              </w:rPr>
              <w:t>Bzenec - Moravský</w:t>
            </w:r>
            <w:proofErr w:type="gramEnd"/>
            <w:r w:rsidRPr="00132B62">
              <w:rPr>
                <w:rStyle w:val="Nzevakce"/>
              </w:rPr>
              <w:t xml:space="preserve"> Písek</w:t>
            </w:r>
          </w:ins>
        </w:p>
        <w:customXmlDelRangeStart w:id="8" w:author="Fiala Roman, Ing." w:date="2024-05-29T11:09:00Z"/>
      </w:sdtContent>
    </w:sdt>
    <w:customXmlDelRangeEnd w:id="8"/>
    <w:p w14:paraId="2629C57D" w14:textId="77777777" w:rsidR="00BF54FE" w:rsidRPr="0015220E" w:rsidRDefault="00BF54FE" w:rsidP="006C2343">
      <w:pPr>
        <w:pStyle w:val="Tituldatum"/>
      </w:pPr>
    </w:p>
    <w:p w14:paraId="2B8A26A0" w14:textId="77777777" w:rsidR="009226C1" w:rsidRPr="0015220E" w:rsidRDefault="009226C1" w:rsidP="006C2343">
      <w:pPr>
        <w:pStyle w:val="Tituldatum"/>
      </w:pPr>
    </w:p>
    <w:p w14:paraId="6DF89646" w14:textId="77777777" w:rsidR="00DA1C67" w:rsidRPr="0015220E" w:rsidRDefault="00DA1C67" w:rsidP="006C2343">
      <w:pPr>
        <w:pStyle w:val="Tituldatum"/>
      </w:pPr>
    </w:p>
    <w:p w14:paraId="74A9E693" w14:textId="77777777" w:rsidR="00DA1C67" w:rsidRPr="0015220E" w:rsidRDefault="00DA1C67" w:rsidP="006C2343">
      <w:pPr>
        <w:pStyle w:val="Tituldatum"/>
      </w:pPr>
    </w:p>
    <w:p w14:paraId="34FF8C04" w14:textId="77777777" w:rsidR="003B111D" w:rsidRPr="0015220E" w:rsidRDefault="003B111D" w:rsidP="006C2343">
      <w:pPr>
        <w:pStyle w:val="Tituldatum"/>
      </w:pPr>
    </w:p>
    <w:p w14:paraId="4AAB3D9C" w14:textId="7B3B5CFD" w:rsidR="00826B7B" w:rsidRPr="0015220E" w:rsidRDefault="006C2343" w:rsidP="006C2343">
      <w:pPr>
        <w:pStyle w:val="Tituldatum"/>
      </w:pPr>
      <w:r w:rsidRPr="0015220E">
        <w:t xml:space="preserve">Datum vydání: </w:t>
      </w:r>
      <w:r w:rsidR="00E10D55" w:rsidRPr="0015220E">
        <w:t>10</w:t>
      </w:r>
      <w:r w:rsidR="002C7051" w:rsidRPr="0015220E">
        <w:t>.</w:t>
      </w:r>
      <w:r w:rsidR="00E10D55" w:rsidRPr="0015220E">
        <w:t>4</w:t>
      </w:r>
      <w:r w:rsidR="002C7051" w:rsidRPr="0015220E">
        <w:t>.2024</w:t>
      </w:r>
      <w:r w:rsidR="0076790E" w:rsidRPr="0015220E">
        <w:t xml:space="preserve"> </w:t>
      </w:r>
    </w:p>
    <w:p w14:paraId="26676071" w14:textId="1A289139" w:rsidR="00585C2A" w:rsidRPr="0015220E" w:rsidDel="00563021" w:rsidRDefault="00826B7B">
      <w:pPr>
        <w:spacing w:after="120" w:line="264" w:lineRule="auto"/>
        <w:jc w:val="both"/>
        <w:rPr>
          <w:del w:id="9" w:author="Fiala Roman, Ing." w:date="2024-05-21T12:00:00Z"/>
          <w:b/>
          <w:i/>
          <w:sz w:val="18"/>
          <w:szCs w:val="18"/>
          <w:rPrChange w:id="10" w:author="Fiala Roman, Ing." w:date="2024-05-29T12:00:00Z">
            <w:rPr>
              <w:del w:id="11" w:author="Fiala Roman, Ing." w:date="2024-05-21T12:00:00Z"/>
              <w:b/>
              <w:i/>
              <w:color w:val="00A1E0"/>
              <w:sz w:val="18"/>
              <w:szCs w:val="18"/>
            </w:rPr>
          </w:rPrChange>
        </w:rPr>
      </w:pPr>
      <w:r w:rsidRPr="0015220E">
        <w:br w:type="page"/>
      </w:r>
      <w:bookmarkStart w:id="12" w:name="_Toc146112635"/>
      <w:del w:id="13" w:author="Fiala Roman, Ing." w:date="2024-05-21T12:00:00Z">
        <w:r w:rsidR="00585C2A" w:rsidRPr="0015220E" w:rsidDel="00563021">
          <w:rPr>
            <w:b/>
            <w:i/>
            <w:sz w:val="18"/>
            <w:szCs w:val="18"/>
            <w:rPrChange w:id="14" w:author="Fiala Roman, Ing." w:date="2024-05-29T12:00:00Z">
              <w:rPr>
                <w:b/>
                <w:i/>
                <w:color w:val="00A1E0"/>
                <w:sz w:val="18"/>
                <w:szCs w:val="18"/>
              </w:rPr>
            </w:rPrChange>
          </w:rPr>
          <w:lastRenderedPageBreak/>
          <w:delText>Základní osnova ZTP-R</w:delText>
        </w:r>
        <w:r w:rsidR="0076601B" w:rsidRPr="0015220E" w:rsidDel="00563021">
          <w:rPr>
            <w:b/>
            <w:i/>
            <w:sz w:val="18"/>
            <w:szCs w:val="18"/>
            <w:rPrChange w:id="15" w:author="Fiala Roman, Ing." w:date="2024-05-29T12:00:00Z">
              <w:rPr>
                <w:b/>
                <w:i/>
                <w:color w:val="00A1E0"/>
                <w:sz w:val="18"/>
                <w:szCs w:val="18"/>
              </w:rPr>
            </w:rPrChange>
          </w:rPr>
          <w:delText>_OUA</w:delText>
        </w:r>
        <w:r w:rsidR="00585C2A" w:rsidRPr="0015220E" w:rsidDel="00563021">
          <w:rPr>
            <w:b/>
            <w:i/>
            <w:sz w:val="18"/>
            <w:szCs w:val="18"/>
            <w:rPrChange w:id="16" w:author="Fiala Roman, Ing." w:date="2024-05-29T12:00:00Z">
              <w:rPr>
                <w:b/>
                <w:i/>
                <w:color w:val="00A1E0"/>
                <w:sz w:val="18"/>
                <w:szCs w:val="18"/>
              </w:rPr>
            </w:rPrChange>
          </w:rPr>
          <w:delText>:</w:delText>
        </w:r>
      </w:del>
    </w:p>
    <w:p w14:paraId="66EB8F90" w14:textId="25D51A1F" w:rsidR="00585C2A" w:rsidRPr="0015220E" w:rsidDel="00563021" w:rsidRDefault="00585C2A">
      <w:pPr>
        <w:spacing w:after="120" w:line="264" w:lineRule="auto"/>
        <w:jc w:val="both"/>
        <w:rPr>
          <w:del w:id="17" w:author="Fiala Roman, Ing." w:date="2024-05-21T12:00:00Z"/>
          <w:b/>
          <w:i/>
          <w:sz w:val="18"/>
          <w:szCs w:val="18"/>
          <w:rPrChange w:id="18" w:author="Fiala Roman, Ing." w:date="2024-05-29T12:00:00Z">
            <w:rPr>
              <w:del w:id="19" w:author="Fiala Roman, Ing." w:date="2024-05-21T12:00:00Z"/>
              <w:b/>
              <w:i/>
              <w:color w:val="00A1E0"/>
              <w:sz w:val="18"/>
              <w:szCs w:val="18"/>
            </w:rPr>
          </w:rPrChange>
        </w:rPr>
      </w:pPr>
      <w:del w:id="20" w:author="Fiala Roman, Ing." w:date="2024-05-21T12:00:00Z">
        <w:r w:rsidRPr="0015220E" w:rsidDel="00563021">
          <w:rPr>
            <w:b/>
            <w:i/>
            <w:sz w:val="18"/>
            <w:szCs w:val="18"/>
            <w:rPrChange w:id="21" w:author="Fiala Roman, Ing." w:date="2024-05-29T12:00:00Z">
              <w:rPr>
                <w:b/>
                <w:i/>
                <w:color w:val="00A1E0"/>
                <w:sz w:val="18"/>
                <w:szCs w:val="18"/>
              </w:rPr>
            </w:rPrChange>
          </w:rPr>
          <w:delText>Tato osnova stanovuje základní strukturu ZTP pro zhotovení stavby, objednatel může tuto strukturu upravit podle konkrétní stavby doplněním nebo vypuštěním jednotlivých částí apod.</w:delText>
        </w:r>
      </w:del>
    </w:p>
    <w:p w14:paraId="75EF7036" w14:textId="51DD253D" w:rsidR="00585C2A" w:rsidRPr="0015220E" w:rsidDel="00563021" w:rsidRDefault="00585C2A">
      <w:pPr>
        <w:spacing w:after="120" w:line="264" w:lineRule="auto"/>
        <w:jc w:val="both"/>
        <w:rPr>
          <w:del w:id="22" w:author="Fiala Roman, Ing." w:date="2024-05-21T12:00:00Z"/>
          <w:b/>
          <w:i/>
          <w:sz w:val="18"/>
          <w:szCs w:val="18"/>
          <w:rPrChange w:id="23" w:author="Fiala Roman, Ing." w:date="2024-05-29T12:00:00Z">
            <w:rPr>
              <w:del w:id="24" w:author="Fiala Roman, Ing." w:date="2024-05-21T12:00:00Z"/>
              <w:b/>
              <w:i/>
              <w:color w:val="00A1E0"/>
              <w:sz w:val="18"/>
              <w:szCs w:val="18"/>
            </w:rPr>
          </w:rPrChange>
        </w:rPr>
      </w:pPr>
      <w:bookmarkStart w:id="25" w:name="_Hlk114214240"/>
      <w:del w:id="26" w:author="Fiala Roman, Ing." w:date="2024-05-21T12:00:00Z">
        <w:r w:rsidRPr="0015220E" w:rsidDel="00563021">
          <w:rPr>
            <w:b/>
            <w:i/>
            <w:sz w:val="18"/>
            <w:szCs w:val="18"/>
            <w:rPrChange w:id="27" w:author="Fiala Roman, Ing." w:date="2024-05-29T12:00:00Z">
              <w:rPr>
                <w:b/>
                <w:i/>
                <w:color w:val="00A1E0"/>
                <w:sz w:val="18"/>
                <w:szCs w:val="18"/>
              </w:rPr>
            </w:rPrChange>
          </w:rPr>
          <w:delText xml:space="preserve">V textu ZTP se uvádějí pouze požadavky neuvedené v TKP, případně požadavky odlišné od TKP nebo nad rámec požadavků stanovených v předpisech a dokumentech SŽ. </w:delText>
        </w:r>
        <w:bookmarkEnd w:id="25"/>
      </w:del>
    </w:p>
    <w:p w14:paraId="7DB0ACD8" w14:textId="1C0E0242" w:rsidR="00585C2A" w:rsidRPr="0015220E" w:rsidDel="00563021" w:rsidRDefault="00585C2A">
      <w:pPr>
        <w:spacing w:after="120" w:line="264" w:lineRule="auto"/>
        <w:jc w:val="both"/>
        <w:rPr>
          <w:del w:id="28" w:author="Fiala Roman, Ing." w:date="2024-05-21T12:00:00Z"/>
          <w:b/>
          <w:i/>
          <w:sz w:val="18"/>
          <w:szCs w:val="18"/>
          <w:rPrChange w:id="29" w:author="Fiala Roman, Ing." w:date="2024-05-29T12:00:00Z">
            <w:rPr>
              <w:del w:id="30" w:author="Fiala Roman, Ing." w:date="2024-05-21T12:00:00Z"/>
              <w:b/>
              <w:i/>
              <w:color w:val="00A1E0"/>
              <w:sz w:val="18"/>
              <w:szCs w:val="18"/>
            </w:rPr>
          </w:rPrChange>
        </w:rPr>
      </w:pPr>
      <w:del w:id="31" w:author="Fiala Roman, Ing." w:date="2024-05-21T12:00:00Z">
        <w:r w:rsidRPr="0015220E" w:rsidDel="00563021">
          <w:rPr>
            <w:b/>
            <w:i/>
            <w:sz w:val="18"/>
            <w:szCs w:val="18"/>
            <w:rPrChange w:id="32" w:author="Fiala Roman, Ing." w:date="2024-05-29T12:00:00Z">
              <w:rPr>
                <w:b/>
                <w:i/>
                <w:color w:val="00A1E0"/>
                <w:sz w:val="18"/>
                <w:szCs w:val="18"/>
              </w:rPr>
            </w:rPrChange>
          </w:rPr>
          <w:delText xml:space="preserve">Všechny kapitoly ZTP se číslují, jednotlivé odstavce kapitol se číslují s uvedením čísla kapitoly a čísla odstavce. </w:delText>
        </w:r>
        <w:r w:rsidRPr="0015220E" w:rsidDel="00563021">
          <w:rPr>
            <w:i/>
            <w:sz w:val="18"/>
            <w:szCs w:val="18"/>
            <w:rPrChange w:id="33" w:author="Fiala Roman, Ing." w:date="2024-05-29T12:00:00Z">
              <w:rPr>
                <w:i/>
                <w:color w:val="00A1E0"/>
                <w:sz w:val="18"/>
                <w:szCs w:val="18"/>
              </w:rPr>
            </w:rPrChange>
          </w:rPr>
          <w:delText>Šablona dokumentu obsahuje definované styly pro tvorbu dokumentu (styly začínají „_…“),</w:delText>
        </w:r>
        <w:r w:rsidRPr="0015220E" w:rsidDel="00563021">
          <w:rPr>
            <w:b/>
            <w:i/>
            <w:sz w:val="18"/>
            <w:szCs w:val="18"/>
            <w:rPrChange w:id="34" w:author="Fiala Roman, Ing." w:date="2024-05-29T12:00:00Z">
              <w:rPr>
                <w:b/>
                <w:i/>
                <w:color w:val="00A1E0"/>
                <w:sz w:val="18"/>
                <w:szCs w:val="18"/>
              </w:rPr>
            </w:rPrChange>
          </w:rPr>
          <w:delText xml:space="preserve"> </w:delText>
        </w:r>
        <w:r w:rsidRPr="0015220E" w:rsidDel="00563021">
          <w:rPr>
            <w:b/>
            <w:i/>
            <w:sz w:val="18"/>
            <w:szCs w:val="18"/>
            <w:rPrChange w:id="35" w:author="Fiala Roman, Ing." w:date="2024-05-29T12:00:00Z">
              <w:rPr>
                <w:b/>
                <w:i/>
                <w:color w:val="00A1E0"/>
                <w:sz w:val="18"/>
                <w:szCs w:val="18"/>
                <w:highlight w:val="green"/>
              </w:rPr>
            </w:rPrChange>
          </w:rPr>
          <w:delText>Zeleně podbarvený text</w:delText>
        </w:r>
        <w:r w:rsidRPr="0015220E" w:rsidDel="00563021">
          <w:rPr>
            <w:b/>
            <w:i/>
            <w:sz w:val="18"/>
            <w:szCs w:val="18"/>
            <w:rPrChange w:id="36" w:author="Fiala Roman, Ing." w:date="2024-05-29T12:00:00Z">
              <w:rPr>
                <w:b/>
                <w:i/>
                <w:color w:val="00A1E0"/>
                <w:sz w:val="18"/>
                <w:szCs w:val="18"/>
              </w:rPr>
            </w:rPrChange>
          </w:rPr>
          <w:delText xml:space="preserve"> vždy upravuje objednatel dle konkrétní stavby a požadavků.</w:delText>
        </w:r>
      </w:del>
    </w:p>
    <w:p w14:paraId="7DE3C397" w14:textId="5E569A5D" w:rsidR="00585C2A" w:rsidRPr="0015220E" w:rsidDel="00563021" w:rsidRDefault="00585C2A">
      <w:pPr>
        <w:spacing w:after="120" w:line="264" w:lineRule="auto"/>
        <w:jc w:val="both"/>
        <w:rPr>
          <w:del w:id="37" w:author="Fiala Roman, Ing." w:date="2024-05-21T12:00:00Z"/>
          <w:b/>
          <w:i/>
          <w:sz w:val="18"/>
          <w:szCs w:val="18"/>
          <w:rPrChange w:id="38" w:author="Fiala Roman, Ing." w:date="2024-05-29T12:00:00Z">
            <w:rPr>
              <w:del w:id="39" w:author="Fiala Roman, Ing." w:date="2024-05-21T12:00:00Z"/>
              <w:b/>
              <w:i/>
              <w:color w:val="00A1E0"/>
              <w:sz w:val="18"/>
              <w:szCs w:val="18"/>
            </w:rPr>
          </w:rPrChange>
        </w:rPr>
      </w:pPr>
      <w:del w:id="40" w:author="Fiala Roman, Ing." w:date="2024-05-21T12:00:00Z">
        <w:r w:rsidRPr="0015220E" w:rsidDel="00563021">
          <w:rPr>
            <w:b/>
            <w:i/>
            <w:sz w:val="18"/>
            <w:szCs w:val="18"/>
            <w:rPrChange w:id="41" w:author="Fiala Roman, Ing." w:date="2024-05-29T12:00:00Z">
              <w:rPr>
                <w:b/>
                <w:i/>
                <w:color w:val="00A1E0"/>
                <w:sz w:val="18"/>
                <w:szCs w:val="18"/>
              </w:rPr>
            </w:rPrChange>
          </w:rPr>
          <w:delText xml:space="preserve">Titulní strana: </w:delText>
        </w:r>
        <w:r w:rsidRPr="0015220E" w:rsidDel="00563021">
          <w:rPr>
            <w:i/>
            <w:sz w:val="18"/>
            <w:szCs w:val="18"/>
            <w:rPrChange w:id="42" w:author="Fiala Roman, Ing." w:date="2024-05-29T12:00:00Z">
              <w:rPr>
                <w:i/>
                <w:color w:val="00A1E0"/>
                <w:sz w:val="18"/>
                <w:szCs w:val="18"/>
              </w:rPr>
            </w:rPrChange>
          </w:rPr>
          <w:delText>Zadává se název stavby</w:delText>
        </w:r>
        <w:r w:rsidR="009B51B8" w:rsidRPr="0015220E" w:rsidDel="00563021">
          <w:rPr>
            <w:i/>
            <w:sz w:val="18"/>
            <w:szCs w:val="18"/>
            <w:rPrChange w:id="43" w:author="Fiala Roman, Ing." w:date="2024-05-29T12:00:00Z">
              <w:rPr>
                <w:i/>
                <w:color w:val="00A1E0"/>
                <w:sz w:val="18"/>
                <w:szCs w:val="18"/>
              </w:rPr>
            </w:rPrChange>
          </w:rPr>
          <w:delText xml:space="preserve"> </w:delText>
        </w:r>
        <w:bookmarkStart w:id="44" w:name="_Hlk156978269"/>
        <w:r w:rsidR="0076601B" w:rsidRPr="0015220E" w:rsidDel="00563021">
          <w:rPr>
            <w:i/>
            <w:sz w:val="18"/>
            <w:szCs w:val="18"/>
            <w:rPrChange w:id="45" w:author="Fiala Roman, Ing." w:date="2024-05-29T12:00:00Z">
              <w:rPr>
                <w:i/>
                <w:color w:val="00A1E0"/>
                <w:sz w:val="18"/>
                <w:szCs w:val="18"/>
              </w:rPr>
            </w:rPrChange>
          </w:rPr>
          <w:delText>(jedná se o pole, které automaticky přenese název i do zápatí dokumentu)</w:delText>
        </w:r>
        <w:r w:rsidR="009E35A9" w:rsidRPr="0015220E" w:rsidDel="00563021">
          <w:rPr>
            <w:i/>
            <w:sz w:val="18"/>
            <w:szCs w:val="18"/>
            <w:rPrChange w:id="46" w:author="Fiala Roman, Ing." w:date="2024-05-29T12:00:00Z">
              <w:rPr>
                <w:i/>
                <w:color w:val="00A1E0"/>
                <w:sz w:val="18"/>
                <w:szCs w:val="18"/>
              </w:rPr>
            </w:rPrChange>
          </w:rPr>
          <w:delText xml:space="preserve"> </w:delText>
        </w:r>
        <w:r w:rsidRPr="0015220E" w:rsidDel="00563021">
          <w:rPr>
            <w:i/>
            <w:sz w:val="18"/>
            <w:szCs w:val="18"/>
            <w:rPrChange w:id="47" w:author="Fiala Roman, Ing." w:date="2024-05-29T12:00:00Z">
              <w:rPr>
                <w:i/>
                <w:color w:val="00A1E0"/>
                <w:sz w:val="18"/>
                <w:szCs w:val="18"/>
              </w:rPr>
            </w:rPrChange>
          </w:rPr>
          <w:delText>a datum</w:delText>
        </w:r>
        <w:r w:rsidRPr="0015220E" w:rsidDel="00563021">
          <w:rPr>
            <w:b/>
            <w:i/>
            <w:sz w:val="18"/>
            <w:szCs w:val="18"/>
            <w:rPrChange w:id="48" w:author="Fiala Roman, Ing." w:date="2024-05-29T12:00:00Z">
              <w:rPr>
                <w:b/>
                <w:i/>
                <w:color w:val="00A1E0"/>
                <w:sz w:val="18"/>
                <w:szCs w:val="18"/>
              </w:rPr>
            </w:rPrChange>
          </w:rPr>
          <w:delText xml:space="preserve"> </w:delText>
        </w:r>
        <w:bookmarkEnd w:id="44"/>
      </w:del>
    </w:p>
    <w:p w14:paraId="25D37211" w14:textId="4ACB1528" w:rsidR="00585C2A" w:rsidRPr="0015220E" w:rsidDel="00563021" w:rsidRDefault="00585C2A">
      <w:pPr>
        <w:spacing w:after="120" w:line="264" w:lineRule="auto"/>
        <w:jc w:val="both"/>
        <w:rPr>
          <w:del w:id="49" w:author="Fiala Roman, Ing." w:date="2024-05-21T12:00:00Z"/>
          <w:i/>
          <w:sz w:val="18"/>
          <w:szCs w:val="18"/>
          <w:rPrChange w:id="50" w:author="Fiala Roman, Ing." w:date="2024-05-29T12:00:00Z">
            <w:rPr>
              <w:del w:id="51" w:author="Fiala Roman, Ing." w:date="2024-05-21T12:00:00Z"/>
              <w:i/>
              <w:color w:val="00A1E0"/>
              <w:sz w:val="18"/>
              <w:szCs w:val="18"/>
            </w:rPr>
          </w:rPrChange>
        </w:rPr>
      </w:pPr>
      <w:del w:id="52" w:author="Fiala Roman, Ing." w:date="2024-05-21T12:00:00Z">
        <w:r w:rsidRPr="0015220E" w:rsidDel="00563021">
          <w:rPr>
            <w:b/>
            <w:i/>
            <w:sz w:val="18"/>
            <w:szCs w:val="18"/>
            <w:rPrChange w:id="53" w:author="Fiala Roman, Ing." w:date="2024-05-29T12:00:00Z">
              <w:rPr>
                <w:b/>
                <w:i/>
                <w:color w:val="00A1E0"/>
                <w:sz w:val="18"/>
                <w:szCs w:val="18"/>
              </w:rPr>
            </w:rPrChange>
          </w:rPr>
          <w:delText xml:space="preserve">Obsah: </w:delText>
        </w:r>
        <w:r w:rsidRPr="0015220E" w:rsidDel="00563021">
          <w:rPr>
            <w:i/>
            <w:sz w:val="18"/>
            <w:szCs w:val="18"/>
            <w:u w:val="single"/>
            <w:rPrChange w:id="54" w:author="Fiala Roman, Ing." w:date="2024-05-29T12:00:00Z">
              <w:rPr>
                <w:i/>
                <w:color w:val="00A1E0"/>
                <w:sz w:val="18"/>
                <w:szCs w:val="18"/>
                <w:u w:val="single"/>
              </w:rPr>
            </w:rPrChange>
          </w:rPr>
          <w:delText>Obsah je automaticky generován, aktualizujte po konečných úpravách</w:delText>
        </w:r>
        <w:r w:rsidRPr="0015220E" w:rsidDel="00563021">
          <w:rPr>
            <w:i/>
            <w:sz w:val="18"/>
            <w:szCs w:val="18"/>
            <w:rPrChange w:id="55" w:author="Fiala Roman, Ing." w:date="2024-05-29T12:00:00Z">
              <w:rPr>
                <w:i/>
                <w:color w:val="00A1E0"/>
                <w:sz w:val="18"/>
                <w:szCs w:val="18"/>
              </w:rPr>
            </w:rPrChange>
          </w:rPr>
          <w:delText xml:space="preserve"> (klik pravým tlačítkem nad obsahem – a vybrat „Aktualizovat pole –&gt; celá tabulka“).</w:delText>
        </w:r>
      </w:del>
    </w:p>
    <w:p w14:paraId="3BCBB38B" w14:textId="1CE67CAF" w:rsidR="00585C2A" w:rsidRPr="0015220E" w:rsidDel="00563021" w:rsidRDefault="00585C2A">
      <w:pPr>
        <w:spacing w:after="120" w:line="264" w:lineRule="auto"/>
        <w:jc w:val="both"/>
        <w:rPr>
          <w:del w:id="56" w:author="Fiala Roman, Ing." w:date="2024-05-21T12:00:00Z"/>
          <w:b/>
          <w:i/>
          <w:sz w:val="18"/>
          <w:szCs w:val="18"/>
          <w:rPrChange w:id="57" w:author="Fiala Roman, Ing." w:date="2024-05-29T12:00:00Z">
            <w:rPr>
              <w:del w:id="58" w:author="Fiala Roman, Ing." w:date="2024-05-21T12:00:00Z"/>
              <w:b/>
              <w:i/>
              <w:color w:val="00A1E0"/>
              <w:sz w:val="18"/>
              <w:szCs w:val="18"/>
            </w:rPr>
          </w:rPrChange>
        </w:rPr>
      </w:pPr>
      <w:del w:id="59" w:author="Fiala Roman, Ing." w:date="2024-05-21T12:00:00Z">
        <w:r w:rsidRPr="0015220E" w:rsidDel="00563021">
          <w:rPr>
            <w:b/>
            <w:i/>
            <w:sz w:val="18"/>
            <w:szCs w:val="18"/>
            <w:rPrChange w:id="60" w:author="Fiala Roman, Ing." w:date="2024-05-29T12:00:00Z">
              <w:rPr>
                <w:b/>
                <w:i/>
                <w:color w:val="00A1E0"/>
                <w:sz w:val="18"/>
                <w:szCs w:val="18"/>
              </w:rPr>
            </w:rPrChange>
          </w:rPr>
          <w:delText xml:space="preserve">Kapitoly: </w:delText>
        </w:r>
        <w:r w:rsidRPr="0015220E" w:rsidDel="00563021">
          <w:rPr>
            <w:i/>
            <w:sz w:val="18"/>
            <w:szCs w:val="18"/>
            <w:rPrChange w:id="61" w:author="Fiala Roman, Ing." w:date="2024-05-29T12:00:00Z">
              <w:rPr>
                <w:i/>
                <w:color w:val="00A1E0"/>
                <w:sz w:val="18"/>
                <w:szCs w:val="18"/>
              </w:rPr>
            </w:rPrChange>
          </w:rPr>
          <w:delText>Poznámky jsou uvedeny v jednotlivých kapitolách.</w:delText>
        </w:r>
      </w:del>
    </w:p>
    <w:p w14:paraId="10B3AC46" w14:textId="17D29195" w:rsidR="00585C2A" w:rsidRPr="0015220E" w:rsidDel="00563021" w:rsidRDefault="00585C2A">
      <w:pPr>
        <w:spacing w:after="120" w:line="264" w:lineRule="auto"/>
        <w:jc w:val="both"/>
        <w:rPr>
          <w:del w:id="62" w:author="Fiala Roman, Ing." w:date="2024-05-21T12:00:00Z"/>
          <w:b/>
          <w:i/>
          <w:sz w:val="18"/>
          <w:szCs w:val="18"/>
          <w:rPrChange w:id="63" w:author="Fiala Roman, Ing." w:date="2024-05-29T12:00:00Z">
            <w:rPr>
              <w:del w:id="64" w:author="Fiala Roman, Ing." w:date="2024-05-21T12:00:00Z"/>
              <w:b/>
              <w:i/>
              <w:color w:val="00A1E0"/>
              <w:sz w:val="18"/>
              <w:szCs w:val="18"/>
            </w:rPr>
          </w:rPrChange>
        </w:rPr>
      </w:pPr>
      <w:del w:id="65" w:author="Fiala Roman, Ing." w:date="2024-05-21T12:00:00Z">
        <w:r w:rsidRPr="0015220E" w:rsidDel="00563021">
          <w:rPr>
            <w:b/>
            <w:i/>
            <w:sz w:val="18"/>
            <w:szCs w:val="18"/>
            <w:rPrChange w:id="66" w:author="Fiala Roman, Ing." w:date="2024-05-29T12:00:00Z">
              <w:rPr>
                <w:b/>
                <w:i/>
                <w:color w:val="00A1E0"/>
                <w:sz w:val="18"/>
                <w:szCs w:val="18"/>
              </w:rPr>
            </w:rPrChange>
          </w:rPr>
          <w:delText>Jedná se o osnovu, kterou je možné dle potřeby doplnit, neobsazené kapitoly odstraňte.</w:delText>
        </w:r>
      </w:del>
    </w:p>
    <w:p w14:paraId="57E4A590" w14:textId="028D6CE1" w:rsidR="00585C2A" w:rsidRPr="0015220E" w:rsidDel="00563021" w:rsidRDefault="00585C2A">
      <w:pPr>
        <w:spacing w:after="120" w:line="264" w:lineRule="auto"/>
        <w:jc w:val="both"/>
        <w:rPr>
          <w:del w:id="67" w:author="Fiala Roman, Ing." w:date="2024-05-21T12:00:00Z"/>
          <w:b/>
          <w:i/>
          <w:sz w:val="18"/>
          <w:szCs w:val="18"/>
          <w:rPrChange w:id="68" w:author="Fiala Roman, Ing." w:date="2024-05-29T12:00:00Z">
            <w:rPr>
              <w:del w:id="69" w:author="Fiala Roman, Ing." w:date="2024-05-21T12:00:00Z"/>
              <w:b/>
              <w:i/>
              <w:color w:val="00A1E0"/>
              <w:sz w:val="18"/>
              <w:szCs w:val="18"/>
            </w:rPr>
          </w:rPrChange>
        </w:rPr>
      </w:pPr>
      <w:del w:id="70" w:author="Fiala Roman, Ing." w:date="2024-05-21T12:00:00Z">
        <w:r w:rsidRPr="0015220E" w:rsidDel="00563021">
          <w:rPr>
            <w:b/>
            <w:i/>
            <w:sz w:val="18"/>
            <w:szCs w:val="18"/>
            <w:rPrChange w:id="71" w:author="Fiala Roman, Ing." w:date="2024-05-29T12:00:00Z">
              <w:rPr>
                <w:b/>
                <w:i/>
                <w:color w:val="00A1E0"/>
                <w:sz w:val="18"/>
                <w:szCs w:val="18"/>
              </w:rPr>
            </w:rPrChange>
          </w:rPr>
          <w:delText>Informační text modrou kurzívou vždy vymažte.</w:delText>
        </w:r>
      </w:del>
    </w:p>
    <w:p w14:paraId="79B05EA0" w14:textId="0696B6F4" w:rsidR="00585C2A" w:rsidRPr="0015220E" w:rsidDel="00563021" w:rsidRDefault="00585C2A">
      <w:pPr>
        <w:spacing w:after="120" w:line="264" w:lineRule="auto"/>
        <w:jc w:val="both"/>
        <w:rPr>
          <w:del w:id="72" w:author="Fiala Roman, Ing." w:date="2024-05-21T12:00:00Z"/>
        </w:rPr>
        <w:pPrChange w:id="73" w:author="Fiala Roman, Ing." w:date="2024-05-21T12:00:00Z">
          <w:pPr/>
        </w:pPrChange>
      </w:pPr>
    </w:p>
    <w:p w14:paraId="7E2B0DBE" w14:textId="065D6618" w:rsidR="00585C2A" w:rsidRPr="0015220E" w:rsidDel="00563021" w:rsidRDefault="00585C2A">
      <w:pPr>
        <w:spacing w:after="120" w:line="264" w:lineRule="auto"/>
        <w:jc w:val="both"/>
        <w:rPr>
          <w:del w:id="74" w:author="Fiala Roman, Ing." w:date="2024-05-21T12:00:00Z"/>
          <w:b/>
          <w:i/>
          <w:sz w:val="18"/>
          <w:szCs w:val="18"/>
          <w:rPrChange w:id="75" w:author="Fiala Roman, Ing." w:date="2024-05-29T12:00:00Z">
            <w:rPr>
              <w:del w:id="76" w:author="Fiala Roman, Ing." w:date="2024-05-21T12:00:00Z"/>
              <w:b/>
              <w:i/>
              <w:color w:val="00A1E0"/>
              <w:sz w:val="18"/>
              <w:szCs w:val="18"/>
            </w:rPr>
          </w:rPrChange>
        </w:rPr>
        <w:pPrChange w:id="77" w:author="Fiala Roman, Ing." w:date="2024-05-21T12:00:00Z">
          <w:pPr/>
        </w:pPrChange>
      </w:pPr>
      <w:del w:id="78" w:author="Fiala Roman, Ing." w:date="2024-05-21T12:00:00Z">
        <w:r w:rsidRPr="0015220E" w:rsidDel="00563021">
          <w:rPr>
            <w:b/>
            <w:i/>
            <w:sz w:val="18"/>
            <w:szCs w:val="18"/>
            <w:rPrChange w:id="79" w:author="Fiala Roman, Ing." w:date="2024-05-29T12:00:00Z">
              <w:rPr>
                <w:b/>
                <w:i/>
                <w:color w:val="00A1E0"/>
                <w:sz w:val="18"/>
                <w:szCs w:val="18"/>
              </w:rPr>
            </w:rPrChange>
          </w:rPr>
          <w:delText>ZMĚNY PROTI PŘEDCHOZÍ VERZI:</w:delText>
        </w:r>
      </w:del>
    </w:p>
    <w:p w14:paraId="10EFE1AD" w14:textId="6991BA55" w:rsidR="00E10D55" w:rsidRPr="0015220E" w:rsidDel="00563021" w:rsidRDefault="00E10D55">
      <w:pPr>
        <w:spacing w:after="120" w:line="264" w:lineRule="auto"/>
        <w:jc w:val="both"/>
        <w:rPr>
          <w:del w:id="80" w:author="Fiala Roman, Ing." w:date="2024-05-21T12:00:00Z"/>
          <w:b/>
        </w:rPr>
        <w:pPrChange w:id="81" w:author="Fiala Roman, Ing." w:date="2024-05-21T12:00:00Z">
          <w:pPr>
            <w:pStyle w:val="ZTPinfo-text"/>
          </w:pPr>
        </w:pPrChange>
      </w:pPr>
      <w:bookmarkStart w:id="82" w:name="_Hlk164064049"/>
      <w:del w:id="83" w:author="Fiala Roman, Ing." w:date="2024-05-21T12:00:00Z">
        <w:r w:rsidRPr="0015220E" w:rsidDel="00563021">
          <w:rPr>
            <w:b/>
          </w:rPr>
          <w:delText>240410</w:delText>
        </w:r>
      </w:del>
    </w:p>
    <w:bookmarkEnd w:id="82"/>
    <w:p w14:paraId="5DB15EE5" w14:textId="37240016" w:rsidR="00E10D55" w:rsidRPr="0015220E" w:rsidDel="00563021" w:rsidRDefault="00E10D55">
      <w:pPr>
        <w:spacing w:after="120" w:line="264" w:lineRule="auto"/>
        <w:jc w:val="both"/>
        <w:rPr>
          <w:del w:id="84" w:author="Fiala Roman, Ing." w:date="2024-05-21T12:00:00Z"/>
          <w:i/>
          <w:sz w:val="18"/>
          <w:szCs w:val="18"/>
          <w:rPrChange w:id="85" w:author="Fiala Roman, Ing." w:date="2024-05-29T12:00:00Z">
            <w:rPr>
              <w:del w:id="86" w:author="Fiala Roman, Ing." w:date="2024-05-21T12:00:00Z"/>
              <w:i/>
              <w:color w:val="00A1E0"/>
              <w:sz w:val="18"/>
              <w:szCs w:val="18"/>
            </w:rPr>
          </w:rPrChange>
        </w:rPr>
        <w:pPrChange w:id="87" w:author="Fiala Roman, Ing." w:date="2024-05-21T12:00:00Z">
          <w:pPr>
            <w:numPr>
              <w:numId w:val="25"/>
            </w:numPr>
            <w:ind w:left="993" w:hanging="141"/>
            <w:contextualSpacing/>
          </w:pPr>
        </w:pPrChange>
      </w:pPr>
      <w:del w:id="88" w:author="Fiala Roman, Ing." w:date="2024-05-21T12:00:00Z">
        <w:r w:rsidRPr="0015220E" w:rsidDel="00563021">
          <w:rPr>
            <w:i/>
            <w:sz w:val="18"/>
            <w:szCs w:val="18"/>
            <w:rPrChange w:id="89" w:author="Fiala Roman, Ing." w:date="2024-05-29T12:00:00Z">
              <w:rPr>
                <w:i/>
                <w:color w:val="00A1E0"/>
                <w:sz w:val="18"/>
                <w:szCs w:val="18"/>
              </w:rPr>
            </w:rPrChange>
          </w:rPr>
          <w:delText xml:space="preserve">aktualizace v části Pojmy a definice Projektová dokumentace (dozor projektanta) a PDPS </w:delText>
        </w:r>
      </w:del>
    </w:p>
    <w:p w14:paraId="7892681B" w14:textId="7C081B11" w:rsidR="00E10D55" w:rsidRPr="0015220E" w:rsidDel="00563021" w:rsidRDefault="00E10D55">
      <w:pPr>
        <w:spacing w:after="120" w:line="264" w:lineRule="auto"/>
        <w:jc w:val="both"/>
        <w:rPr>
          <w:del w:id="90" w:author="Fiala Roman, Ing." w:date="2024-05-21T12:00:00Z"/>
          <w:i/>
          <w:sz w:val="18"/>
          <w:szCs w:val="18"/>
          <w:rPrChange w:id="91" w:author="Fiala Roman, Ing." w:date="2024-05-29T12:00:00Z">
            <w:rPr>
              <w:del w:id="92" w:author="Fiala Roman, Ing." w:date="2024-05-21T12:00:00Z"/>
              <w:i/>
              <w:color w:val="00A1E0"/>
              <w:sz w:val="18"/>
              <w:szCs w:val="18"/>
            </w:rPr>
          </w:rPrChange>
        </w:rPr>
        <w:pPrChange w:id="93" w:author="Fiala Roman, Ing." w:date="2024-05-21T12:00:00Z">
          <w:pPr>
            <w:numPr>
              <w:numId w:val="25"/>
            </w:numPr>
            <w:ind w:left="993" w:hanging="141"/>
            <w:contextualSpacing/>
          </w:pPr>
        </w:pPrChange>
      </w:pPr>
      <w:bookmarkStart w:id="94" w:name="_Hlk163138124"/>
      <w:del w:id="95" w:author="Fiala Roman, Ing." w:date="2024-05-21T12:00:00Z">
        <w:r w:rsidRPr="0015220E" w:rsidDel="00563021">
          <w:rPr>
            <w:i/>
            <w:sz w:val="18"/>
            <w:szCs w:val="18"/>
            <w:rPrChange w:id="96" w:author="Fiala Roman, Ing." w:date="2024-05-29T12:00:00Z">
              <w:rPr>
                <w:i/>
                <w:color w:val="00A1E0"/>
                <w:sz w:val="18"/>
                <w:szCs w:val="18"/>
              </w:rPr>
            </w:rPrChange>
          </w:rPr>
          <w:delText>vložen odst.</w:delText>
        </w:r>
        <w:bookmarkEnd w:id="94"/>
        <w:r w:rsidRPr="0015220E" w:rsidDel="00563021">
          <w:rPr>
            <w:i/>
            <w:sz w:val="18"/>
            <w:szCs w:val="18"/>
            <w:rPrChange w:id="97" w:author="Fiala Roman, Ing." w:date="2024-05-29T12:00:00Z">
              <w:rPr>
                <w:i/>
                <w:color w:val="00A1E0"/>
                <w:sz w:val="18"/>
                <w:szCs w:val="18"/>
              </w:rPr>
            </w:rPrChange>
          </w:rPr>
          <w:delText xml:space="preserve"> 4.1.2.2</w:delText>
        </w:r>
        <w:r w:rsidR="005469E8" w:rsidRPr="0015220E" w:rsidDel="00563021">
          <w:rPr>
            <w:i/>
            <w:sz w:val="18"/>
            <w:szCs w:val="18"/>
            <w:rPrChange w:id="98" w:author="Fiala Roman, Ing." w:date="2024-05-29T12:00:00Z">
              <w:rPr>
                <w:i/>
                <w:color w:val="00A1E0"/>
                <w:sz w:val="18"/>
                <w:szCs w:val="18"/>
              </w:rPr>
            </w:rPrChange>
          </w:rPr>
          <w:delText>8</w:delText>
        </w:r>
        <w:r w:rsidRPr="0015220E" w:rsidDel="00563021">
          <w:rPr>
            <w:i/>
            <w:sz w:val="18"/>
            <w:szCs w:val="18"/>
            <w:rPrChange w:id="99" w:author="Fiala Roman, Ing." w:date="2024-05-29T12:00:00Z">
              <w:rPr>
                <w:i/>
                <w:color w:val="00A1E0"/>
                <w:sz w:val="18"/>
                <w:szCs w:val="18"/>
              </w:rPr>
            </w:rPrChange>
          </w:rPr>
          <w:delText xml:space="preserve"> v souvislosti s DTMŽ</w:delText>
        </w:r>
      </w:del>
    </w:p>
    <w:p w14:paraId="65F3E9A4" w14:textId="219352ED" w:rsidR="005469E8" w:rsidRPr="0015220E" w:rsidDel="00563021" w:rsidRDefault="005469E8">
      <w:pPr>
        <w:spacing w:after="120" w:line="264" w:lineRule="auto"/>
        <w:jc w:val="both"/>
        <w:rPr>
          <w:del w:id="100" w:author="Fiala Roman, Ing." w:date="2024-05-21T12:00:00Z"/>
          <w:i/>
          <w:sz w:val="18"/>
          <w:szCs w:val="18"/>
          <w:rPrChange w:id="101" w:author="Fiala Roman, Ing." w:date="2024-05-29T12:00:00Z">
            <w:rPr>
              <w:del w:id="102" w:author="Fiala Roman, Ing." w:date="2024-05-21T12:00:00Z"/>
              <w:i/>
              <w:color w:val="00A1E0"/>
              <w:sz w:val="18"/>
              <w:szCs w:val="18"/>
            </w:rPr>
          </w:rPrChange>
        </w:rPr>
        <w:pPrChange w:id="103" w:author="Fiala Roman, Ing." w:date="2024-05-21T12:00:00Z">
          <w:pPr>
            <w:numPr>
              <w:numId w:val="25"/>
            </w:numPr>
            <w:ind w:left="993" w:hanging="141"/>
            <w:contextualSpacing/>
          </w:pPr>
        </w:pPrChange>
      </w:pPr>
      <w:del w:id="104" w:author="Fiala Roman, Ing." w:date="2024-05-21T12:00:00Z">
        <w:r w:rsidRPr="0015220E" w:rsidDel="00563021">
          <w:rPr>
            <w:i/>
            <w:sz w:val="18"/>
            <w:szCs w:val="18"/>
            <w:rPrChange w:id="105" w:author="Fiala Roman, Ing." w:date="2024-05-29T12:00:00Z">
              <w:rPr>
                <w:i/>
                <w:color w:val="00A1E0"/>
                <w:sz w:val="18"/>
                <w:szCs w:val="18"/>
              </w:rPr>
            </w:rPrChange>
          </w:rPr>
          <w:delText>upraveno znění odst. 4.1.8 – 4.1.11</w:delText>
        </w:r>
      </w:del>
    </w:p>
    <w:p w14:paraId="23B0C9BF" w14:textId="6ECCBA43" w:rsidR="00E10D55" w:rsidRPr="0015220E" w:rsidDel="00563021" w:rsidRDefault="00E10D55">
      <w:pPr>
        <w:spacing w:after="120" w:line="264" w:lineRule="auto"/>
        <w:jc w:val="both"/>
        <w:rPr>
          <w:del w:id="106" w:author="Fiala Roman, Ing." w:date="2024-05-21T12:00:00Z"/>
          <w:i/>
          <w:sz w:val="18"/>
          <w:szCs w:val="18"/>
          <w:rPrChange w:id="107" w:author="Fiala Roman, Ing." w:date="2024-05-29T12:00:00Z">
            <w:rPr>
              <w:del w:id="108" w:author="Fiala Roman, Ing." w:date="2024-05-21T12:00:00Z"/>
              <w:i/>
              <w:color w:val="00A1E0"/>
              <w:sz w:val="18"/>
              <w:szCs w:val="18"/>
            </w:rPr>
          </w:rPrChange>
        </w:rPr>
        <w:pPrChange w:id="109" w:author="Fiala Roman, Ing." w:date="2024-05-21T12:00:00Z">
          <w:pPr>
            <w:numPr>
              <w:numId w:val="25"/>
            </w:numPr>
            <w:ind w:left="993" w:hanging="141"/>
            <w:contextualSpacing/>
          </w:pPr>
        </w:pPrChange>
      </w:pPr>
      <w:del w:id="110" w:author="Fiala Roman, Ing." w:date="2024-05-21T12:00:00Z">
        <w:r w:rsidRPr="0015220E" w:rsidDel="00563021">
          <w:rPr>
            <w:i/>
            <w:sz w:val="18"/>
            <w:szCs w:val="18"/>
            <w:rPrChange w:id="111" w:author="Fiala Roman, Ing." w:date="2024-05-29T12:00:00Z">
              <w:rPr>
                <w:i/>
                <w:color w:val="00A1E0"/>
                <w:sz w:val="18"/>
                <w:szCs w:val="18"/>
              </w:rPr>
            </w:rPrChange>
          </w:rPr>
          <w:delText>vloženy odst. 4.2.3, 4.2.</w:delText>
        </w:r>
        <w:r w:rsidR="005469E8" w:rsidRPr="0015220E" w:rsidDel="00563021">
          <w:rPr>
            <w:i/>
            <w:sz w:val="18"/>
            <w:szCs w:val="18"/>
            <w:rPrChange w:id="112" w:author="Fiala Roman, Ing." w:date="2024-05-29T12:00:00Z">
              <w:rPr>
                <w:i/>
                <w:color w:val="00A1E0"/>
                <w:sz w:val="18"/>
                <w:szCs w:val="18"/>
              </w:rPr>
            </w:rPrChange>
          </w:rPr>
          <w:delText>7</w:delText>
        </w:r>
        <w:r w:rsidRPr="0015220E" w:rsidDel="00563021">
          <w:rPr>
            <w:i/>
            <w:sz w:val="18"/>
            <w:szCs w:val="18"/>
            <w:rPrChange w:id="113" w:author="Fiala Roman, Ing." w:date="2024-05-29T12:00:00Z">
              <w:rPr>
                <w:i/>
                <w:color w:val="00A1E0"/>
                <w:sz w:val="18"/>
                <w:szCs w:val="18"/>
              </w:rPr>
            </w:rPrChange>
          </w:rPr>
          <w:delText>, 4.2.</w:delText>
        </w:r>
        <w:r w:rsidR="005469E8" w:rsidRPr="0015220E" w:rsidDel="00563021">
          <w:rPr>
            <w:i/>
            <w:sz w:val="18"/>
            <w:szCs w:val="18"/>
            <w:rPrChange w:id="114" w:author="Fiala Roman, Ing." w:date="2024-05-29T12:00:00Z">
              <w:rPr>
                <w:i/>
                <w:color w:val="00A1E0"/>
                <w:sz w:val="18"/>
                <w:szCs w:val="18"/>
              </w:rPr>
            </w:rPrChange>
          </w:rPr>
          <w:delText>8</w:delText>
        </w:r>
        <w:r w:rsidRPr="0015220E" w:rsidDel="00563021">
          <w:rPr>
            <w:i/>
            <w:sz w:val="18"/>
            <w:szCs w:val="18"/>
            <w:rPrChange w:id="115" w:author="Fiala Roman, Ing." w:date="2024-05-29T12:00:00Z">
              <w:rPr>
                <w:i/>
                <w:color w:val="00A1E0"/>
                <w:sz w:val="18"/>
                <w:szCs w:val="18"/>
              </w:rPr>
            </w:rPrChange>
          </w:rPr>
          <w:delText>, 4.2.</w:delText>
        </w:r>
        <w:r w:rsidR="005469E8" w:rsidRPr="0015220E" w:rsidDel="00563021">
          <w:rPr>
            <w:i/>
            <w:sz w:val="18"/>
            <w:szCs w:val="18"/>
            <w:rPrChange w:id="116" w:author="Fiala Roman, Ing." w:date="2024-05-29T12:00:00Z">
              <w:rPr>
                <w:i/>
                <w:color w:val="00A1E0"/>
                <w:sz w:val="18"/>
                <w:szCs w:val="18"/>
              </w:rPr>
            </w:rPrChange>
          </w:rPr>
          <w:delText>9</w:delText>
        </w:r>
        <w:r w:rsidRPr="0015220E" w:rsidDel="00563021">
          <w:rPr>
            <w:i/>
            <w:sz w:val="18"/>
            <w:szCs w:val="18"/>
            <w:rPrChange w:id="117" w:author="Fiala Roman, Ing." w:date="2024-05-29T12:00:00Z">
              <w:rPr>
                <w:i/>
                <w:color w:val="00A1E0"/>
                <w:sz w:val="18"/>
                <w:szCs w:val="18"/>
              </w:rPr>
            </w:rPrChange>
          </w:rPr>
          <w:delText xml:space="preserve">, </w:delText>
        </w:r>
        <w:r w:rsidR="005469E8" w:rsidRPr="0015220E" w:rsidDel="00563021">
          <w:rPr>
            <w:i/>
            <w:sz w:val="18"/>
            <w:szCs w:val="18"/>
            <w:rPrChange w:id="118" w:author="Fiala Roman, Ing." w:date="2024-05-29T12:00:00Z">
              <w:rPr>
                <w:i/>
                <w:color w:val="00A1E0"/>
                <w:sz w:val="18"/>
                <w:szCs w:val="18"/>
              </w:rPr>
            </w:rPrChange>
          </w:rPr>
          <w:delText>4.2.9,</w:delText>
        </w:r>
        <w:r w:rsidRPr="0015220E" w:rsidDel="00563021">
          <w:rPr>
            <w:i/>
            <w:sz w:val="18"/>
            <w:szCs w:val="18"/>
            <w:rPrChange w:id="119" w:author="Fiala Roman, Ing." w:date="2024-05-29T12:00:00Z">
              <w:rPr>
                <w:i/>
                <w:color w:val="00A1E0"/>
                <w:sz w:val="18"/>
                <w:szCs w:val="18"/>
              </w:rPr>
            </w:rPrChange>
          </w:rPr>
          <w:delText xml:space="preserve"> 4.2.11, 4.2.12, </w:delText>
        </w:r>
        <w:r w:rsidR="005469E8" w:rsidRPr="0015220E" w:rsidDel="00563021">
          <w:rPr>
            <w:i/>
            <w:sz w:val="18"/>
            <w:szCs w:val="18"/>
            <w:rPrChange w:id="120" w:author="Fiala Roman, Ing." w:date="2024-05-29T12:00:00Z">
              <w:rPr>
                <w:i/>
                <w:color w:val="00A1E0"/>
                <w:sz w:val="18"/>
                <w:szCs w:val="18"/>
              </w:rPr>
            </w:rPrChange>
          </w:rPr>
          <w:delText xml:space="preserve">4.2.13, </w:delText>
        </w:r>
        <w:r w:rsidRPr="0015220E" w:rsidDel="00563021">
          <w:rPr>
            <w:i/>
            <w:sz w:val="18"/>
            <w:szCs w:val="18"/>
            <w:rPrChange w:id="121" w:author="Fiala Roman, Ing." w:date="2024-05-29T12:00:00Z">
              <w:rPr>
                <w:i/>
                <w:color w:val="00A1E0"/>
                <w:sz w:val="18"/>
                <w:szCs w:val="18"/>
              </w:rPr>
            </w:rPrChange>
          </w:rPr>
          <w:delText>4.2.2</w:delText>
        </w:r>
        <w:r w:rsidR="005469E8" w:rsidRPr="0015220E" w:rsidDel="00563021">
          <w:rPr>
            <w:i/>
            <w:sz w:val="18"/>
            <w:szCs w:val="18"/>
            <w:rPrChange w:id="122" w:author="Fiala Roman, Ing." w:date="2024-05-29T12:00:00Z">
              <w:rPr>
                <w:i/>
                <w:color w:val="00A1E0"/>
                <w:sz w:val="18"/>
                <w:szCs w:val="18"/>
              </w:rPr>
            </w:rPrChange>
          </w:rPr>
          <w:delText>4</w:delText>
        </w:r>
        <w:r w:rsidRPr="0015220E" w:rsidDel="00563021">
          <w:rPr>
            <w:i/>
            <w:sz w:val="18"/>
            <w:szCs w:val="18"/>
            <w:rPrChange w:id="123" w:author="Fiala Roman, Ing." w:date="2024-05-29T12:00:00Z">
              <w:rPr>
                <w:i/>
                <w:color w:val="00A1E0"/>
                <w:sz w:val="18"/>
                <w:szCs w:val="18"/>
              </w:rPr>
            </w:rPrChange>
          </w:rPr>
          <w:delText xml:space="preserve"> (SŽG k DTMŽ)</w:delText>
        </w:r>
      </w:del>
    </w:p>
    <w:p w14:paraId="4582C746" w14:textId="7B42EF7C" w:rsidR="005469E8" w:rsidRPr="0015220E" w:rsidDel="00563021" w:rsidRDefault="00E10D55">
      <w:pPr>
        <w:spacing w:after="120" w:line="264" w:lineRule="auto"/>
        <w:jc w:val="both"/>
        <w:rPr>
          <w:del w:id="124" w:author="Fiala Roman, Ing." w:date="2024-05-21T12:00:00Z"/>
          <w:i/>
          <w:sz w:val="18"/>
          <w:szCs w:val="18"/>
          <w:rPrChange w:id="125" w:author="Fiala Roman, Ing." w:date="2024-05-29T12:00:00Z">
            <w:rPr>
              <w:del w:id="126" w:author="Fiala Roman, Ing." w:date="2024-05-21T12:00:00Z"/>
              <w:i/>
              <w:color w:val="00A1E0"/>
              <w:sz w:val="18"/>
              <w:szCs w:val="18"/>
            </w:rPr>
          </w:rPrChange>
        </w:rPr>
        <w:pPrChange w:id="127" w:author="Fiala Roman, Ing." w:date="2024-05-21T12:00:00Z">
          <w:pPr>
            <w:numPr>
              <w:numId w:val="25"/>
            </w:numPr>
            <w:ind w:left="993" w:hanging="141"/>
            <w:contextualSpacing/>
          </w:pPr>
        </w:pPrChange>
      </w:pPr>
      <w:del w:id="128" w:author="Fiala Roman, Ing." w:date="2024-05-21T12:00:00Z">
        <w:r w:rsidRPr="0015220E" w:rsidDel="00563021">
          <w:rPr>
            <w:i/>
            <w:sz w:val="18"/>
            <w:szCs w:val="18"/>
            <w:rPrChange w:id="129" w:author="Fiala Roman, Ing." w:date="2024-05-29T12:00:00Z">
              <w:rPr>
                <w:i/>
                <w:color w:val="00A1E0"/>
                <w:sz w:val="18"/>
                <w:szCs w:val="18"/>
              </w:rPr>
            </w:rPrChange>
          </w:rPr>
          <w:delText>vložen odst. 4.</w:delText>
        </w:r>
        <w:r w:rsidR="005469E8" w:rsidRPr="0015220E" w:rsidDel="00563021">
          <w:rPr>
            <w:i/>
            <w:sz w:val="18"/>
            <w:szCs w:val="18"/>
            <w:rPrChange w:id="130" w:author="Fiala Roman, Ing." w:date="2024-05-29T12:00:00Z">
              <w:rPr>
                <w:i/>
                <w:color w:val="00A1E0"/>
                <w:sz w:val="18"/>
                <w:szCs w:val="18"/>
              </w:rPr>
            </w:rPrChange>
          </w:rPr>
          <w:delText>4</w:delText>
        </w:r>
        <w:r w:rsidRPr="0015220E" w:rsidDel="00563021">
          <w:rPr>
            <w:i/>
            <w:sz w:val="18"/>
            <w:szCs w:val="18"/>
            <w:rPrChange w:id="131" w:author="Fiala Roman, Ing." w:date="2024-05-29T12:00:00Z">
              <w:rPr>
                <w:i/>
                <w:color w:val="00A1E0"/>
                <w:sz w:val="18"/>
                <w:szCs w:val="18"/>
              </w:rPr>
            </w:rPrChange>
          </w:rPr>
          <w:delText>.</w:delText>
        </w:r>
        <w:r w:rsidR="005469E8" w:rsidRPr="0015220E" w:rsidDel="00563021">
          <w:rPr>
            <w:i/>
            <w:sz w:val="18"/>
            <w:szCs w:val="18"/>
            <w:rPrChange w:id="132" w:author="Fiala Roman, Ing." w:date="2024-05-29T12:00:00Z">
              <w:rPr>
                <w:i/>
                <w:color w:val="00A1E0"/>
                <w:sz w:val="18"/>
                <w:szCs w:val="18"/>
              </w:rPr>
            </w:rPrChange>
          </w:rPr>
          <w:delText>2 k JZP</w:delText>
        </w:r>
      </w:del>
    </w:p>
    <w:p w14:paraId="29729FAA" w14:textId="3E3419D8" w:rsidR="00E10D55" w:rsidRPr="0015220E" w:rsidDel="00563021" w:rsidRDefault="006A5285">
      <w:pPr>
        <w:spacing w:after="120" w:line="264" w:lineRule="auto"/>
        <w:jc w:val="both"/>
        <w:rPr>
          <w:del w:id="133" w:author="Fiala Roman, Ing." w:date="2024-05-21T12:00:00Z"/>
          <w:i/>
          <w:sz w:val="18"/>
          <w:szCs w:val="18"/>
          <w:rPrChange w:id="134" w:author="Fiala Roman, Ing." w:date="2024-05-29T12:00:00Z">
            <w:rPr>
              <w:del w:id="135" w:author="Fiala Roman, Ing." w:date="2024-05-21T12:00:00Z"/>
              <w:i/>
              <w:color w:val="00A1E0"/>
              <w:sz w:val="18"/>
              <w:szCs w:val="18"/>
            </w:rPr>
          </w:rPrChange>
        </w:rPr>
        <w:pPrChange w:id="136" w:author="Fiala Roman, Ing." w:date="2024-05-21T12:00:00Z">
          <w:pPr>
            <w:numPr>
              <w:numId w:val="25"/>
            </w:numPr>
            <w:ind w:left="993" w:hanging="141"/>
            <w:contextualSpacing/>
          </w:pPr>
        </w:pPrChange>
      </w:pPr>
      <w:del w:id="137" w:author="Fiala Roman, Ing." w:date="2024-05-21T12:00:00Z">
        <w:r w:rsidRPr="0015220E" w:rsidDel="00563021">
          <w:rPr>
            <w:i/>
            <w:sz w:val="18"/>
            <w:szCs w:val="18"/>
            <w:rPrChange w:id="138" w:author="Fiala Roman, Ing." w:date="2024-05-29T12:00:00Z">
              <w:rPr>
                <w:i/>
                <w:color w:val="00A1E0"/>
                <w:sz w:val="18"/>
                <w:szCs w:val="18"/>
              </w:rPr>
            </w:rPrChange>
          </w:rPr>
          <w:delText>vloženy odstavce 4.23.2.3 a 4.23.2.4 v části ŽP - Ochrana přírody a krajiny</w:delText>
        </w:r>
      </w:del>
    </w:p>
    <w:p w14:paraId="48EFE6A7" w14:textId="75598765" w:rsidR="006A5285" w:rsidRPr="0015220E" w:rsidDel="00563021" w:rsidRDefault="00E10D55">
      <w:pPr>
        <w:spacing w:after="120" w:line="264" w:lineRule="auto"/>
        <w:jc w:val="both"/>
        <w:rPr>
          <w:del w:id="139" w:author="Fiala Roman, Ing." w:date="2024-05-21T12:00:00Z"/>
          <w:i/>
          <w:sz w:val="18"/>
          <w:szCs w:val="18"/>
          <w:rPrChange w:id="140" w:author="Fiala Roman, Ing." w:date="2024-05-29T12:00:00Z">
            <w:rPr>
              <w:del w:id="141" w:author="Fiala Roman, Ing." w:date="2024-05-21T12:00:00Z"/>
              <w:i/>
              <w:color w:val="00A1E0"/>
              <w:sz w:val="18"/>
              <w:szCs w:val="18"/>
            </w:rPr>
          </w:rPrChange>
        </w:rPr>
        <w:pPrChange w:id="142" w:author="Fiala Roman, Ing." w:date="2024-05-21T12:00:00Z">
          <w:pPr>
            <w:numPr>
              <w:numId w:val="25"/>
            </w:numPr>
            <w:ind w:left="993" w:hanging="141"/>
            <w:contextualSpacing/>
          </w:pPr>
        </w:pPrChange>
      </w:pPr>
      <w:del w:id="143" w:author="Fiala Roman, Ing." w:date="2024-05-21T12:00:00Z">
        <w:r w:rsidRPr="0015220E" w:rsidDel="00563021">
          <w:rPr>
            <w:i/>
            <w:sz w:val="18"/>
            <w:szCs w:val="18"/>
            <w:rPrChange w:id="144" w:author="Fiala Roman, Ing." w:date="2024-05-29T12:00:00Z">
              <w:rPr>
                <w:i/>
                <w:color w:val="00A1E0"/>
                <w:sz w:val="18"/>
                <w:szCs w:val="18"/>
              </w:rPr>
            </w:rPrChange>
          </w:rPr>
          <w:delText>upraven</w:delText>
        </w:r>
        <w:r w:rsidR="006A5285" w:rsidRPr="0015220E" w:rsidDel="00563021">
          <w:rPr>
            <w:i/>
            <w:sz w:val="18"/>
            <w:szCs w:val="18"/>
            <w:rPrChange w:id="145" w:author="Fiala Roman, Ing." w:date="2024-05-29T12:00:00Z">
              <w:rPr>
                <w:i/>
                <w:color w:val="00A1E0"/>
                <w:sz w:val="18"/>
                <w:szCs w:val="18"/>
              </w:rPr>
            </w:rPrChange>
          </w:rPr>
          <w:delText>a tabulka v</w:delText>
        </w:r>
        <w:r w:rsidRPr="0015220E" w:rsidDel="00563021">
          <w:rPr>
            <w:i/>
            <w:sz w:val="18"/>
            <w:szCs w:val="18"/>
            <w:rPrChange w:id="146" w:author="Fiala Roman, Ing." w:date="2024-05-29T12:00:00Z">
              <w:rPr>
                <w:i/>
                <w:color w:val="00A1E0"/>
                <w:sz w:val="18"/>
                <w:szCs w:val="18"/>
              </w:rPr>
            </w:rPrChange>
          </w:rPr>
          <w:delText xml:space="preserve"> odst. 5.1.</w:delText>
        </w:r>
        <w:r w:rsidR="006A5285" w:rsidRPr="0015220E" w:rsidDel="00563021">
          <w:rPr>
            <w:i/>
            <w:sz w:val="18"/>
            <w:szCs w:val="18"/>
            <w:rPrChange w:id="147" w:author="Fiala Roman, Ing." w:date="2024-05-29T12:00:00Z">
              <w:rPr>
                <w:i/>
                <w:color w:val="00A1E0"/>
                <w:sz w:val="18"/>
                <w:szCs w:val="18"/>
              </w:rPr>
            </w:rPrChange>
          </w:rPr>
          <w:delText>4</w:delText>
        </w:r>
      </w:del>
    </w:p>
    <w:p w14:paraId="44E0300E" w14:textId="1402579E" w:rsidR="00E10D55" w:rsidRPr="0015220E" w:rsidDel="00563021" w:rsidRDefault="006A5285">
      <w:pPr>
        <w:spacing w:after="120" w:line="264" w:lineRule="auto"/>
        <w:jc w:val="both"/>
        <w:rPr>
          <w:del w:id="148" w:author="Fiala Roman, Ing." w:date="2024-05-21T12:00:00Z"/>
          <w:i/>
          <w:sz w:val="18"/>
          <w:szCs w:val="18"/>
          <w:rPrChange w:id="149" w:author="Fiala Roman, Ing." w:date="2024-05-29T12:00:00Z">
            <w:rPr>
              <w:del w:id="150" w:author="Fiala Roman, Ing." w:date="2024-05-21T12:00:00Z"/>
              <w:i/>
              <w:color w:val="00A1E0"/>
              <w:sz w:val="18"/>
              <w:szCs w:val="18"/>
            </w:rPr>
          </w:rPrChange>
        </w:rPr>
        <w:pPrChange w:id="151" w:author="Fiala Roman, Ing." w:date="2024-05-21T12:00:00Z">
          <w:pPr>
            <w:numPr>
              <w:numId w:val="25"/>
            </w:numPr>
            <w:ind w:left="993" w:hanging="141"/>
            <w:contextualSpacing/>
          </w:pPr>
        </w:pPrChange>
      </w:pPr>
      <w:del w:id="152" w:author="Fiala Roman, Ing." w:date="2024-05-21T12:00:00Z">
        <w:r w:rsidRPr="0015220E" w:rsidDel="00563021">
          <w:rPr>
            <w:i/>
            <w:sz w:val="18"/>
            <w:szCs w:val="18"/>
            <w:rPrChange w:id="153" w:author="Fiala Roman, Ing." w:date="2024-05-29T12:00:00Z">
              <w:rPr>
                <w:i/>
                <w:color w:val="00A1E0"/>
                <w:sz w:val="18"/>
                <w:szCs w:val="18"/>
              </w:rPr>
            </w:rPrChange>
          </w:rPr>
          <w:delText>odstraněna příloha ZTP - „Požadavkový list materiálu železničního svršku- CNM II“</w:delText>
        </w:r>
      </w:del>
    </w:p>
    <w:p w14:paraId="4A3FDE73" w14:textId="379F6793" w:rsidR="006A5285" w:rsidRPr="0015220E" w:rsidDel="00563021" w:rsidRDefault="006A5285">
      <w:pPr>
        <w:spacing w:after="120" w:line="264" w:lineRule="auto"/>
        <w:jc w:val="both"/>
        <w:rPr>
          <w:del w:id="154" w:author="Fiala Roman, Ing." w:date="2024-05-21T12:00:00Z"/>
          <w:i/>
          <w:sz w:val="18"/>
          <w:szCs w:val="18"/>
          <w:rPrChange w:id="155" w:author="Fiala Roman, Ing." w:date="2024-05-29T12:00:00Z">
            <w:rPr>
              <w:del w:id="156" w:author="Fiala Roman, Ing." w:date="2024-05-21T12:00:00Z"/>
              <w:i/>
              <w:color w:val="00A1E0"/>
              <w:sz w:val="18"/>
              <w:szCs w:val="18"/>
            </w:rPr>
          </w:rPrChange>
        </w:rPr>
        <w:pPrChange w:id="157" w:author="Fiala Roman, Ing." w:date="2024-05-21T12:00:00Z">
          <w:pPr>
            <w:numPr>
              <w:numId w:val="25"/>
            </w:numPr>
            <w:ind w:left="993" w:hanging="141"/>
            <w:contextualSpacing/>
          </w:pPr>
        </w:pPrChange>
      </w:pPr>
      <w:del w:id="158" w:author="Fiala Roman, Ing." w:date="2024-05-21T12:00:00Z">
        <w:r w:rsidRPr="0015220E" w:rsidDel="00563021">
          <w:rPr>
            <w:i/>
            <w:sz w:val="18"/>
            <w:szCs w:val="18"/>
            <w:rPrChange w:id="159" w:author="Fiala Roman, Ing." w:date="2024-05-29T12:00:00Z">
              <w:rPr>
                <w:i/>
                <w:color w:val="00A1E0"/>
                <w:sz w:val="18"/>
                <w:szCs w:val="18"/>
              </w:rPr>
            </w:rPrChange>
          </w:rPr>
          <w:delText>vložena příloha ZTP - „Specifikace a zásady uchovávání a výměny dat mezi JZP a technologiemi ŽDC“</w:delText>
        </w:r>
      </w:del>
    </w:p>
    <w:p w14:paraId="4D5AA78B" w14:textId="795530E4" w:rsidR="006A5285" w:rsidRPr="0015220E" w:rsidDel="00563021" w:rsidRDefault="006A5285">
      <w:pPr>
        <w:spacing w:after="120" w:line="264" w:lineRule="auto"/>
        <w:jc w:val="both"/>
        <w:rPr>
          <w:del w:id="160" w:author="Fiala Roman, Ing." w:date="2024-05-21T12:00:00Z"/>
          <w:b/>
          <w:i/>
          <w:sz w:val="18"/>
          <w:szCs w:val="18"/>
          <w:rPrChange w:id="161" w:author="Fiala Roman, Ing." w:date="2024-05-29T12:00:00Z">
            <w:rPr>
              <w:del w:id="162" w:author="Fiala Roman, Ing." w:date="2024-05-21T12:00:00Z"/>
              <w:b/>
              <w:i/>
              <w:color w:val="00A1E0"/>
              <w:sz w:val="18"/>
              <w:szCs w:val="18"/>
            </w:rPr>
          </w:rPrChange>
        </w:rPr>
        <w:pPrChange w:id="163" w:author="Fiala Roman, Ing." w:date="2024-05-21T12:00:00Z">
          <w:pPr/>
        </w:pPrChange>
      </w:pPr>
    </w:p>
    <w:p w14:paraId="54BB2856" w14:textId="70F43589" w:rsidR="009E35A9" w:rsidRPr="0015220E" w:rsidDel="00563021" w:rsidRDefault="009E35A9">
      <w:pPr>
        <w:spacing w:after="120" w:line="264" w:lineRule="auto"/>
        <w:jc w:val="both"/>
        <w:rPr>
          <w:del w:id="164" w:author="Fiala Roman, Ing." w:date="2024-05-21T12:00:00Z"/>
          <w:b/>
          <w:i/>
          <w:sz w:val="18"/>
          <w:szCs w:val="18"/>
          <w:rPrChange w:id="165" w:author="Fiala Roman, Ing." w:date="2024-05-29T12:00:00Z">
            <w:rPr>
              <w:del w:id="166" w:author="Fiala Roman, Ing." w:date="2024-05-21T12:00:00Z"/>
              <w:b/>
              <w:i/>
              <w:color w:val="00A1E0"/>
              <w:sz w:val="18"/>
              <w:szCs w:val="18"/>
            </w:rPr>
          </w:rPrChange>
        </w:rPr>
        <w:pPrChange w:id="167" w:author="Fiala Roman, Ing." w:date="2024-05-21T12:00:00Z">
          <w:pPr/>
        </w:pPrChange>
      </w:pPr>
      <w:del w:id="168" w:author="Fiala Roman, Ing." w:date="2024-05-21T12:00:00Z">
        <w:r w:rsidRPr="0015220E" w:rsidDel="00563021">
          <w:rPr>
            <w:b/>
            <w:i/>
            <w:sz w:val="18"/>
            <w:szCs w:val="18"/>
            <w:rPrChange w:id="169" w:author="Fiala Roman, Ing." w:date="2024-05-29T12:00:00Z">
              <w:rPr>
                <w:b/>
                <w:i/>
                <w:color w:val="00A1E0"/>
                <w:sz w:val="18"/>
                <w:szCs w:val="18"/>
              </w:rPr>
            </w:rPrChange>
          </w:rPr>
          <w:delText>240122:</w:delText>
        </w:r>
      </w:del>
    </w:p>
    <w:p w14:paraId="2B073DE4" w14:textId="067922D5" w:rsidR="008F4C15" w:rsidRPr="0015220E" w:rsidDel="00563021" w:rsidRDefault="008F4C15">
      <w:pPr>
        <w:spacing w:after="120" w:line="264" w:lineRule="auto"/>
        <w:jc w:val="both"/>
        <w:rPr>
          <w:del w:id="170" w:author="Fiala Roman, Ing." w:date="2024-05-21T12:00:00Z"/>
          <w:i/>
          <w:sz w:val="18"/>
          <w:szCs w:val="18"/>
          <w:rPrChange w:id="171" w:author="Fiala Roman, Ing." w:date="2024-05-29T12:00:00Z">
            <w:rPr>
              <w:del w:id="172" w:author="Fiala Roman, Ing." w:date="2024-05-21T12:00:00Z"/>
              <w:i/>
              <w:color w:val="00A1E0"/>
              <w:sz w:val="18"/>
              <w:szCs w:val="18"/>
            </w:rPr>
          </w:rPrChange>
        </w:rPr>
        <w:pPrChange w:id="173" w:author="Fiala Roman, Ing." w:date="2024-05-21T12:00:00Z">
          <w:pPr>
            <w:numPr>
              <w:numId w:val="25"/>
            </w:numPr>
            <w:ind w:left="993" w:hanging="141"/>
            <w:contextualSpacing/>
          </w:pPr>
        </w:pPrChange>
      </w:pPr>
      <w:del w:id="174" w:author="Fiala Roman, Ing." w:date="2024-05-21T12:00:00Z">
        <w:r w:rsidRPr="0015220E" w:rsidDel="00563021">
          <w:rPr>
            <w:i/>
            <w:sz w:val="18"/>
            <w:szCs w:val="18"/>
            <w:rPrChange w:id="175" w:author="Fiala Roman, Ing." w:date="2024-05-29T12:00:00Z">
              <w:rPr>
                <w:i/>
                <w:color w:val="00A1E0"/>
                <w:sz w:val="18"/>
                <w:szCs w:val="18"/>
              </w:rPr>
            </w:rPrChange>
          </w:rPr>
          <w:delText>provedena aktualizace odkazů dle nového stavebního zákona a upraveny definice PD, PDPS, a DSPS</w:delText>
        </w:r>
      </w:del>
    </w:p>
    <w:p w14:paraId="4FDE14B7" w14:textId="7AD61DAF" w:rsidR="008F4C15" w:rsidRPr="0015220E" w:rsidDel="00563021" w:rsidRDefault="008F4C15">
      <w:pPr>
        <w:spacing w:after="120" w:line="264" w:lineRule="auto"/>
        <w:jc w:val="both"/>
        <w:rPr>
          <w:del w:id="176" w:author="Fiala Roman, Ing." w:date="2024-05-21T12:00:00Z"/>
          <w:i/>
          <w:sz w:val="18"/>
          <w:szCs w:val="18"/>
          <w:rPrChange w:id="177" w:author="Fiala Roman, Ing." w:date="2024-05-29T12:00:00Z">
            <w:rPr>
              <w:del w:id="178" w:author="Fiala Roman, Ing." w:date="2024-05-21T12:00:00Z"/>
              <w:i/>
              <w:color w:val="00A1E0"/>
              <w:sz w:val="18"/>
              <w:szCs w:val="18"/>
            </w:rPr>
          </w:rPrChange>
        </w:rPr>
        <w:pPrChange w:id="179" w:author="Fiala Roman, Ing." w:date="2024-05-21T12:00:00Z">
          <w:pPr>
            <w:numPr>
              <w:numId w:val="25"/>
            </w:numPr>
            <w:ind w:left="993" w:hanging="141"/>
            <w:contextualSpacing/>
          </w:pPr>
        </w:pPrChange>
      </w:pPr>
      <w:del w:id="180" w:author="Fiala Roman, Ing." w:date="2024-05-21T12:00:00Z">
        <w:r w:rsidRPr="0015220E" w:rsidDel="00563021">
          <w:rPr>
            <w:i/>
            <w:sz w:val="18"/>
            <w:szCs w:val="18"/>
            <w:rPrChange w:id="181" w:author="Fiala Roman, Ing." w:date="2024-05-29T12:00:00Z">
              <w:rPr>
                <w:i/>
                <w:color w:val="00A1E0"/>
                <w:sz w:val="18"/>
                <w:szCs w:val="18"/>
              </w:rPr>
            </w:rPrChange>
          </w:rPr>
          <w:delText>aktualizace zkratek</w:delText>
        </w:r>
      </w:del>
    </w:p>
    <w:p w14:paraId="15CD95DD" w14:textId="73941BF8" w:rsidR="008F4C15" w:rsidRPr="0015220E" w:rsidDel="00563021" w:rsidRDefault="008F4C15">
      <w:pPr>
        <w:spacing w:after="120" w:line="264" w:lineRule="auto"/>
        <w:jc w:val="both"/>
        <w:rPr>
          <w:del w:id="182" w:author="Fiala Roman, Ing." w:date="2024-05-21T12:00:00Z"/>
          <w:i/>
          <w:sz w:val="18"/>
          <w:szCs w:val="18"/>
          <w:rPrChange w:id="183" w:author="Fiala Roman, Ing." w:date="2024-05-29T12:00:00Z">
            <w:rPr>
              <w:del w:id="184" w:author="Fiala Roman, Ing." w:date="2024-05-21T12:00:00Z"/>
              <w:i/>
              <w:color w:val="00A1E0"/>
              <w:sz w:val="18"/>
              <w:szCs w:val="18"/>
            </w:rPr>
          </w:rPrChange>
        </w:rPr>
        <w:pPrChange w:id="185" w:author="Fiala Roman, Ing." w:date="2024-05-21T12:00:00Z">
          <w:pPr>
            <w:numPr>
              <w:numId w:val="25"/>
            </w:numPr>
            <w:ind w:left="993" w:hanging="141"/>
            <w:contextualSpacing/>
          </w:pPr>
        </w:pPrChange>
      </w:pPr>
      <w:bookmarkStart w:id="186" w:name="_Hlk156891682"/>
      <w:bookmarkStart w:id="187" w:name="_Hlk156891647"/>
      <w:del w:id="188" w:author="Fiala Roman, Ing." w:date="2024-05-21T12:00:00Z">
        <w:r w:rsidRPr="0015220E" w:rsidDel="00563021">
          <w:rPr>
            <w:i/>
            <w:sz w:val="18"/>
            <w:szCs w:val="18"/>
            <w:rPrChange w:id="189" w:author="Fiala Roman, Ing." w:date="2024-05-29T12:00:00Z">
              <w:rPr>
                <w:i/>
                <w:color w:val="00A1E0"/>
                <w:sz w:val="18"/>
                <w:szCs w:val="18"/>
              </w:rPr>
            </w:rPrChange>
          </w:rPr>
          <w:delText>ÚOZI nahrazeno AZI</w:delText>
        </w:r>
        <w:bookmarkEnd w:id="186"/>
      </w:del>
    </w:p>
    <w:bookmarkEnd w:id="187"/>
    <w:p w14:paraId="0AFAE98C" w14:textId="15321D2E" w:rsidR="009E35A9" w:rsidRPr="0015220E" w:rsidDel="00563021" w:rsidRDefault="008F4C15">
      <w:pPr>
        <w:spacing w:after="120" w:line="264" w:lineRule="auto"/>
        <w:jc w:val="both"/>
        <w:rPr>
          <w:del w:id="190" w:author="Fiala Roman, Ing." w:date="2024-05-21T12:00:00Z"/>
          <w:b/>
          <w:i/>
          <w:sz w:val="18"/>
          <w:szCs w:val="18"/>
          <w:rPrChange w:id="191" w:author="Fiala Roman, Ing." w:date="2024-05-29T12:00:00Z">
            <w:rPr>
              <w:del w:id="192" w:author="Fiala Roman, Ing." w:date="2024-05-21T12:00:00Z"/>
              <w:b/>
              <w:i/>
              <w:color w:val="00A1E0"/>
              <w:sz w:val="18"/>
              <w:szCs w:val="18"/>
            </w:rPr>
          </w:rPrChange>
        </w:rPr>
        <w:pPrChange w:id="193" w:author="Fiala Roman, Ing." w:date="2024-05-21T12:00:00Z">
          <w:pPr>
            <w:numPr>
              <w:numId w:val="25"/>
            </w:numPr>
            <w:ind w:left="993" w:hanging="141"/>
            <w:contextualSpacing/>
          </w:pPr>
        </w:pPrChange>
      </w:pPr>
      <w:del w:id="194" w:author="Fiala Roman, Ing." w:date="2024-05-21T12:00:00Z">
        <w:r w:rsidRPr="0015220E" w:rsidDel="00563021">
          <w:rPr>
            <w:i/>
            <w:sz w:val="18"/>
            <w:szCs w:val="18"/>
            <w:rPrChange w:id="195" w:author="Fiala Roman, Ing." w:date="2024-05-29T12:00:00Z">
              <w:rPr>
                <w:i/>
                <w:color w:val="00A1E0"/>
                <w:sz w:val="18"/>
                <w:szCs w:val="18"/>
              </w:rPr>
            </w:rPrChange>
          </w:rPr>
          <w:delText>upraveno znění čl. 4.1.2.15</w:delText>
        </w:r>
      </w:del>
    </w:p>
    <w:p w14:paraId="56DE646B" w14:textId="249153B8" w:rsidR="008F4C15" w:rsidRPr="0015220E" w:rsidDel="00563021" w:rsidRDefault="008F4C15">
      <w:pPr>
        <w:spacing w:after="120" w:line="264" w:lineRule="auto"/>
        <w:jc w:val="both"/>
        <w:rPr>
          <w:del w:id="196" w:author="Fiala Roman, Ing." w:date="2024-05-21T12:00:00Z"/>
          <w:b/>
          <w:i/>
          <w:sz w:val="18"/>
          <w:szCs w:val="18"/>
          <w:rPrChange w:id="197" w:author="Fiala Roman, Ing." w:date="2024-05-29T12:00:00Z">
            <w:rPr>
              <w:del w:id="198" w:author="Fiala Roman, Ing." w:date="2024-05-21T12:00:00Z"/>
              <w:b/>
              <w:i/>
              <w:color w:val="00A1E0"/>
              <w:sz w:val="18"/>
              <w:szCs w:val="18"/>
            </w:rPr>
          </w:rPrChange>
        </w:rPr>
        <w:pPrChange w:id="199" w:author="Fiala Roman, Ing." w:date="2024-05-21T12:00:00Z">
          <w:pPr>
            <w:numPr>
              <w:numId w:val="25"/>
            </w:numPr>
            <w:ind w:left="993" w:hanging="141"/>
            <w:contextualSpacing/>
          </w:pPr>
        </w:pPrChange>
      </w:pPr>
      <w:del w:id="200" w:author="Fiala Roman, Ing." w:date="2024-05-21T12:00:00Z">
        <w:r w:rsidRPr="0015220E" w:rsidDel="00563021">
          <w:rPr>
            <w:i/>
            <w:sz w:val="18"/>
            <w:szCs w:val="18"/>
            <w:rPrChange w:id="201" w:author="Fiala Roman, Ing." w:date="2024-05-29T12:00:00Z">
              <w:rPr>
                <w:i/>
                <w:color w:val="00A1E0"/>
                <w:sz w:val="18"/>
                <w:szCs w:val="18"/>
              </w:rPr>
            </w:rPrChange>
          </w:rPr>
          <w:delText>upraveno znění čl. 4.1.2.23</w:delText>
        </w:r>
      </w:del>
    </w:p>
    <w:p w14:paraId="2CBF3E6E" w14:textId="625FBEDD" w:rsidR="008F4C15" w:rsidRPr="0015220E" w:rsidDel="00563021" w:rsidRDefault="008F4C15">
      <w:pPr>
        <w:spacing w:after="120" w:line="264" w:lineRule="auto"/>
        <w:jc w:val="both"/>
        <w:rPr>
          <w:del w:id="202" w:author="Fiala Roman, Ing." w:date="2024-05-21T12:00:00Z"/>
          <w:i/>
          <w:sz w:val="18"/>
          <w:szCs w:val="18"/>
          <w:rPrChange w:id="203" w:author="Fiala Roman, Ing." w:date="2024-05-29T12:00:00Z">
            <w:rPr>
              <w:del w:id="204" w:author="Fiala Roman, Ing." w:date="2024-05-21T12:00:00Z"/>
              <w:i/>
              <w:color w:val="00A1E0"/>
              <w:sz w:val="18"/>
              <w:szCs w:val="18"/>
            </w:rPr>
          </w:rPrChange>
        </w:rPr>
        <w:pPrChange w:id="205" w:author="Fiala Roman, Ing." w:date="2024-05-21T12:00:00Z">
          <w:pPr>
            <w:numPr>
              <w:numId w:val="25"/>
            </w:numPr>
            <w:ind w:left="993" w:hanging="141"/>
            <w:contextualSpacing/>
          </w:pPr>
        </w:pPrChange>
      </w:pPr>
      <w:del w:id="206" w:author="Fiala Roman, Ing." w:date="2024-05-21T12:00:00Z">
        <w:r w:rsidRPr="0015220E" w:rsidDel="00563021">
          <w:rPr>
            <w:i/>
            <w:sz w:val="18"/>
            <w:szCs w:val="18"/>
            <w:rPrChange w:id="207" w:author="Fiala Roman, Ing." w:date="2024-05-29T12:00:00Z">
              <w:rPr>
                <w:i/>
                <w:color w:val="00A1E0"/>
                <w:sz w:val="18"/>
                <w:szCs w:val="18"/>
              </w:rPr>
            </w:rPrChange>
          </w:rPr>
          <w:delText>doplněn čl. 4.1.5 - nelze provádět hlučné stavební činnosti v době nočního klidu.</w:delText>
        </w:r>
      </w:del>
    </w:p>
    <w:p w14:paraId="3FCAC878" w14:textId="62717528" w:rsidR="008F4C15" w:rsidRPr="0015220E" w:rsidDel="00563021" w:rsidRDefault="008F4C15">
      <w:pPr>
        <w:spacing w:after="120" w:line="264" w:lineRule="auto"/>
        <w:jc w:val="both"/>
        <w:rPr>
          <w:del w:id="208" w:author="Fiala Roman, Ing." w:date="2024-05-21T12:00:00Z"/>
          <w:i/>
          <w:sz w:val="18"/>
          <w:szCs w:val="18"/>
          <w:rPrChange w:id="209" w:author="Fiala Roman, Ing." w:date="2024-05-29T12:00:00Z">
            <w:rPr>
              <w:del w:id="210" w:author="Fiala Roman, Ing." w:date="2024-05-21T12:00:00Z"/>
              <w:i/>
              <w:color w:val="00A1E0"/>
              <w:sz w:val="18"/>
              <w:szCs w:val="18"/>
            </w:rPr>
          </w:rPrChange>
        </w:rPr>
        <w:pPrChange w:id="211" w:author="Fiala Roman, Ing." w:date="2024-05-21T12:00:00Z">
          <w:pPr>
            <w:numPr>
              <w:numId w:val="25"/>
            </w:numPr>
            <w:ind w:left="993" w:hanging="141"/>
            <w:contextualSpacing/>
          </w:pPr>
        </w:pPrChange>
      </w:pPr>
      <w:del w:id="212" w:author="Fiala Roman, Ing." w:date="2024-05-21T12:00:00Z">
        <w:r w:rsidRPr="0015220E" w:rsidDel="00563021">
          <w:rPr>
            <w:i/>
            <w:sz w:val="18"/>
            <w:szCs w:val="18"/>
            <w:rPrChange w:id="213" w:author="Fiala Roman, Ing." w:date="2024-05-29T12:00:00Z">
              <w:rPr>
                <w:i/>
                <w:color w:val="00A1E0"/>
                <w:sz w:val="18"/>
                <w:szCs w:val="18"/>
              </w:rPr>
            </w:rPrChange>
          </w:rPr>
          <w:delText>upraven čl.4.1.9 k použití bezpečnostní zábrany</w:delText>
        </w:r>
      </w:del>
    </w:p>
    <w:p w14:paraId="61797A82" w14:textId="3FD43033" w:rsidR="008F4C15" w:rsidRPr="0015220E" w:rsidDel="00563021" w:rsidRDefault="008F4C15">
      <w:pPr>
        <w:spacing w:after="120" w:line="264" w:lineRule="auto"/>
        <w:jc w:val="both"/>
        <w:rPr>
          <w:del w:id="214" w:author="Fiala Roman, Ing." w:date="2024-05-21T12:00:00Z"/>
          <w:i/>
          <w:sz w:val="18"/>
          <w:szCs w:val="18"/>
          <w:rPrChange w:id="215" w:author="Fiala Roman, Ing." w:date="2024-05-29T12:00:00Z">
            <w:rPr>
              <w:del w:id="216" w:author="Fiala Roman, Ing." w:date="2024-05-21T12:00:00Z"/>
              <w:i/>
              <w:color w:val="00A1E0"/>
              <w:sz w:val="18"/>
              <w:szCs w:val="18"/>
            </w:rPr>
          </w:rPrChange>
        </w:rPr>
        <w:pPrChange w:id="217" w:author="Fiala Roman, Ing." w:date="2024-05-21T12:00:00Z">
          <w:pPr>
            <w:numPr>
              <w:numId w:val="25"/>
            </w:numPr>
            <w:ind w:left="993" w:hanging="141"/>
            <w:contextualSpacing/>
          </w:pPr>
        </w:pPrChange>
      </w:pPr>
      <w:bookmarkStart w:id="218" w:name="_Hlk156891175"/>
      <w:del w:id="219" w:author="Fiala Roman, Ing." w:date="2024-05-21T12:00:00Z">
        <w:r w:rsidRPr="0015220E" w:rsidDel="00563021">
          <w:rPr>
            <w:i/>
            <w:sz w:val="18"/>
            <w:szCs w:val="18"/>
            <w:rPrChange w:id="220" w:author="Fiala Roman, Ing." w:date="2024-05-29T12:00:00Z">
              <w:rPr>
                <w:i/>
                <w:color w:val="00A1E0"/>
                <w:sz w:val="18"/>
                <w:szCs w:val="18"/>
              </w:rPr>
            </w:rPrChange>
          </w:rPr>
          <w:delText xml:space="preserve">doplněny články 4.1.10 - 4.1.11- podmínky při práci vedle provozované nevyloučené koleje při použití strojů s „omezovači“ a čl. 4.1.12 smluvní pokuta při nedodržení podmínek </w:delText>
        </w:r>
      </w:del>
    </w:p>
    <w:bookmarkEnd w:id="218"/>
    <w:p w14:paraId="0C5DC20B" w14:textId="781CC7A7" w:rsidR="008F4C15" w:rsidRPr="0015220E" w:rsidDel="00563021" w:rsidRDefault="008F4C15">
      <w:pPr>
        <w:spacing w:after="120" w:line="264" w:lineRule="auto"/>
        <w:jc w:val="both"/>
        <w:rPr>
          <w:del w:id="221" w:author="Fiala Roman, Ing." w:date="2024-05-21T12:00:00Z"/>
          <w:i/>
          <w:sz w:val="18"/>
          <w:szCs w:val="18"/>
          <w:rPrChange w:id="222" w:author="Fiala Roman, Ing." w:date="2024-05-29T12:00:00Z">
            <w:rPr>
              <w:del w:id="223" w:author="Fiala Roman, Ing." w:date="2024-05-21T12:00:00Z"/>
              <w:i/>
              <w:color w:val="00A1E0"/>
              <w:sz w:val="18"/>
              <w:szCs w:val="18"/>
            </w:rPr>
          </w:rPrChange>
        </w:rPr>
        <w:pPrChange w:id="224" w:author="Fiala Roman, Ing." w:date="2024-05-21T12:00:00Z">
          <w:pPr>
            <w:numPr>
              <w:numId w:val="25"/>
            </w:numPr>
            <w:ind w:left="993" w:hanging="141"/>
            <w:contextualSpacing/>
          </w:pPr>
        </w:pPrChange>
      </w:pPr>
      <w:del w:id="225" w:author="Fiala Roman, Ing." w:date="2024-05-21T12:00:00Z">
        <w:r w:rsidRPr="0015220E" w:rsidDel="00563021">
          <w:rPr>
            <w:i/>
            <w:sz w:val="18"/>
            <w:szCs w:val="18"/>
            <w:rPrChange w:id="226" w:author="Fiala Roman, Ing." w:date="2024-05-29T12:00:00Z">
              <w:rPr>
                <w:i/>
                <w:color w:val="00A1E0"/>
                <w:sz w:val="18"/>
                <w:szCs w:val="18"/>
              </w:rPr>
            </w:rPrChange>
          </w:rPr>
          <w:delText>doplněn čl. 4.22.2 CNM- mobiliář a ADZ</w:delText>
        </w:r>
      </w:del>
    </w:p>
    <w:p w14:paraId="03E9DA4B" w14:textId="72F28E86" w:rsidR="008F4C15" w:rsidRPr="0015220E" w:rsidDel="00563021" w:rsidRDefault="00746D48">
      <w:pPr>
        <w:spacing w:after="120" w:line="264" w:lineRule="auto"/>
        <w:jc w:val="both"/>
        <w:rPr>
          <w:del w:id="227" w:author="Fiala Roman, Ing." w:date="2024-05-21T12:00:00Z"/>
          <w:i/>
          <w:sz w:val="18"/>
          <w:szCs w:val="18"/>
          <w:rPrChange w:id="228" w:author="Fiala Roman, Ing." w:date="2024-05-29T12:00:00Z">
            <w:rPr>
              <w:del w:id="229" w:author="Fiala Roman, Ing." w:date="2024-05-21T12:00:00Z"/>
              <w:i/>
              <w:color w:val="00A1E0"/>
              <w:sz w:val="18"/>
              <w:szCs w:val="18"/>
            </w:rPr>
          </w:rPrChange>
        </w:rPr>
        <w:pPrChange w:id="230" w:author="Fiala Roman, Ing." w:date="2024-05-21T12:00:00Z">
          <w:pPr>
            <w:numPr>
              <w:numId w:val="25"/>
            </w:numPr>
            <w:ind w:left="993" w:hanging="141"/>
            <w:contextualSpacing/>
          </w:pPr>
        </w:pPrChange>
      </w:pPr>
      <w:del w:id="231" w:author="Fiala Roman, Ing." w:date="2024-05-21T12:00:00Z">
        <w:r w:rsidRPr="0015220E" w:rsidDel="00563021">
          <w:rPr>
            <w:i/>
            <w:sz w:val="18"/>
            <w:szCs w:val="18"/>
            <w:rPrChange w:id="232" w:author="Fiala Roman, Ing." w:date="2024-05-29T12:00:00Z">
              <w:rPr>
                <w:i/>
                <w:color w:val="00A1E0"/>
                <w:sz w:val="18"/>
                <w:szCs w:val="18"/>
              </w:rPr>
            </w:rPrChange>
          </w:rPr>
          <w:delText>do čl. 4.23 Životní prostředí -doplněny aktualizované podčlánky</w:delText>
        </w:r>
      </w:del>
    </w:p>
    <w:p w14:paraId="3D682EDC" w14:textId="240AF682" w:rsidR="009E35A9" w:rsidRPr="0015220E" w:rsidDel="00563021" w:rsidRDefault="00746D48">
      <w:pPr>
        <w:spacing w:after="120" w:line="264" w:lineRule="auto"/>
        <w:jc w:val="both"/>
        <w:rPr>
          <w:del w:id="233" w:author="Fiala Roman, Ing." w:date="2024-05-21T12:00:00Z"/>
          <w:i/>
          <w:sz w:val="18"/>
          <w:szCs w:val="18"/>
          <w:rPrChange w:id="234" w:author="Fiala Roman, Ing." w:date="2024-05-29T12:00:00Z">
            <w:rPr>
              <w:del w:id="235" w:author="Fiala Roman, Ing." w:date="2024-05-21T12:00:00Z"/>
              <w:i/>
              <w:color w:val="00A1E0"/>
              <w:sz w:val="18"/>
              <w:szCs w:val="18"/>
            </w:rPr>
          </w:rPrChange>
        </w:rPr>
        <w:pPrChange w:id="236" w:author="Fiala Roman, Ing." w:date="2024-05-21T12:00:00Z">
          <w:pPr>
            <w:numPr>
              <w:numId w:val="25"/>
            </w:numPr>
            <w:ind w:left="993" w:hanging="141"/>
            <w:contextualSpacing/>
          </w:pPr>
        </w:pPrChange>
      </w:pPr>
      <w:del w:id="237" w:author="Fiala Roman, Ing." w:date="2024-05-21T12:00:00Z">
        <w:r w:rsidRPr="0015220E" w:rsidDel="00563021">
          <w:rPr>
            <w:i/>
            <w:sz w:val="18"/>
            <w:szCs w:val="18"/>
            <w:rPrChange w:id="238" w:author="Fiala Roman, Ing." w:date="2024-05-29T12:00:00Z">
              <w:rPr>
                <w:i/>
                <w:color w:val="00A1E0"/>
                <w:sz w:val="18"/>
                <w:szCs w:val="18"/>
              </w:rPr>
            </w:rPrChange>
          </w:rPr>
          <w:lastRenderedPageBreak/>
          <w:delText>do čl. 4.4. Dokumentace zhotovitele pro stavbu- doplněno vzorkování pro vzorky použitých materiálu pro stavbu</w:delText>
        </w:r>
      </w:del>
    </w:p>
    <w:p w14:paraId="60DA8FED" w14:textId="2B1C449B" w:rsidR="00746D48" w:rsidRPr="0015220E" w:rsidDel="00563021" w:rsidRDefault="00746D48">
      <w:pPr>
        <w:spacing w:after="120" w:line="264" w:lineRule="auto"/>
        <w:jc w:val="both"/>
        <w:rPr>
          <w:del w:id="239" w:author="Fiala Roman, Ing." w:date="2024-05-21T12:00:00Z"/>
          <w:i/>
          <w:sz w:val="18"/>
          <w:szCs w:val="18"/>
          <w:rPrChange w:id="240" w:author="Fiala Roman, Ing." w:date="2024-05-29T12:00:00Z">
            <w:rPr>
              <w:del w:id="241" w:author="Fiala Roman, Ing." w:date="2024-05-21T12:00:00Z"/>
              <w:i/>
              <w:color w:val="00A1E0"/>
              <w:sz w:val="18"/>
              <w:szCs w:val="18"/>
            </w:rPr>
          </w:rPrChange>
        </w:rPr>
        <w:pPrChange w:id="242" w:author="Fiala Roman, Ing." w:date="2024-05-21T12:00:00Z">
          <w:pPr>
            <w:numPr>
              <w:numId w:val="25"/>
            </w:numPr>
            <w:ind w:left="993" w:hanging="141"/>
            <w:contextualSpacing/>
          </w:pPr>
        </w:pPrChange>
      </w:pPr>
      <w:del w:id="243" w:author="Fiala Roman, Ing." w:date="2024-05-21T12:00:00Z">
        <w:r w:rsidRPr="0015220E" w:rsidDel="00563021">
          <w:rPr>
            <w:i/>
            <w:sz w:val="18"/>
            <w:szCs w:val="18"/>
            <w:rPrChange w:id="244" w:author="Fiala Roman, Ing." w:date="2024-05-29T12:00:00Z">
              <w:rPr>
                <w:i/>
                <w:color w:val="00A1E0"/>
                <w:sz w:val="18"/>
                <w:szCs w:val="18"/>
              </w:rPr>
            </w:rPrChange>
          </w:rPr>
          <w:delText>přesunuty články z všeobecné části do části 4.5 DSPS</w:delText>
        </w:r>
      </w:del>
    </w:p>
    <w:p w14:paraId="3BD0676A" w14:textId="453D8EF8" w:rsidR="001D1F9A" w:rsidRPr="0015220E" w:rsidDel="00563021" w:rsidRDefault="001D1F9A">
      <w:pPr>
        <w:spacing w:after="120" w:line="264" w:lineRule="auto"/>
        <w:jc w:val="both"/>
        <w:rPr>
          <w:del w:id="245" w:author="Fiala Roman, Ing." w:date="2024-05-21T12:00:00Z"/>
          <w:i/>
          <w:sz w:val="18"/>
          <w:szCs w:val="18"/>
          <w:rPrChange w:id="246" w:author="Fiala Roman, Ing." w:date="2024-05-29T12:00:00Z">
            <w:rPr>
              <w:del w:id="247" w:author="Fiala Roman, Ing." w:date="2024-05-21T12:00:00Z"/>
              <w:i/>
              <w:color w:val="00A1E0"/>
              <w:sz w:val="18"/>
              <w:szCs w:val="18"/>
            </w:rPr>
          </w:rPrChange>
        </w:rPr>
        <w:pPrChange w:id="248" w:author="Fiala Roman, Ing." w:date="2024-05-21T12:00:00Z">
          <w:pPr>
            <w:numPr>
              <w:numId w:val="25"/>
            </w:numPr>
            <w:ind w:left="993" w:hanging="141"/>
            <w:contextualSpacing/>
          </w:pPr>
        </w:pPrChange>
      </w:pPr>
      <w:del w:id="249" w:author="Fiala Roman, Ing." w:date="2024-05-21T12:00:00Z">
        <w:r w:rsidRPr="0015220E" w:rsidDel="00563021">
          <w:rPr>
            <w:i/>
            <w:sz w:val="18"/>
            <w:szCs w:val="18"/>
            <w:rPrChange w:id="250" w:author="Fiala Roman, Ing." w:date="2024-05-29T12:00:00Z">
              <w:rPr>
                <w:i/>
                <w:color w:val="00A1E0"/>
                <w:sz w:val="18"/>
                <w:szCs w:val="18"/>
              </w:rPr>
            </w:rPrChange>
          </w:rPr>
          <w:delText>do kapitoly 5 ORGANIZACE VÝSTAVBY, VÝLUKY doplněn čl. 5.1.4</w:delText>
        </w:r>
      </w:del>
    </w:p>
    <w:p w14:paraId="451C3210" w14:textId="65A295BC" w:rsidR="008F4C15" w:rsidRPr="0015220E" w:rsidDel="00563021" w:rsidRDefault="008F4C15">
      <w:pPr>
        <w:spacing w:after="120" w:line="264" w:lineRule="auto"/>
        <w:jc w:val="both"/>
        <w:rPr>
          <w:del w:id="251" w:author="Fiala Roman, Ing." w:date="2024-05-21T12:00:00Z"/>
          <w:i/>
          <w:sz w:val="18"/>
          <w:szCs w:val="18"/>
          <w:rPrChange w:id="252" w:author="Fiala Roman, Ing." w:date="2024-05-29T12:00:00Z">
            <w:rPr>
              <w:del w:id="253" w:author="Fiala Roman, Ing." w:date="2024-05-21T12:00:00Z"/>
              <w:i/>
              <w:color w:val="00A1E0"/>
              <w:sz w:val="18"/>
              <w:szCs w:val="18"/>
            </w:rPr>
          </w:rPrChange>
        </w:rPr>
        <w:pPrChange w:id="254" w:author="Fiala Roman, Ing." w:date="2024-05-21T12:00:00Z">
          <w:pPr/>
        </w:pPrChange>
      </w:pPr>
    </w:p>
    <w:p w14:paraId="65B96082" w14:textId="130EB2A7" w:rsidR="00585C2A" w:rsidRPr="0015220E" w:rsidDel="00563021" w:rsidRDefault="00585C2A">
      <w:pPr>
        <w:spacing w:after="120" w:line="264" w:lineRule="auto"/>
        <w:jc w:val="both"/>
        <w:rPr>
          <w:del w:id="255" w:author="Fiala Roman, Ing." w:date="2024-05-21T12:00:00Z"/>
          <w:b/>
          <w:i/>
          <w:sz w:val="18"/>
          <w:szCs w:val="18"/>
          <w:rPrChange w:id="256" w:author="Fiala Roman, Ing." w:date="2024-05-29T12:00:00Z">
            <w:rPr>
              <w:del w:id="257" w:author="Fiala Roman, Ing." w:date="2024-05-21T12:00:00Z"/>
              <w:b/>
              <w:i/>
              <w:color w:val="00A1E0"/>
              <w:sz w:val="18"/>
              <w:szCs w:val="18"/>
            </w:rPr>
          </w:rPrChange>
        </w:rPr>
        <w:pPrChange w:id="258" w:author="Fiala Roman, Ing." w:date="2024-05-21T12:00:00Z">
          <w:pPr/>
        </w:pPrChange>
      </w:pPr>
      <w:del w:id="259" w:author="Fiala Roman, Ing." w:date="2024-05-21T12:00:00Z">
        <w:r w:rsidRPr="0015220E" w:rsidDel="00563021">
          <w:rPr>
            <w:b/>
            <w:i/>
            <w:sz w:val="18"/>
            <w:szCs w:val="18"/>
            <w:rPrChange w:id="260" w:author="Fiala Roman, Ing." w:date="2024-05-29T12:00:00Z">
              <w:rPr>
                <w:b/>
                <w:i/>
                <w:color w:val="00A1E0"/>
                <w:sz w:val="18"/>
                <w:szCs w:val="18"/>
              </w:rPr>
            </w:rPrChange>
          </w:rPr>
          <w:delText xml:space="preserve">230906: </w:delText>
        </w:r>
      </w:del>
    </w:p>
    <w:p w14:paraId="13B84D1F" w14:textId="30340728" w:rsidR="00585C2A" w:rsidRPr="0015220E" w:rsidDel="00563021" w:rsidRDefault="00585C2A">
      <w:pPr>
        <w:spacing w:after="120" w:line="264" w:lineRule="auto"/>
        <w:jc w:val="both"/>
        <w:rPr>
          <w:del w:id="261" w:author="Fiala Roman, Ing." w:date="2024-05-21T12:00:00Z"/>
          <w:b/>
          <w:i/>
          <w:sz w:val="18"/>
          <w:szCs w:val="18"/>
          <w:rPrChange w:id="262" w:author="Fiala Roman, Ing." w:date="2024-05-29T12:00:00Z">
            <w:rPr>
              <w:del w:id="263" w:author="Fiala Roman, Ing." w:date="2024-05-21T12:00:00Z"/>
              <w:b/>
              <w:i/>
              <w:color w:val="00A1E0"/>
              <w:sz w:val="18"/>
              <w:szCs w:val="18"/>
            </w:rPr>
          </w:rPrChange>
        </w:rPr>
        <w:pPrChange w:id="264" w:author="Fiala Roman, Ing." w:date="2024-05-21T12:00:00Z">
          <w:pPr>
            <w:numPr>
              <w:numId w:val="25"/>
            </w:numPr>
            <w:ind w:left="993" w:hanging="141"/>
            <w:contextualSpacing/>
          </w:pPr>
        </w:pPrChange>
      </w:pPr>
      <w:del w:id="265" w:author="Fiala Roman, Ing." w:date="2024-05-21T12:00:00Z">
        <w:r w:rsidRPr="0015220E" w:rsidDel="00563021">
          <w:rPr>
            <w:i/>
            <w:rPrChange w:id="266" w:author="Fiala Roman, Ing." w:date="2024-05-29T12:00:00Z">
              <w:rPr>
                <w:i/>
                <w:color w:val="00A1E0"/>
              </w:rPr>
            </w:rPrChange>
          </w:rPr>
          <w:delText>centrální nákup materiálu - doplněno jako samostatná část (4.22)</w:delText>
        </w:r>
      </w:del>
    </w:p>
    <w:p w14:paraId="20735556" w14:textId="366737F0" w:rsidR="00585C2A" w:rsidRPr="0015220E" w:rsidDel="00563021" w:rsidRDefault="00585C2A">
      <w:pPr>
        <w:spacing w:after="120" w:line="264" w:lineRule="auto"/>
        <w:jc w:val="both"/>
        <w:rPr>
          <w:del w:id="267" w:author="Fiala Roman, Ing." w:date="2024-05-21T12:00:00Z"/>
          <w:b/>
          <w:i/>
          <w:sz w:val="18"/>
          <w:szCs w:val="18"/>
          <w:rPrChange w:id="268" w:author="Fiala Roman, Ing." w:date="2024-05-29T12:00:00Z">
            <w:rPr>
              <w:del w:id="269" w:author="Fiala Roman, Ing." w:date="2024-05-21T12:00:00Z"/>
              <w:b/>
              <w:i/>
              <w:color w:val="00A1E0"/>
              <w:sz w:val="18"/>
              <w:szCs w:val="18"/>
            </w:rPr>
          </w:rPrChange>
        </w:rPr>
        <w:pPrChange w:id="270" w:author="Fiala Roman, Ing." w:date="2024-05-21T12:00:00Z">
          <w:pPr/>
        </w:pPrChange>
      </w:pPr>
      <w:del w:id="271" w:author="Fiala Roman, Ing." w:date="2024-05-21T12:00:00Z">
        <w:r w:rsidRPr="0015220E" w:rsidDel="00563021">
          <w:rPr>
            <w:b/>
            <w:i/>
            <w:sz w:val="18"/>
            <w:szCs w:val="18"/>
            <w:rPrChange w:id="272" w:author="Fiala Roman, Ing." w:date="2024-05-29T12:00:00Z">
              <w:rPr>
                <w:b/>
                <w:i/>
                <w:color w:val="00A1E0"/>
                <w:sz w:val="18"/>
                <w:szCs w:val="18"/>
              </w:rPr>
            </w:rPrChange>
          </w:rPr>
          <w:delText>230616:</w:delText>
        </w:r>
      </w:del>
    </w:p>
    <w:p w14:paraId="039D8B21" w14:textId="2BF3F70E" w:rsidR="00585C2A" w:rsidRPr="0015220E" w:rsidDel="00563021" w:rsidRDefault="00585C2A">
      <w:pPr>
        <w:spacing w:after="120" w:line="264" w:lineRule="auto"/>
        <w:jc w:val="both"/>
        <w:rPr>
          <w:del w:id="273" w:author="Fiala Roman, Ing." w:date="2024-05-21T12:00:00Z"/>
          <w:i/>
          <w:rPrChange w:id="274" w:author="Fiala Roman, Ing." w:date="2024-05-29T12:00:00Z">
            <w:rPr>
              <w:del w:id="275" w:author="Fiala Roman, Ing." w:date="2024-05-21T12:00:00Z"/>
              <w:i/>
              <w:color w:val="00A1E0"/>
            </w:rPr>
          </w:rPrChange>
        </w:rPr>
        <w:pPrChange w:id="276" w:author="Fiala Roman, Ing." w:date="2024-05-21T12:00:00Z">
          <w:pPr>
            <w:numPr>
              <w:numId w:val="25"/>
            </w:numPr>
            <w:ind w:left="993" w:hanging="141"/>
            <w:contextualSpacing/>
          </w:pPr>
        </w:pPrChange>
      </w:pPr>
      <w:del w:id="277" w:author="Fiala Roman, Ing." w:date="2024-05-21T12:00:00Z">
        <w:r w:rsidRPr="0015220E" w:rsidDel="00563021">
          <w:rPr>
            <w:i/>
            <w:rPrChange w:id="278" w:author="Fiala Roman, Ing." w:date="2024-05-29T12:00:00Z">
              <w:rPr>
                <w:i/>
                <w:color w:val="00A1E0"/>
              </w:rPr>
            </w:rPrChange>
          </w:rPr>
          <w:delText>upraveno znění textu čl.. 4.1.3</w:delText>
        </w:r>
      </w:del>
    </w:p>
    <w:p w14:paraId="4DEF1E05" w14:textId="101ED286" w:rsidR="00585C2A" w:rsidRPr="0015220E" w:rsidDel="00563021" w:rsidRDefault="00585C2A">
      <w:pPr>
        <w:spacing w:after="120" w:line="264" w:lineRule="auto"/>
        <w:jc w:val="both"/>
        <w:rPr>
          <w:del w:id="279" w:author="Fiala Roman, Ing." w:date="2024-05-21T12:00:00Z"/>
          <w:i/>
          <w:rPrChange w:id="280" w:author="Fiala Roman, Ing." w:date="2024-05-29T12:00:00Z">
            <w:rPr>
              <w:del w:id="281" w:author="Fiala Roman, Ing." w:date="2024-05-21T12:00:00Z"/>
              <w:i/>
              <w:color w:val="00A1E0"/>
            </w:rPr>
          </w:rPrChange>
        </w:rPr>
        <w:pPrChange w:id="282" w:author="Fiala Roman, Ing." w:date="2024-05-21T12:00:00Z">
          <w:pPr>
            <w:numPr>
              <w:numId w:val="25"/>
            </w:numPr>
            <w:ind w:left="993" w:hanging="141"/>
            <w:contextualSpacing/>
          </w:pPr>
        </w:pPrChange>
      </w:pPr>
      <w:del w:id="283" w:author="Fiala Roman, Ing." w:date="2024-05-21T12:00:00Z">
        <w:r w:rsidRPr="0015220E" w:rsidDel="00563021">
          <w:rPr>
            <w:i/>
            <w:rPrChange w:id="284" w:author="Fiala Roman, Ing." w:date="2024-05-29T12:00:00Z">
              <w:rPr>
                <w:i/>
                <w:color w:val="00A1E0"/>
              </w:rPr>
            </w:rPrChange>
          </w:rPr>
          <w:delText>doplněny čl. 4.1.3.13 – 4.1.3.16 k ochraně podzemních vedení sítí technické infrastruktury a kabelových tras</w:delText>
        </w:r>
      </w:del>
    </w:p>
    <w:p w14:paraId="695F8606" w14:textId="097F1621" w:rsidR="00585C2A" w:rsidRPr="0015220E" w:rsidDel="00563021" w:rsidRDefault="00585C2A">
      <w:pPr>
        <w:spacing w:after="120" w:line="264" w:lineRule="auto"/>
        <w:jc w:val="both"/>
        <w:rPr>
          <w:del w:id="285" w:author="Fiala Roman, Ing." w:date="2024-05-21T12:00:00Z"/>
        </w:rPr>
        <w:pPrChange w:id="286" w:author="Fiala Roman, Ing." w:date="2024-05-21T12:00:00Z">
          <w:pPr>
            <w:ind w:left="852"/>
          </w:pPr>
        </w:pPrChange>
      </w:pPr>
    </w:p>
    <w:p w14:paraId="10A576B7" w14:textId="7D463824" w:rsidR="00585C2A" w:rsidRPr="0015220E" w:rsidDel="00563021" w:rsidRDefault="00585C2A">
      <w:pPr>
        <w:spacing w:after="120" w:line="264" w:lineRule="auto"/>
        <w:jc w:val="both"/>
        <w:rPr>
          <w:del w:id="287" w:author="Fiala Roman, Ing." w:date="2024-05-21T12:00:00Z"/>
        </w:rPr>
        <w:pPrChange w:id="288" w:author="Fiala Roman, Ing." w:date="2024-05-21T12:00:00Z">
          <w:pPr/>
        </w:pPrChange>
      </w:pPr>
      <w:del w:id="289" w:author="Fiala Roman, Ing." w:date="2024-05-21T12:00:00Z">
        <w:r w:rsidRPr="0015220E" w:rsidDel="00563021">
          <w:br w:type="page"/>
        </w:r>
      </w:del>
    </w:p>
    <w:p w14:paraId="36C7F87D" w14:textId="77777777" w:rsidR="00585C2A" w:rsidRPr="0015220E" w:rsidRDefault="00585C2A">
      <w:pPr>
        <w:spacing w:after="120" w:line="264" w:lineRule="auto"/>
        <w:jc w:val="both"/>
        <w:rPr>
          <w:b/>
          <w:caps/>
          <w:sz w:val="22"/>
          <w:szCs w:val="18"/>
        </w:rPr>
        <w:pPrChange w:id="290" w:author="Fiala Roman, Ing." w:date="2024-05-21T12:00:00Z">
          <w:pPr>
            <w:keepNext/>
            <w:spacing w:before="280" w:after="120" w:line="264" w:lineRule="auto"/>
          </w:pPr>
        </w:pPrChange>
      </w:pPr>
      <w:r w:rsidRPr="0015220E">
        <w:rPr>
          <w:b/>
          <w:caps/>
          <w:sz w:val="22"/>
          <w:szCs w:val="18"/>
        </w:rPr>
        <w:lastRenderedPageBreak/>
        <w:t xml:space="preserve">Obsah </w:t>
      </w:r>
    </w:p>
    <w:p w14:paraId="1879392A" w14:textId="3EA2951E" w:rsidR="00472120" w:rsidRPr="0015220E" w:rsidRDefault="00585C2A">
      <w:pPr>
        <w:pStyle w:val="Obsah1"/>
        <w:rPr>
          <w:rFonts w:asciiTheme="minorHAnsi" w:eastAsiaTheme="minorEastAsia" w:hAnsiTheme="minorHAnsi"/>
          <w:b w:val="0"/>
          <w:caps w:val="0"/>
          <w:noProof/>
          <w:spacing w:val="0"/>
          <w:sz w:val="22"/>
          <w:szCs w:val="22"/>
          <w:lang w:eastAsia="cs-CZ"/>
        </w:rPr>
      </w:pPr>
      <w:r w:rsidRPr="00303A1F">
        <w:fldChar w:fldCharType="begin"/>
      </w:r>
      <w:r w:rsidRPr="0015220E">
        <w:instrText xml:space="preserve"> TOC \o "1-2" \h \z \u </w:instrText>
      </w:r>
      <w:r w:rsidRPr="00303A1F">
        <w:rPr>
          <w:rPrChange w:id="291" w:author="Fiala Roman, Ing." w:date="2024-05-29T12:00:00Z">
            <w:rPr>
              <w:b w:val="0"/>
              <w:caps w:val="0"/>
              <w:spacing w:val="0"/>
              <w:sz w:val="20"/>
              <w:szCs w:val="20"/>
            </w:rPr>
          </w:rPrChange>
        </w:rPr>
        <w:fldChar w:fldCharType="separate"/>
      </w:r>
      <w:r w:rsidR="00563021" w:rsidRPr="00132B62">
        <w:fldChar w:fldCharType="begin"/>
      </w:r>
      <w:r w:rsidR="00563021" w:rsidRPr="0015220E">
        <w:instrText xml:space="preserve"> HYPERLINK \l "_Toc164150037" </w:instrText>
      </w:r>
      <w:r w:rsidR="00563021" w:rsidRPr="00132B62">
        <w:rPr>
          <w:rPrChange w:id="292" w:author="Fiala Roman, Ing." w:date="2024-05-29T12:00:00Z">
            <w:rPr>
              <w:noProof/>
            </w:rPr>
          </w:rPrChange>
        </w:rPr>
        <w:fldChar w:fldCharType="separate"/>
      </w:r>
      <w:r w:rsidR="00472120" w:rsidRPr="0015220E">
        <w:rPr>
          <w:rStyle w:val="Hypertextovodkaz"/>
          <w:color w:val="auto"/>
          <w:rPrChange w:id="293" w:author="Fiala Roman, Ing." w:date="2024-05-29T12:00:00Z">
            <w:rPr>
              <w:rStyle w:val="Hypertextovodkaz"/>
            </w:rPr>
          </w:rPrChange>
        </w:rPr>
        <w:t>SEZNAM ZKRATEK</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_Toc164150037 \h </w:instrText>
      </w:r>
      <w:r w:rsidR="00472120" w:rsidRPr="00132B62">
        <w:rPr>
          <w:noProof/>
          <w:webHidden/>
        </w:rPr>
      </w:r>
      <w:r w:rsidR="00472120" w:rsidRPr="00132B62">
        <w:rPr>
          <w:noProof/>
          <w:webHidden/>
          <w:rPrChange w:id="294" w:author="Fiala Roman, Ing." w:date="2024-05-29T12:00:00Z">
            <w:rPr>
              <w:noProof/>
              <w:webHidden/>
            </w:rPr>
          </w:rPrChange>
        </w:rPr>
        <w:fldChar w:fldCharType="separate"/>
      </w:r>
      <w:r w:rsidR="00472120" w:rsidRPr="0015220E">
        <w:rPr>
          <w:noProof/>
          <w:webHidden/>
        </w:rPr>
        <w:t>4</w:t>
      </w:r>
      <w:r w:rsidR="00472120" w:rsidRPr="00132B62">
        <w:rPr>
          <w:noProof/>
          <w:webHidden/>
        </w:rPr>
        <w:fldChar w:fldCharType="end"/>
      </w:r>
      <w:r w:rsidR="00563021" w:rsidRPr="00132B62">
        <w:rPr>
          <w:noProof/>
        </w:rPr>
        <w:fldChar w:fldCharType="end"/>
      </w:r>
    </w:p>
    <w:p w14:paraId="7D92C1BE" w14:textId="0EC7875F" w:rsidR="00472120" w:rsidRPr="0015220E" w:rsidRDefault="00563021">
      <w:pPr>
        <w:pStyle w:val="Obsah1"/>
        <w:rPr>
          <w:rFonts w:asciiTheme="minorHAnsi" w:eastAsiaTheme="minorEastAsia" w:hAnsiTheme="minorHAnsi"/>
          <w:b w:val="0"/>
          <w:caps w:val="0"/>
          <w:noProof/>
          <w:spacing w:val="0"/>
          <w:sz w:val="22"/>
          <w:szCs w:val="22"/>
          <w:lang w:eastAsia="cs-CZ"/>
        </w:rPr>
      </w:pPr>
      <w:r w:rsidRPr="00132B62">
        <w:fldChar w:fldCharType="begin"/>
      </w:r>
      <w:r w:rsidRPr="0015220E">
        <w:instrText xml:space="preserve"> HYPERLINK \l "_Toc164150038" </w:instrText>
      </w:r>
      <w:r w:rsidRPr="00132B62">
        <w:rPr>
          <w:rPrChange w:id="295" w:author="Fiala Roman, Ing." w:date="2024-05-29T12:00:00Z">
            <w:rPr>
              <w:noProof/>
            </w:rPr>
          </w:rPrChange>
        </w:rPr>
        <w:fldChar w:fldCharType="separate"/>
      </w:r>
      <w:r w:rsidR="00472120" w:rsidRPr="0015220E">
        <w:rPr>
          <w:rStyle w:val="Hypertextovodkaz"/>
          <w:color w:val="auto"/>
          <w:rPrChange w:id="296" w:author="Fiala Roman, Ing." w:date="2024-05-29T12:00:00Z">
            <w:rPr>
              <w:rStyle w:val="Hypertextovodkaz"/>
            </w:rPr>
          </w:rPrChange>
        </w:rPr>
        <w:t>Pojmy a definice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_Toc164150038 \h </w:instrText>
      </w:r>
      <w:r w:rsidR="00472120" w:rsidRPr="00132B62">
        <w:rPr>
          <w:noProof/>
          <w:webHidden/>
        </w:rPr>
      </w:r>
      <w:r w:rsidR="00472120" w:rsidRPr="00132B62">
        <w:rPr>
          <w:noProof/>
          <w:webHidden/>
          <w:rPrChange w:id="297" w:author="Fiala Roman, Ing." w:date="2024-05-29T12:00:00Z">
            <w:rPr>
              <w:noProof/>
              <w:webHidden/>
            </w:rPr>
          </w:rPrChange>
        </w:rPr>
        <w:fldChar w:fldCharType="separate"/>
      </w:r>
      <w:r w:rsidR="00472120" w:rsidRPr="0015220E">
        <w:rPr>
          <w:noProof/>
          <w:webHidden/>
        </w:rPr>
        <w:t>6</w:t>
      </w:r>
      <w:r w:rsidR="00472120" w:rsidRPr="00132B62">
        <w:rPr>
          <w:noProof/>
          <w:webHidden/>
        </w:rPr>
        <w:fldChar w:fldCharType="end"/>
      </w:r>
      <w:r w:rsidRPr="00132B62">
        <w:rPr>
          <w:noProof/>
        </w:rPr>
        <w:fldChar w:fldCharType="end"/>
      </w:r>
    </w:p>
    <w:p w14:paraId="021F8CCA" w14:textId="06156807" w:rsidR="00472120" w:rsidRPr="0015220E" w:rsidRDefault="00563021">
      <w:pPr>
        <w:pStyle w:val="Obsah1"/>
        <w:rPr>
          <w:rFonts w:asciiTheme="minorHAnsi" w:eastAsiaTheme="minorEastAsia" w:hAnsiTheme="minorHAnsi"/>
          <w:b w:val="0"/>
          <w:caps w:val="0"/>
          <w:noProof/>
          <w:spacing w:val="0"/>
          <w:sz w:val="22"/>
          <w:szCs w:val="22"/>
          <w:lang w:eastAsia="cs-CZ"/>
        </w:rPr>
      </w:pPr>
      <w:r w:rsidRPr="00132B62">
        <w:fldChar w:fldCharType="begin"/>
      </w:r>
      <w:r w:rsidRPr="0015220E">
        <w:instrText xml:space="preserve"> HYPERLINK \l "_Toc164150039" </w:instrText>
      </w:r>
      <w:r w:rsidRPr="00132B62">
        <w:rPr>
          <w:rPrChange w:id="298" w:author="Fiala Roman, Ing." w:date="2024-05-29T12:00:00Z">
            <w:rPr>
              <w:noProof/>
            </w:rPr>
          </w:rPrChange>
        </w:rPr>
        <w:fldChar w:fldCharType="separate"/>
      </w:r>
      <w:r w:rsidR="00472120" w:rsidRPr="0015220E">
        <w:rPr>
          <w:rStyle w:val="Hypertextovodkaz"/>
          <w:color w:val="auto"/>
          <w:rPrChange w:id="299" w:author="Fiala Roman, Ing." w:date="2024-05-29T12:00:00Z">
            <w:rPr>
              <w:rStyle w:val="Hypertextovodkaz"/>
            </w:rPr>
          </w:rPrChange>
        </w:rPr>
        <w:t>1.</w:t>
      </w:r>
      <w:r w:rsidR="00472120" w:rsidRPr="0015220E">
        <w:rPr>
          <w:rFonts w:asciiTheme="minorHAnsi" w:eastAsiaTheme="minorEastAsia" w:hAnsiTheme="minorHAnsi"/>
          <w:b w:val="0"/>
          <w:caps w:val="0"/>
          <w:noProof/>
          <w:spacing w:val="0"/>
          <w:sz w:val="22"/>
          <w:szCs w:val="22"/>
          <w:lang w:eastAsia="cs-CZ"/>
        </w:rPr>
        <w:tab/>
      </w:r>
      <w:r w:rsidR="00472120" w:rsidRPr="0015220E">
        <w:rPr>
          <w:rStyle w:val="Hypertextovodkaz"/>
          <w:color w:val="auto"/>
          <w:rPrChange w:id="300" w:author="Fiala Roman, Ing." w:date="2024-05-29T12:00:00Z">
            <w:rPr>
              <w:rStyle w:val="Hypertextovodkaz"/>
            </w:rPr>
          </w:rPrChange>
        </w:rPr>
        <w:t>SPECIFIKACE PŘEDMĚTU DÍLA</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_Toc164150039 \h </w:instrText>
      </w:r>
      <w:r w:rsidR="00472120" w:rsidRPr="00132B62">
        <w:rPr>
          <w:noProof/>
          <w:webHidden/>
        </w:rPr>
      </w:r>
      <w:r w:rsidR="00472120" w:rsidRPr="00132B62">
        <w:rPr>
          <w:noProof/>
          <w:webHidden/>
          <w:rPrChange w:id="301" w:author="Fiala Roman, Ing." w:date="2024-05-29T12:00:00Z">
            <w:rPr>
              <w:noProof/>
              <w:webHidden/>
            </w:rPr>
          </w:rPrChange>
        </w:rPr>
        <w:fldChar w:fldCharType="separate"/>
      </w:r>
      <w:r w:rsidR="00472120" w:rsidRPr="0015220E">
        <w:rPr>
          <w:noProof/>
          <w:webHidden/>
        </w:rPr>
        <w:t>8</w:t>
      </w:r>
      <w:r w:rsidR="00472120" w:rsidRPr="00132B62">
        <w:rPr>
          <w:noProof/>
          <w:webHidden/>
        </w:rPr>
        <w:fldChar w:fldCharType="end"/>
      </w:r>
      <w:r w:rsidRPr="00132B62">
        <w:rPr>
          <w:noProof/>
        </w:rPr>
        <w:fldChar w:fldCharType="end"/>
      </w:r>
    </w:p>
    <w:p w14:paraId="0F68D11E" w14:textId="6EF0F0F1"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"_Toc164150040" </w:instrText>
      </w:r>
      <w:r w:rsidRPr="00132B62">
        <w:rPr>
          <w:rPrChange w:id="302" w:author="Fiala Roman, Ing." w:date="2024-05-29T12:00:00Z">
            <w:rPr>
              <w:noProof/>
            </w:rPr>
          </w:rPrChange>
        </w:rPr>
        <w:fldChar w:fldCharType="separate"/>
      </w:r>
      <w:r w:rsidR="00472120" w:rsidRPr="0015220E">
        <w:rPr>
          <w:rStyle w:val="Hypertextovodkaz"/>
          <w:rFonts w:asciiTheme="majorHAnsi" w:hAnsiTheme="majorHAnsi"/>
          <w:b/>
          <w:color w:val="auto"/>
          <w:rPrChange w:id="303" w:author="Fiala Roman, Ing." w:date="2024-05-29T12:00:00Z">
            <w:rPr>
              <w:rStyle w:val="Hypertextovodkaz"/>
              <w:rFonts w:asciiTheme="majorHAnsi" w:hAnsiTheme="majorHAnsi"/>
              <w:b/>
            </w:rPr>
          </w:rPrChange>
        </w:rPr>
        <w:t>1.1</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04" w:author="Fiala Roman, Ing." w:date="2024-05-29T12:00:00Z">
            <w:rPr>
              <w:rStyle w:val="Hypertextovodkaz"/>
              <w:b/>
            </w:rPr>
          </w:rPrChange>
        </w:rPr>
        <w:t>Účel a rozsah předmětu Díla</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_Toc164150040 \h </w:instrText>
      </w:r>
      <w:r w:rsidR="00472120" w:rsidRPr="00132B62">
        <w:rPr>
          <w:noProof/>
          <w:webHidden/>
        </w:rPr>
      </w:r>
      <w:r w:rsidR="00472120" w:rsidRPr="00132B62">
        <w:rPr>
          <w:noProof/>
          <w:webHidden/>
          <w:rPrChange w:id="305" w:author="Fiala Roman, Ing." w:date="2024-05-29T12:00:00Z">
            <w:rPr>
              <w:noProof/>
              <w:webHidden/>
            </w:rPr>
          </w:rPrChange>
        </w:rPr>
        <w:fldChar w:fldCharType="separate"/>
      </w:r>
      <w:r w:rsidR="00472120" w:rsidRPr="0015220E">
        <w:rPr>
          <w:noProof/>
          <w:webHidden/>
        </w:rPr>
        <w:t>8</w:t>
      </w:r>
      <w:r w:rsidR="00472120" w:rsidRPr="00132B62">
        <w:rPr>
          <w:noProof/>
          <w:webHidden/>
        </w:rPr>
        <w:fldChar w:fldCharType="end"/>
      </w:r>
      <w:r w:rsidRPr="00132B62">
        <w:rPr>
          <w:noProof/>
        </w:rPr>
        <w:fldChar w:fldCharType="end"/>
      </w:r>
    </w:p>
    <w:p w14:paraId="432B1410" w14:textId="641661AF"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"_Toc164150041" </w:instrText>
      </w:r>
      <w:r w:rsidRPr="00132B62">
        <w:rPr>
          <w:rPrChange w:id="306" w:author="Fiala Roman, Ing." w:date="2024-05-29T12:00:00Z">
            <w:rPr>
              <w:noProof/>
            </w:rPr>
          </w:rPrChange>
        </w:rPr>
        <w:fldChar w:fldCharType="separate"/>
      </w:r>
      <w:r w:rsidR="00472120" w:rsidRPr="0015220E">
        <w:rPr>
          <w:rStyle w:val="Hypertextovodkaz"/>
          <w:rFonts w:asciiTheme="majorHAnsi" w:hAnsiTheme="majorHAnsi"/>
          <w:b/>
          <w:color w:val="auto"/>
          <w:rPrChange w:id="307" w:author="Fiala Roman, Ing." w:date="2024-05-29T12:00:00Z">
            <w:rPr>
              <w:rStyle w:val="Hypertextovodkaz"/>
              <w:rFonts w:asciiTheme="majorHAnsi" w:hAnsiTheme="majorHAnsi"/>
              <w:b/>
            </w:rPr>
          </w:rPrChange>
        </w:rPr>
        <w:t>1.2</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08" w:author="Fiala Roman, Ing." w:date="2024-05-29T12:00:00Z">
            <w:rPr>
              <w:rStyle w:val="Hypertextovodkaz"/>
              <w:b/>
            </w:rPr>
          </w:rPrChange>
        </w:rPr>
        <w:t>Umístění stavby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_Toc164150041 \h </w:instrText>
      </w:r>
      <w:r w:rsidR="00472120" w:rsidRPr="00132B62">
        <w:rPr>
          <w:noProof/>
          <w:webHidden/>
        </w:rPr>
      </w:r>
      <w:r w:rsidR="00472120" w:rsidRPr="00132B62">
        <w:rPr>
          <w:noProof/>
          <w:webHidden/>
          <w:rPrChange w:id="309" w:author="Fiala Roman, Ing." w:date="2024-05-29T12:00:00Z">
            <w:rPr>
              <w:noProof/>
              <w:webHidden/>
            </w:rPr>
          </w:rPrChange>
        </w:rPr>
        <w:fldChar w:fldCharType="separate"/>
      </w:r>
      <w:r w:rsidR="00472120" w:rsidRPr="0015220E">
        <w:rPr>
          <w:noProof/>
          <w:webHidden/>
        </w:rPr>
        <w:t>8</w:t>
      </w:r>
      <w:r w:rsidR="00472120" w:rsidRPr="00132B62">
        <w:rPr>
          <w:noProof/>
          <w:webHidden/>
        </w:rPr>
        <w:fldChar w:fldCharType="end"/>
      </w:r>
      <w:r w:rsidRPr="00132B62">
        <w:rPr>
          <w:noProof/>
        </w:rPr>
        <w:fldChar w:fldCharType="end"/>
      </w:r>
    </w:p>
    <w:p w14:paraId="66AD8213" w14:textId="7A5CC49B" w:rsidR="00472120" w:rsidRPr="0015220E" w:rsidRDefault="00563021">
      <w:pPr>
        <w:pStyle w:val="Obsah1"/>
        <w:rPr>
          <w:rFonts w:asciiTheme="minorHAnsi" w:eastAsiaTheme="minorEastAsia" w:hAnsiTheme="minorHAnsi"/>
          <w:b w:val="0"/>
          <w:caps w:val="0"/>
          <w:noProof/>
          <w:spacing w:val="0"/>
          <w:sz w:val="22"/>
          <w:szCs w:val="22"/>
          <w:lang w:eastAsia="cs-CZ"/>
        </w:rPr>
      </w:pPr>
      <w:r w:rsidRPr="00132B62">
        <w:fldChar w:fldCharType="begin"/>
      </w:r>
      <w:r w:rsidRPr="0015220E">
        <w:instrText xml:space="preserve"> HYPERLINK \l "_Toc164150042" </w:instrText>
      </w:r>
      <w:r w:rsidRPr="00132B62">
        <w:rPr>
          <w:rPrChange w:id="310" w:author="Fiala Roman, Ing." w:date="2024-05-29T12:00:00Z">
            <w:rPr>
              <w:noProof/>
            </w:rPr>
          </w:rPrChange>
        </w:rPr>
        <w:fldChar w:fldCharType="separate"/>
      </w:r>
      <w:r w:rsidR="00472120" w:rsidRPr="0015220E">
        <w:rPr>
          <w:rStyle w:val="Hypertextovodkaz"/>
          <w:color w:val="auto"/>
          <w:rPrChange w:id="311" w:author="Fiala Roman, Ing." w:date="2024-05-29T12:00:00Z">
            <w:rPr>
              <w:rStyle w:val="Hypertextovodkaz"/>
            </w:rPr>
          </w:rPrChange>
        </w:rPr>
        <w:t>2.</w:t>
      </w:r>
      <w:r w:rsidR="00472120" w:rsidRPr="0015220E">
        <w:rPr>
          <w:rFonts w:asciiTheme="minorHAnsi" w:eastAsiaTheme="minorEastAsia" w:hAnsiTheme="minorHAnsi"/>
          <w:b w:val="0"/>
          <w:caps w:val="0"/>
          <w:noProof/>
          <w:spacing w:val="0"/>
          <w:sz w:val="22"/>
          <w:szCs w:val="22"/>
          <w:lang w:eastAsia="cs-CZ"/>
        </w:rPr>
        <w:tab/>
      </w:r>
      <w:r w:rsidR="00472120" w:rsidRPr="0015220E">
        <w:rPr>
          <w:rStyle w:val="Hypertextovodkaz"/>
          <w:color w:val="auto"/>
          <w:rPrChange w:id="312" w:author="Fiala Roman, Ing." w:date="2024-05-29T12:00:00Z">
            <w:rPr>
              <w:rStyle w:val="Hypertextovodkaz"/>
            </w:rPr>
          </w:rPrChange>
        </w:rPr>
        <w:t>PŘEHLED VÝCHOZÍCH PODKLADŮ</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_Toc164150042 \h </w:instrText>
      </w:r>
      <w:r w:rsidR="00472120" w:rsidRPr="00132B62">
        <w:rPr>
          <w:noProof/>
          <w:webHidden/>
        </w:rPr>
      </w:r>
      <w:r w:rsidR="00472120" w:rsidRPr="00132B62">
        <w:rPr>
          <w:noProof/>
          <w:webHidden/>
          <w:rPrChange w:id="313" w:author="Fiala Roman, Ing." w:date="2024-05-29T12:00:00Z">
            <w:rPr>
              <w:noProof/>
              <w:webHidden/>
            </w:rPr>
          </w:rPrChange>
        </w:rPr>
        <w:fldChar w:fldCharType="separate"/>
      </w:r>
      <w:r w:rsidR="00472120" w:rsidRPr="0015220E">
        <w:rPr>
          <w:noProof/>
          <w:webHidden/>
        </w:rPr>
        <w:t>8</w:t>
      </w:r>
      <w:r w:rsidR="00472120" w:rsidRPr="00132B62">
        <w:rPr>
          <w:noProof/>
          <w:webHidden/>
        </w:rPr>
        <w:fldChar w:fldCharType="end"/>
      </w:r>
      <w:r w:rsidRPr="00132B62">
        <w:rPr>
          <w:noProof/>
        </w:rPr>
        <w:fldChar w:fldCharType="end"/>
      </w:r>
    </w:p>
    <w:p w14:paraId="2964120F" w14:textId="620B524A"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"_Toc164150043" </w:instrText>
      </w:r>
      <w:r w:rsidRPr="00132B62">
        <w:rPr>
          <w:rPrChange w:id="314" w:author="Fiala Roman, Ing." w:date="2024-05-29T12:00:00Z">
            <w:rPr>
              <w:noProof/>
            </w:rPr>
          </w:rPrChange>
        </w:rPr>
        <w:fldChar w:fldCharType="separate"/>
      </w:r>
      <w:r w:rsidR="00472120" w:rsidRPr="0015220E">
        <w:rPr>
          <w:rStyle w:val="Hypertextovodkaz"/>
          <w:rFonts w:asciiTheme="majorHAnsi" w:hAnsiTheme="majorHAnsi"/>
          <w:b/>
          <w:color w:val="auto"/>
          <w:rPrChange w:id="315" w:author="Fiala Roman, Ing." w:date="2024-05-29T12:00:00Z">
            <w:rPr>
              <w:rStyle w:val="Hypertextovodkaz"/>
              <w:rFonts w:asciiTheme="majorHAnsi" w:hAnsiTheme="majorHAnsi"/>
              <w:b/>
            </w:rPr>
          </w:rPrChange>
        </w:rPr>
        <w:t>2.1</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16" w:author="Fiala Roman, Ing." w:date="2024-05-29T12:00:00Z">
            <w:rPr>
              <w:rStyle w:val="Hypertextovodkaz"/>
              <w:b/>
            </w:rPr>
          </w:rPrChange>
        </w:rPr>
        <w:t>Projektová dokumentace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_Toc164150043 \h </w:instrText>
      </w:r>
      <w:r w:rsidR="00472120" w:rsidRPr="00132B62">
        <w:rPr>
          <w:noProof/>
          <w:webHidden/>
        </w:rPr>
      </w:r>
      <w:r w:rsidR="00472120" w:rsidRPr="00132B62">
        <w:rPr>
          <w:noProof/>
          <w:webHidden/>
          <w:rPrChange w:id="317" w:author="Fiala Roman, Ing." w:date="2024-05-29T12:00:00Z">
            <w:rPr>
              <w:noProof/>
              <w:webHidden/>
            </w:rPr>
          </w:rPrChange>
        </w:rPr>
        <w:fldChar w:fldCharType="separate"/>
      </w:r>
      <w:r w:rsidR="00472120" w:rsidRPr="0015220E">
        <w:rPr>
          <w:noProof/>
          <w:webHidden/>
        </w:rPr>
        <w:t>8</w:t>
      </w:r>
      <w:r w:rsidR="00472120" w:rsidRPr="00132B62">
        <w:rPr>
          <w:noProof/>
          <w:webHidden/>
        </w:rPr>
        <w:fldChar w:fldCharType="end"/>
      </w:r>
      <w:r w:rsidRPr="00132B62">
        <w:rPr>
          <w:noProof/>
        </w:rPr>
        <w:fldChar w:fldCharType="end"/>
      </w:r>
    </w:p>
    <w:p w14:paraId="7F15864A" w14:textId="5E1CF2E5"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"_Toc164150044" </w:instrText>
      </w:r>
      <w:r w:rsidRPr="00132B62">
        <w:rPr>
          <w:rPrChange w:id="318" w:author="Fiala Roman, Ing." w:date="2024-05-29T12:00:00Z">
            <w:rPr>
              <w:noProof/>
            </w:rPr>
          </w:rPrChange>
        </w:rPr>
        <w:fldChar w:fldCharType="separate"/>
      </w:r>
      <w:r w:rsidR="00472120" w:rsidRPr="0015220E">
        <w:rPr>
          <w:rStyle w:val="Hypertextovodkaz"/>
          <w:rFonts w:asciiTheme="majorHAnsi" w:hAnsiTheme="majorHAnsi"/>
          <w:b/>
          <w:color w:val="auto"/>
          <w:rPrChange w:id="319" w:author="Fiala Roman, Ing." w:date="2024-05-29T12:00:00Z">
            <w:rPr>
              <w:rStyle w:val="Hypertextovodkaz"/>
              <w:rFonts w:asciiTheme="majorHAnsi" w:hAnsiTheme="majorHAnsi"/>
              <w:b/>
            </w:rPr>
          </w:rPrChange>
        </w:rPr>
        <w:t>2.2</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20" w:author="Fiala Roman, Ing." w:date="2024-05-29T12:00:00Z">
            <w:rPr>
              <w:rStyle w:val="Hypertextovodkaz"/>
              <w:b/>
            </w:rPr>
          </w:rPrChange>
        </w:rPr>
        <w:t>Související dokumentace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_Toc164150044 \h </w:instrText>
      </w:r>
      <w:r w:rsidR="00472120" w:rsidRPr="00132B62">
        <w:rPr>
          <w:noProof/>
          <w:webHidden/>
        </w:rPr>
      </w:r>
      <w:r w:rsidR="00472120" w:rsidRPr="00132B62">
        <w:rPr>
          <w:noProof/>
          <w:webHidden/>
          <w:rPrChange w:id="321" w:author="Fiala Roman, Ing." w:date="2024-05-29T12:00:00Z">
            <w:rPr>
              <w:noProof/>
              <w:webHidden/>
            </w:rPr>
          </w:rPrChange>
        </w:rPr>
        <w:fldChar w:fldCharType="separate"/>
      </w:r>
      <w:r w:rsidR="00472120" w:rsidRPr="0015220E">
        <w:rPr>
          <w:noProof/>
          <w:webHidden/>
        </w:rPr>
        <w:t>8</w:t>
      </w:r>
      <w:r w:rsidR="00472120" w:rsidRPr="00132B62">
        <w:rPr>
          <w:noProof/>
          <w:webHidden/>
        </w:rPr>
        <w:fldChar w:fldCharType="end"/>
      </w:r>
      <w:r w:rsidRPr="00132B62">
        <w:rPr>
          <w:noProof/>
        </w:rPr>
        <w:fldChar w:fldCharType="end"/>
      </w:r>
    </w:p>
    <w:p w14:paraId="77CDB19A" w14:textId="449CFC80" w:rsidR="00472120" w:rsidRPr="0015220E" w:rsidRDefault="00563021">
      <w:pPr>
        <w:pStyle w:val="Obsah1"/>
        <w:rPr>
          <w:rFonts w:asciiTheme="minorHAnsi" w:eastAsiaTheme="minorEastAsia" w:hAnsiTheme="minorHAnsi"/>
          <w:b w:val="0"/>
          <w:caps w:val="0"/>
          <w:noProof/>
          <w:spacing w:val="0"/>
          <w:sz w:val="22"/>
          <w:szCs w:val="22"/>
          <w:lang w:eastAsia="cs-CZ"/>
        </w:rPr>
      </w:pPr>
      <w:r w:rsidRPr="00132B62">
        <w:fldChar w:fldCharType="begin"/>
      </w:r>
      <w:r w:rsidRPr="0015220E">
        <w:instrText xml:space="preserve"> HYPERLINK \l "_Toc164150045" </w:instrText>
      </w:r>
      <w:r w:rsidRPr="00132B62">
        <w:rPr>
          <w:rPrChange w:id="322" w:author="Fiala Roman, Ing." w:date="2024-05-29T12:00:00Z">
            <w:rPr>
              <w:noProof/>
            </w:rPr>
          </w:rPrChange>
        </w:rPr>
        <w:fldChar w:fldCharType="separate"/>
      </w:r>
      <w:r w:rsidR="00472120" w:rsidRPr="0015220E">
        <w:rPr>
          <w:rStyle w:val="Hypertextovodkaz"/>
          <w:color w:val="auto"/>
          <w:rPrChange w:id="323" w:author="Fiala Roman, Ing." w:date="2024-05-29T12:00:00Z">
            <w:rPr>
              <w:rStyle w:val="Hypertextovodkaz"/>
            </w:rPr>
          </w:rPrChange>
        </w:rPr>
        <w:t>3.</w:t>
      </w:r>
      <w:r w:rsidR="00472120" w:rsidRPr="0015220E">
        <w:rPr>
          <w:rFonts w:asciiTheme="minorHAnsi" w:eastAsiaTheme="minorEastAsia" w:hAnsiTheme="minorHAnsi"/>
          <w:b w:val="0"/>
          <w:caps w:val="0"/>
          <w:noProof/>
          <w:spacing w:val="0"/>
          <w:sz w:val="22"/>
          <w:szCs w:val="22"/>
          <w:lang w:eastAsia="cs-CZ"/>
        </w:rPr>
        <w:tab/>
      </w:r>
      <w:r w:rsidR="00472120" w:rsidRPr="0015220E">
        <w:rPr>
          <w:rStyle w:val="Hypertextovodkaz"/>
          <w:color w:val="auto"/>
          <w:rPrChange w:id="324" w:author="Fiala Roman, Ing." w:date="2024-05-29T12:00:00Z">
            <w:rPr>
              <w:rStyle w:val="Hypertextovodkaz"/>
            </w:rPr>
          </w:rPrChange>
        </w:rPr>
        <w:t>KOORDINACE S JINÝMI STAVBAMI</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_Toc164150045 \h </w:instrText>
      </w:r>
      <w:r w:rsidR="00472120" w:rsidRPr="00132B62">
        <w:rPr>
          <w:noProof/>
          <w:webHidden/>
        </w:rPr>
      </w:r>
      <w:r w:rsidR="00472120" w:rsidRPr="00132B62">
        <w:rPr>
          <w:noProof/>
          <w:webHidden/>
          <w:rPrChange w:id="325" w:author="Fiala Roman, Ing." w:date="2024-05-29T12:00:00Z">
            <w:rPr>
              <w:noProof/>
              <w:webHidden/>
            </w:rPr>
          </w:rPrChange>
        </w:rPr>
        <w:fldChar w:fldCharType="separate"/>
      </w:r>
      <w:r w:rsidR="00472120" w:rsidRPr="0015220E">
        <w:rPr>
          <w:noProof/>
          <w:webHidden/>
        </w:rPr>
        <w:t>9</w:t>
      </w:r>
      <w:r w:rsidR="00472120" w:rsidRPr="00132B62">
        <w:rPr>
          <w:noProof/>
          <w:webHidden/>
        </w:rPr>
        <w:fldChar w:fldCharType="end"/>
      </w:r>
      <w:r w:rsidRPr="00132B62">
        <w:rPr>
          <w:noProof/>
        </w:rPr>
        <w:fldChar w:fldCharType="end"/>
      </w:r>
    </w:p>
    <w:p w14:paraId="2923505E" w14:textId="7122896E" w:rsidR="00472120" w:rsidRPr="0015220E" w:rsidRDefault="00563021">
      <w:pPr>
        <w:pStyle w:val="Obsah1"/>
        <w:rPr>
          <w:rFonts w:asciiTheme="minorHAnsi" w:eastAsiaTheme="minorEastAsia" w:hAnsiTheme="minorHAnsi"/>
          <w:b w:val="0"/>
          <w:caps w:val="0"/>
          <w:noProof/>
          <w:spacing w:val="0"/>
          <w:sz w:val="22"/>
          <w:szCs w:val="22"/>
          <w:lang w:eastAsia="cs-CZ"/>
        </w:rPr>
      </w:pPr>
      <w:r w:rsidRPr="00132B62">
        <w:fldChar w:fldCharType="begin"/>
      </w:r>
      <w:r w:rsidRPr="0015220E">
        <w:instrText xml:space="preserve"> HYPERLINK \l "_Toc164150046" </w:instrText>
      </w:r>
      <w:r w:rsidRPr="00132B62">
        <w:rPr>
          <w:rPrChange w:id="326" w:author="Fiala Roman, Ing." w:date="2024-05-29T12:00:00Z">
            <w:rPr>
              <w:noProof/>
            </w:rPr>
          </w:rPrChange>
        </w:rPr>
        <w:fldChar w:fldCharType="separate"/>
      </w:r>
      <w:r w:rsidR="00472120" w:rsidRPr="0015220E">
        <w:rPr>
          <w:rStyle w:val="Hypertextovodkaz"/>
          <w:color w:val="auto"/>
          <w:rPrChange w:id="327" w:author="Fiala Roman, Ing." w:date="2024-05-29T12:00:00Z">
            <w:rPr>
              <w:rStyle w:val="Hypertextovodkaz"/>
            </w:rPr>
          </w:rPrChange>
        </w:rPr>
        <w:t>4.</w:t>
      </w:r>
      <w:r w:rsidR="00472120" w:rsidRPr="0015220E">
        <w:rPr>
          <w:rFonts w:asciiTheme="minorHAnsi" w:eastAsiaTheme="minorEastAsia" w:hAnsiTheme="minorHAnsi"/>
          <w:b w:val="0"/>
          <w:caps w:val="0"/>
          <w:noProof/>
          <w:spacing w:val="0"/>
          <w:sz w:val="22"/>
          <w:szCs w:val="22"/>
          <w:lang w:eastAsia="cs-CZ"/>
        </w:rPr>
        <w:tab/>
      </w:r>
      <w:r w:rsidR="00472120" w:rsidRPr="0015220E">
        <w:rPr>
          <w:rStyle w:val="Hypertextovodkaz"/>
          <w:color w:val="auto"/>
          <w:rPrChange w:id="328" w:author="Fiala Roman, Ing." w:date="2024-05-29T12:00:00Z">
            <w:rPr>
              <w:rStyle w:val="Hypertextovodkaz"/>
            </w:rPr>
          </w:rPrChange>
        </w:rPr>
        <w:t>Zvláštní TECHNICKÉ podmímky a požadavky na PROVEDENÍ DÍLA</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_Toc164150046 \h </w:instrText>
      </w:r>
      <w:r w:rsidR="00472120" w:rsidRPr="00132B62">
        <w:rPr>
          <w:noProof/>
          <w:webHidden/>
        </w:rPr>
      </w:r>
      <w:r w:rsidR="00472120" w:rsidRPr="00132B62">
        <w:rPr>
          <w:noProof/>
          <w:webHidden/>
          <w:rPrChange w:id="329" w:author="Fiala Roman, Ing." w:date="2024-05-29T12:00:00Z">
            <w:rPr>
              <w:noProof/>
              <w:webHidden/>
            </w:rPr>
          </w:rPrChange>
        </w:rPr>
        <w:fldChar w:fldCharType="separate"/>
      </w:r>
      <w:r w:rsidR="00472120" w:rsidRPr="0015220E">
        <w:rPr>
          <w:noProof/>
          <w:webHidden/>
        </w:rPr>
        <w:t>9</w:t>
      </w:r>
      <w:r w:rsidR="00472120" w:rsidRPr="00132B62">
        <w:rPr>
          <w:noProof/>
          <w:webHidden/>
        </w:rPr>
        <w:fldChar w:fldCharType="end"/>
      </w:r>
      <w:r w:rsidRPr="00132B62">
        <w:rPr>
          <w:noProof/>
        </w:rPr>
        <w:fldChar w:fldCharType="end"/>
      </w:r>
    </w:p>
    <w:p w14:paraId="4ACEDD85" w14:textId="7DCC1CA7"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"_Toc164150047" </w:instrText>
      </w:r>
      <w:r w:rsidRPr="00132B62">
        <w:rPr>
          <w:rPrChange w:id="330" w:author="Fiala Roman, Ing." w:date="2024-05-29T12:00:00Z">
            <w:rPr>
              <w:noProof/>
            </w:rPr>
          </w:rPrChange>
        </w:rPr>
        <w:fldChar w:fldCharType="separate"/>
      </w:r>
      <w:r w:rsidR="00472120" w:rsidRPr="0015220E">
        <w:rPr>
          <w:rStyle w:val="Hypertextovodkaz"/>
          <w:rFonts w:asciiTheme="majorHAnsi" w:hAnsiTheme="majorHAnsi"/>
          <w:b/>
          <w:color w:val="auto"/>
          <w:rPrChange w:id="331" w:author="Fiala Roman, Ing." w:date="2024-05-29T12:00:00Z">
            <w:rPr>
              <w:rStyle w:val="Hypertextovodkaz"/>
              <w:rFonts w:asciiTheme="majorHAnsi" w:hAnsiTheme="majorHAnsi"/>
              <w:b/>
            </w:rPr>
          </w:rPrChange>
        </w:rPr>
        <w:t>4.1</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32" w:author="Fiala Roman, Ing." w:date="2024-05-29T12:00:00Z">
            <w:rPr>
              <w:rStyle w:val="Hypertextovodkaz"/>
              <w:b/>
            </w:rPr>
          </w:rPrChange>
        </w:rPr>
        <w:t>Všeobecně</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_Toc164150047 \h </w:instrText>
      </w:r>
      <w:r w:rsidR="00472120" w:rsidRPr="00132B62">
        <w:rPr>
          <w:noProof/>
          <w:webHidden/>
        </w:rPr>
      </w:r>
      <w:r w:rsidR="00472120" w:rsidRPr="00132B62">
        <w:rPr>
          <w:noProof/>
          <w:webHidden/>
          <w:rPrChange w:id="333" w:author="Fiala Roman, Ing." w:date="2024-05-29T12:00:00Z">
            <w:rPr>
              <w:noProof/>
              <w:webHidden/>
            </w:rPr>
          </w:rPrChange>
        </w:rPr>
        <w:fldChar w:fldCharType="separate"/>
      </w:r>
      <w:r w:rsidR="00472120" w:rsidRPr="0015220E">
        <w:rPr>
          <w:noProof/>
          <w:webHidden/>
        </w:rPr>
        <w:t>9</w:t>
      </w:r>
      <w:r w:rsidR="00472120" w:rsidRPr="00132B62">
        <w:rPr>
          <w:noProof/>
          <w:webHidden/>
        </w:rPr>
        <w:fldChar w:fldCharType="end"/>
      </w:r>
      <w:r w:rsidRPr="00132B62">
        <w:rPr>
          <w:noProof/>
        </w:rPr>
        <w:fldChar w:fldCharType="end"/>
      </w:r>
    </w:p>
    <w:p w14:paraId="7D151A12" w14:textId="4FDADC37"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"_Toc164150048" </w:instrText>
      </w:r>
      <w:r w:rsidRPr="00132B62">
        <w:rPr>
          <w:rPrChange w:id="334" w:author="Fiala Roman, Ing." w:date="2024-05-29T12:00:00Z">
            <w:rPr>
              <w:noProof/>
            </w:rPr>
          </w:rPrChange>
        </w:rPr>
        <w:fldChar w:fldCharType="separate"/>
      </w:r>
      <w:r w:rsidR="00472120" w:rsidRPr="0015220E">
        <w:rPr>
          <w:rStyle w:val="Hypertextovodkaz"/>
          <w:rFonts w:asciiTheme="majorHAnsi" w:hAnsiTheme="majorHAnsi"/>
          <w:b/>
          <w:color w:val="auto"/>
          <w:rPrChange w:id="335" w:author="Fiala Roman, Ing." w:date="2024-05-29T12:00:00Z">
            <w:rPr>
              <w:rStyle w:val="Hypertextovodkaz"/>
              <w:rFonts w:asciiTheme="majorHAnsi" w:hAnsiTheme="majorHAnsi"/>
              <w:b/>
            </w:rPr>
          </w:rPrChange>
        </w:rPr>
        <w:t>4.2</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36" w:author="Fiala Roman, Ing." w:date="2024-05-29T12:00:00Z">
            <w:rPr>
              <w:rStyle w:val="Hypertextovodkaz"/>
              <w:b/>
            </w:rPr>
          </w:rPrChange>
        </w:rPr>
        <w:t>Zeměměřická činnost zhotovitele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_Toc164150048 \h </w:instrText>
      </w:r>
      <w:r w:rsidR="00472120" w:rsidRPr="00132B62">
        <w:rPr>
          <w:noProof/>
          <w:webHidden/>
        </w:rPr>
      </w:r>
      <w:r w:rsidR="00472120" w:rsidRPr="00132B62">
        <w:rPr>
          <w:noProof/>
          <w:webHidden/>
          <w:rPrChange w:id="337" w:author="Fiala Roman, Ing." w:date="2024-05-29T12:00:00Z">
            <w:rPr>
              <w:noProof/>
              <w:webHidden/>
            </w:rPr>
          </w:rPrChange>
        </w:rPr>
        <w:fldChar w:fldCharType="separate"/>
      </w:r>
      <w:r w:rsidR="00472120" w:rsidRPr="0015220E">
        <w:rPr>
          <w:noProof/>
          <w:webHidden/>
        </w:rPr>
        <w:t>18</w:t>
      </w:r>
      <w:r w:rsidR="00472120" w:rsidRPr="00132B62">
        <w:rPr>
          <w:noProof/>
          <w:webHidden/>
        </w:rPr>
        <w:fldChar w:fldCharType="end"/>
      </w:r>
      <w:r w:rsidRPr="00132B62">
        <w:rPr>
          <w:noProof/>
        </w:rPr>
        <w:fldChar w:fldCharType="end"/>
      </w:r>
    </w:p>
    <w:p w14:paraId="2D960DD1" w14:textId="2244F2DF"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"_Toc164150049" </w:instrText>
      </w:r>
      <w:r w:rsidRPr="00132B62">
        <w:rPr>
          <w:rPrChange w:id="338" w:author="Fiala Roman, Ing." w:date="2024-05-29T12:00:00Z">
            <w:rPr>
              <w:noProof/>
            </w:rPr>
          </w:rPrChange>
        </w:rPr>
        <w:fldChar w:fldCharType="separate"/>
      </w:r>
      <w:r w:rsidR="00472120" w:rsidRPr="0015220E">
        <w:rPr>
          <w:rStyle w:val="Hypertextovodkaz"/>
          <w:rFonts w:asciiTheme="majorHAnsi" w:hAnsiTheme="majorHAnsi"/>
          <w:b/>
          <w:color w:val="auto"/>
          <w:rPrChange w:id="339" w:author="Fiala Roman, Ing." w:date="2024-05-29T12:00:00Z">
            <w:rPr>
              <w:rStyle w:val="Hypertextovodkaz"/>
              <w:rFonts w:asciiTheme="majorHAnsi" w:hAnsiTheme="majorHAnsi"/>
              <w:b/>
            </w:rPr>
          </w:rPrChange>
        </w:rPr>
        <w:t>4.3</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40" w:author="Fiala Roman, Ing." w:date="2024-05-29T12:00:00Z">
            <w:rPr>
              <w:rStyle w:val="Hypertextovodkaz"/>
              <w:b/>
            </w:rPr>
          </w:rPrChange>
        </w:rPr>
        <w:t>Doklady překládané zhotovitelem</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_Toc164150049 \h </w:instrText>
      </w:r>
      <w:r w:rsidR="00472120" w:rsidRPr="00132B62">
        <w:rPr>
          <w:noProof/>
          <w:webHidden/>
        </w:rPr>
      </w:r>
      <w:r w:rsidR="00472120" w:rsidRPr="00132B62">
        <w:rPr>
          <w:noProof/>
          <w:webHidden/>
          <w:rPrChange w:id="341" w:author="Fiala Roman, Ing." w:date="2024-05-29T12:00:00Z">
            <w:rPr>
              <w:noProof/>
              <w:webHidden/>
            </w:rPr>
          </w:rPrChange>
        </w:rPr>
        <w:fldChar w:fldCharType="separate"/>
      </w:r>
      <w:r w:rsidR="00472120" w:rsidRPr="0015220E">
        <w:rPr>
          <w:noProof/>
          <w:webHidden/>
        </w:rPr>
        <w:t>21</w:t>
      </w:r>
      <w:r w:rsidR="00472120" w:rsidRPr="00132B62">
        <w:rPr>
          <w:noProof/>
          <w:webHidden/>
        </w:rPr>
        <w:fldChar w:fldCharType="end"/>
      </w:r>
      <w:r w:rsidRPr="00132B62">
        <w:rPr>
          <w:noProof/>
        </w:rPr>
        <w:fldChar w:fldCharType="end"/>
      </w:r>
    </w:p>
    <w:p w14:paraId="709CC657" w14:textId="4BB7FE64"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"_Toc164150050" </w:instrText>
      </w:r>
      <w:r w:rsidRPr="00132B62">
        <w:rPr>
          <w:rPrChange w:id="342" w:author="Fiala Roman, Ing." w:date="2024-05-29T12:00:00Z">
            <w:rPr>
              <w:noProof/>
            </w:rPr>
          </w:rPrChange>
        </w:rPr>
        <w:fldChar w:fldCharType="separate"/>
      </w:r>
      <w:r w:rsidR="00472120" w:rsidRPr="0015220E">
        <w:rPr>
          <w:rStyle w:val="Hypertextovodkaz"/>
          <w:rFonts w:asciiTheme="majorHAnsi" w:hAnsiTheme="majorHAnsi"/>
          <w:b/>
          <w:color w:val="auto"/>
          <w:rPrChange w:id="343" w:author="Fiala Roman, Ing." w:date="2024-05-29T12:00:00Z">
            <w:rPr>
              <w:rStyle w:val="Hypertextovodkaz"/>
              <w:rFonts w:asciiTheme="majorHAnsi" w:hAnsiTheme="majorHAnsi"/>
              <w:b/>
            </w:rPr>
          </w:rPrChange>
        </w:rPr>
        <w:t>4.4</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44" w:author="Fiala Roman, Ing." w:date="2024-05-29T12:00:00Z">
            <w:rPr>
              <w:rStyle w:val="Hypertextovodkaz"/>
              <w:b/>
            </w:rPr>
          </w:rPrChange>
        </w:rPr>
        <w:t>Dokumentace zhotovitele pro stavbu</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_Toc164150050 \h </w:instrText>
      </w:r>
      <w:r w:rsidR="00472120" w:rsidRPr="00132B62">
        <w:rPr>
          <w:noProof/>
          <w:webHidden/>
        </w:rPr>
      </w:r>
      <w:r w:rsidR="00472120" w:rsidRPr="00132B62">
        <w:rPr>
          <w:noProof/>
          <w:webHidden/>
          <w:rPrChange w:id="345" w:author="Fiala Roman, Ing." w:date="2024-05-29T12:00:00Z">
            <w:rPr>
              <w:noProof/>
              <w:webHidden/>
            </w:rPr>
          </w:rPrChange>
        </w:rPr>
        <w:fldChar w:fldCharType="separate"/>
      </w:r>
      <w:r w:rsidR="00472120" w:rsidRPr="0015220E">
        <w:rPr>
          <w:noProof/>
          <w:webHidden/>
        </w:rPr>
        <w:t>21</w:t>
      </w:r>
      <w:r w:rsidR="00472120" w:rsidRPr="00132B62">
        <w:rPr>
          <w:noProof/>
          <w:webHidden/>
        </w:rPr>
        <w:fldChar w:fldCharType="end"/>
      </w:r>
      <w:r w:rsidRPr="00132B62">
        <w:rPr>
          <w:noProof/>
        </w:rPr>
        <w:fldChar w:fldCharType="end"/>
      </w:r>
    </w:p>
    <w:p w14:paraId="4971F962" w14:textId="1B6942F4"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"_Toc164150051" </w:instrText>
      </w:r>
      <w:r w:rsidRPr="00132B62">
        <w:rPr>
          <w:rPrChange w:id="346" w:author="Fiala Roman, Ing." w:date="2024-05-29T12:00:00Z">
            <w:rPr>
              <w:noProof/>
            </w:rPr>
          </w:rPrChange>
        </w:rPr>
        <w:fldChar w:fldCharType="separate"/>
      </w:r>
      <w:r w:rsidR="00472120" w:rsidRPr="0015220E">
        <w:rPr>
          <w:rStyle w:val="Hypertextovodkaz"/>
          <w:rFonts w:asciiTheme="majorHAnsi" w:hAnsiTheme="majorHAnsi"/>
          <w:b/>
          <w:color w:val="auto"/>
          <w:rPrChange w:id="347" w:author="Fiala Roman, Ing." w:date="2024-05-29T12:00:00Z">
            <w:rPr>
              <w:rStyle w:val="Hypertextovodkaz"/>
              <w:rFonts w:asciiTheme="majorHAnsi" w:hAnsiTheme="majorHAnsi"/>
              <w:b/>
            </w:rPr>
          </w:rPrChange>
        </w:rPr>
        <w:t>4.5</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48" w:author="Fiala Roman, Ing." w:date="2024-05-29T12:00:00Z">
            <w:rPr>
              <w:rStyle w:val="Hypertextovodkaz"/>
              <w:b/>
            </w:rPr>
          </w:rPrChange>
        </w:rPr>
        <w:t>Dokumentace skutečného provedení stavby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_Toc164150051 \h </w:instrText>
      </w:r>
      <w:r w:rsidR="00472120" w:rsidRPr="00132B62">
        <w:rPr>
          <w:noProof/>
          <w:webHidden/>
        </w:rPr>
      </w:r>
      <w:r w:rsidR="00472120" w:rsidRPr="00132B62">
        <w:rPr>
          <w:noProof/>
          <w:webHidden/>
          <w:rPrChange w:id="349" w:author="Fiala Roman, Ing." w:date="2024-05-29T12:00:00Z">
            <w:rPr>
              <w:noProof/>
              <w:webHidden/>
            </w:rPr>
          </w:rPrChange>
        </w:rPr>
        <w:fldChar w:fldCharType="separate"/>
      </w:r>
      <w:r w:rsidR="00472120" w:rsidRPr="0015220E">
        <w:rPr>
          <w:noProof/>
          <w:webHidden/>
        </w:rPr>
        <w:t>22</w:t>
      </w:r>
      <w:r w:rsidR="00472120" w:rsidRPr="00132B62">
        <w:rPr>
          <w:noProof/>
          <w:webHidden/>
        </w:rPr>
        <w:fldChar w:fldCharType="end"/>
      </w:r>
      <w:r w:rsidRPr="00132B62">
        <w:rPr>
          <w:noProof/>
        </w:rPr>
        <w:fldChar w:fldCharType="end"/>
      </w:r>
    </w:p>
    <w:p w14:paraId="3478EF28" w14:textId="0D3238D5"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"_Toc164150052" </w:instrText>
      </w:r>
      <w:r w:rsidRPr="00132B62">
        <w:rPr>
          <w:rPrChange w:id="350" w:author="Fiala Roman, Ing." w:date="2024-05-29T12:00:00Z">
            <w:rPr>
              <w:noProof/>
            </w:rPr>
          </w:rPrChange>
        </w:rPr>
        <w:fldChar w:fldCharType="separate"/>
      </w:r>
      <w:r w:rsidR="00472120" w:rsidRPr="0015220E">
        <w:rPr>
          <w:rStyle w:val="Hypertextovodkaz"/>
          <w:rFonts w:asciiTheme="majorHAnsi" w:hAnsiTheme="majorHAnsi"/>
          <w:b/>
          <w:color w:val="auto"/>
          <w:rPrChange w:id="351" w:author="Fiala Roman, Ing." w:date="2024-05-29T12:00:00Z">
            <w:rPr>
              <w:rStyle w:val="Hypertextovodkaz"/>
              <w:rFonts w:asciiTheme="majorHAnsi" w:hAnsiTheme="majorHAnsi"/>
              <w:b/>
            </w:rPr>
          </w:rPrChange>
        </w:rPr>
        <w:t>4.6</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52" w:author="Fiala Roman, Ing." w:date="2024-05-29T12:00:00Z">
            <w:rPr>
              <w:rStyle w:val="Hypertextovodkaz"/>
              <w:b/>
            </w:rPr>
          </w:rPrChange>
        </w:rPr>
        <w:t>Zabezpečovací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_Toc164150052 \h </w:instrText>
      </w:r>
      <w:r w:rsidR="00472120" w:rsidRPr="00132B62">
        <w:rPr>
          <w:noProof/>
          <w:webHidden/>
        </w:rPr>
      </w:r>
      <w:r w:rsidR="00472120" w:rsidRPr="00132B62">
        <w:rPr>
          <w:noProof/>
          <w:webHidden/>
          <w:rPrChange w:id="353" w:author="Fiala Roman, Ing." w:date="2024-05-29T12:00:00Z">
            <w:rPr>
              <w:noProof/>
              <w:webHidden/>
            </w:rPr>
          </w:rPrChange>
        </w:rPr>
        <w:fldChar w:fldCharType="separate"/>
      </w:r>
      <w:r w:rsidR="00472120" w:rsidRPr="0015220E">
        <w:rPr>
          <w:noProof/>
          <w:webHidden/>
        </w:rPr>
        <w:t>25</w:t>
      </w:r>
      <w:r w:rsidR="00472120" w:rsidRPr="00132B62">
        <w:rPr>
          <w:noProof/>
          <w:webHidden/>
        </w:rPr>
        <w:fldChar w:fldCharType="end"/>
      </w:r>
      <w:r w:rsidRPr="00132B62">
        <w:rPr>
          <w:noProof/>
        </w:rPr>
        <w:fldChar w:fldCharType="end"/>
      </w:r>
    </w:p>
    <w:p w14:paraId="1E7BA11C" w14:textId="3A5C4EB8"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"_Toc164150053" </w:instrText>
      </w:r>
      <w:r w:rsidRPr="00132B62">
        <w:rPr>
          <w:rPrChange w:id="354" w:author="Fiala Roman, Ing." w:date="2024-05-29T12:00:00Z">
            <w:rPr>
              <w:noProof/>
            </w:rPr>
          </w:rPrChange>
        </w:rPr>
        <w:fldChar w:fldCharType="separate"/>
      </w:r>
      <w:r w:rsidR="00472120" w:rsidRPr="0015220E">
        <w:rPr>
          <w:rStyle w:val="Hypertextovodkaz"/>
          <w:rFonts w:asciiTheme="majorHAnsi" w:hAnsiTheme="majorHAnsi"/>
          <w:b/>
          <w:color w:val="auto"/>
          <w:rPrChange w:id="355" w:author="Fiala Roman, Ing." w:date="2024-05-29T12:00:00Z">
            <w:rPr>
              <w:rStyle w:val="Hypertextovodkaz"/>
              <w:rFonts w:asciiTheme="majorHAnsi" w:hAnsiTheme="majorHAnsi"/>
              <w:b/>
            </w:rPr>
          </w:rPrChange>
        </w:rPr>
        <w:t>4.7</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56" w:author="Fiala Roman, Ing." w:date="2024-05-29T12:00:00Z">
            <w:rPr>
              <w:rStyle w:val="Hypertextovodkaz"/>
              <w:b/>
            </w:rPr>
          </w:rPrChange>
        </w:rPr>
        <w:t>Sdělovací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_Toc164150053 \h </w:instrText>
      </w:r>
      <w:r w:rsidR="00472120" w:rsidRPr="00132B62">
        <w:rPr>
          <w:noProof/>
          <w:webHidden/>
        </w:rPr>
      </w:r>
      <w:r w:rsidR="00472120" w:rsidRPr="00132B62">
        <w:rPr>
          <w:noProof/>
          <w:webHidden/>
          <w:rPrChange w:id="357" w:author="Fiala Roman, Ing." w:date="2024-05-29T12:00:00Z">
            <w:rPr>
              <w:noProof/>
              <w:webHidden/>
            </w:rPr>
          </w:rPrChange>
        </w:rPr>
        <w:fldChar w:fldCharType="separate"/>
      </w:r>
      <w:r w:rsidR="00472120" w:rsidRPr="0015220E">
        <w:rPr>
          <w:noProof/>
          <w:webHidden/>
        </w:rPr>
        <w:t>25</w:t>
      </w:r>
      <w:r w:rsidR="00472120" w:rsidRPr="00132B62">
        <w:rPr>
          <w:noProof/>
          <w:webHidden/>
        </w:rPr>
        <w:fldChar w:fldCharType="end"/>
      </w:r>
      <w:r w:rsidRPr="00132B62">
        <w:rPr>
          <w:noProof/>
        </w:rPr>
        <w:fldChar w:fldCharType="end"/>
      </w:r>
    </w:p>
    <w:p w14:paraId="07E05EE8" w14:textId="361BB2B2"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"_Toc164150054" </w:instrText>
      </w:r>
      <w:r w:rsidRPr="00132B62">
        <w:rPr>
          <w:rPrChange w:id="358" w:author="Fiala Roman, Ing." w:date="2024-05-29T12:00:00Z">
            <w:rPr>
              <w:noProof/>
            </w:rPr>
          </w:rPrChange>
        </w:rPr>
        <w:fldChar w:fldCharType="separate"/>
      </w:r>
      <w:r w:rsidR="00472120" w:rsidRPr="0015220E">
        <w:rPr>
          <w:rStyle w:val="Hypertextovodkaz"/>
          <w:rFonts w:asciiTheme="majorHAnsi" w:hAnsiTheme="majorHAnsi"/>
          <w:b/>
          <w:color w:val="auto"/>
          <w:rPrChange w:id="359" w:author="Fiala Roman, Ing." w:date="2024-05-29T12:00:00Z">
            <w:rPr>
              <w:rStyle w:val="Hypertextovodkaz"/>
              <w:rFonts w:asciiTheme="majorHAnsi" w:hAnsiTheme="majorHAnsi"/>
              <w:b/>
            </w:rPr>
          </w:rPrChange>
        </w:rPr>
        <w:t>4.8</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60" w:author="Fiala Roman, Ing." w:date="2024-05-29T12:00:00Z">
            <w:rPr>
              <w:rStyle w:val="Hypertextovodkaz"/>
              <w:b/>
            </w:rPr>
          </w:rPrChange>
        </w:rPr>
        <w:t>Silnoproudá technologie včetně DŘT, trakční a energetická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_Toc164150054 \h </w:instrText>
      </w:r>
      <w:r w:rsidR="00472120" w:rsidRPr="00132B62">
        <w:rPr>
          <w:noProof/>
          <w:webHidden/>
        </w:rPr>
      </w:r>
      <w:r w:rsidR="00472120" w:rsidRPr="00132B62">
        <w:rPr>
          <w:noProof/>
          <w:webHidden/>
          <w:rPrChange w:id="361" w:author="Fiala Roman, Ing." w:date="2024-05-29T12:00:00Z">
            <w:rPr>
              <w:noProof/>
              <w:webHidden/>
            </w:rPr>
          </w:rPrChange>
        </w:rPr>
        <w:fldChar w:fldCharType="separate"/>
      </w:r>
      <w:r w:rsidR="00472120" w:rsidRPr="0015220E">
        <w:rPr>
          <w:noProof/>
          <w:webHidden/>
        </w:rPr>
        <w:t>25</w:t>
      </w:r>
      <w:r w:rsidR="00472120" w:rsidRPr="00132B62">
        <w:rPr>
          <w:noProof/>
          <w:webHidden/>
        </w:rPr>
        <w:fldChar w:fldCharType="end"/>
      </w:r>
      <w:r w:rsidRPr="00132B62">
        <w:rPr>
          <w:noProof/>
        </w:rPr>
        <w:fldChar w:fldCharType="end"/>
      </w:r>
    </w:p>
    <w:p w14:paraId="45A59271" w14:textId="2B7C47EC"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"_Toc164150055" </w:instrText>
      </w:r>
      <w:r w:rsidRPr="00132B62">
        <w:rPr>
          <w:rPrChange w:id="362" w:author="Fiala Roman, Ing." w:date="2024-05-29T12:00:00Z">
            <w:rPr>
              <w:noProof/>
            </w:rPr>
          </w:rPrChange>
        </w:rPr>
        <w:fldChar w:fldCharType="separate"/>
      </w:r>
      <w:r w:rsidR="00472120" w:rsidRPr="0015220E">
        <w:rPr>
          <w:rStyle w:val="Hypertextovodkaz"/>
          <w:rFonts w:asciiTheme="majorHAnsi" w:hAnsiTheme="majorHAnsi"/>
          <w:b/>
          <w:color w:val="auto"/>
          <w:rPrChange w:id="363" w:author="Fiala Roman, Ing." w:date="2024-05-29T12:00:00Z">
            <w:rPr>
              <w:rStyle w:val="Hypertextovodkaz"/>
              <w:rFonts w:asciiTheme="majorHAnsi" w:hAnsiTheme="majorHAnsi"/>
              <w:b/>
            </w:rPr>
          </w:rPrChange>
        </w:rPr>
        <w:t>4.9</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64" w:author="Fiala Roman, Ing." w:date="2024-05-29T12:00:00Z">
            <w:rPr>
              <w:rStyle w:val="Hypertextovodkaz"/>
              <w:b/>
            </w:rPr>
          </w:rPrChange>
        </w:rPr>
        <w:t>Ostatní technologická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_Toc164150055 \h </w:instrText>
      </w:r>
      <w:r w:rsidR="00472120" w:rsidRPr="00132B62">
        <w:rPr>
          <w:noProof/>
          <w:webHidden/>
        </w:rPr>
      </w:r>
      <w:r w:rsidR="00472120" w:rsidRPr="00132B62">
        <w:rPr>
          <w:noProof/>
          <w:webHidden/>
          <w:rPrChange w:id="365" w:author="Fiala Roman, Ing." w:date="2024-05-29T12:00:00Z">
            <w:rPr>
              <w:noProof/>
              <w:webHidden/>
            </w:rPr>
          </w:rPrChange>
        </w:rPr>
        <w:fldChar w:fldCharType="separate"/>
      </w:r>
      <w:r w:rsidR="00472120" w:rsidRPr="0015220E">
        <w:rPr>
          <w:noProof/>
          <w:webHidden/>
        </w:rPr>
        <w:t>25</w:t>
      </w:r>
      <w:r w:rsidR="00472120" w:rsidRPr="00132B62">
        <w:rPr>
          <w:noProof/>
          <w:webHidden/>
        </w:rPr>
        <w:fldChar w:fldCharType="end"/>
      </w:r>
      <w:r w:rsidRPr="00132B62">
        <w:rPr>
          <w:noProof/>
        </w:rPr>
        <w:fldChar w:fldCharType="end"/>
      </w:r>
    </w:p>
    <w:p w14:paraId="7BEFE0AC" w14:textId="3CF6CE4E"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"_Toc164150056" </w:instrText>
      </w:r>
      <w:r w:rsidRPr="00132B62">
        <w:rPr>
          <w:rPrChange w:id="366" w:author="Fiala Roman, Ing." w:date="2024-05-29T12:00:00Z">
            <w:rPr>
              <w:noProof/>
            </w:rPr>
          </w:rPrChange>
        </w:rPr>
        <w:fldChar w:fldCharType="separate"/>
      </w:r>
      <w:r w:rsidR="00472120" w:rsidRPr="0015220E">
        <w:rPr>
          <w:rStyle w:val="Hypertextovodkaz"/>
          <w:rFonts w:asciiTheme="majorHAnsi" w:hAnsiTheme="majorHAnsi"/>
          <w:b/>
          <w:color w:val="auto"/>
          <w:rPrChange w:id="367" w:author="Fiala Roman, Ing." w:date="2024-05-29T12:00:00Z">
            <w:rPr>
              <w:rStyle w:val="Hypertextovodkaz"/>
              <w:rFonts w:asciiTheme="majorHAnsi" w:hAnsiTheme="majorHAnsi"/>
              <w:b/>
            </w:rPr>
          </w:rPrChange>
        </w:rPr>
        <w:t>4.10</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68" w:author="Fiala Roman, Ing." w:date="2024-05-29T12:00:00Z">
            <w:rPr>
              <w:rStyle w:val="Hypertextovodkaz"/>
              <w:b/>
            </w:rPr>
          </w:rPrChange>
        </w:rPr>
        <w:t>Železniční svršek</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_Toc164150056 \h </w:instrText>
      </w:r>
      <w:r w:rsidR="00472120" w:rsidRPr="00132B62">
        <w:rPr>
          <w:noProof/>
          <w:webHidden/>
        </w:rPr>
      </w:r>
      <w:r w:rsidR="00472120" w:rsidRPr="00132B62">
        <w:rPr>
          <w:noProof/>
          <w:webHidden/>
          <w:rPrChange w:id="369" w:author="Fiala Roman, Ing." w:date="2024-05-29T12:00:00Z">
            <w:rPr>
              <w:noProof/>
              <w:webHidden/>
            </w:rPr>
          </w:rPrChange>
        </w:rPr>
        <w:fldChar w:fldCharType="separate"/>
      </w:r>
      <w:r w:rsidR="00472120" w:rsidRPr="0015220E">
        <w:rPr>
          <w:noProof/>
          <w:webHidden/>
        </w:rPr>
        <w:t>25</w:t>
      </w:r>
      <w:r w:rsidR="00472120" w:rsidRPr="00132B62">
        <w:rPr>
          <w:noProof/>
          <w:webHidden/>
        </w:rPr>
        <w:fldChar w:fldCharType="end"/>
      </w:r>
      <w:r w:rsidRPr="00132B62">
        <w:rPr>
          <w:noProof/>
        </w:rPr>
        <w:fldChar w:fldCharType="end"/>
      </w:r>
    </w:p>
    <w:p w14:paraId="3C8B2EB4" w14:textId="3F85ADA0"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"_Toc164150057" </w:instrText>
      </w:r>
      <w:r w:rsidRPr="00132B62">
        <w:rPr>
          <w:rPrChange w:id="370" w:author="Fiala Roman, Ing." w:date="2024-05-29T12:00:00Z">
            <w:rPr>
              <w:noProof/>
            </w:rPr>
          </w:rPrChange>
        </w:rPr>
        <w:fldChar w:fldCharType="separate"/>
      </w:r>
      <w:r w:rsidR="00472120" w:rsidRPr="0015220E">
        <w:rPr>
          <w:rStyle w:val="Hypertextovodkaz"/>
          <w:rFonts w:asciiTheme="majorHAnsi" w:hAnsiTheme="majorHAnsi"/>
          <w:b/>
          <w:color w:val="auto"/>
          <w:rPrChange w:id="371" w:author="Fiala Roman, Ing." w:date="2024-05-29T12:00:00Z">
            <w:rPr>
              <w:rStyle w:val="Hypertextovodkaz"/>
              <w:rFonts w:asciiTheme="majorHAnsi" w:hAnsiTheme="majorHAnsi"/>
              <w:b/>
            </w:rPr>
          </w:rPrChange>
        </w:rPr>
        <w:t>4.11</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72" w:author="Fiala Roman, Ing." w:date="2024-05-29T12:00:00Z">
            <w:rPr>
              <w:rStyle w:val="Hypertextovodkaz"/>
              <w:b/>
            </w:rPr>
          </w:rPrChange>
        </w:rPr>
        <w:t>Železniční spodek</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_Toc164150057 \h </w:instrText>
      </w:r>
      <w:r w:rsidR="00472120" w:rsidRPr="00132B62">
        <w:rPr>
          <w:noProof/>
          <w:webHidden/>
        </w:rPr>
      </w:r>
      <w:r w:rsidR="00472120" w:rsidRPr="00132B62">
        <w:rPr>
          <w:noProof/>
          <w:webHidden/>
          <w:rPrChange w:id="373"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428B91EC" w14:textId="713D8B5E"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"_Toc164150058" </w:instrText>
      </w:r>
      <w:r w:rsidRPr="00132B62">
        <w:rPr>
          <w:rPrChange w:id="374" w:author="Fiala Roman, Ing." w:date="2024-05-29T12:00:00Z">
            <w:rPr>
              <w:noProof/>
            </w:rPr>
          </w:rPrChange>
        </w:rPr>
        <w:fldChar w:fldCharType="separate"/>
      </w:r>
      <w:r w:rsidR="00472120" w:rsidRPr="0015220E">
        <w:rPr>
          <w:rStyle w:val="Hypertextovodkaz"/>
          <w:rFonts w:asciiTheme="majorHAnsi" w:hAnsiTheme="majorHAnsi"/>
          <w:b/>
          <w:color w:val="auto"/>
          <w:rPrChange w:id="375" w:author="Fiala Roman, Ing." w:date="2024-05-29T12:00:00Z">
            <w:rPr>
              <w:rStyle w:val="Hypertextovodkaz"/>
              <w:rFonts w:asciiTheme="majorHAnsi" w:hAnsiTheme="majorHAnsi"/>
              <w:b/>
            </w:rPr>
          </w:rPrChange>
        </w:rPr>
        <w:t>4.12</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76" w:author="Fiala Roman, Ing." w:date="2024-05-29T12:00:00Z">
            <w:rPr>
              <w:rStyle w:val="Hypertextovodkaz"/>
              <w:b/>
            </w:rPr>
          </w:rPrChange>
        </w:rPr>
        <w:t>Nástupiště</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_Toc164150058 \h </w:instrText>
      </w:r>
      <w:r w:rsidR="00472120" w:rsidRPr="00132B62">
        <w:rPr>
          <w:noProof/>
          <w:webHidden/>
        </w:rPr>
      </w:r>
      <w:r w:rsidR="00472120" w:rsidRPr="00132B62">
        <w:rPr>
          <w:noProof/>
          <w:webHidden/>
          <w:rPrChange w:id="377"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7F69DF1A" w14:textId="2E3ABEA6"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"_Toc164150059" </w:instrText>
      </w:r>
      <w:r w:rsidRPr="00132B62">
        <w:rPr>
          <w:rPrChange w:id="378" w:author="Fiala Roman, Ing." w:date="2024-05-29T12:00:00Z">
            <w:rPr>
              <w:noProof/>
            </w:rPr>
          </w:rPrChange>
        </w:rPr>
        <w:fldChar w:fldCharType="separate"/>
      </w:r>
      <w:r w:rsidR="00472120" w:rsidRPr="0015220E">
        <w:rPr>
          <w:rStyle w:val="Hypertextovodkaz"/>
          <w:rFonts w:asciiTheme="majorHAnsi" w:hAnsiTheme="majorHAnsi"/>
          <w:b/>
          <w:color w:val="auto"/>
          <w:rPrChange w:id="379" w:author="Fiala Roman, Ing." w:date="2024-05-29T12:00:00Z">
            <w:rPr>
              <w:rStyle w:val="Hypertextovodkaz"/>
              <w:rFonts w:asciiTheme="majorHAnsi" w:hAnsiTheme="majorHAnsi"/>
              <w:b/>
            </w:rPr>
          </w:rPrChange>
        </w:rPr>
        <w:t>4.13</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80" w:author="Fiala Roman, Ing." w:date="2024-05-29T12:00:00Z">
            <w:rPr>
              <w:rStyle w:val="Hypertextovodkaz"/>
              <w:b/>
            </w:rPr>
          </w:rPrChange>
        </w:rPr>
        <w:t>Železniční přejezdy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_Toc164150059 \h </w:instrText>
      </w:r>
      <w:r w:rsidR="00472120" w:rsidRPr="00132B62">
        <w:rPr>
          <w:noProof/>
          <w:webHidden/>
        </w:rPr>
      </w:r>
      <w:r w:rsidR="00472120" w:rsidRPr="00132B62">
        <w:rPr>
          <w:noProof/>
          <w:webHidden/>
          <w:rPrChange w:id="381"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1BA0D684" w14:textId="7DD65D48"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"_Toc164150060" </w:instrText>
      </w:r>
      <w:r w:rsidRPr="00132B62">
        <w:rPr>
          <w:rPrChange w:id="382" w:author="Fiala Roman, Ing." w:date="2024-05-29T12:00:00Z">
            <w:rPr>
              <w:noProof/>
            </w:rPr>
          </w:rPrChange>
        </w:rPr>
        <w:fldChar w:fldCharType="separate"/>
      </w:r>
      <w:r w:rsidR="00472120" w:rsidRPr="0015220E">
        <w:rPr>
          <w:rStyle w:val="Hypertextovodkaz"/>
          <w:rFonts w:asciiTheme="majorHAnsi" w:hAnsiTheme="majorHAnsi"/>
          <w:b/>
          <w:color w:val="auto"/>
          <w:rPrChange w:id="383" w:author="Fiala Roman, Ing." w:date="2024-05-29T12:00:00Z">
            <w:rPr>
              <w:rStyle w:val="Hypertextovodkaz"/>
              <w:rFonts w:asciiTheme="majorHAnsi" w:hAnsiTheme="majorHAnsi"/>
              <w:b/>
            </w:rPr>
          </w:rPrChange>
        </w:rPr>
        <w:t>4.14</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84" w:author="Fiala Roman, Ing." w:date="2024-05-29T12:00:00Z">
            <w:rPr>
              <w:rStyle w:val="Hypertextovodkaz"/>
              <w:b/>
            </w:rPr>
          </w:rPrChange>
        </w:rPr>
        <w:t>Mosty, propustky a zdi</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_Toc164150060 \h </w:instrText>
      </w:r>
      <w:r w:rsidR="00472120" w:rsidRPr="00132B62">
        <w:rPr>
          <w:noProof/>
          <w:webHidden/>
        </w:rPr>
      </w:r>
      <w:r w:rsidR="00472120" w:rsidRPr="00132B62">
        <w:rPr>
          <w:noProof/>
          <w:webHidden/>
          <w:rPrChange w:id="385"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0452595A" w14:textId="64829F92"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"_Toc164150061" </w:instrText>
      </w:r>
      <w:r w:rsidRPr="00132B62">
        <w:rPr>
          <w:rPrChange w:id="386" w:author="Fiala Roman, Ing." w:date="2024-05-29T12:00:00Z">
            <w:rPr>
              <w:noProof/>
            </w:rPr>
          </w:rPrChange>
        </w:rPr>
        <w:fldChar w:fldCharType="separate"/>
      </w:r>
      <w:r w:rsidR="00472120" w:rsidRPr="0015220E">
        <w:rPr>
          <w:rStyle w:val="Hypertextovodkaz"/>
          <w:rFonts w:asciiTheme="majorHAnsi" w:hAnsiTheme="majorHAnsi"/>
          <w:b/>
          <w:color w:val="auto"/>
          <w:rPrChange w:id="387" w:author="Fiala Roman, Ing." w:date="2024-05-29T12:00:00Z">
            <w:rPr>
              <w:rStyle w:val="Hypertextovodkaz"/>
              <w:rFonts w:asciiTheme="majorHAnsi" w:hAnsiTheme="majorHAnsi"/>
              <w:b/>
            </w:rPr>
          </w:rPrChange>
        </w:rPr>
        <w:t>4.15</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88" w:author="Fiala Roman, Ing." w:date="2024-05-29T12:00:00Z">
            <w:rPr>
              <w:rStyle w:val="Hypertextovodkaz"/>
              <w:b/>
            </w:rPr>
          </w:rPrChange>
        </w:rPr>
        <w:t>Ostatní inženýrské objekty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_Toc164150061 \h </w:instrText>
      </w:r>
      <w:r w:rsidR="00472120" w:rsidRPr="00132B62">
        <w:rPr>
          <w:noProof/>
          <w:webHidden/>
        </w:rPr>
      </w:r>
      <w:r w:rsidR="00472120" w:rsidRPr="00132B62">
        <w:rPr>
          <w:noProof/>
          <w:webHidden/>
          <w:rPrChange w:id="389"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663A8B8A" w14:textId="2F07C724"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"_Toc164150062" </w:instrText>
      </w:r>
      <w:r w:rsidRPr="00132B62">
        <w:rPr>
          <w:rPrChange w:id="390" w:author="Fiala Roman, Ing." w:date="2024-05-29T12:00:00Z">
            <w:rPr>
              <w:noProof/>
            </w:rPr>
          </w:rPrChange>
        </w:rPr>
        <w:fldChar w:fldCharType="separate"/>
      </w:r>
      <w:r w:rsidR="00472120" w:rsidRPr="0015220E">
        <w:rPr>
          <w:rStyle w:val="Hypertextovodkaz"/>
          <w:rFonts w:asciiTheme="majorHAnsi" w:hAnsiTheme="majorHAnsi"/>
          <w:b/>
          <w:color w:val="auto"/>
          <w:rPrChange w:id="391" w:author="Fiala Roman, Ing." w:date="2024-05-29T12:00:00Z">
            <w:rPr>
              <w:rStyle w:val="Hypertextovodkaz"/>
              <w:rFonts w:asciiTheme="majorHAnsi" w:hAnsiTheme="majorHAnsi"/>
              <w:b/>
            </w:rPr>
          </w:rPrChange>
        </w:rPr>
        <w:t>4.16</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92" w:author="Fiala Roman, Ing." w:date="2024-05-29T12:00:00Z">
            <w:rPr>
              <w:rStyle w:val="Hypertextovodkaz"/>
              <w:b/>
            </w:rPr>
          </w:rPrChange>
        </w:rPr>
        <w:t>Železniční tunely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_Toc164150062 \h </w:instrText>
      </w:r>
      <w:r w:rsidR="00472120" w:rsidRPr="00132B62">
        <w:rPr>
          <w:noProof/>
          <w:webHidden/>
        </w:rPr>
      </w:r>
      <w:r w:rsidR="00472120" w:rsidRPr="00132B62">
        <w:rPr>
          <w:noProof/>
          <w:webHidden/>
          <w:rPrChange w:id="393"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6F080FA9" w14:textId="72E17C87"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"_Toc164150063" </w:instrText>
      </w:r>
      <w:r w:rsidRPr="00132B62">
        <w:rPr>
          <w:rPrChange w:id="394" w:author="Fiala Roman, Ing." w:date="2024-05-29T12:00:00Z">
            <w:rPr>
              <w:noProof/>
            </w:rPr>
          </w:rPrChange>
        </w:rPr>
        <w:fldChar w:fldCharType="separate"/>
      </w:r>
      <w:r w:rsidR="00472120" w:rsidRPr="0015220E">
        <w:rPr>
          <w:rStyle w:val="Hypertextovodkaz"/>
          <w:rFonts w:asciiTheme="majorHAnsi" w:hAnsiTheme="majorHAnsi"/>
          <w:b/>
          <w:color w:val="auto"/>
          <w:rPrChange w:id="395" w:author="Fiala Roman, Ing." w:date="2024-05-29T12:00:00Z">
            <w:rPr>
              <w:rStyle w:val="Hypertextovodkaz"/>
              <w:rFonts w:asciiTheme="majorHAnsi" w:hAnsiTheme="majorHAnsi"/>
              <w:b/>
            </w:rPr>
          </w:rPrChange>
        </w:rPr>
        <w:t>4.17</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396" w:author="Fiala Roman, Ing." w:date="2024-05-29T12:00:00Z">
            <w:rPr>
              <w:rStyle w:val="Hypertextovodkaz"/>
              <w:b/>
            </w:rPr>
          </w:rPrChange>
        </w:rPr>
        <w:t>Pozemní komunikace</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_Toc164150063 \h </w:instrText>
      </w:r>
      <w:r w:rsidR="00472120" w:rsidRPr="00132B62">
        <w:rPr>
          <w:noProof/>
          <w:webHidden/>
        </w:rPr>
      </w:r>
      <w:r w:rsidR="00472120" w:rsidRPr="00132B62">
        <w:rPr>
          <w:noProof/>
          <w:webHidden/>
          <w:rPrChange w:id="397"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234DC121" w14:textId="7430DA6E"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"_Toc164150064" </w:instrText>
      </w:r>
      <w:r w:rsidRPr="00132B62">
        <w:rPr>
          <w:rPrChange w:id="398" w:author="Fiala Roman, Ing." w:date="2024-05-29T12:00:00Z">
            <w:rPr>
              <w:noProof/>
            </w:rPr>
          </w:rPrChange>
        </w:rPr>
        <w:fldChar w:fldCharType="separate"/>
      </w:r>
      <w:r w:rsidR="00472120" w:rsidRPr="0015220E">
        <w:rPr>
          <w:rStyle w:val="Hypertextovodkaz"/>
          <w:rFonts w:asciiTheme="majorHAnsi" w:hAnsiTheme="majorHAnsi"/>
          <w:b/>
          <w:color w:val="auto"/>
          <w:rPrChange w:id="399" w:author="Fiala Roman, Ing." w:date="2024-05-29T12:00:00Z">
            <w:rPr>
              <w:rStyle w:val="Hypertextovodkaz"/>
              <w:rFonts w:asciiTheme="majorHAnsi" w:hAnsiTheme="majorHAnsi"/>
              <w:b/>
            </w:rPr>
          </w:rPrChange>
        </w:rPr>
        <w:t>4.18</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400" w:author="Fiala Roman, Ing." w:date="2024-05-29T12:00:00Z">
            <w:rPr>
              <w:rStyle w:val="Hypertextovodkaz"/>
              <w:b/>
            </w:rPr>
          </w:rPrChange>
        </w:rPr>
        <w:t>Kabelovody, kolektory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_Toc164150064 \h </w:instrText>
      </w:r>
      <w:r w:rsidR="00472120" w:rsidRPr="00132B62">
        <w:rPr>
          <w:noProof/>
          <w:webHidden/>
        </w:rPr>
      </w:r>
      <w:r w:rsidR="00472120" w:rsidRPr="00132B62">
        <w:rPr>
          <w:noProof/>
          <w:webHidden/>
          <w:rPrChange w:id="401"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78F6D6D7" w14:textId="4474E8E0"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"_Toc164150065" </w:instrText>
      </w:r>
      <w:r w:rsidRPr="00132B62">
        <w:rPr>
          <w:rPrChange w:id="402" w:author="Fiala Roman, Ing." w:date="2024-05-29T12:00:00Z">
            <w:rPr>
              <w:noProof/>
            </w:rPr>
          </w:rPrChange>
        </w:rPr>
        <w:fldChar w:fldCharType="separate"/>
      </w:r>
      <w:r w:rsidR="00472120" w:rsidRPr="0015220E">
        <w:rPr>
          <w:rStyle w:val="Hypertextovodkaz"/>
          <w:rFonts w:asciiTheme="majorHAnsi" w:hAnsiTheme="majorHAnsi"/>
          <w:b/>
          <w:color w:val="auto"/>
          <w:rPrChange w:id="403" w:author="Fiala Roman, Ing." w:date="2024-05-29T12:00:00Z">
            <w:rPr>
              <w:rStyle w:val="Hypertextovodkaz"/>
              <w:rFonts w:asciiTheme="majorHAnsi" w:hAnsiTheme="majorHAnsi"/>
              <w:b/>
            </w:rPr>
          </w:rPrChange>
        </w:rPr>
        <w:t>4.19</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404" w:author="Fiala Roman, Ing." w:date="2024-05-29T12:00:00Z">
            <w:rPr>
              <w:rStyle w:val="Hypertextovodkaz"/>
              <w:b/>
            </w:rPr>
          </w:rPrChange>
        </w:rPr>
        <w:t>Protihlukové objekty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_Toc164150065 \h </w:instrText>
      </w:r>
      <w:r w:rsidR="00472120" w:rsidRPr="00132B62">
        <w:rPr>
          <w:noProof/>
          <w:webHidden/>
        </w:rPr>
      </w:r>
      <w:r w:rsidR="00472120" w:rsidRPr="00132B62">
        <w:rPr>
          <w:noProof/>
          <w:webHidden/>
          <w:rPrChange w:id="405"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309CFDBA" w14:textId="281BDC83"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"_Toc164150066" </w:instrText>
      </w:r>
      <w:r w:rsidRPr="00132B62">
        <w:rPr>
          <w:rPrChange w:id="406" w:author="Fiala Roman, Ing." w:date="2024-05-29T12:00:00Z">
            <w:rPr>
              <w:noProof/>
            </w:rPr>
          </w:rPrChange>
        </w:rPr>
        <w:fldChar w:fldCharType="separate"/>
      </w:r>
      <w:r w:rsidR="00472120" w:rsidRPr="0015220E">
        <w:rPr>
          <w:rStyle w:val="Hypertextovodkaz"/>
          <w:rFonts w:asciiTheme="majorHAnsi" w:hAnsiTheme="majorHAnsi"/>
          <w:b/>
          <w:color w:val="auto"/>
          <w:rPrChange w:id="407" w:author="Fiala Roman, Ing." w:date="2024-05-29T12:00:00Z">
            <w:rPr>
              <w:rStyle w:val="Hypertextovodkaz"/>
              <w:rFonts w:asciiTheme="majorHAnsi" w:hAnsiTheme="majorHAnsi"/>
              <w:b/>
            </w:rPr>
          </w:rPrChange>
        </w:rPr>
        <w:t>4.20</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408" w:author="Fiala Roman, Ing." w:date="2024-05-29T12:00:00Z">
            <w:rPr>
              <w:rStyle w:val="Hypertextovodkaz"/>
              <w:b/>
            </w:rPr>
          </w:rPrChange>
        </w:rPr>
        <w:t>Pozemní stavební objekty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_Toc164150066 \h </w:instrText>
      </w:r>
      <w:r w:rsidR="00472120" w:rsidRPr="00132B62">
        <w:rPr>
          <w:noProof/>
          <w:webHidden/>
        </w:rPr>
      </w:r>
      <w:r w:rsidR="00472120" w:rsidRPr="00132B62">
        <w:rPr>
          <w:noProof/>
          <w:webHidden/>
          <w:rPrChange w:id="409"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11BE99B9" w14:textId="3E686AFA"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"_Toc164150067" </w:instrText>
      </w:r>
      <w:r w:rsidRPr="00132B62">
        <w:rPr>
          <w:rPrChange w:id="410" w:author="Fiala Roman, Ing." w:date="2024-05-29T12:00:00Z">
            <w:rPr>
              <w:noProof/>
            </w:rPr>
          </w:rPrChange>
        </w:rPr>
        <w:fldChar w:fldCharType="separate"/>
      </w:r>
      <w:r w:rsidR="00472120" w:rsidRPr="0015220E">
        <w:rPr>
          <w:rStyle w:val="Hypertextovodkaz"/>
          <w:rFonts w:asciiTheme="majorHAnsi" w:hAnsiTheme="majorHAnsi"/>
          <w:b/>
          <w:color w:val="auto"/>
          <w:rPrChange w:id="411" w:author="Fiala Roman, Ing." w:date="2024-05-29T12:00:00Z">
            <w:rPr>
              <w:rStyle w:val="Hypertextovodkaz"/>
              <w:rFonts w:asciiTheme="majorHAnsi" w:hAnsiTheme="majorHAnsi"/>
              <w:b/>
            </w:rPr>
          </w:rPrChange>
        </w:rPr>
        <w:t>4.21</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412" w:author="Fiala Roman, Ing." w:date="2024-05-29T12:00:00Z">
            <w:rPr>
              <w:rStyle w:val="Hypertextovodkaz"/>
              <w:b/>
            </w:rPr>
          </w:rPrChange>
        </w:rPr>
        <w:t>Trakční a energická zařízení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_Toc164150067 \h </w:instrText>
      </w:r>
      <w:r w:rsidR="00472120" w:rsidRPr="00132B62">
        <w:rPr>
          <w:noProof/>
          <w:webHidden/>
        </w:rPr>
      </w:r>
      <w:r w:rsidR="00472120" w:rsidRPr="00132B62">
        <w:rPr>
          <w:noProof/>
          <w:webHidden/>
          <w:rPrChange w:id="413" w:author="Fiala Roman, Ing." w:date="2024-05-29T12:00:00Z">
            <w:rPr>
              <w:noProof/>
              <w:webHidden/>
            </w:rPr>
          </w:rPrChange>
        </w:rPr>
        <w:fldChar w:fldCharType="separate"/>
      </w:r>
      <w:r w:rsidR="00472120" w:rsidRPr="0015220E">
        <w:rPr>
          <w:noProof/>
          <w:webHidden/>
        </w:rPr>
        <w:t>26</w:t>
      </w:r>
      <w:r w:rsidR="00472120" w:rsidRPr="00132B62">
        <w:rPr>
          <w:noProof/>
          <w:webHidden/>
        </w:rPr>
        <w:fldChar w:fldCharType="end"/>
      </w:r>
      <w:r w:rsidRPr="00132B62">
        <w:rPr>
          <w:noProof/>
        </w:rPr>
        <w:fldChar w:fldCharType="end"/>
      </w:r>
    </w:p>
    <w:p w14:paraId="581BF6D1" w14:textId="30E87A09"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"_Toc164150068" </w:instrText>
      </w:r>
      <w:r w:rsidRPr="00132B62">
        <w:rPr>
          <w:rPrChange w:id="414" w:author="Fiala Roman, Ing." w:date="2024-05-29T12:00:00Z">
            <w:rPr>
              <w:noProof/>
            </w:rPr>
          </w:rPrChange>
        </w:rPr>
        <w:fldChar w:fldCharType="separate"/>
      </w:r>
      <w:r w:rsidR="00472120" w:rsidRPr="0015220E">
        <w:rPr>
          <w:rStyle w:val="Hypertextovodkaz"/>
          <w:rFonts w:asciiTheme="majorHAnsi" w:hAnsiTheme="majorHAnsi"/>
          <w:b/>
          <w:color w:val="auto"/>
          <w:rPrChange w:id="415" w:author="Fiala Roman, Ing." w:date="2024-05-29T12:00:00Z">
            <w:rPr>
              <w:rStyle w:val="Hypertextovodkaz"/>
              <w:rFonts w:asciiTheme="majorHAnsi" w:hAnsiTheme="majorHAnsi"/>
              <w:b/>
            </w:rPr>
          </w:rPrChange>
        </w:rPr>
        <w:t>4.22</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416" w:author="Fiala Roman, Ing." w:date="2024-05-29T12:00:00Z">
            <w:rPr>
              <w:rStyle w:val="Hypertextovodkaz"/>
              <w:b/>
            </w:rPr>
          </w:rPrChange>
        </w:rPr>
        <w:t>Centrální nákup materiálu</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_Toc164150068 \h </w:instrText>
      </w:r>
      <w:r w:rsidR="00472120" w:rsidRPr="00132B62">
        <w:rPr>
          <w:noProof/>
          <w:webHidden/>
        </w:rPr>
      </w:r>
      <w:r w:rsidR="00472120" w:rsidRPr="00132B62">
        <w:rPr>
          <w:noProof/>
          <w:webHidden/>
          <w:rPrChange w:id="417" w:author="Fiala Roman, Ing." w:date="2024-05-29T12:00:00Z">
            <w:rPr>
              <w:noProof/>
              <w:webHidden/>
            </w:rPr>
          </w:rPrChange>
        </w:rPr>
        <w:fldChar w:fldCharType="separate"/>
      </w:r>
      <w:r w:rsidR="00472120" w:rsidRPr="0015220E">
        <w:rPr>
          <w:noProof/>
          <w:webHidden/>
        </w:rPr>
        <w:t>27</w:t>
      </w:r>
      <w:r w:rsidR="00472120" w:rsidRPr="00132B62">
        <w:rPr>
          <w:noProof/>
          <w:webHidden/>
        </w:rPr>
        <w:fldChar w:fldCharType="end"/>
      </w:r>
      <w:r w:rsidRPr="00132B62">
        <w:rPr>
          <w:noProof/>
        </w:rPr>
        <w:fldChar w:fldCharType="end"/>
      </w:r>
    </w:p>
    <w:p w14:paraId="43D89B00" w14:textId="4F15E812" w:rsidR="00472120" w:rsidRPr="0015220E" w:rsidRDefault="00563021">
      <w:pPr>
        <w:pStyle w:val="Obsah2"/>
        <w:rPr>
          <w:rFonts w:asciiTheme="minorHAnsi" w:eastAsiaTheme="minorEastAsia" w:hAnsiTheme="minorHAnsi"/>
          <w:noProof/>
          <w:spacing w:val="0"/>
          <w:sz w:val="22"/>
          <w:szCs w:val="22"/>
          <w:lang w:eastAsia="cs-CZ"/>
        </w:rPr>
      </w:pPr>
      <w:r w:rsidRPr="00132B62">
        <w:fldChar w:fldCharType="begin"/>
      </w:r>
      <w:r w:rsidRPr="0015220E">
        <w:instrText xml:space="preserve"> HYPERLINK \l "_Toc164150069" </w:instrText>
      </w:r>
      <w:r w:rsidRPr="00132B62">
        <w:rPr>
          <w:rPrChange w:id="418" w:author="Fiala Roman, Ing." w:date="2024-05-29T12:00:00Z">
            <w:rPr>
              <w:noProof/>
            </w:rPr>
          </w:rPrChange>
        </w:rPr>
        <w:fldChar w:fldCharType="separate"/>
      </w:r>
      <w:r w:rsidR="00472120" w:rsidRPr="0015220E">
        <w:rPr>
          <w:rStyle w:val="Hypertextovodkaz"/>
          <w:rFonts w:asciiTheme="majorHAnsi" w:hAnsiTheme="majorHAnsi"/>
          <w:b/>
          <w:color w:val="auto"/>
          <w:rPrChange w:id="419" w:author="Fiala Roman, Ing." w:date="2024-05-29T12:00:00Z">
            <w:rPr>
              <w:rStyle w:val="Hypertextovodkaz"/>
              <w:rFonts w:asciiTheme="majorHAnsi" w:hAnsiTheme="majorHAnsi"/>
              <w:b/>
            </w:rPr>
          </w:rPrChange>
        </w:rPr>
        <w:t>4.23</w:t>
      </w:r>
      <w:r w:rsidR="00472120" w:rsidRPr="0015220E">
        <w:rPr>
          <w:rFonts w:asciiTheme="minorHAnsi" w:eastAsiaTheme="minorEastAsia" w:hAnsiTheme="minorHAnsi"/>
          <w:noProof/>
          <w:spacing w:val="0"/>
          <w:sz w:val="22"/>
          <w:szCs w:val="22"/>
          <w:lang w:eastAsia="cs-CZ"/>
        </w:rPr>
        <w:tab/>
      </w:r>
      <w:r w:rsidR="00472120" w:rsidRPr="0015220E">
        <w:rPr>
          <w:rStyle w:val="Hypertextovodkaz"/>
          <w:b/>
          <w:color w:val="auto"/>
          <w:rPrChange w:id="420" w:author="Fiala Roman, Ing." w:date="2024-05-29T12:00:00Z">
            <w:rPr>
              <w:rStyle w:val="Hypertextovodkaz"/>
              <w:b/>
            </w:rPr>
          </w:rPrChange>
        </w:rPr>
        <w:t>Životní prostředí</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_Toc164150069 \h </w:instrText>
      </w:r>
      <w:r w:rsidR="00472120" w:rsidRPr="00132B62">
        <w:rPr>
          <w:noProof/>
          <w:webHidden/>
        </w:rPr>
      </w:r>
      <w:r w:rsidR="00472120" w:rsidRPr="00132B62">
        <w:rPr>
          <w:noProof/>
          <w:webHidden/>
          <w:rPrChange w:id="421" w:author="Fiala Roman, Ing." w:date="2024-05-29T12:00:00Z">
            <w:rPr>
              <w:noProof/>
              <w:webHidden/>
            </w:rPr>
          </w:rPrChange>
        </w:rPr>
        <w:fldChar w:fldCharType="separate"/>
      </w:r>
      <w:r w:rsidR="00472120" w:rsidRPr="0015220E">
        <w:rPr>
          <w:noProof/>
          <w:webHidden/>
        </w:rPr>
        <w:t>29</w:t>
      </w:r>
      <w:r w:rsidR="00472120" w:rsidRPr="00132B62">
        <w:rPr>
          <w:noProof/>
          <w:webHidden/>
        </w:rPr>
        <w:fldChar w:fldCharType="end"/>
      </w:r>
      <w:r w:rsidRPr="00132B62">
        <w:rPr>
          <w:noProof/>
        </w:rPr>
        <w:fldChar w:fldCharType="end"/>
      </w:r>
    </w:p>
    <w:p w14:paraId="67BF1821" w14:textId="12551F95" w:rsidR="00472120" w:rsidRPr="0015220E" w:rsidRDefault="00563021">
      <w:pPr>
        <w:pStyle w:val="Obsah1"/>
        <w:rPr>
          <w:rFonts w:asciiTheme="minorHAnsi" w:eastAsiaTheme="minorEastAsia" w:hAnsiTheme="minorHAnsi"/>
          <w:b w:val="0"/>
          <w:caps w:val="0"/>
          <w:noProof/>
          <w:spacing w:val="0"/>
          <w:sz w:val="22"/>
          <w:szCs w:val="22"/>
          <w:lang w:eastAsia="cs-CZ"/>
        </w:rPr>
      </w:pPr>
      <w:r w:rsidRPr="00132B62">
        <w:fldChar w:fldCharType="begin"/>
      </w:r>
      <w:r w:rsidRPr="0015220E">
        <w:instrText xml:space="preserve"> HYPERLINK \l "_Toc164150070" </w:instrText>
      </w:r>
      <w:r w:rsidRPr="00132B62">
        <w:rPr>
          <w:rPrChange w:id="422" w:author="Fiala Roman, Ing." w:date="2024-05-29T12:00:00Z">
            <w:rPr>
              <w:noProof/>
            </w:rPr>
          </w:rPrChange>
        </w:rPr>
        <w:fldChar w:fldCharType="separate"/>
      </w:r>
      <w:r w:rsidR="00472120" w:rsidRPr="0015220E">
        <w:rPr>
          <w:rStyle w:val="Hypertextovodkaz"/>
          <w:color w:val="auto"/>
          <w:rPrChange w:id="423" w:author="Fiala Roman, Ing." w:date="2024-05-29T12:00:00Z">
            <w:rPr>
              <w:rStyle w:val="Hypertextovodkaz"/>
            </w:rPr>
          </w:rPrChange>
        </w:rPr>
        <w:t>5.</w:t>
      </w:r>
      <w:r w:rsidR="00472120" w:rsidRPr="0015220E">
        <w:rPr>
          <w:rFonts w:asciiTheme="minorHAnsi" w:eastAsiaTheme="minorEastAsia" w:hAnsiTheme="minorHAnsi"/>
          <w:b w:val="0"/>
          <w:caps w:val="0"/>
          <w:noProof/>
          <w:spacing w:val="0"/>
          <w:sz w:val="22"/>
          <w:szCs w:val="22"/>
          <w:lang w:eastAsia="cs-CZ"/>
        </w:rPr>
        <w:tab/>
      </w:r>
      <w:r w:rsidR="00472120" w:rsidRPr="0015220E">
        <w:rPr>
          <w:rStyle w:val="Hypertextovodkaz"/>
          <w:color w:val="auto"/>
          <w:rPrChange w:id="424" w:author="Fiala Roman, Ing." w:date="2024-05-29T12:00:00Z">
            <w:rPr>
              <w:rStyle w:val="Hypertextovodkaz"/>
            </w:rPr>
          </w:rPrChange>
        </w:rPr>
        <w:t>ORGANIZACE VÝSTAVBY, VÝLUKY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_Toc164150070 \h </w:instrText>
      </w:r>
      <w:r w:rsidR="00472120" w:rsidRPr="00132B62">
        <w:rPr>
          <w:noProof/>
          <w:webHidden/>
        </w:rPr>
      </w:r>
      <w:r w:rsidR="00472120" w:rsidRPr="00132B62">
        <w:rPr>
          <w:noProof/>
          <w:webHidden/>
          <w:rPrChange w:id="425" w:author="Fiala Roman, Ing." w:date="2024-05-29T12:00:00Z">
            <w:rPr>
              <w:noProof/>
              <w:webHidden/>
            </w:rPr>
          </w:rPrChange>
        </w:rPr>
        <w:fldChar w:fldCharType="separate"/>
      </w:r>
      <w:r w:rsidR="00472120" w:rsidRPr="0015220E">
        <w:rPr>
          <w:noProof/>
          <w:webHidden/>
        </w:rPr>
        <w:t>32</w:t>
      </w:r>
      <w:r w:rsidR="00472120" w:rsidRPr="00132B62">
        <w:rPr>
          <w:noProof/>
          <w:webHidden/>
        </w:rPr>
        <w:fldChar w:fldCharType="end"/>
      </w:r>
      <w:r w:rsidRPr="00132B62">
        <w:rPr>
          <w:noProof/>
        </w:rPr>
        <w:fldChar w:fldCharType="end"/>
      </w:r>
    </w:p>
    <w:p w14:paraId="290D8E9E" w14:textId="617211A1" w:rsidR="00472120" w:rsidRPr="0015220E" w:rsidRDefault="00563021">
      <w:pPr>
        <w:pStyle w:val="Obsah1"/>
        <w:rPr>
          <w:rFonts w:asciiTheme="minorHAnsi" w:eastAsiaTheme="minorEastAsia" w:hAnsiTheme="minorHAnsi"/>
          <w:b w:val="0"/>
          <w:caps w:val="0"/>
          <w:noProof/>
          <w:spacing w:val="0"/>
          <w:sz w:val="22"/>
          <w:szCs w:val="22"/>
          <w:lang w:eastAsia="cs-CZ"/>
        </w:rPr>
      </w:pPr>
      <w:r w:rsidRPr="00132B62">
        <w:fldChar w:fldCharType="begin"/>
      </w:r>
      <w:r w:rsidRPr="0015220E">
        <w:instrText xml:space="preserve"> HYPERLINK \l "_Toc164150071" </w:instrText>
      </w:r>
      <w:r w:rsidRPr="00132B62">
        <w:rPr>
          <w:rPrChange w:id="426" w:author="Fiala Roman, Ing." w:date="2024-05-29T12:00:00Z">
            <w:rPr>
              <w:noProof/>
            </w:rPr>
          </w:rPrChange>
        </w:rPr>
        <w:fldChar w:fldCharType="separate"/>
      </w:r>
      <w:r w:rsidR="00472120" w:rsidRPr="0015220E">
        <w:rPr>
          <w:rStyle w:val="Hypertextovodkaz"/>
          <w:color w:val="auto"/>
          <w:rPrChange w:id="427" w:author="Fiala Roman, Ing." w:date="2024-05-29T12:00:00Z">
            <w:rPr>
              <w:rStyle w:val="Hypertextovodkaz"/>
            </w:rPr>
          </w:rPrChange>
        </w:rPr>
        <w:t>6.</w:t>
      </w:r>
      <w:r w:rsidR="00472120" w:rsidRPr="0015220E">
        <w:rPr>
          <w:rFonts w:asciiTheme="minorHAnsi" w:eastAsiaTheme="minorEastAsia" w:hAnsiTheme="minorHAnsi"/>
          <w:b w:val="0"/>
          <w:caps w:val="0"/>
          <w:noProof/>
          <w:spacing w:val="0"/>
          <w:sz w:val="22"/>
          <w:szCs w:val="22"/>
          <w:lang w:eastAsia="cs-CZ"/>
        </w:rPr>
        <w:tab/>
      </w:r>
      <w:r w:rsidR="00472120" w:rsidRPr="0015220E">
        <w:rPr>
          <w:rStyle w:val="Hypertextovodkaz"/>
          <w:color w:val="auto"/>
          <w:rPrChange w:id="428" w:author="Fiala Roman, Ing." w:date="2024-05-29T12:00:00Z">
            <w:rPr>
              <w:rStyle w:val="Hypertextovodkaz"/>
            </w:rPr>
          </w:rPrChange>
        </w:rPr>
        <w:t>SOUVISEJÍCÍ DOKUMENTY A PŘEDPISY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_Toc164150071 \h </w:instrText>
      </w:r>
      <w:r w:rsidR="00472120" w:rsidRPr="00132B62">
        <w:rPr>
          <w:noProof/>
          <w:webHidden/>
        </w:rPr>
      </w:r>
      <w:r w:rsidR="00472120" w:rsidRPr="00132B62">
        <w:rPr>
          <w:noProof/>
          <w:webHidden/>
          <w:rPrChange w:id="429" w:author="Fiala Roman, Ing." w:date="2024-05-29T12:00:00Z">
            <w:rPr>
              <w:noProof/>
              <w:webHidden/>
            </w:rPr>
          </w:rPrChange>
        </w:rPr>
        <w:fldChar w:fldCharType="separate"/>
      </w:r>
      <w:r w:rsidR="00472120" w:rsidRPr="0015220E">
        <w:rPr>
          <w:noProof/>
          <w:webHidden/>
        </w:rPr>
        <w:t>33</w:t>
      </w:r>
      <w:r w:rsidR="00472120" w:rsidRPr="00132B62">
        <w:rPr>
          <w:noProof/>
          <w:webHidden/>
        </w:rPr>
        <w:fldChar w:fldCharType="end"/>
      </w:r>
      <w:r w:rsidRPr="00132B62">
        <w:rPr>
          <w:noProof/>
        </w:rPr>
        <w:fldChar w:fldCharType="end"/>
      </w:r>
    </w:p>
    <w:p w14:paraId="08251B11" w14:textId="54234DBC" w:rsidR="00472120" w:rsidRPr="0015220E" w:rsidRDefault="00563021">
      <w:pPr>
        <w:pStyle w:val="Obsah1"/>
        <w:rPr>
          <w:ins w:id="430" w:author="Fiala Roman, Ing." w:date="2024-05-21T12:02:00Z"/>
          <w:noProof/>
        </w:rPr>
      </w:pPr>
      <w:r w:rsidRPr="00132B62">
        <w:fldChar w:fldCharType="begin"/>
      </w:r>
      <w:r w:rsidRPr="0015220E">
        <w:instrText xml:space="preserve"> HYPERLINK \l "_Toc164150072" </w:instrText>
      </w:r>
      <w:r w:rsidRPr="00132B62">
        <w:rPr>
          <w:rPrChange w:id="431" w:author="Fiala Roman, Ing." w:date="2024-05-29T12:00:00Z">
            <w:rPr>
              <w:noProof/>
            </w:rPr>
          </w:rPrChange>
        </w:rPr>
        <w:fldChar w:fldCharType="separate"/>
      </w:r>
      <w:r w:rsidR="00472120" w:rsidRPr="0015220E">
        <w:rPr>
          <w:rStyle w:val="Hypertextovodkaz"/>
          <w:color w:val="auto"/>
          <w:rPrChange w:id="432" w:author="Fiala Roman, Ing." w:date="2024-05-29T12:00:00Z">
            <w:rPr>
              <w:rStyle w:val="Hypertextovodkaz"/>
            </w:rPr>
          </w:rPrChange>
        </w:rPr>
        <w:t>7.</w:t>
      </w:r>
      <w:r w:rsidR="00472120" w:rsidRPr="0015220E">
        <w:rPr>
          <w:rFonts w:asciiTheme="minorHAnsi" w:eastAsiaTheme="minorEastAsia" w:hAnsiTheme="minorHAnsi"/>
          <w:b w:val="0"/>
          <w:caps w:val="0"/>
          <w:noProof/>
          <w:spacing w:val="0"/>
          <w:sz w:val="22"/>
          <w:szCs w:val="22"/>
          <w:lang w:eastAsia="cs-CZ"/>
        </w:rPr>
        <w:tab/>
      </w:r>
      <w:r w:rsidR="00472120" w:rsidRPr="0015220E">
        <w:rPr>
          <w:rStyle w:val="Hypertextovodkaz"/>
          <w:color w:val="auto"/>
          <w:rPrChange w:id="433" w:author="Fiala Roman, Ing." w:date="2024-05-29T12:00:00Z">
            <w:rPr>
              <w:rStyle w:val="Hypertextovodkaz"/>
            </w:rPr>
          </w:rPrChange>
        </w:rPr>
        <w:t>PŘÍLOHY</w:t>
      </w:r>
      <w:r w:rsidR="00472120" w:rsidRPr="0015220E">
        <w:rPr>
          <w:noProof/>
          <w:webHidden/>
        </w:rPr>
        <w:tab/>
      </w:r>
      <w:r w:rsidR="00472120" w:rsidRPr="00132B62">
        <w:rPr>
          <w:noProof/>
          <w:webHidden/>
        </w:rPr>
        <w:fldChar w:fldCharType="begin"/>
      </w:r>
      <w:r w:rsidR="00472120" w:rsidRPr="0015220E">
        <w:rPr>
          <w:noProof/>
          <w:webHidden/>
        </w:rPr>
        <w:instrText xml:space="preserve"> PAGEREF _Toc164150072 \h </w:instrText>
      </w:r>
      <w:r w:rsidR="00472120" w:rsidRPr="00132B62">
        <w:rPr>
          <w:noProof/>
          <w:webHidden/>
        </w:rPr>
      </w:r>
      <w:r w:rsidR="00472120" w:rsidRPr="00132B62">
        <w:rPr>
          <w:noProof/>
          <w:webHidden/>
          <w:rPrChange w:id="434" w:author="Fiala Roman, Ing." w:date="2024-05-29T12:00:00Z">
            <w:rPr>
              <w:noProof/>
              <w:webHidden/>
            </w:rPr>
          </w:rPrChange>
        </w:rPr>
        <w:fldChar w:fldCharType="separate"/>
      </w:r>
      <w:r w:rsidR="00472120" w:rsidRPr="0015220E">
        <w:rPr>
          <w:noProof/>
          <w:webHidden/>
        </w:rPr>
        <w:t>34</w:t>
      </w:r>
      <w:r w:rsidR="00472120" w:rsidRPr="00132B62">
        <w:rPr>
          <w:noProof/>
          <w:webHidden/>
        </w:rPr>
        <w:fldChar w:fldCharType="end"/>
      </w:r>
      <w:r w:rsidRPr="00132B62">
        <w:rPr>
          <w:noProof/>
        </w:rPr>
        <w:fldChar w:fldCharType="end"/>
      </w:r>
    </w:p>
    <w:p w14:paraId="696A177C" w14:textId="786546C8" w:rsidR="00563021" w:rsidRPr="0015220E" w:rsidRDefault="00563021" w:rsidP="00563021">
      <w:pPr>
        <w:rPr>
          <w:ins w:id="435" w:author="Fiala Roman, Ing." w:date="2024-05-21T12:02:00Z"/>
        </w:rPr>
      </w:pPr>
    </w:p>
    <w:p w14:paraId="605958EC" w14:textId="77777777" w:rsidR="00563021" w:rsidRPr="0015220E" w:rsidRDefault="00563021">
      <w:pPr>
        <w:rPr>
          <w:b/>
          <w:caps/>
          <w:rPrChange w:id="436" w:author="Fiala Roman, Ing." w:date="2024-05-29T12:00:00Z">
            <w:rPr>
              <w:rFonts w:asciiTheme="minorHAnsi" w:eastAsiaTheme="minorEastAsia" w:hAnsiTheme="minorHAnsi"/>
              <w:b w:val="0"/>
              <w:caps w:val="0"/>
              <w:noProof/>
              <w:spacing w:val="0"/>
              <w:sz w:val="22"/>
              <w:szCs w:val="22"/>
              <w:lang w:eastAsia="cs-CZ"/>
            </w:rPr>
          </w:rPrChange>
        </w:rPr>
        <w:pPrChange w:id="437" w:author="Fiala Roman, Ing." w:date="2024-05-21T12:02:00Z">
          <w:pPr>
            <w:pStyle w:val="Obsah1"/>
          </w:pPr>
        </w:pPrChange>
      </w:pPr>
    </w:p>
    <w:p w14:paraId="6049FEDB" w14:textId="752BE901" w:rsidR="00585C2A" w:rsidRPr="0015220E" w:rsidDel="00563021" w:rsidRDefault="00585C2A" w:rsidP="00585C2A">
      <w:pPr>
        <w:rPr>
          <w:del w:id="438" w:author="Fiala Roman, Ing." w:date="2024-05-21T12:01:00Z"/>
        </w:rPr>
      </w:pPr>
      <w:r w:rsidRPr="00303A1F">
        <w:fldChar w:fldCharType="end"/>
      </w:r>
    </w:p>
    <w:p w14:paraId="11C2F8F8" w14:textId="56782DD0" w:rsidR="00585C2A" w:rsidRPr="0015220E" w:rsidDel="00563021" w:rsidRDefault="00585C2A">
      <w:pPr>
        <w:jc w:val="both"/>
        <w:rPr>
          <w:del w:id="439" w:author="Fiala Roman, Ing." w:date="2024-05-21T12:00:00Z"/>
          <w:b/>
          <w:i/>
          <w:sz w:val="18"/>
          <w:szCs w:val="18"/>
          <w:rPrChange w:id="440" w:author="Fiala Roman, Ing." w:date="2024-05-29T12:00:00Z">
            <w:rPr>
              <w:del w:id="441" w:author="Fiala Roman, Ing." w:date="2024-05-21T12:00:00Z"/>
              <w:b/>
              <w:i/>
              <w:color w:val="00A1E0"/>
              <w:sz w:val="18"/>
              <w:szCs w:val="18"/>
            </w:rPr>
          </w:rPrChange>
        </w:rPr>
        <w:pPrChange w:id="442" w:author="Fiala Roman, Ing." w:date="2024-05-21T12:01:00Z">
          <w:pPr>
            <w:spacing w:after="120" w:line="264" w:lineRule="auto"/>
            <w:jc w:val="both"/>
          </w:pPr>
        </w:pPrChange>
      </w:pPr>
      <w:del w:id="443" w:author="Fiala Roman, Ing." w:date="2024-05-21T12:00:00Z">
        <w:r w:rsidRPr="0015220E" w:rsidDel="00563021">
          <w:rPr>
            <w:b/>
            <w:i/>
            <w:sz w:val="18"/>
            <w:szCs w:val="18"/>
            <w:rPrChange w:id="444" w:author="Fiala Roman, Ing." w:date="2024-05-29T12:00:00Z">
              <w:rPr>
                <w:b/>
                <w:i/>
                <w:color w:val="00A1E0"/>
                <w:sz w:val="18"/>
                <w:szCs w:val="18"/>
              </w:rPr>
            </w:rPrChange>
          </w:rPr>
          <w:delText>Do seznamu zkratek doplňte zkratky, které jsou použity v textu ZTP a nejsou v TKP.</w:delText>
        </w:r>
      </w:del>
    </w:p>
    <w:p w14:paraId="7FD5FAA9" w14:textId="77777777" w:rsidR="00585C2A" w:rsidRPr="0015220E" w:rsidRDefault="00585C2A" w:rsidP="00585C2A">
      <w:pPr>
        <w:keepNext/>
        <w:spacing w:before="280" w:after="120" w:line="264" w:lineRule="auto"/>
        <w:outlineLvl w:val="0"/>
        <w:rPr>
          <w:b/>
          <w:caps/>
          <w:sz w:val="22"/>
          <w:szCs w:val="18"/>
        </w:rPr>
      </w:pPr>
      <w:bookmarkStart w:id="445" w:name="_Toc164150037"/>
      <w:bookmarkStart w:id="446" w:name="_Toc13731854"/>
      <w:r w:rsidRPr="0015220E">
        <w:rPr>
          <w:b/>
          <w:caps/>
          <w:sz w:val="22"/>
          <w:szCs w:val="18"/>
        </w:rPr>
        <w:t>SEZNAM ZKRATEK</w:t>
      </w:r>
      <w:bookmarkEnd w:id="445"/>
      <w:r w:rsidRPr="0015220E">
        <w:rPr>
          <w:b/>
          <w:caps/>
          <w:sz w:val="22"/>
          <w:szCs w:val="18"/>
        </w:rPr>
        <w:t xml:space="preserve"> </w:t>
      </w:r>
      <w:bookmarkEnd w:id="446"/>
    </w:p>
    <w:p w14:paraId="4EFE2AEB" w14:textId="50BC1532" w:rsidR="00585C2A" w:rsidRPr="0015220E" w:rsidDel="00563021" w:rsidRDefault="00585C2A" w:rsidP="00585C2A">
      <w:pPr>
        <w:spacing w:after="120" w:line="264" w:lineRule="auto"/>
        <w:jc w:val="both"/>
        <w:rPr>
          <w:del w:id="447" w:author="Fiala Roman, Ing." w:date="2024-05-21T12:01:00Z"/>
          <w:b/>
          <w:sz w:val="18"/>
          <w:szCs w:val="18"/>
        </w:rPr>
      </w:pPr>
      <w:r w:rsidRPr="0015220E">
        <w:rPr>
          <w:b/>
          <w:sz w:val="18"/>
          <w:szCs w:val="18"/>
        </w:rPr>
        <w:t>Není-li v těchto ZTP výslovně uvedeno jinak, mají zkratky použité v těchto ZTP význam definovaný v TKP.</w:t>
      </w:r>
      <w:r w:rsidR="009E35A9" w:rsidRPr="0015220E">
        <w:t xml:space="preserve"> </w:t>
      </w:r>
      <w:r w:rsidR="009E35A9" w:rsidRPr="0015220E">
        <w:rPr>
          <w:sz w:val="18"/>
          <w:szCs w:val="18"/>
        </w:rPr>
        <w:t xml:space="preserve">V seznamu se neuvádějí legislativní zkratky, zkratky a značky obecně známé, zavedené právními předpisy, uvedené v obrázcích, příkladech nebo </w:t>
      </w:r>
      <w:proofErr w:type="spellStart"/>
      <w:r w:rsidR="009E35A9" w:rsidRPr="0015220E">
        <w:rPr>
          <w:sz w:val="18"/>
          <w:szCs w:val="18"/>
        </w:rPr>
        <w:t>tabulkách.</w:t>
      </w:r>
    </w:p>
    <w:p w14:paraId="07C1473A" w14:textId="4D185F70" w:rsidR="00585C2A" w:rsidRPr="0015220E" w:rsidDel="00563021" w:rsidRDefault="00585C2A">
      <w:pPr>
        <w:spacing w:after="120" w:line="264" w:lineRule="auto"/>
        <w:jc w:val="both"/>
        <w:rPr>
          <w:del w:id="448" w:author="Fiala Roman, Ing." w:date="2024-05-21T12:01:00Z"/>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29692D" w:rsidRPr="0015220E" w14:paraId="13C5EB37" w14:textId="77777777" w:rsidTr="00F13343">
        <w:tc>
          <w:tcPr>
            <w:tcW w:w="1250" w:type="dxa"/>
            <w:tcMar>
              <w:top w:w="28" w:type="dxa"/>
              <w:left w:w="0" w:type="dxa"/>
              <w:bottom w:w="28" w:type="dxa"/>
              <w:right w:w="0" w:type="dxa"/>
            </w:tcMar>
          </w:tcPr>
          <w:p w14:paraId="1CD624FC"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AZI</w:t>
            </w:r>
            <w:proofErr w:type="spellEnd"/>
            <w:r w:rsidRPr="0015220E">
              <w:rPr>
                <w:b/>
                <w:sz w:val="16"/>
                <w:szCs w:val="18"/>
              </w:rPr>
              <w:t xml:space="preserve"> </w:t>
            </w:r>
            <w:r w:rsidRPr="0015220E">
              <w:rPr>
                <w:b/>
                <w:sz w:val="16"/>
                <w:szCs w:val="18"/>
              </w:rPr>
              <w:tab/>
            </w:r>
          </w:p>
        </w:tc>
        <w:tc>
          <w:tcPr>
            <w:tcW w:w="7452" w:type="dxa"/>
            <w:tcMar>
              <w:top w:w="28" w:type="dxa"/>
              <w:left w:w="0" w:type="dxa"/>
              <w:bottom w:w="28" w:type="dxa"/>
              <w:right w:w="0" w:type="dxa"/>
            </w:tcMar>
          </w:tcPr>
          <w:p w14:paraId="5E5591C4"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Autorizovaný zeměměřický inženýr (dříve ÚOZI)</w:t>
            </w:r>
          </w:p>
        </w:tc>
      </w:tr>
      <w:tr w:rsidR="0029692D" w:rsidRPr="0015220E" w14:paraId="5765EFCE" w14:textId="77777777" w:rsidTr="00F13343">
        <w:tc>
          <w:tcPr>
            <w:tcW w:w="1250" w:type="dxa"/>
            <w:tcMar>
              <w:top w:w="28" w:type="dxa"/>
              <w:left w:w="0" w:type="dxa"/>
              <w:bottom w:w="28" w:type="dxa"/>
              <w:right w:w="0" w:type="dxa"/>
            </w:tcMar>
          </w:tcPr>
          <w:p w14:paraId="2ADD5CBF"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BZ</w:t>
            </w:r>
            <w:r w:rsidRPr="0015220E">
              <w:rPr>
                <w:b/>
                <w:sz w:val="16"/>
                <w:szCs w:val="18"/>
              </w:rPr>
              <w:tab/>
            </w:r>
          </w:p>
        </w:tc>
        <w:tc>
          <w:tcPr>
            <w:tcW w:w="7452" w:type="dxa"/>
            <w:tcMar>
              <w:top w:w="28" w:type="dxa"/>
              <w:left w:w="0" w:type="dxa"/>
              <w:bottom w:w="28" w:type="dxa"/>
              <w:right w:w="0" w:type="dxa"/>
            </w:tcMar>
          </w:tcPr>
          <w:p w14:paraId="093BD4F8"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Bezpečnostní zábrana</w:t>
            </w:r>
          </w:p>
        </w:tc>
      </w:tr>
      <w:tr w:rsidR="0029692D" w:rsidRPr="0015220E" w14:paraId="4F6329B9" w14:textId="77777777" w:rsidTr="00F13343">
        <w:tc>
          <w:tcPr>
            <w:tcW w:w="1250" w:type="dxa"/>
            <w:tcMar>
              <w:top w:w="28" w:type="dxa"/>
              <w:left w:w="0" w:type="dxa"/>
              <w:bottom w:w="28" w:type="dxa"/>
              <w:right w:w="0" w:type="dxa"/>
            </w:tcMar>
          </w:tcPr>
          <w:p w14:paraId="4E7B6FDA" w14:textId="10D65B17" w:rsidR="00E10D55" w:rsidRPr="0015220E" w:rsidRDefault="00E10D55" w:rsidP="00F13343">
            <w:pPr>
              <w:tabs>
                <w:tab w:val="right" w:leader="dot" w:pos="1134"/>
              </w:tabs>
              <w:spacing w:after="0" w:line="240" w:lineRule="auto"/>
              <w:rPr>
                <w:b/>
                <w:sz w:val="16"/>
                <w:szCs w:val="18"/>
              </w:rPr>
            </w:pPr>
            <w:r w:rsidRPr="0015220E">
              <w:rPr>
                <w:b/>
                <w:sz w:val="16"/>
                <w:szCs w:val="18"/>
              </w:rPr>
              <w:t>DDTS</w:t>
            </w:r>
          </w:p>
        </w:tc>
        <w:tc>
          <w:tcPr>
            <w:tcW w:w="7452" w:type="dxa"/>
            <w:tcMar>
              <w:top w:w="28" w:type="dxa"/>
              <w:left w:w="0" w:type="dxa"/>
              <w:bottom w:w="28" w:type="dxa"/>
              <w:right w:w="0" w:type="dxa"/>
            </w:tcMar>
          </w:tcPr>
          <w:p w14:paraId="707EE6A5" w14:textId="69D324B2" w:rsidR="00E10D55" w:rsidRPr="0015220E" w:rsidRDefault="00E10D55" w:rsidP="00F13343">
            <w:pPr>
              <w:autoSpaceDE w:val="0"/>
              <w:autoSpaceDN w:val="0"/>
              <w:adjustRightInd w:val="0"/>
              <w:spacing w:after="0" w:line="240" w:lineRule="auto"/>
              <w:rPr>
                <w:rFonts w:cs="Verdana"/>
                <w:sz w:val="16"/>
                <w:szCs w:val="16"/>
              </w:rPr>
            </w:pPr>
            <w:r w:rsidRPr="0015220E">
              <w:rPr>
                <w:rFonts w:cs="Verdana"/>
                <w:sz w:val="16"/>
                <w:szCs w:val="16"/>
              </w:rPr>
              <w:t>Dálková diagnostika technologických systémů</w:t>
            </w:r>
          </w:p>
        </w:tc>
      </w:tr>
      <w:tr w:rsidR="0029692D" w:rsidRPr="0015220E" w14:paraId="76FD800D" w14:textId="77777777" w:rsidTr="00F13343">
        <w:tc>
          <w:tcPr>
            <w:tcW w:w="1250" w:type="dxa"/>
            <w:tcMar>
              <w:top w:w="28" w:type="dxa"/>
              <w:left w:w="0" w:type="dxa"/>
              <w:bottom w:w="28" w:type="dxa"/>
              <w:right w:w="0" w:type="dxa"/>
            </w:tcMar>
          </w:tcPr>
          <w:p w14:paraId="5FB5E873" w14:textId="04B71396" w:rsidR="00E10D55" w:rsidRPr="0015220E" w:rsidRDefault="00E10D55" w:rsidP="00F13343">
            <w:pPr>
              <w:tabs>
                <w:tab w:val="right" w:leader="dot" w:pos="1134"/>
              </w:tabs>
              <w:spacing w:after="0" w:line="240" w:lineRule="auto"/>
              <w:rPr>
                <w:b/>
                <w:sz w:val="16"/>
                <w:szCs w:val="18"/>
              </w:rPr>
            </w:pPr>
            <w:r w:rsidRPr="0015220E">
              <w:rPr>
                <w:b/>
                <w:sz w:val="16"/>
                <w:szCs w:val="18"/>
              </w:rPr>
              <w:t>DTMŽ</w:t>
            </w:r>
          </w:p>
        </w:tc>
        <w:tc>
          <w:tcPr>
            <w:tcW w:w="7452" w:type="dxa"/>
            <w:tcMar>
              <w:top w:w="28" w:type="dxa"/>
              <w:left w:w="0" w:type="dxa"/>
              <w:bottom w:w="28" w:type="dxa"/>
              <w:right w:w="0" w:type="dxa"/>
            </w:tcMar>
          </w:tcPr>
          <w:p w14:paraId="60A36243" w14:textId="41F912CE" w:rsidR="00E10D55" w:rsidRPr="0015220E" w:rsidRDefault="00E10D55" w:rsidP="00F13343">
            <w:pPr>
              <w:autoSpaceDE w:val="0"/>
              <w:autoSpaceDN w:val="0"/>
              <w:adjustRightInd w:val="0"/>
              <w:spacing w:after="0" w:line="240" w:lineRule="auto"/>
              <w:rPr>
                <w:rFonts w:cs="Verdana"/>
                <w:sz w:val="16"/>
                <w:szCs w:val="16"/>
              </w:rPr>
            </w:pPr>
            <w:r w:rsidRPr="0015220E">
              <w:rPr>
                <w:rFonts w:cs="Verdana"/>
                <w:sz w:val="16"/>
                <w:szCs w:val="16"/>
              </w:rPr>
              <w:t>Digitální technická mapa železnice</w:t>
            </w:r>
          </w:p>
        </w:tc>
      </w:tr>
      <w:tr w:rsidR="0029692D" w:rsidRPr="0015220E" w14:paraId="595E3A0D" w14:textId="77777777" w:rsidTr="00F13343">
        <w:tc>
          <w:tcPr>
            <w:tcW w:w="1250" w:type="dxa"/>
            <w:tcMar>
              <w:top w:w="28" w:type="dxa"/>
              <w:left w:w="0" w:type="dxa"/>
              <w:bottom w:w="28" w:type="dxa"/>
              <w:right w:w="0" w:type="dxa"/>
            </w:tcMar>
          </w:tcPr>
          <w:p w14:paraId="7CAD9723"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ESD </w:t>
            </w:r>
            <w:r w:rsidRPr="0015220E">
              <w:rPr>
                <w:b/>
                <w:sz w:val="16"/>
                <w:szCs w:val="18"/>
              </w:rPr>
              <w:tab/>
            </w:r>
          </w:p>
        </w:tc>
        <w:tc>
          <w:tcPr>
            <w:tcW w:w="7452" w:type="dxa"/>
            <w:tcMar>
              <w:top w:w="28" w:type="dxa"/>
              <w:left w:w="0" w:type="dxa"/>
              <w:bottom w:w="28" w:type="dxa"/>
              <w:right w:w="0" w:type="dxa"/>
            </w:tcMar>
          </w:tcPr>
          <w:p w14:paraId="2A8C09BC" w14:textId="77777777" w:rsidR="00585C2A" w:rsidRPr="0015220E" w:rsidRDefault="00585C2A" w:rsidP="00F13343">
            <w:pPr>
              <w:spacing w:after="0" w:line="240" w:lineRule="auto"/>
              <w:rPr>
                <w:sz w:val="16"/>
                <w:szCs w:val="16"/>
              </w:rPr>
            </w:pPr>
            <w:r w:rsidRPr="0015220E">
              <w:rPr>
                <w:sz w:val="16"/>
                <w:szCs w:val="16"/>
              </w:rPr>
              <w:t>Elektronický stavební deník</w:t>
            </w:r>
          </w:p>
        </w:tc>
      </w:tr>
      <w:tr w:rsidR="0029692D" w:rsidRPr="0015220E" w14:paraId="61999D0D" w14:textId="77777777" w:rsidTr="00F13343">
        <w:tc>
          <w:tcPr>
            <w:tcW w:w="1250" w:type="dxa"/>
            <w:tcMar>
              <w:top w:w="28" w:type="dxa"/>
              <w:left w:w="0" w:type="dxa"/>
              <w:bottom w:w="28" w:type="dxa"/>
              <w:right w:w="0" w:type="dxa"/>
            </w:tcMar>
          </w:tcPr>
          <w:p w14:paraId="0EE5ECE0"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OUA </w:t>
            </w:r>
            <w:r w:rsidRPr="0015220E">
              <w:rPr>
                <w:b/>
                <w:sz w:val="16"/>
                <w:szCs w:val="18"/>
              </w:rPr>
              <w:tab/>
            </w:r>
          </w:p>
        </w:tc>
        <w:tc>
          <w:tcPr>
            <w:tcW w:w="7452" w:type="dxa"/>
            <w:tcMar>
              <w:top w:w="28" w:type="dxa"/>
              <w:left w:w="0" w:type="dxa"/>
              <w:bottom w:w="28" w:type="dxa"/>
              <w:right w:w="0" w:type="dxa"/>
            </w:tcMar>
          </w:tcPr>
          <w:p w14:paraId="25BD1349" w14:textId="77777777" w:rsidR="00585C2A" w:rsidRPr="0015220E" w:rsidRDefault="00585C2A" w:rsidP="00F13343">
            <w:pPr>
              <w:spacing w:after="0" w:line="240" w:lineRule="auto"/>
              <w:rPr>
                <w:sz w:val="16"/>
                <w:szCs w:val="16"/>
              </w:rPr>
            </w:pPr>
            <w:r w:rsidRPr="0015220E">
              <w:rPr>
                <w:sz w:val="16"/>
                <w:szCs w:val="16"/>
              </w:rPr>
              <w:t>Opravné a údržbové akce</w:t>
            </w:r>
          </w:p>
        </w:tc>
      </w:tr>
      <w:tr w:rsidR="0029692D" w:rsidRPr="0015220E" w14:paraId="51C8AB72" w14:textId="77777777" w:rsidTr="00F13343">
        <w:tc>
          <w:tcPr>
            <w:tcW w:w="1250" w:type="dxa"/>
            <w:tcMar>
              <w:top w:w="28" w:type="dxa"/>
              <w:left w:w="0" w:type="dxa"/>
              <w:bottom w:w="28" w:type="dxa"/>
              <w:right w:w="0" w:type="dxa"/>
            </w:tcMar>
          </w:tcPr>
          <w:p w14:paraId="5D2AEB24"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PD </w:t>
            </w:r>
            <w:r w:rsidRPr="0015220E">
              <w:rPr>
                <w:b/>
                <w:sz w:val="16"/>
                <w:szCs w:val="18"/>
              </w:rPr>
              <w:tab/>
            </w:r>
          </w:p>
        </w:tc>
        <w:tc>
          <w:tcPr>
            <w:tcW w:w="7452" w:type="dxa"/>
            <w:tcMar>
              <w:top w:w="28" w:type="dxa"/>
              <w:left w:w="0" w:type="dxa"/>
              <w:bottom w:w="28" w:type="dxa"/>
              <w:right w:w="0" w:type="dxa"/>
            </w:tcMar>
          </w:tcPr>
          <w:p w14:paraId="528BA1BD" w14:textId="77777777" w:rsidR="00585C2A" w:rsidRPr="0015220E" w:rsidRDefault="00585C2A" w:rsidP="00F13343">
            <w:pPr>
              <w:spacing w:after="0" w:line="240" w:lineRule="auto"/>
              <w:rPr>
                <w:sz w:val="16"/>
                <w:szCs w:val="16"/>
              </w:rPr>
            </w:pPr>
            <w:r w:rsidRPr="0015220E">
              <w:rPr>
                <w:sz w:val="16"/>
                <w:szCs w:val="16"/>
              </w:rPr>
              <w:t>Projektová dokumentace</w:t>
            </w:r>
          </w:p>
        </w:tc>
      </w:tr>
      <w:tr w:rsidR="0029692D" w:rsidRPr="0015220E" w14:paraId="3DC4B05F" w14:textId="77777777" w:rsidTr="00F13343">
        <w:tc>
          <w:tcPr>
            <w:tcW w:w="1250" w:type="dxa"/>
            <w:tcMar>
              <w:top w:w="28" w:type="dxa"/>
              <w:left w:w="0" w:type="dxa"/>
              <w:bottom w:w="28" w:type="dxa"/>
              <w:right w:w="0" w:type="dxa"/>
            </w:tcMar>
          </w:tcPr>
          <w:p w14:paraId="1A6621D0"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SPS</w:t>
            </w:r>
            <w:r w:rsidRPr="0015220E">
              <w:rPr>
                <w:b/>
                <w:sz w:val="16"/>
                <w:szCs w:val="18"/>
              </w:rPr>
              <w:tab/>
            </w:r>
          </w:p>
        </w:tc>
        <w:tc>
          <w:tcPr>
            <w:tcW w:w="7452" w:type="dxa"/>
            <w:tcMar>
              <w:top w:w="28" w:type="dxa"/>
              <w:left w:w="0" w:type="dxa"/>
              <w:bottom w:w="28" w:type="dxa"/>
              <w:right w:w="0" w:type="dxa"/>
            </w:tcMar>
          </w:tcPr>
          <w:p w14:paraId="5B2BE388" w14:textId="77777777" w:rsidR="00585C2A" w:rsidRPr="0015220E" w:rsidRDefault="00585C2A" w:rsidP="00F13343">
            <w:pPr>
              <w:autoSpaceDE w:val="0"/>
              <w:autoSpaceDN w:val="0"/>
              <w:adjustRightInd w:val="0"/>
              <w:spacing w:after="0" w:line="240" w:lineRule="auto"/>
              <w:rPr>
                <w:rFonts w:cs="Verdana"/>
                <w:sz w:val="16"/>
                <w:szCs w:val="16"/>
              </w:rPr>
            </w:pPr>
            <w:r w:rsidRPr="0015220E">
              <w:rPr>
                <w:rFonts w:cs="Verdana"/>
                <w:sz w:val="16"/>
                <w:szCs w:val="16"/>
              </w:rPr>
              <w:t>Správa pozemních staveb</w:t>
            </w:r>
          </w:p>
        </w:tc>
      </w:tr>
      <w:tr w:rsidR="0029692D" w:rsidRPr="0015220E" w14:paraId="41BF19C3" w14:textId="77777777" w:rsidTr="00F13343">
        <w:tc>
          <w:tcPr>
            <w:tcW w:w="1250" w:type="dxa"/>
            <w:tcMar>
              <w:top w:w="28" w:type="dxa"/>
              <w:left w:w="0" w:type="dxa"/>
              <w:bottom w:w="28" w:type="dxa"/>
              <w:right w:w="0" w:type="dxa"/>
            </w:tcMar>
          </w:tcPr>
          <w:p w14:paraId="3DAF0FCB"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lastRenderedPageBreak/>
              <w:t xml:space="preserve">ÚMVŽST </w:t>
            </w:r>
            <w:r w:rsidRPr="0015220E">
              <w:rPr>
                <w:b/>
                <w:sz w:val="16"/>
                <w:szCs w:val="18"/>
              </w:rPr>
              <w:tab/>
            </w:r>
          </w:p>
        </w:tc>
        <w:tc>
          <w:tcPr>
            <w:tcW w:w="7452" w:type="dxa"/>
            <w:tcMar>
              <w:top w:w="28" w:type="dxa"/>
              <w:left w:w="0" w:type="dxa"/>
              <w:bottom w:w="28" w:type="dxa"/>
              <w:right w:w="0" w:type="dxa"/>
            </w:tcMar>
          </w:tcPr>
          <w:p w14:paraId="7FFDAC12" w14:textId="77777777" w:rsidR="00585C2A" w:rsidRPr="0015220E" w:rsidRDefault="00585C2A" w:rsidP="00F13343">
            <w:pPr>
              <w:spacing w:after="0" w:line="240" w:lineRule="auto"/>
              <w:rPr>
                <w:sz w:val="16"/>
                <w:szCs w:val="16"/>
              </w:rPr>
            </w:pPr>
            <w:r w:rsidRPr="0015220E">
              <w:rPr>
                <w:sz w:val="16"/>
                <w:szCs w:val="16"/>
              </w:rPr>
              <w:t>Úprava majetkových vztahů v železničních stanicích</w:t>
            </w:r>
          </w:p>
        </w:tc>
      </w:tr>
      <w:tr w:rsidR="0029692D" w:rsidRPr="0015220E" w14:paraId="3CD6466D" w14:textId="77777777" w:rsidTr="00F13343">
        <w:tc>
          <w:tcPr>
            <w:tcW w:w="1250" w:type="dxa"/>
            <w:tcMar>
              <w:top w:w="28" w:type="dxa"/>
              <w:left w:w="0" w:type="dxa"/>
              <w:bottom w:w="28" w:type="dxa"/>
              <w:right w:w="0" w:type="dxa"/>
            </w:tcMar>
          </w:tcPr>
          <w:p w14:paraId="5B4C24FB" w14:textId="77777777" w:rsidR="00585C2A" w:rsidRPr="0015220E" w:rsidRDefault="00585C2A" w:rsidP="00F13343">
            <w:pPr>
              <w:tabs>
                <w:tab w:val="right" w:leader="dot" w:pos="1134"/>
              </w:tabs>
              <w:spacing w:after="0" w:line="240" w:lineRule="auto"/>
              <w:rPr>
                <w:b/>
                <w:sz w:val="16"/>
                <w:szCs w:val="18"/>
              </w:rPr>
            </w:pPr>
            <w:r w:rsidRPr="0015220E">
              <w:rPr>
                <w:b/>
                <w:sz w:val="16"/>
                <w:szCs w:val="18"/>
              </w:rPr>
              <w:t xml:space="preserve">ŽP </w:t>
            </w:r>
            <w:r w:rsidRPr="0015220E">
              <w:rPr>
                <w:b/>
                <w:sz w:val="16"/>
                <w:szCs w:val="18"/>
              </w:rPr>
              <w:tab/>
            </w:r>
          </w:p>
        </w:tc>
        <w:tc>
          <w:tcPr>
            <w:tcW w:w="7452" w:type="dxa"/>
            <w:tcMar>
              <w:top w:w="28" w:type="dxa"/>
              <w:left w:w="0" w:type="dxa"/>
              <w:bottom w:w="28" w:type="dxa"/>
              <w:right w:w="0" w:type="dxa"/>
            </w:tcMar>
          </w:tcPr>
          <w:p w14:paraId="1333948B" w14:textId="77777777" w:rsidR="00585C2A" w:rsidRPr="0015220E" w:rsidRDefault="00585C2A" w:rsidP="00F13343">
            <w:pPr>
              <w:spacing w:after="0" w:line="240" w:lineRule="auto"/>
              <w:rPr>
                <w:sz w:val="16"/>
                <w:szCs w:val="16"/>
              </w:rPr>
            </w:pPr>
            <w:r w:rsidRPr="0015220E">
              <w:rPr>
                <w:sz w:val="16"/>
                <w:szCs w:val="16"/>
              </w:rPr>
              <w:t>Životní prostředí</w:t>
            </w:r>
          </w:p>
        </w:tc>
      </w:tr>
      <w:tr w:rsidR="0029692D" w:rsidRPr="0015220E" w:rsidDel="00563021" w14:paraId="47E31075" w14:textId="10F408B4" w:rsidTr="00F13343">
        <w:trPr>
          <w:del w:id="449" w:author="Fiala Roman, Ing." w:date="2024-05-21T12:01:00Z"/>
        </w:trPr>
        <w:tc>
          <w:tcPr>
            <w:tcW w:w="1250" w:type="dxa"/>
            <w:tcMar>
              <w:top w:w="28" w:type="dxa"/>
              <w:left w:w="0" w:type="dxa"/>
              <w:bottom w:w="28" w:type="dxa"/>
              <w:right w:w="0" w:type="dxa"/>
            </w:tcMar>
          </w:tcPr>
          <w:p w14:paraId="0358AAB4" w14:textId="2375C64D" w:rsidR="00585C2A" w:rsidRPr="0015220E" w:rsidDel="00563021" w:rsidRDefault="00585C2A" w:rsidP="00F13343">
            <w:pPr>
              <w:tabs>
                <w:tab w:val="right" w:leader="dot" w:pos="1134"/>
              </w:tabs>
              <w:spacing w:after="0" w:line="240" w:lineRule="auto"/>
              <w:rPr>
                <w:del w:id="450" w:author="Fiala Roman, Ing." w:date="2024-05-21T12:01:00Z"/>
                <w:b/>
                <w:sz w:val="16"/>
                <w:szCs w:val="18"/>
              </w:rPr>
            </w:pPr>
          </w:p>
        </w:tc>
        <w:tc>
          <w:tcPr>
            <w:tcW w:w="7452" w:type="dxa"/>
            <w:tcMar>
              <w:top w:w="28" w:type="dxa"/>
              <w:left w:w="0" w:type="dxa"/>
              <w:bottom w:w="28" w:type="dxa"/>
              <w:right w:w="0" w:type="dxa"/>
            </w:tcMar>
          </w:tcPr>
          <w:p w14:paraId="7B996C77" w14:textId="78452D9E" w:rsidR="00585C2A" w:rsidRPr="0015220E" w:rsidDel="00563021" w:rsidRDefault="00585C2A" w:rsidP="00F13343">
            <w:pPr>
              <w:spacing w:after="0" w:line="240" w:lineRule="auto"/>
              <w:rPr>
                <w:del w:id="451" w:author="Fiala Roman, Ing." w:date="2024-05-21T12:01:00Z"/>
                <w:sz w:val="16"/>
                <w:szCs w:val="16"/>
              </w:rPr>
            </w:pPr>
          </w:p>
        </w:tc>
      </w:tr>
      <w:tr w:rsidR="0029692D" w:rsidRPr="0015220E" w:rsidDel="00563021" w14:paraId="67650C10" w14:textId="43A6DC53" w:rsidTr="00F13343">
        <w:trPr>
          <w:del w:id="452" w:author="Fiala Roman, Ing." w:date="2024-05-21T12:01:00Z"/>
        </w:trPr>
        <w:tc>
          <w:tcPr>
            <w:tcW w:w="1250" w:type="dxa"/>
            <w:tcMar>
              <w:top w:w="28" w:type="dxa"/>
              <w:left w:w="0" w:type="dxa"/>
              <w:bottom w:w="28" w:type="dxa"/>
              <w:right w:w="0" w:type="dxa"/>
            </w:tcMar>
          </w:tcPr>
          <w:p w14:paraId="6CFB42D3" w14:textId="7CFE9011" w:rsidR="00585C2A" w:rsidRPr="0015220E" w:rsidDel="00563021" w:rsidRDefault="00585C2A" w:rsidP="00F13343">
            <w:pPr>
              <w:tabs>
                <w:tab w:val="right" w:leader="dot" w:pos="1134"/>
              </w:tabs>
              <w:spacing w:after="0" w:line="240" w:lineRule="auto"/>
              <w:rPr>
                <w:del w:id="453" w:author="Fiala Roman, Ing." w:date="2024-05-21T12:01:00Z"/>
                <w:b/>
                <w:sz w:val="16"/>
                <w:szCs w:val="18"/>
              </w:rPr>
            </w:pPr>
          </w:p>
        </w:tc>
        <w:tc>
          <w:tcPr>
            <w:tcW w:w="7452" w:type="dxa"/>
            <w:tcMar>
              <w:top w:w="28" w:type="dxa"/>
              <w:left w:w="0" w:type="dxa"/>
              <w:bottom w:w="28" w:type="dxa"/>
              <w:right w:w="0" w:type="dxa"/>
            </w:tcMar>
          </w:tcPr>
          <w:p w14:paraId="7E3F8F2F" w14:textId="4CE9E299" w:rsidR="00585C2A" w:rsidRPr="0015220E" w:rsidDel="00563021" w:rsidRDefault="00585C2A" w:rsidP="00F13343">
            <w:pPr>
              <w:spacing w:after="0" w:line="240" w:lineRule="auto"/>
              <w:rPr>
                <w:del w:id="454" w:author="Fiala Roman, Ing." w:date="2024-05-21T12:01:00Z"/>
                <w:sz w:val="16"/>
                <w:szCs w:val="16"/>
              </w:rPr>
            </w:pPr>
          </w:p>
        </w:tc>
      </w:tr>
      <w:tr w:rsidR="0029692D" w:rsidRPr="0015220E" w:rsidDel="00563021" w14:paraId="7772BA2F" w14:textId="044AB500" w:rsidTr="00F13343">
        <w:trPr>
          <w:del w:id="455" w:author="Fiala Roman, Ing." w:date="2024-05-21T12:01:00Z"/>
        </w:trPr>
        <w:tc>
          <w:tcPr>
            <w:tcW w:w="1250" w:type="dxa"/>
            <w:tcMar>
              <w:top w:w="28" w:type="dxa"/>
              <w:left w:w="0" w:type="dxa"/>
              <w:bottom w:w="28" w:type="dxa"/>
              <w:right w:w="0" w:type="dxa"/>
            </w:tcMar>
          </w:tcPr>
          <w:p w14:paraId="2A8CA3BF" w14:textId="735F46B3" w:rsidR="00585C2A" w:rsidRPr="0015220E" w:rsidDel="00563021" w:rsidRDefault="00585C2A" w:rsidP="00F13343">
            <w:pPr>
              <w:tabs>
                <w:tab w:val="right" w:leader="dot" w:pos="1134"/>
              </w:tabs>
              <w:spacing w:after="0" w:line="240" w:lineRule="auto"/>
              <w:rPr>
                <w:del w:id="456" w:author="Fiala Roman, Ing." w:date="2024-05-21T12:01:00Z"/>
                <w:b/>
                <w:sz w:val="16"/>
                <w:szCs w:val="18"/>
              </w:rPr>
            </w:pPr>
          </w:p>
        </w:tc>
        <w:tc>
          <w:tcPr>
            <w:tcW w:w="7452" w:type="dxa"/>
            <w:tcMar>
              <w:top w:w="28" w:type="dxa"/>
              <w:left w:w="0" w:type="dxa"/>
              <w:bottom w:w="28" w:type="dxa"/>
              <w:right w:w="0" w:type="dxa"/>
            </w:tcMar>
          </w:tcPr>
          <w:p w14:paraId="7072995F" w14:textId="2928261B" w:rsidR="00585C2A" w:rsidRPr="0015220E" w:rsidDel="00563021" w:rsidRDefault="00585C2A" w:rsidP="00F13343">
            <w:pPr>
              <w:spacing w:after="0" w:line="240" w:lineRule="auto"/>
              <w:rPr>
                <w:del w:id="457" w:author="Fiala Roman, Ing." w:date="2024-05-21T12:01:00Z"/>
                <w:sz w:val="16"/>
                <w:szCs w:val="16"/>
              </w:rPr>
            </w:pPr>
          </w:p>
        </w:tc>
      </w:tr>
      <w:tr w:rsidR="0029692D" w:rsidRPr="0015220E" w:rsidDel="00563021" w14:paraId="2FC63645" w14:textId="5D2C117E" w:rsidTr="00F13343">
        <w:trPr>
          <w:del w:id="458" w:author="Fiala Roman, Ing." w:date="2024-05-21T12:01:00Z"/>
        </w:trPr>
        <w:tc>
          <w:tcPr>
            <w:tcW w:w="1250" w:type="dxa"/>
            <w:tcMar>
              <w:top w:w="28" w:type="dxa"/>
              <w:left w:w="0" w:type="dxa"/>
              <w:bottom w:w="28" w:type="dxa"/>
              <w:right w:w="0" w:type="dxa"/>
            </w:tcMar>
          </w:tcPr>
          <w:p w14:paraId="075D93D7" w14:textId="410E76A6" w:rsidR="00585C2A" w:rsidRPr="0015220E" w:rsidDel="00563021" w:rsidRDefault="00585C2A" w:rsidP="00F13343">
            <w:pPr>
              <w:tabs>
                <w:tab w:val="right" w:leader="dot" w:pos="1134"/>
              </w:tabs>
              <w:spacing w:after="0" w:line="240" w:lineRule="auto"/>
              <w:rPr>
                <w:del w:id="459" w:author="Fiala Roman, Ing." w:date="2024-05-21T12:01:00Z"/>
                <w:b/>
                <w:sz w:val="16"/>
                <w:szCs w:val="18"/>
              </w:rPr>
            </w:pPr>
          </w:p>
        </w:tc>
        <w:tc>
          <w:tcPr>
            <w:tcW w:w="7452" w:type="dxa"/>
            <w:tcMar>
              <w:top w:w="28" w:type="dxa"/>
              <w:left w:w="0" w:type="dxa"/>
              <w:bottom w:w="28" w:type="dxa"/>
              <w:right w:w="0" w:type="dxa"/>
            </w:tcMar>
          </w:tcPr>
          <w:p w14:paraId="2BFD4ED6" w14:textId="62EA9A3D" w:rsidR="00585C2A" w:rsidRPr="0015220E" w:rsidDel="00563021" w:rsidRDefault="00585C2A" w:rsidP="00F13343">
            <w:pPr>
              <w:spacing w:after="0" w:line="240" w:lineRule="auto"/>
              <w:rPr>
                <w:del w:id="460" w:author="Fiala Roman, Ing." w:date="2024-05-21T12:01:00Z"/>
                <w:sz w:val="16"/>
                <w:szCs w:val="16"/>
              </w:rPr>
            </w:pPr>
          </w:p>
        </w:tc>
      </w:tr>
      <w:tr w:rsidR="0029692D" w:rsidRPr="0015220E" w:rsidDel="00563021" w14:paraId="40149CE5" w14:textId="0DC8F63D" w:rsidTr="00F13343">
        <w:trPr>
          <w:del w:id="461" w:author="Fiala Roman, Ing." w:date="2024-05-21T12:01:00Z"/>
        </w:trPr>
        <w:tc>
          <w:tcPr>
            <w:tcW w:w="1250" w:type="dxa"/>
            <w:tcMar>
              <w:top w:w="28" w:type="dxa"/>
              <w:left w:w="0" w:type="dxa"/>
              <w:bottom w:w="28" w:type="dxa"/>
              <w:right w:w="0" w:type="dxa"/>
            </w:tcMar>
          </w:tcPr>
          <w:p w14:paraId="621CB654" w14:textId="7EA7E7DC" w:rsidR="00585C2A" w:rsidRPr="0015220E" w:rsidDel="00563021" w:rsidRDefault="00585C2A" w:rsidP="00F13343">
            <w:pPr>
              <w:tabs>
                <w:tab w:val="right" w:leader="dot" w:pos="1134"/>
              </w:tabs>
              <w:spacing w:after="0" w:line="240" w:lineRule="auto"/>
              <w:rPr>
                <w:del w:id="462" w:author="Fiala Roman, Ing." w:date="2024-05-21T12:01:00Z"/>
                <w:b/>
                <w:sz w:val="16"/>
                <w:szCs w:val="18"/>
              </w:rPr>
            </w:pPr>
          </w:p>
        </w:tc>
        <w:tc>
          <w:tcPr>
            <w:tcW w:w="7452" w:type="dxa"/>
            <w:tcMar>
              <w:top w:w="28" w:type="dxa"/>
              <w:left w:w="0" w:type="dxa"/>
              <w:bottom w:w="28" w:type="dxa"/>
              <w:right w:w="0" w:type="dxa"/>
            </w:tcMar>
          </w:tcPr>
          <w:p w14:paraId="028B9660" w14:textId="0A76E201" w:rsidR="00585C2A" w:rsidRPr="0015220E" w:rsidDel="00563021" w:rsidRDefault="00585C2A" w:rsidP="00F13343">
            <w:pPr>
              <w:spacing w:after="0" w:line="240" w:lineRule="auto"/>
              <w:rPr>
                <w:del w:id="463" w:author="Fiala Roman, Ing." w:date="2024-05-21T12:01:00Z"/>
                <w:sz w:val="16"/>
                <w:szCs w:val="16"/>
              </w:rPr>
            </w:pPr>
          </w:p>
        </w:tc>
      </w:tr>
      <w:tr w:rsidR="0029692D" w:rsidRPr="0015220E" w:rsidDel="00563021" w14:paraId="2416A0EC" w14:textId="1158FD5E" w:rsidTr="00F13343">
        <w:trPr>
          <w:del w:id="464" w:author="Fiala Roman, Ing." w:date="2024-05-21T12:01:00Z"/>
        </w:trPr>
        <w:tc>
          <w:tcPr>
            <w:tcW w:w="1250" w:type="dxa"/>
            <w:tcMar>
              <w:top w:w="28" w:type="dxa"/>
              <w:left w:w="0" w:type="dxa"/>
              <w:bottom w:w="28" w:type="dxa"/>
              <w:right w:w="0" w:type="dxa"/>
            </w:tcMar>
          </w:tcPr>
          <w:p w14:paraId="71D3C3A0" w14:textId="719B4CA3" w:rsidR="00585C2A" w:rsidRPr="0015220E" w:rsidDel="00563021" w:rsidRDefault="00585C2A" w:rsidP="00F13343">
            <w:pPr>
              <w:tabs>
                <w:tab w:val="right" w:leader="dot" w:pos="1134"/>
              </w:tabs>
              <w:spacing w:after="0" w:line="240" w:lineRule="auto"/>
              <w:rPr>
                <w:del w:id="465" w:author="Fiala Roman, Ing." w:date="2024-05-21T12:01:00Z"/>
                <w:b/>
                <w:sz w:val="16"/>
                <w:szCs w:val="18"/>
              </w:rPr>
            </w:pPr>
          </w:p>
        </w:tc>
        <w:tc>
          <w:tcPr>
            <w:tcW w:w="7452" w:type="dxa"/>
            <w:tcMar>
              <w:top w:w="28" w:type="dxa"/>
              <w:left w:w="0" w:type="dxa"/>
              <w:bottom w:w="28" w:type="dxa"/>
              <w:right w:w="0" w:type="dxa"/>
            </w:tcMar>
          </w:tcPr>
          <w:p w14:paraId="6404B813" w14:textId="6DD7F82E" w:rsidR="00585C2A" w:rsidRPr="0015220E" w:rsidDel="00563021" w:rsidRDefault="00585C2A" w:rsidP="00F13343">
            <w:pPr>
              <w:spacing w:after="0" w:line="240" w:lineRule="auto"/>
              <w:rPr>
                <w:del w:id="466" w:author="Fiala Roman, Ing." w:date="2024-05-21T12:01:00Z"/>
                <w:sz w:val="16"/>
                <w:szCs w:val="16"/>
              </w:rPr>
            </w:pPr>
          </w:p>
        </w:tc>
      </w:tr>
      <w:tr w:rsidR="0029692D" w:rsidRPr="0015220E" w:rsidDel="00563021" w14:paraId="39D91D55" w14:textId="216F4748" w:rsidTr="00F13343">
        <w:trPr>
          <w:del w:id="467" w:author="Fiala Roman, Ing." w:date="2024-05-21T12:01:00Z"/>
        </w:trPr>
        <w:tc>
          <w:tcPr>
            <w:tcW w:w="1250" w:type="dxa"/>
            <w:tcMar>
              <w:top w:w="28" w:type="dxa"/>
              <w:left w:w="0" w:type="dxa"/>
              <w:bottom w:w="28" w:type="dxa"/>
              <w:right w:w="0" w:type="dxa"/>
            </w:tcMar>
          </w:tcPr>
          <w:p w14:paraId="1328466B" w14:textId="1DFCADFB" w:rsidR="00585C2A" w:rsidRPr="0015220E" w:rsidDel="00563021" w:rsidRDefault="00585C2A" w:rsidP="00F13343">
            <w:pPr>
              <w:tabs>
                <w:tab w:val="right" w:leader="dot" w:pos="1134"/>
              </w:tabs>
              <w:spacing w:after="0" w:line="240" w:lineRule="auto"/>
              <w:rPr>
                <w:del w:id="468" w:author="Fiala Roman, Ing." w:date="2024-05-21T12:01:00Z"/>
                <w:b/>
                <w:sz w:val="16"/>
                <w:szCs w:val="18"/>
              </w:rPr>
            </w:pPr>
          </w:p>
        </w:tc>
        <w:tc>
          <w:tcPr>
            <w:tcW w:w="7452" w:type="dxa"/>
            <w:tcMar>
              <w:top w:w="28" w:type="dxa"/>
              <w:left w:w="0" w:type="dxa"/>
              <w:bottom w:w="28" w:type="dxa"/>
              <w:right w:w="0" w:type="dxa"/>
            </w:tcMar>
          </w:tcPr>
          <w:p w14:paraId="0B2231B1" w14:textId="01AB3DD2" w:rsidR="00585C2A" w:rsidRPr="0015220E" w:rsidDel="00563021" w:rsidRDefault="00585C2A" w:rsidP="00F13343">
            <w:pPr>
              <w:spacing w:after="0" w:line="240" w:lineRule="auto"/>
              <w:rPr>
                <w:del w:id="469" w:author="Fiala Roman, Ing." w:date="2024-05-21T12:01:00Z"/>
                <w:sz w:val="16"/>
                <w:szCs w:val="16"/>
              </w:rPr>
            </w:pPr>
          </w:p>
        </w:tc>
      </w:tr>
      <w:tr w:rsidR="00585C2A" w:rsidRPr="0015220E" w:rsidDel="00563021" w14:paraId="4F752285" w14:textId="36E9173A" w:rsidTr="00F13343">
        <w:trPr>
          <w:del w:id="470" w:author="Fiala Roman, Ing." w:date="2024-05-21T12:01:00Z"/>
        </w:trPr>
        <w:tc>
          <w:tcPr>
            <w:tcW w:w="1250" w:type="dxa"/>
            <w:tcMar>
              <w:top w:w="28" w:type="dxa"/>
              <w:left w:w="0" w:type="dxa"/>
              <w:bottom w:w="28" w:type="dxa"/>
              <w:right w:w="0" w:type="dxa"/>
            </w:tcMar>
          </w:tcPr>
          <w:p w14:paraId="59470B09" w14:textId="450E4C28" w:rsidR="00585C2A" w:rsidRPr="0015220E" w:rsidDel="00563021" w:rsidRDefault="00585C2A" w:rsidP="00F13343">
            <w:pPr>
              <w:tabs>
                <w:tab w:val="right" w:leader="dot" w:pos="1134"/>
              </w:tabs>
              <w:spacing w:after="0" w:line="240" w:lineRule="auto"/>
              <w:rPr>
                <w:del w:id="471" w:author="Fiala Roman, Ing." w:date="2024-05-21T12:01:00Z"/>
                <w:b/>
                <w:sz w:val="16"/>
                <w:szCs w:val="18"/>
              </w:rPr>
            </w:pPr>
          </w:p>
        </w:tc>
        <w:tc>
          <w:tcPr>
            <w:tcW w:w="7452" w:type="dxa"/>
            <w:tcMar>
              <w:top w:w="28" w:type="dxa"/>
              <w:left w:w="0" w:type="dxa"/>
              <w:bottom w:w="28" w:type="dxa"/>
              <w:right w:w="0" w:type="dxa"/>
            </w:tcMar>
          </w:tcPr>
          <w:p w14:paraId="157F4B36" w14:textId="508C7173" w:rsidR="00585C2A" w:rsidRPr="0015220E" w:rsidDel="00563021" w:rsidRDefault="00585C2A" w:rsidP="00F13343">
            <w:pPr>
              <w:spacing w:after="0" w:line="240" w:lineRule="auto"/>
              <w:rPr>
                <w:del w:id="472" w:author="Fiala Roman, Ing." w:date="2024-05-21T12:01:00Z"/>
                <w:sz w:val="16"/>
                <w:szCs w:val="16"/>
              </w:rPr>
            </w:pPr>
          </w:p>
        </w:tc>
      </w:tr>
    </w:tbl>
    <w:p w14:paraId="5BBA223B" w14:textId="272CECBB" w:rsidR="00585C2A" w:rsidRPr="0015220E" w:rsidDel="00563021" w:rsidRDefault="00585C2A" w:rsidP="00585C2A">
      <w:pPr>
        <w:rPr>
          <w:del w:id="473" w:author="Fiala Roman, Ing." w:date="2024-05-21T12:01:00Z"/>
        </w:rPr>
      </w:pPr>
    </w:p>
    <w:p w14:paraId="0EC00A14" w14:textId="77A72855" w:rsidR="00585C2A" w:rsidRPr="0015220E" w:rsidDel="00563021" w:rsidRDefault="00585C2A" w:rsidP="00585C2A">
      <w:pPr>
        <w:spacing w:after="240" w:line="264" w:lineRule="auto"/>
        <w:rPr>
          <w:del w:id="474" w:author="Fiala Roman, Ing." w:date="2024-05-21T12:01:00Z"/>
        </w:rPr>
      </w:pPr>
      <w:del w:id="475" w:author="Fiala Roman, Ing." w:date="2024-05-21T12:01:00Z">
        <w:r w:rsidRPr="0015220E" w:rsidDel="00563021">
          <w:br w:type="page"/>
        </w:r>
      </w:del>
    </w:p>
    <w:p w14:paraId="784F502B" w14:textId="77777777" w:rsidR="001B29A7" w:rsidRPr="0015220E" w:rsidRDefault="001B29A7" w:rsidP="001B29A7">
      <w:pPr>
        <w:pStyle w:val="Nadpisbezsl1-1"/>
        <w:outlineLvl w:val="0"/>
      </w:pPr>
      <w:bookmarkStart w:id="476" w:name="_Toc164150038"/>
      <w:r w:rsidRPr="0015220E">
        <w:lastRenderedPageBreak/>
        <w:t>Pojmy a definice</w:t>
      </w:r>
      <w:bookmarkEnd w:id="12"/>
      <w:bookmarkEnd w:id="476"/>
    </w:p>
    <w:p w14:paraId="15C37696" w14:textId="27996A0E" w:rsidR="001B29A7" w:rsidRPr="0015220E"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Projektová dokumentace</w:t>
      </w:r>
      <w:r w:rsidRPr="0015220E">
        <w:rPr>
          <w:sz w:val="18"/>
          <w:szCs w:val="18"/>
        </w:rPr>
        <w:t xml:space="preserve"> (dále také „PD“) pro tyto ZTP se </w:t>
      </w:r>
      <w:bookmarkStart w:id="477" w:name="_Hlk164064194"/>
      <w:r w:rsidR="00E10D55" w:rsidRPr="0015220E">
        <w:rPr>
          <w:sz w:val="18"/>
          <w:szCs w:val="18"/>
        </w:rPr>
        <w:t xml:space="preserve">za projektovou dokumentaci považuje soubor dokumentů, které jednoznačným způsobem definují rozsah, lokalizaci a způsob provedení prací dané stavby. PD se tedy </w:t>
      </w:r>
      <w:bookmarkEnd w:id="477"/>
      <w:r w:rsidRPr="0015220E">
        <w:rPr>
          <w:sz w:val="18"/>
          <w:szCs w:val="18"/>
        </w:rPr>
        <w:t xml:space="preserve">může pohybovat </w:t>
      </w:r>
      <w:bookmarkStart w:id="478" w:name="_Hlk156824781"/>
      <w:r w:rsidRPr="0015220E">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479" w:name="_Hlk164064289"/>
      <w:r w:rsidR="00E10D55" w:rsidRPr="0015220E">
        <w:rPr>
          <w:sz w:val="18"/>
          <w:szCs w:val="18"/>
        </w:rPr>
        <w:t xml:space="preserve">(dále jen „dokumentace pro povolení stavby“) </w:t>
      </w:r>
      <w:bookmarkEnd w:id="479"/>
      <w:r w:rsidRPr="0015220E">
        <w:rPr>
          <w:sz w:val="18"/>
          <w:szCs w:val="18"/>
        </w:rPr>
        <w:t>či pro</w:t>
      </w:r>
      <w:r w:rsidR="00E10D55" w:rsidRPr="0015220E">
        <w:rPr>
          <w:sz w:val="18"/>
          <w:szCs w:val="18"/>
        </w:rPr>
        <w:t>jektovou</w:t>
      </w:r>
      <w:r w:rsidRPr="0015220E">
        <w:rPr>
          <w:sz w:val="18"/>
          <w:szCs w:val="18"/>
        </w:rPr>
        <w:t xml:space="preserve"> dokumentac</w:t>
      </w:r>
      <w:r w:rsidR="00B3168F" w:rsidRPr="0015220E">
        <w:rPr>
          <w:sz w:val="18"/>
          <w:szCs w:val="18"/>
        </w:rPr>
        <w:t>i</w:t>
      </w:r>
      <w:r w:rsidRPr="0015220E">
        <w:rPr>
          <w:sz w:val="18"/>
          <w:szCs w:val="18"/>
        </w:rPr>
        <w:t xml:space="preserve"> pro provádění stavby.</w:t>
      </w:r>
      <w:r w:rsidR="008A6BBD" w:rsidRPr="0015220E">
        <w:t xml:space="preserve"> </w:t>
      </w:r>
      <w:bookmarkStart w:id="480" w:name="_Hlk164064371"/>
      <w:r w:rsidR="008A6BBD" w:rsidRPr="0015220E">
        <w:rPr>
          <w:sz w:val="18"/>
          <w:szCs w:val="18"/>
        </w:rPr>
        <w:t xml:space="preserve">Byla-li projektová dokumentace zpracována projektantem, zajistí stavebník výkon dozoru projektanta (v souladu s § 161 odst. 2 a odst. 3 zák. č. 283/2021 Sb., stavební zákon). </w:t>
      </w:r>
      <w:bookmarkEnd w:id="480"/>
      <w:r w:rsidRPr="0015220E">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sidRPr="0015220E">
        <w:rPr>
          <w:sz w:val="18"/>
          <w:szCs w:val="18"/>
        </w:rPr>
        <w:t> </w:t>
      </w:r>
      <w:r w:rsidRPr="0015220E">
        <w:rPr>
          <w:sz w:val="18"/>
          <w:szCs w:val="18"/>
        </w:rPr>
        <w:t>to</w:t>
      </w:r>
      <w:r w:rsidR="008A6BBD" w:rsidRPr="0015220E">
        <w:rPr>
          <w:sz w:val="18"/>
          <w:szCs w:val="18"/>
        </w:rPr>
        <w:t> </w:t>
      </w:r>
      <w:r w:rsidRPr="0015220E">
        <w:rPr>
          <w:sz w:val="18"/>
          <w:szCs w:val="18"/>
        </w:rPr>
        <w:t>i</w:t>
      </w:r>
      <w:r w:rsidR="008A6BBD" w:rsidRPr="0015220E">
        <w:rPr>
          <w:sz w:val="18"/>
          <w:szCs w:val="18"/>
        </w:rPr>
        <w:t> </w:t>
      </w:r>
      <w:r w:rsidRPr="0015220E">
        <w:rPr>
          <w:sz w:val="18"/>
          <w:szCs w:val="18"/>
        </w:rPr>
        <w:t>pro potřeby položkového rozpočtu.</w:t>
      </w:r>
      <w:bookmarkEnd w:id="478"/>
    </w:p>
    <w:p w14:paraId="06A920CD" w14:textId="166E35C5"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Projektová dokumentace pro provádění stavby</w:t>
      </w:r>
      <w:r w:rsidRPr="0015220E">
        <w:rPr>
          <w:sz w:val="18"/>
          <w:szCs w:val="18"/>
        </w:rPr>
        <w:t xml:space="preserve"> (PDPS) </w:t>
      </w:r>
      <w:bookmarkStart w:id="481" w:name="_Hlk156824976"/>
      <w:r w:rsidRPr="0015220E">
        <w:rPr>
          <w:sz w:val="18"/>
          <w:szCs w:val="18"/>
        </w:rPr>
        <w:t>je projektovou dokumentací, která se zpracovává přiměřeně v rozsahu směrnice SŽ SM011, Přílohy P7. Jedná se o</w:t>
      </w:r>
      <w:r w:rsidR="00C16330" w:rsidRPr="0015220E">
        <w:rPr>
          <w:sz w:val="18"/>
          <w:szCs w:val="18"/>
        </w:rPr>
        <w:t> </w:t>
      </w:r>
      <w:r w:rsidRPr="0015220E">
        <w:rPr>
          <w:sz w:val="18"/>
          <w:szCs w:val="18"/>
        </w:rPr>
        <w:t xml:space="preserve">dokumentaci, </w:t>
      </w:r>
      <w:bookmarkStart w:id="482" w:name="_Hlk164064436"/>
      <w:r w:rsidR="008A6BBD" w:rsidRPr="0015220E">
        <w:rPr>
          <w:sz w:val="18"/>
          <w:szCs w:val="18"/>
        </w:rPr>
        <w:t xml:space="preserve">jejíž vypracování před zahájením stavby je povinen stavebník zajistit v případě stavby, zařízení nebo terénní úpravy podléhající povolení dle zákona č. 283/2021 Sb., stavební zákon. </w:t>
      </w:r>
      <w:bookmarkEnd w:id="482"/>
      <w:r w:rsidR="008A6BBD" w:rsidRPr="0015220E">
        <w:rPr>
          <w:sz w:val="18"/>
          <w:szCs w:val="18"/>
        </w:rPr>
        <w:t>O</w:t>
      </w:r>
      <w:r w:rsidRPr="0015220E">
        <w:rPr>
          <w:sz w:val="18"/>
          <w:szCs w:val="18"/>
        </w:rPr>
        <w:t>bsahově i věcně vychází z dokumentace, na jejímž základě byla stavba povolena</w:t>
      </w:r>
      <w:r w:rsidR="008A6BBD" w:rsidRPr="0015220E">
        <w:t xml:space="preserve"> </w:t>
      </w:r>
      <w:bookmarkStart w:id="483" w:name="_Hlk164064557"/>
      <w:r w:rsidR="008A6BBD" w:rsidRPr="0015220E">
        <w:rPr>
          <w:sz w:val="18"/>
          <w:szCs w:val="18"/>
        </w:rPr>
        <w:t>a musí obsahovat průvodní list, souhrnnou technickou zprávu, situační výkresy, dokumentaci objektů a technických a technologických zařízení.</w:t>
      </w:r>
      <w:r w:rsidRPr="0015220E">
        <w:rPr>
          <w:sz w:val="18"/>
          <w:szCs w:val="18"/>
        </w:rPr>
        <w:t xml:space="preserve"> </w:t>
      </w:r>
      <w:bookmarkEnd w:id="481"/>
      <w:bookmarkEnd w:id="483"/>
    </w:p>
    <w:p w14:paraId="215C16D1"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Realizační dokumentace stavby</w:t>
      </w:r>
      <w:r w:rsidRPr="0015220E">
        <w:rPr>
          <w:sz w:val="18"/>
          <w:szCs w:val="18"/>
        </w:rPr>
        <w:t xml:space="preserve"> (RDS) je dokumentací zhotovitele stavby a zpracovává se samostatně pro jednotlivé objekty. Jedná se o dokumentaci, která rozpracovává PDPS s</w:t>
      </w:r>
      <w:r w:rsidR="00C16330" w:rsidRPr="0015220E">
        <w:rPr>
          <w:sz w:val="18"/>
          <w:szCs w:val="18"/>
        </w:rPr>
        <w:t> </w:t>
      </w:r>
      <w:r w:rsidRPr="0015220E">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sidRPr="0015220E">
        <w:rPr>
          <w:sz w:val="18"/>
          <w:szCs w:val="18"/>
        </w:rPr>
        <w:t> </w:t>
      </w:r>
      <w:r w:rsidRPr="0015220E">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5220E">
        <w:rPr>
          <w:b/>
          <w:sz w:val="18"/>
          <w:szCs w:val="18"/>
        </w:rPr>
        <w:t>Dokumentace skutečného provedení stavby</w:t>
      </w:r>
      <w:r w:rsidRPr="0015220E">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5220E">
        <w:rPr>
          <w:b/>
          <w:sz w:val="18"/>
          <w:szCs w:val="18"/>
        </w:rPr>
        <w:t xml:space="preserve">Zadávací dokumentace </w:t>
      </w:r>
      <w:r w:rsidRPr="0015220E">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sidRPr="0015220E">
        <w:rPr>
          <w:sz w:val="18"/>
          <w:szCs w:val="18"/>
        </w:rPr>
        <w:t> </w:t>
      </w:r>
      <w:r w:rsidRPr="0015220E">
        <w:rPr>
          <w:sz w:val="18"/>
          <w:szCs w:val="18"/>
        </w:rPr>
        <w:t>134/2016 Sb., o zadávání veřejných zakázek).</w:t>
      </w:r>
    </w:p>
    <w:p w14:paraId="01D1BCC0" w14:textId="77777777" w:rsidR="001B29A7" w:rsidRPr="0015220E"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 xml:space="preserve">Etapa </w:t>
      </w:r>
      <w:r w:rsidRPr="0015220E">
        <w:rPr>
          <w:sz w:val="18"/>
          <w:szCs w:val="18"/>
        </w:rPr>
        <w:t>je ucelená Část Díla určená v Harmonogramu postupu prací.</w:t>
      </w:r>
    </w:p>
    <w:p w14:paraId="6642D196"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15220E">
        <w:rPr>
          <w:b/>
          <w:sz w:val="18"/>
          <w:szCs w:val="18"/>
        </w:rPr>
        <w:t>Technický dozor stavebníka</w:t>
      </w:r>
      <w:r w:rsidRPr="0015220E">
        <w:rPr>
          <w:sz w:val="18"/>
          <w:szCs w:val="18"/>
        </w:rPr>
        <w:t xml:space="preserve"> (</w:t>
      </w:r>
      <w:r w:rsidR="00C16330" w:rsidRPr="0015220E">
        <w:rPr>
          <w:sz w:val="18"/>
          <w:szCs w:val="18"/>
        </w:rPr>
        <w:t>dále také „</w:t>
      </w:r>
      <w:r w:rsidRPr="0015220E">
        <w:rPr>
          <w:sz w:val="18"/>
          <w:szCs w:val="18"/>
        </w:rPr>
        <w:t>TDS</w:t>
      </w:r>
      <w:r w:rsidR="00C16330" w:rsidRPr="0015220E">
        <w:rPr>
          <w:sz w:val="18"/>
          <w:szCs w:val="18"/>
        </w:rPr>
        <w:t>“</w:t>
      </w:r>
      <w:r w:rsidRPr="0015220E">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484" w:name="_Hlk156913861"/>
      <w:r w:rsidRPr="0015220E">
        <w:rPr>
          <w:sz w:val="18"/>
          <w:szCs w:val="18"/>
        </w:rPr>
        <w:t xml:space="preserve">(stavební zákon). </w:t>
      </w:r>
      <w:bookmarkEnd w:id="484"/>
      <w:r w:rsidRPr="00F422DA">
        <w:rPr>
          <w:sz w:val="18"/>
          <w:szCs w:val="18"/>
        </w:rPr>
        <w:t>Funkce technický dozor stavebníka není totožná s funkcí stavební dozor dle § 14 písm. g) stavebního zákona.</w:t>
      </w:r>
    </w:p>
    <w:p w14:paraId="2C6F5E68" w14:textId="77777777" w:rsidR="001B29A7" w:rsidRPr="00F422DA" w:rsidRDefault="001B29A7" w:rsidP="00CF6E87">
      <w:pPr>
        <w:numPr>
          <w:ilvl w:val="0"/>
          <w:numId w:val="22"/>
        </w:numPr>
        <w:spacing w:after="120"/>
        <w:ind w:left="357" w:hanging="357"/>
        <w:rPr>
          <w:sz w:val="18"/>
          <w:szCs w:val="18"/>
        </w:rPr>
      </w:pPr>
      <w:r w:rsidRPr="00F422DA">
        <w:rPr>
          <w:sz w:val="18"/>
          <w:szCs w:val="18"/>
        </w:rPr>
        <w:t>Pokud jsou v textu ZTP odkazy na obecně závazné právní předpisy, normy nebo vnitřní předpisy, pak se vždy vztahují na platné znění příslušného dokumentu.</w:t>
      </w:r>
    </w:p>
    <w:p w14:paraId="47859060"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F422DA">
        <w:rPr>
          <w:b/>
          <w:sz w:val="18"/>
          <w:szCs w:val="18"/>
        </w:rPr>
        <w:t>Pojmy s velkými začátečnými písmeny</w:t>
      </w:r>
      <w:r w:rsidRPr="00F422DA">
        <w:rPr>
          <w:sz w:val="18"/>
          <w:szCs w:val="18"/>
        </w:rPr>
        <w:t xml:space="preserve"> použité v těchto </w:t>
      </w:r>
      <w:r w:rsidRPr="00F422DA">
        <w:rPr>
          <w:b/>
          <w:sz w:val="18"/>
          <w:szCs w:val="18"/>
        </w:rPr>
        <w:t>Zvláštních technických podmínkách</w:t>
      </w:r>
      <w:r w:rsidRPr="00F422DA">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F422DA" w:rsidRDefault="001B29A7" w:rsidP="00CF6E87">
      <w:pPr>
        <w:numPr>
          <w:ilvl w:val="0"/>
          <w:numId w:val="22"/>
        </w:numPr>
        <w:autoSpaceDE w:val="0"/>
        <w:autoSpaceDN w:val="0"/>
        <w:adjustRightInd w:val="0"/>
        <w:spacing w:after="120" w:line="240" w:lineRule="auto"/>
        <w:ind w:left="357" w:hanging="357"/>
        <w:jc w:val="both"/>
        <w:rPr>
          <w:sz w:val="18"/>
          <w:szCs w:val="18"/>
        </w:rPr>
      </w:pPr>
      <w:r w:rsidRPr="00F422DA">
        <w:rPr>
          <w:sz w:val="18"/>
          <w:szCs w:val="18"/>
        </w:rPr>
        <w:t>V</w:t>
      </w:r>
      <w:r w:rsidRPr="00F422DA">
        <w:rPr>
          <w:rFonts w:cs="Verdana"/>
          <w:sz w:val="18"/>
          <w:szCs w:val="18"/>
        </w:rPr>
        <w:t xml:space="preserve"> ZTP jsou použité odkazy na </w:t>
      </w:r>
      <w:r w:rsidRPr="00F422DA">
        <w:rPr>
          <w:rFonts w:cs="Verdana"/>
          <w:b/>
          <w:sz w:val="18"/>
          <w:szCs w:val="18"/>
        </w:rPr>
        <w:t xml:space="preserve">oddíly, články a </w:t>
      </w:r>
      <w:proofErr w:type="spellStart"/>
      <w:r w:rsidRPr="00F422DA">
        <w:rPr>
          <w:rFonts w:cs="Verdana"/>
          <w:b/>
          <w:sz w:val="18"/>
          <w:szCs w:val="18"/>
        </w:rPr>
        <w:t>podčlánky</w:t>
      </w:r>
      <w:proofErr w:type="spellEnd"/>
      <w:r w:rsidRPr="00F422DA">
        <w:rPr>
          <w:rFonts w:cs="Verdana"/>
          <w:sz w:val="18"/>
          <w:szCs w:val="18"/>
        </w:rPr>
        <w:t xml:space="preserve"> souboru </w:t>
      </w:r>
      <w:r w:rsidRPr="00F422DA">
        <w:rPr>
          <w:rFonts w:cs="Verdana"/>
          <w:b/>
          <w:sz w:val="18"/>
          <w:szCs w:val="18"/>
        </w:rPr>
        <w:t>Technické kvalitativní podmínky staveb státních drah</w:t>
      </w:r>
      <w:r w:rsidRPr="00F422DA">
        <w:rPr>
          <w:rFonts w:cs="Verdana"/>
          <w:sz w:val="18"/>
          <w:szCs w:val="18"/>
        </w:rPr>
        <w:t xml:space="preserve"> (dále jen „TKP“)</w:t>
      </w:r>
    </w:p>
    <w:p w14:paraId="328D755E" w14:textId="77777777" w:rsidR="001B29A7" w:rsidRPr="00F422DA" w:rsidRDefault="001B29A7" w:rsidP="001B29A7">
      <w:pPr>
        <w:autoSpaceDE w:val="0"/>
        <w:autoSpaceDN w:val="0"/>
        <w:adjustRightInd w:val="0"/>
        <w:spacing w:after="0" w:line="240" w:lineRule="auto"/>
        <w:rPr>
          <w:sz w:val="18"/>
          <w:szCs w:val="18"/>
        </w:rPr>
      </w:pPr>
      <w:r w:rsidRPr="00F422DA">
        <w:rPr>
          <w:sz w:val="18"/>
          <w:szCs w:val="18"/>
        </w:rPr>
        <w:lastRenderedPageBreak/>
        <w:br w:type="page"/>
      </w:r>
    </w:p>
    <w:p w14:paraId="77DC7182" w14:textId="77777777" w:rsidR="001B29A7" w:rsidRPr="0029692D" w:rsidRDefault="001B29A7" w:rsidP="001B29A7">
      <w:pPr>
        <w:keepNext/>
        <w:numPr>
          <w:ilvl w:val="0"/>
          <w:numId w:val="9"/>
        </w:numPr>
        <w:spacing w:before="280" w:after="120" w:line="264" w:lineRule="auto"/>
        <w:outlineLvl w:val="0"/>
        <w:rPr>
          <w:b/>
          <w:caps/>
          <w:sz w:val="22"/>
          <w:szCs w:val="18"/>
        </w:rPr>
      </w:pPr>
      <w:bookmarkStart w:id="485" w:name="_Toc6410429"/>
      <w:bookmarkStart w:id="486" w:name="_Toc146112636"/>
      <w:bookmarkStart w:id="487" w:name="_Toc164150039"/>
      <w:bookmarkStart w:id="488" w:name="_Toc389559699"/>
      <w:bookmarkStart w:id="489" w:name="_Toc397429847"/>
      <w:bookmarkStart w:id="490" w:name="_Ref433028040"/>
      <w:bookmarkStart w:id="491" w:name="_Toc1048197"/>
      <w:bookmarkStart w:id="492" w:name="_Toc13731855"/>
      <w:r w:rsidRPr="0029692D">
        <w:rPr>
          <w:b/>
          <w:caps/>
          <w:sz w:val="22"/>
          <w:szCs w:val="18"/>
        </w:rPr>
        <w:lastRenderedPageBreak/>
        <w:t>SPECIFIKACE PŘEDMĚTU DÍLA</w:t>
      </w:r>
      <w:bookmarkEnd w:id="485"/>
      <w:bookmarkEnd w:id="486"/>
      <w:bookmarkEnd w:id="487"/>
    </w:p>
    <w:p w14:paraId="5EFB8AAD" w14:textId="77777777" w:rsidR="001B29A7" w:rsidRPr="0029692D" w:rsidRDefault="001B29A7" w:rsidP="001B29A7">
      <w:pPr>
        <w:keepNext/>
        <w:numPr>
          <w:ilvl w:val="1"/>
          <w:numId w:val="9"/>
        </w:numPr>
        <w:spacing w:before="200" w:after="120" w:line="264" w:lineRule="auto"/>
        <w:outlineLvl w:val="1"/>
        <w:rPr>
          <w:b/>
          <w:szCs w:val="18"/>
        </w:rPr>
      </w:pPr>
      <w:bookmarkStart w:id="493" w:name="_Toc6410430"/>
      <w:bookmarkStart w:id="494" w:name="_Toc146112637"/>
      <w:bookmarkStart w:id="495" w:name="_Toc164150040"/>
      <w:r w:rsidRPr="0029692D">
        <w:rPr>
          <w:b/>
          <w:szCs w:val="18"/>
        </w:rPr>
        <w:t>Účel a rozsah předmětu Díla</w:t>
      </w:r>
      <w:bookmarkEnd w:id="493"/>
      <w:bookmarkEnd w:id="494"/>
      <w:bookmarkEnd w:id="495"/>
    </w:p>
    <w:p w14:paraId="7303F1D3" w14:textId="4A6071B9"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Předmětem díla je zhotovení stavby </w:t>
      </w:r>
      <w:r w:rsidRPr="0029692D">
        <w:rPr>
          <w:sz w:val="18"/>
          <w:szCs w:val="18"/>
          <w:rPrChange w:id="496" w:author="Fiala Roman, Ing." w:date="2024-05-29T11:11:00Z">
            <w:rPr>
              <w:sz w:val="18"/>
              <w:szCs w:val="18"/>
              <w:highlight w:val="green"/>
            </w:rPr>
          </w:rPrChange>
        </w:rPr>
        <w:t>„</w:t>
      </w:r>
      <w:ins w:id="497" w:author="Fiala Roman, Ing." w:date="2024-05-29T12:52:00Z">
        <w:r w:rsidR="00303A1F" w:rsidRPr="00303A1F">
          <w:rPr>
            <w:sz w:val="18"/>
            <w:szCs w:val="18"/>
          </w:rPr>
          <w:t xml:space="preserve">Oprava mostu v km 0,265 na trati </w:t>
        </w:r>
        <w:proofErr w:type="gramStart"/>
        <w:r w:rsidR="00303A1F" w:rsidRPr="00303A1F">
          <w:rPr>
            <w:sz w:val="18"/>
            <w:szCs w:val="18"/>
          </w:rPr>
          <w:t>Bzenec - Moravský</w:t>
        </w:r>
        <w:proofErr w:type="gramEnd"/>
        <w:r w:rsidR="00303A1F" w:rsidRPr="00303A1F">
          <w:rPr>
            <w:sz w:val="18"/>
            <w:szCs w:val="18"/>
          </w:rPr>
          <w:t xml:space="preserve"> Písek</w:t>
        </w:r>
        <w:r w:rsidR="00303A1F">
          <w:rPr>
            <w:sz w:val="18"/>
            <w:szCs w:val="18"/>
          </w:rPr>
          <w:t xml:space="preserve"> </w:t>
        </w:r>
      </w:ins>
      <w:del w:id="498" w:author="Fiala Roman, Ing." w:date="2024-05-21T12:02:00Z">
        <w:r w:rsidRPr="0029692D" w:rsidDel="00563021">
          <w:rPr>
            <w:sz w:val="18"/>
            <w:szCs w:val="18"/>
            <w:rPrChange w:id="499" w:author="Fiala Roman, Ing." w:date="2024-05-29T11:11:00Z">
              <w:rPr>
                <w:sz w:val="18"/>
                <w:szCs w:val="18"/>
                <w:highlight w:val="green"/>
              </w:rPr>
            </w:rPrChange>
          </w:rPr>
          <w:delText>…………………..</w:delText>
        </w:r>
      </w:del>
      <w:r w:rsidRPr="0029692D">
        <w:rPr>
          <w:sz w:val="18"/>
          <w:szCs w:val="18"/>
          <w:rPrChange w:id="500" w:author="Fiala Roman, Ing." w:date="2024-05-29T11:11:00Z">
            <w:rPr>
              <w:sz w:val="18"/>
              <w:szCs w:val="18"/>
              <w:highlight w:val="green"/>
            </w:rPr>
          </w:rPrChange>
        </w:rPr>
        <w:t>“</w:t>
      </w:r>
      <w:r w:rsidRPr="0029692D">
        <w:rPr>
          <w:sz w:val="18"/>
          <w:szCs w:val="18"/>
        </w:rPr>
        <w:t xml:space="preserve">, jejímž cílem je </w:t>
      </w:r>
      <w:ins w:id="501" w:author="Fiala Roman, Ing." w:date="2024-05-21T12:02:00Z">
        <w:r w:rsidR="00563021" w:rsidRPr="0029692D">
          <w:rPr>
            <w:sz w:val="18"/>
            <w:szCs w:val="18"/>
          </w:rPr>
          <w:t>zajištění a udržení řádného stavebního stavu mostního objektu jako nosné konstrukce pod drahou.</w:t>
        </w:r>
      </w:ins>
      <w:del w:id="502" w:author="Fiala Roman, Ing." w:date="2024-05-21T12:02:00Z">
        <w:r w:rsidRPr="0029692D" w:rsidDel="00563021">
          <w:rPr>
            <w:sz w:val="18"/>
            <w:szCs w:val="18"/>
            <w:rPrChange w:id="503" w:author="Fiala Roman, Ing." w:date="2024-05-29T11:11:00Z">
              <w:rPr>
                <w:sz w:val="18"/>
                <w:szCs w:val="18"/>
                <w:highlight w:val="green"/>
              </w:rPr>
            </w:rPrChange>
          </w:rPr>
          <w:delText>………………….</w:delText>
        </w:r>
      </w:del>
    </w:p>
    <w:p w14:paraId="796129D4" w14:textId="7F18BB6B" w:rsidR="001B29A7" w:rsidRPr="0029692D" w:rsidDel="00563021" w:rsidRDefault="001B29A7" w:rsidP="00F34D85">
      <w:pPr>
        <w:pStyle w:val="ZTPinfo-text-odr"/>
        <w:rPr>
          <w:del w:id="504" w:author="Fiala Roman, Ing." w:date="2024-05-21T12:05:00Z"/>
          <w:color w:val="auto"/>
          <w:rPrChange w:id="505" w:author="Fiala Roman, Ing." w:date="2024-05-29T11:11:00Z">
            <w:rPr>
              <w:del w:id="506" w:author="Fiala Roman, Ing." w:date="2024-05-21T12:05:00Z"/>
            </w:rPr>
          </w:rPrChange>
        </w:rPr>
      </w:pPr>
      <w:del w:id="507" w:author="Fiala Roman, Ing." w:date="2024-05-21T12:05:00Z">
        <w:r w:rsidRPr="0029692D" w:rsidDel="00563021">
          <w:rPr>
            <w:color w:val="auto"/>
            <w:rPrChange w:id="508" w:author="Fiala Roman, Ing." w:date="2024-05-29T11:11:00Z">
              <w:rPr/>
            </w:rPrChange>
          </w:rPr>
          <w:delText>Stručný popis co je účelem a cílem Díla „…" - např.: dlouhodobé udržení požadovaných parametrů trati provedením opravy traťového úseku xx - yy, výměna kolejového roštu za nový, vyčištění kolejového lože, zřízení bezstykové koleje, pročištění drážních příkopů, oprava propustků,….</w:delText>
        </w:r>
      </w:del>
    </w:p>
    <w:p w14:paraId="3755E3D8" w14:textId="1C68E28F" w:rsidR="0029692D" w:rsidRPr="0029692D" w:rsidRDefault="001B29A7" w:rsidP="0029692D">
      <w:pPr>
        <w:pStyle w:val="Text2-1"/>
        <w:rPr>
          <w:ins w:id="509" w:author="Fiala Roman, Ing." w:date="2024-05-29T11:11:00Z"/>
          <w:sz w:val="20"/>
          <w:szCs w:val="20"/>
          <w:shd w:val="clear" w:color="auto" w:fill="FFFFFF" w:themeFill="background1"/>
          <w:rPrChange w:id="510" w:author="Fiala Roman, Ing." w:date="2024-05-29T11:11:00Z">
            <w:rPr>
              <w:ins w:id="511" w:author="Fiala Roman, Ing." w:date="2024-05-29T11:11:00Z"/>
              <w:shd w:val="clear" w:color="auto" w:fill="FFFFFF" w:themeFill="background1"/>
            </w:rPr>
          </w:rPrChange>
        </w:rPr>
      </w:pPr>
      <w:r w:rsidRPr="0029692D">
        <w:t>R</w:t>
      </w:r>
      <w:r w:rsidRPr="0029692D">
        <w:rPr>
          <w:i/>
        </w:rPr>
        <w:t>ozsa</w:t>
      </w:r>
      <w:r w:rsidRPr="0029692D">
        <w:t xml:space="preserve">h Díla </w:t>
      </w:r>
      <w:r w:rsidRPr="0029692D">
        <w:rPr>
          <w:rPrChange w:id="512" w:author="Fiala Roman, Ing." w:date="2024-05-29T11:11:00Z">
            <w:rPr>
              <w:highlight w:val="green"/>
            </w:rPr>
          </w:rPrChange>
        </w:rPr>
        <w:t>„</w:t>
      </w:r>
      <w:ins w:id="513" w:author="Fiala Roman, Ing." w:date="2024-05-29T12:52:00Z">
        <w:r w:rsidR="00303A1F" w:rsidRPr="00303A1F">
          <w:t xml:space="preserve">Oprava mostu v km 0,265 na trati </w:t>
        </w:r>
        <w:proofErr w:type="gramStart"/>
        <w:r w:rsidR="00303A1F" w:rsidRPr="00303A1F">
          <w:t>Bzenec - Moravský</w:t>
        </w:r>
        <w:proofErr w:type="gramEnd"/>
        <w:r w:rsidR="00303A1F" w:rsidRPr="00303A1F">
          <w:t xml:space="preserve"> Písek</w:t>
        </w:r>
        <w:r w:rsidR="00303A1F">
          <w:t xml:space="preserve"> </w:t>
        </w:r>
      </w:ins>
      <w:del w:id="514" w:author="Fiala Roman, Ing." w:date="2024-05-21T12:05:00Z">
        <w:r w:rsidRPr="0029692D" w:rsidDel="00563021">
          <w:rPr>
            <w:rPrChange w:id="515" w:author="Fiala Roman, Ing." w:date="2024-05-29T11:11:00Z">
              <w:rPr>
                <w:highlight w:val="green"/>
              </w:rPr>
            </w:rPrChange>
          </w:rPr>
          <w:delText>…….</w:delText>
        </w:r>
      </w:del>
      <w:r w:rsidRPr="0029692D">
        <w:rPr>
          <w:rPrChange w:id="516" w:author="Fiala Roman, Ing." w:date="2024-05-29T11:11:00Z">
            <w:rPr>
              <w:highlight w:val="green"/>
            </w:rPr>
          </w:rPrChange>
        </w:rPr>
        <w:t>“</w:t>
      </w:r>
      <w:r w:rsidRPr="0029692D">
        <w:t xml:space="preserve"> je </w:t>
      </w:r>
      <w:ins w:id="517" w:author="Fiala Roman, Ing." w:date="2024-05-21T12:06:00Z">
        <w:r w:rsidR="00563021" w:rsidRPr="0029692D">
          <w:t>provedení výměny mostnic na most</w:t>
        </w:r>
      </w:ins>
      <w:ins w:id="518" w:author="Fiala Roman, Ing." w:date="2024-05-29T13:03:00Z">
        <w:r w:rsidR="00312C6D">
          <w:t>ě</w:t>
        </w:r>
      </w:ins>
      <w:ins w:id="519" w:author="Fiala Roman, Ing." w:date="2024-05-29T13:04:00Z">
        <w:r w:rsidR="006E00CC">
          <w:t>.</w:t>
        </w:r>
      </w:ins>
      <w:ins w:id="520" w:author="Fiala Roman, Ing." w:date="2024-05-21T12:07:00Z">
        <w:r w:rsidR="00563021" w:rsidRPr="0029692D">
          <w:rPr>
            <w:shd w:val="clear" w:color="auto" w:fill="FFFFFF" w:themeFill="background1"/>
            <w:rPrChange w:id="521" w:author="Fiala Roman, Ing." w:date="2024-05-29T11:11:00Z">
              <w:rPr/>
            </w:rPrChange>
          </w:rPr>
          <w:t xml:space="preserve"> </w:t>
        </w:r>
      </w:ins>
    </w:p>
    <w:p w14:paraId="4B0BF98F" w14:textId="11CB5DC7" w:rsidR="0029692D" w:rsidRPr="00303A1F" w:rsidRDefault="0029692D">
      <w:pPr>
        <w:pStyle w:val="Text2-1"/>
        <w:numPr>
          <w:ilvl w:val="0"/>
          <w:numId w:val="0"/>
        </w:numPr>
        <w:ind w:left="737"/>
        <w:rPr>
          <w:ins w:id="522" w:author="Fiala Roman, Ing." w:date="2024-05-29T11:10:00Z"/>
          <w:szCs w:val="20"/>
          <w:shd w:val="clear" w:color="auto" w:fill="FFFFFF" w:themeFill="background1"/>
          <w:rPrChange w:id="523" w:author="Fiala Roman, Ing." w:date="2024-05-29T12:53:00Z">
            <w:rPr>
              <w:ins w:id="524" w:author="Fiala Roman, Ing." w:date="2024-05-29T11:10:00Z"/>
              <w:color w:val="FF0000"/>
              <w:sz w:val="20"/>
              <w:szCs w:val="20"/>
              <w:shd w:val="clear" w:color="auto" w:fill="FFFFFF" w:themeFill="background1"/>
            </w:rPr>
          </w:rPrChange>
        </w:rPr>
        <w:pPrChange w:id="525" w:author="Fiala Roman, Ing." w:date="2024-05-29T11:11:00Z">
          <w:pPr>
            <w:pStyle w:val="Text2-1"/>
          </w:pPr>
        </w:pPrChange>
      </w:pPr>
      <w:ins w:id="526" w:author="Fiala Roman, Ing." w:date="2024-05-29T11:10:00Z">
        <w:r w:rsidRPr="00303A1F">
          <w:rPr>
            <w:szCs w:val="20"/>
            <w:shd w:val="clear" w:color="auto" w:fill="FFFFFF" w:themeFill="background1"/>
            <w:rPrChange w:id="527" w:author="Fiala Roman, Ing." w:date="2024-05-29T12:53:00Z">
              <w:rPr>
                <w:color w:val="FF0000"/>
                <w:sz w:val="20"/>
                <w:szCs w:val="20"/>
                <w:shd w:val="clear" w:color="auto" w:fill="FFFFFF" w:themeFill="background1"/>
              </w:rPr>
            </w:rPrChange>
          </w:rPr>
          <w:t>Oprava mostu v km 0,265 na trati Bzenec - Moravský Písek TÚ 2306 – 22 mostnic +</w:t>
        </w:r>
      </w:ins>
      <w:ins w:id="528" w:author="Fiala Roman, Ing." w:date="2024-06-10T07:26:00Z">
        <w:r w:rsidR="000860EF">
          <w:rPr>
            <w:szCs w:val="20"/>
            <w:shd w:val="clear" w:color="auto" w:fill="FFFFFF" w:themeFill="background1"/>
          </w:rPr>
          <w:t>4</w:t>
        </w:r>
      </w:ins>
      <w:bookmarkStart w:id="529" w:name="_GoBack"/>
      <w:bookmarkEnd w:id="529"/>
      <w:ins w:id="530" w:author="Fiala Roman, Ing." w:date="2024-05-29T11:10:00Z">
        <w:r w:rsidRPr="00303A1F">
          <w:rPr>
            <w:szCs w:val="20"/>
            <w:shd w:val="clear" w:color="auto" w:fill="FFFFFF" w:themeFill="background1"/>
            <w:rPrChange w:id="531" w:author="Fiala Roman, Ing." w:date="2024-05-29T12:53:00Z">
              <w:rPr>
                <w:color w:val="FF0000"/>
                <w:sz w:val="20"/>
                <w:szCs w:val="20"/>
                <w:shd w:val="clear" w:color="auto" w:fill="FFFFFF" w:themeFill="background1"/>
              </w:rPr>
            </w:rPrChange>
          </w:rPr>
          <w:t xml:space="preserve"> pozednice</w:t>
        </w:r>
      </w:ins>
    </w:p>
    <w:p w14:paraId="1F8EA5B9" w14:textId="440B31FB" w:rsidR="001B29A7" w:rsidRPr="009F2560" w:rsidRDefault="00563021">
      <w:pPr>
        <w:spacing w:after="120" w:line="264" w:lineRule="auto"/>
        <w:ind w:left="737"/>
        <w:jc w:val="both"/>
        <w:rPr>
          <w:sz w:val="18"/>
          <w:szCs w:val="18"/>
        </w:rPr>
        <w:pPrChange w:id="532" w:author="Fiala Roman, Ing." w:date="2024-05-29T11:10:00Z">
          <w:pPr>
            <w:numPr>
              <w:ilvl w:val="2"/>
              <w:numId w:val="9"/>
            </w:numPr>
            <w:tabs>
              <w:tab w:val="num" w:pos="737"/>
            </w:tabs>
            <w:spacing w:after="120" w:line="264" w:lineRule="auto"/>
            <w:ind w:left="737" w:hanging="737"/>
            <w:jc w:val="both"/>
          </w:pPr>
        </w:pPrChange>
      </w:pPr>
      <w:ins w:id="533" w:author="Fiala Roman, Ing." w:date="2024-05-21T12:07:00Z">
        <w:r w:rsidRPr="009F2560">
          <w:rPr>
            <w:sz w:val="18"/>
            <w:szCs w:val="18"/>
            <w:shd w:val="clear" w:color="auto" w:fill="FFFFFF" w:themeFill="background1"/>
            <w:rPrChange w:id="534" w:author="Fiala Roman, Ing." w:date="2024-05-29T11:52:00Z">
              <w:rPr>
                <w:sz w:val="18"/>
                <w:szCs w:val="18"/>
              </w:rPr>
            </w:rPrChange>
          </w:rPr>
          <w:t>včetně dokumentace skutečného provedení stavby a geometrického zaměření stavby</w:t>
        </w:r>
      </w:ins>
      <w:del w:id="535" w:author="Fiala Roman, Ing." w:date="2024-05-21T12:07:00Z">
        <w:r w:rsidR="001B29A7" w:rsidRPr="009F2560" w:rsidDel="00563021">
          <w:rPr>
            <w:sz w:val="18"/>
            <w:szCs w:val="18"/>
            <w:shd w:val="clear" w:color="auto" w:fill="FFFFFF" w:themeFill="background1"/>
            <w:rPrChange w:id="536" w:author="Fiala Roman, Ing." w:date="2024-05-29T11:52:00Z">
              <w:rPr>
                <w:sz w:val="18"/>
                <w:szCs w:val="18"/>
                <w:highlight w:val="green"/>
              </w:rPr>
            </w:rPrChange>
          </w:rPr>
          <w:delText>……</w:delText>
        </w:r>
      </w:del>
      <w:ins w:id="537" w:author="Fiala Roman, Ing." w:date="2024-05-21T12:07:00Z">
        <w:r w:rsidRPr="009F2560">
          <w:rPr>
            <w:sz w:val="18"/>
            <w:szCs w:val="18"/>
            <w:shd w:val="clear" w:color="auto" w:fill="FFFFFF" w:themeFill="background1"/>
            <w:rPrChange w:id="538" w:author="Fiala Roman, Ing." w:date="2024-05-29T11:52:00Z">
              <w:rPr>
                <w:sz w:val="18"/>
                <w:szCs w:val="18"/>
                <w:highlight w:val="green"/>
              </w:rPr>
            </w:rPrChange>
          </w:rPr>
          <w:t>.</w:t>
        </w:r>
      </w:ins>
      <w:ins w:id="539" w:author="Fiala Roman, Ing." w:date="2024-05-21T12:15:00Z">
        <w:r w:rsidR="00257A6B" w:rsidRPr="009F2560">
          <w:rPr>
            <w:sz w:val="18"/>
            <w:szCs w:val="18"/>
            <w:shd w:val="clear" w:color="auto" w:fill="FFFFFF" w:themeFill="background1"/>
            <w:rPrChange w:id="540" w:author="Fiala Roman, Ing." w:date="2024-05-29T11:52:00Z">
              <w:rPr>
                <w:sz w:val="18"/>
                <w:szCs w:val="18"/>
                <w:highlight w:val="green"/>
              </w:rPr>
            </w:rPrChange>
          </w:rPr>
          <w:t xml:space="preserve"> </w:t>
        </w:r>
      </w:ins>
    </w:p>
    <w:p w14:paraId="3E787FDA" w14:textId="0FFBA57A" w:rsidR="001B29A7" w:rsidRPr="009F2560" w:rsidDel="00563021" w:rsidRDefault="001B29A7" w:rsidP="00F34D85">
      <w:pPr>
        <w:pStyle w:val="Odrka1-1"/>
        <w:rPr>
          <w:del w:id="541" w:author="Fiala Roman, Ing." w:date="2024-05-21T12:07:00Z"/>
        </w:rPr>
      </w:pPr>
      <w:del w:id="542" w:author="Fiala Roman, Ing." w:date="2024-05-21T12:07:00Z">
        <w:r w:rsidRPr="009F2560" w:rsidDel="00563021">
          <w:rPr>
            <w:rPrChange w:id="543" w:author="Fiala Roman, Ing." w:date="2024-05-29T11:52:00Z">
              <w:rPr>
                <w:highlight w:val="green"/>
              </w:rPr>
            </w:rPrChange>
          </w:rPr>
          <w:delText>zhotovení stavby dle zadávací dokumentace,</w:delText>
        </w:r>
      </w:del>
    </w:p>
    <w:p w14:paraId="2FCD9946" w14:textId="7DFA6C74" w:rsidR="001B29A7" w:rsidRPr="009F2560" w:rsidDel="00563021" w:rsidRDefault="001B29A7" w:rsidP="00F34D85">
      <w:pPr>
        <w:pStyle w:val="Odrka1-1"/>
        <w:rPr>
          <w:del w:id="544" w:author="Fiala Roman, Ing." w:date="2024-05-21T12:07:00Z"/>
          <w:rPrChange w:id="545" w:author="Fiala Roman, Ing." w:date="2024-05-29T11:52:00Z">
            <w:rPr>
              <w:del w:id="546" w:author="Fiala Roman, Ing." w:date="2024-05-21T12:07:00Z"/>
              <w:highlight w:val="green"/>
            </w:rPr>
          </w:rPrChange>
        </w:rPr>
      </w:pPr>
      <w:del w:id="547" w:author="Fiala Roman, Ing." w:date="2024-05-21T12:07:00Z">
        <w:r w:rsidRPr="009F2560" w:rsidDel="00563021">
          <w:rPr>
            <w:rPrChange w:id="548" w:author="Fiala Roman, Ing." w:date="2024-05-29T11:52:00Z">
              <w:rPr>
                <w:highlight w:val="green"/>
              </w:rPr>
            </w:rPrChange>
          </w:rPr>
          <w:delText>zpracování Realizační dokumentace stavby,</w:delText>
        </w:r>
      </w:del>
    </w:p>
    <w:p w14:paraId="7D7DEC6A" w14:textId="544187CA" w:rsidR="001B29A7" w:rsidRPr="009F2560" w:rsidDel="00563021" w:rsidRDefault="001B29A7" w:rsidP="00F34D85">
      <w:pPr>
        <w:pStyle w:val="Odrka1-1"/>
        <w:rPr>
          <w:del w:id="549" w:author="Fiala Roman, Ing." w:date="2024-05-21T12:07:00Z"/>
          <w:rPrChange w:id="550" w:author="Fiala Roman, Ing." w:date="2024-05-29T11:52:00Z">
            <w:rPr>
              <w:del w:id="551" w:author="Fiala Roman, Ing." w:date="2024-05-21T12:07:00Z"/>
              <w:highlight w:val="green"/>
            </w:rPr>
          </w:rPrChange>
        </w:rPr>
      </w:pPr>
      <w:del w:id="552" w:author="Fiala Roman, Ing." w:date="2024-05-21T12:07:00Z">
        <w:r w:rsidRPr="009F2560" w:rsidDel="00563021">
          <w:rPr>
            <w:rPrChange w:id="553" w:author="Fiala Roman, Ing." w:date="2024-05-29T11:52:00Z">
              <w:rPr>
                <w:highlight w:val="green"/>
              </w:rPr>
            </w:rPrChange>
          </w:rPr>
          <w:delText>vypracování Dokumentace skutečného provedení stavby včetně geodetické části</w:delText>
        </w:r>
      </w:del>
    </w:p>
    <w:p w14:paraId="62E3A47A" w14:textId="3D4D12EB" w:rsidR="001B29A7" w:rsidRPr="009F2560" w:rsidDel="00563021" w:rsidRDefault="001B29A7" w:rsidP="00F34D85">
      <w:pPr>
        <w:pStyle w:val="ZTPinfo-text-odr"/>
        <w:rPr>
          <w:del w:id="554" w:author="Fiala Roman, Ing." w:date="2024-05-21T12:07:00Z"/>
          <w:color w:val="auto"/>
          <w:rPrChange w:id="555" w:author="Fiala Roman, Ing." w:date="2024-05-29T11:52:00Z">
            <w:rPr>
              <w:del w:id="556" w:author="Fiala Roman, Ing." w:date="2024-05-21T12:07:00Z"/>
            </w:rPr>
          </w:rPrChange>
        </w:rPr>
      </w:pPr>
      <w:del w:id="557" w:author="Fiala Roman, Ing." w:date="2024-05-21T12:07:00Z">
        <w:r w:rsidRPr="009F2560" w:rsidDel="00563021">
          <w:rPr>
            <w:i w:val="0"/>
            <w:color w:val="auto"/>
            <w:rPrChange w:id="558" w:author="Fiala Roman, Ing." w:date="2024-05-29T11:52:00Z">
              <w:rPr>
                <w:i w:val="0"/>
              </w:rPr>
            </w:rPrChange>
          </w:rPr>
          <w:delText>Zde lze uvést základní rozsah díla – např. provedení oprav a údržby dle zadávací dokumentace, vyhotovení realizační dokumentace, vypracování DSPS včetně geodetické části, …; případně lze vyjmenovat jednotlivé hlavní činnosti, které jsou obsaženy, případně lze specifikovat další základní úkony požadované po Zhotoviteli.</w:delText>
        </w:r>
      </w:del>
    </w:p>
    <w:p w14:paraId="5229D3D5" w14:textId="77777777" w:rsidR="001B29A7" w:rsidRPr="009F2560" w:rsidRDefault="001B29A7" w:rsidP="001B29A7">
      <w:pPr>
        <w:keepNext/>
        <w:numPr>
          <w:ilvl w:val="1"/>
          <w:numId w:val="9"/>
        </w:numPr>
        <w:spacing w:before="200" w:after="120" w:line="264" w:lineRule="auto"/>
        <w:outlineLvl w:val="1"/>
        <w:rPr>
          <w:b/>
          <w:szCs w:val="18"/>
        </w:rPr>
      </w:pPr>
      <w:bookmarkStart w:id="559" w:name="_Toc6410431"/>
      <w:bookmarkStart w:id="560" w:name="_Toc146112638"/>
      <w:bookmarkStart w:id="561" w:name="_Toc164150041"/>
      <w:r w:rsidRPr="009F2560">
        <w:rPr>
          <w:b/>
          <w:szCs w:val="18"/>
        </w:rPr>
        <w:t>Umístění stavby</w:t>
      </w:r>
      <w:bookmarkEnd w:id="559"/>
      <w:bookmarkEnd w:id="560"/>
      <w:bookmarkEnd w:id="561"/>
    </w:p>
    <w:p w14:paraId="2D5E5D86" w14:textId="0D7AD917" w:rsidR="009F2560" w:rsidRPr="009F2560" w:rsidRDefault="001B29A7" w:rsidP="001B29A7">
      <w:pPr>
        <w:numPr>
          <w:ilvl w:val="2"/>
          <w:numId w:val="9"/>
        </w:numPr>
        <w:spacing w:after="120" w:line="264" w:lineRule="auto"/>
        <w:jc w:val="both"/>
        <w:rPr>
          <w:ins w:id="562" w:author="Fiala Roman, Ing." w:date="2024-05-29T11:47:00Z"/>
          <w:sz w:val="18"/>
          <w:szCs w:val="18"/>
          <w:rPrChange w:id="563" w:author="Fiala Roman, Ing." w:date="2024-05-29T11:52:00Z">
            <w:rPr>
              <w:ins w:id="564" w:author="Fiala Roman, Ing." w:date="2024-05-29T11:47:00Z"/>
              <w:color w:val="FF0000"/>
              <w:sz w:val="18"/>
              <w:szCs w:val="18"/>
            </w:rPr>
          </w:rPrChange>
        </w:rPr>
      </w:pPr>
      <w:r w:rsidRPr="009F2560">
        <w:rPr>
          <w:sz w:val="18"/>
          <w:szCs w:val="18"/>
        </w:rPr>
        <w:t>Stavba bude probíhat</w:t>
      </w:r>
      <w:del w:id="565" w:author="Fiala Roman, Ing." w:date="2024-05-29T11:47:00Z">
        <w:r w:rsidRPr="009F2560" w:rsidDel="009F2560">
          <w:rPr>
            <w:sz w:val="18"/>
            <w:szCs w:val="18"/>
          </w:rPr>
          <w:delText xml:space="preserve"> </w:delText>
        </w:r>
      </w:del>
      <w:ins w:id="566" w:author="Fiala Roman, Ing." w:date="2024-05-29T11:47:00Z">
        <w:r w:rsidR="009F2560" w:rsidRPr="009F2560">
          <w:rPr>
            <w:sz w:val="18"/>
            <w:szCs w:val="18"/>
            <w:rPrChange w:id="567" w:author="Fiala Roman, Ing." w:date="2024-05-29T11:52:00Z">
              <w:rPr>
                <w:color w:val="FF0000"/>
                <w:sz w:val="18"/>
                <w:szCs w:val="18"/>
              </w:rPr>
            </w:rPrChange>
          </w:rPr>
          <w:t>:</w:t>
        </w:r>
      </w:ins>
      <w:del w:id="568" w:author="Fiala Roman, Ing." w:date="2024-05-29T11:47:00Z">
        <w:r w:rsidRPr="009F2560" w:rsidDel="009F2560">
          <w:rPr>
            <w:sz w:val="18"/>
            <w:szCs w:val="18"/>
          </w:rPr>
          <w:delText xml:space="preserve">na trati </w:delText>
        </w:r>
      </w:del>
    </w:p>
    <w:p w14:paraId="29B0615B" w14:textId="6CF76EA5" w:rsidR="001B29A7" w:rsidRPr="009F2560" w:rsidRDefault="009F2560">
      <w:pPr>
        <w:spacing w:after="120" w:line="264" w:lineRule="auto"/>
        <w:ind w:left="737"/>
        <w:jc w:val="both"/>
        <w:rPr>
          <w:sz w:val="18"/>
          <w:szCs w:val="18"/>
        </w:rPr>
        <w:pPrChange w:id="569" w:author="Fiala Roman, Ing." w:date="2024-05-29T11:47:00Z">
          <w:pPr>
            <w:numPr>
              <w:ilvl w:val="2"/>
              <w:numId w:val="9"/>
            </w:numPr>
            <w:tabs>
              <w:tab w:val="num" w:pos="737"/>
            </w:tabs>
            <w:spacing w:after="120" w:line="264" w:lineRule="auto"/>
            <w:ind w:left="737" w:hanging="737"/>
            <w:jc w:val="both"/>
          </w:pPr>
        </w:pPrChange>
      </w:pPr>
      <w:ins w:id="570" w:author="Fiala Roman, Ing." w:date="2024-05-29T11:47:00Z">
        <w:r w:rsidRPr="009F2560">
          <w:rPr>
            <w:sz w:val="18"/>
            <w:szCs w:val="18"/>
            <w:rPrChange w:id="571" w:author="Fiala Roman, Ing." w:date="2024-05-29T11:52:00Z">
              <w:rPr>
                <w:color w:val="FF0000"/>
                <w:sz w:val="18"/>
                <w:szCs w:val="18"/>
              </w:rPr>
            </w:rPrChange>
          </w:rPr>
          <w:t xml:space="preserve">Km 0,265 </w:t>
        </w:r>
      </w:ins>
      <w:del w:id="572" w:author="Fiala Roman, Ing." w:date="2024-05-21T12:14:00Z">
        <w:r w:rsidR="001B29A7" w:rsidRPr="009F2560" w:rsidDel="00257A6B">
          <w:rPr>
            <w:sz w:val="18"/>
            <w:szCs w:val="18"/>
            <w:rPrChange w:id="573" w:author="Fiala Roman, Ing." w:date="2024-05-29T11:52:00Z">
              <w:rPr>
                <w:sz w:val="18"/>
                <w:szCs w:val="18"/>
                <w:highlight w:val="green"/>
              </w:rPr>
            </w:rPrChange>
          </w:rPr>
          <w:delText>…………………</w:delText>
        </w:r>
      </w:del>
      <w:ins w:id="574" w:author="Fiala Roman, Ing." w:date="2024-05-29T11:47:00Z">
        <w:r w:rsidRPr="009F2560">
          <w:t xml:space="preserve"> </w:t>
        </w:r>
        <w:r w:rsidRPr="009F2560">
          <w:rPr>
            <w:sz w:val="18"/>
            <w:szCs w:val="18"/>
            <w:rPrChange w:id="575" w:author="Fiala Roman, Ing." w:date="2024-05-29T11:52:00Z">
              <w:rPr>
                <w:color w:val="FF0000"/>
                <w:sz w:val="18"/>
                <w:szCs w:val="18"/>
              </w:rPr>
            </w:rPrChange>
          </w:rPr>
          <w:t>TU 2306 - Bzenec (mimo) - Moravský Písek (mimo)</w:t>
        </w:r>
      </w:ins>
    </w:p>
    <w:p w14:paraId="6E93A4C4" w14:textId="77777777" w:rsidR="001B29A7" w:rsidRPr="009F2560"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Change w:id="576" w:author="Fiala Roman, Ing." w:date="2024-05-29T11:52:00Z">
            <w:rPr>
              <w:rFonts w:asciiTheme="majorHAnsi" w:hAnsiTheme="majorHAnsi"/>
              <w:b/>
              <w:noProof/>
              <w:sz w:val="14"/>
              <w:szCs w:val="18"/>
              <w:highlight w:val="green"/>
              <w:lang w:eastAsia="cs-CZ"/>
            </w:rPr>
          </w:rPrChange>
        </w:rPr>
      </w:pPr>
      <w:r w:rsidRPr="009F2560">
        <w:rPr>
          <w:rFonts w:asciiTheme="majorHAnsi" w:hAnsiTheme="majorHAnsi"/>
          <w:b/>
          <w:noProof/>
          <w:sz w:val="14"/>
          <w:szCs w:val="18"/>
          <w:lang w:eastAsia="cs-CZ"/>
          <w:rPrChange w:id="577" w:author="Fiala Roman, Ing." w:date="2024-05-29T11:52:00Z">
            <w:rPr>
              <w:rFonts w:asciiTheme="majorHAnsi" w:hAnsiTheme="majorHAnsi"/>
              <w:b/>
              <w:noProof/>
              <w:sz w:val="14"/>
              <w:szCs w:val="18"/>
              <w:highlight w:val="green"/>
              <w:lang w:eastAsia="cs-CZ"/>
            </w:rPr>
          </w:rPrChange>
        </w:rPr>
        <w:t>Údaje o stavbě</w:t>
      </w:r>
    </w:p>
    <w:tbl>
      <w:tblPr>
        <w:tblStyle w:val="TabZTPbez1"/>
        <w:tblW w:w="8080" w:type="dxa"/>
        <w:tblInd w:w="737" w:type="dxa"/>
        <w:tblLook w:val="04E0" w:firstRow="1" w:lastRow="1" w:firstColumn="1" w:lastColumn="0" w:noHBand="0" w:noVBand="1"/>
      </w:tblPr>
      <w:tblGrid>
        <w:gridCol w:w="2949"/>
        <w:gridCol w:w="5131"/>
      </w:tblGrid>
      <w:tr w:rsidR="0029692D" w:rsidRPr="009F2560"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9F2560" w:rsidRDefault="001B29A7" w:rsidP="001B29A7">
            <w:pPr>
              <w:spacing w:before="20" w:after="20" w:line="240" w:lineRule="auto"/>
              <w:rPr>
                <w:sz w:val="14"/>
                <w:szCs w:val="18"/>
                <w:rPrChange w:id="578" w:author="Fiala Roman, Ing." w:date="2024-05-29T11:52:00Z">
                  <w:rPr>
                    <w:sz w:val="14"/>
                    <w:szCs w:val="18"/>
                    <w:highlight w:val="green"/>
                  </w:rPr>
                </w:rPrChange>
              </w:rPr>
            </w:pPr>
            <w:r w:rsidRPr="009F2560">
              <w:rPr>
                <w:sz w:val="14"/>
                <w:szCs w:val="18"/>
                <w:rPrChange w:id="579" w:author="Fiala Roman, Ing." w:date="2024-05-29T11:52:00Z">
                  <w:rPr>
                    <w:sz w:val="14"/>
                    <w:szCs w:val="18"/>
                    <w:highlight w:val="green"/>
                  </w:rPr>
                </w:rPrChange>
              </w:rPr>
              <w:t>Označení</w:t>
            </w:r>
          </w:p>
        </w:tc>
        <w:tc>
          <w:tcPr>
            <w:tcW w:w="5131" w:type="dxa"/>
            <w:tcBorders>
              <w:bottom w:val="single" w:sz="2" w:space="0" w:color="auto"/>
            </w:tcBorders>
          </w:tcPr>
          <w:p w14:paraId="6F19AB4A" w14:textId="30CECA47" w:rsidR="001B29A7" w:rsidRPr="009F2560" w:rsidRDefault="00303A1F"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Change w:id="580" w:author="Fiala Roman, Ing." w:date="2024-05-29T11:52:00Z">
                  <w:rPr>
                    <w:sz w:val="14"/>
                    <w:szCs w:val="18"/>
                    <w:highlight w:val="green"/>
                  </w:rPr>
                </w:rPrChange>
              </w:rPr>
            </w:pPr>
            <w:ins w:id="581" w:author="Fiala Roman, Ing." w:date="2024-05-29T12:52:00Z">
              <w:r w:rsidRPr="00303A1F">
                <w:rPr>
                  <w:sz w:val="14"/>
                  <w:szCs w:val="18"/>
                </w:rPr>
                <w:t xml:space="preserve">Oprava mostu v km 0,265 na trati </w:t>
              </w:r>
              <w:proofErr w:type="gramStart"/>
              <w:r w:rsidRPr="00303A1F">
                <w:rPr>
                  <w:sz w:val="14"/>
                  <w:szCs w:val="18"/>
                </w:rPr>
                <w:t>Bzenec - Moravský</w:t>
              </w:r>
              <w:proofErr w:type="gramEnd"/>
              <w:r w:rsidRPr="00303A1F">
                <w:rPr>
                  <w:sz w:val="14"/>
                  <w:szCs w:val="18"/>
                </w:rPr>
                <w:t xml:space="preserve"> Písek</w:t>
              </w:r>
            </w:ins>
          </w:p>
        </w:tc>
      </w:tr>
      <w:tr w:rsidR="0029692D" w:rsidRPr="009F2560"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9F2560" w:rsidRDefault="001B29A7" w:rsidP="001B29A7">
            <w:pPr>
              <w:spacing w:before="20" w:after="20" w:line="240" w:lineRule="auto"/>
              <w:rPr>
                <w:sz w:val="14"/>
                <w:szCs w:val="18"/>
                <w:rPrChange w:id="582" w:author="Fiala Roman, Ing." w:date="2024-05-29T11:52:00Z">
                  <w:rPr>
                    <w:sz w:val="14"/>
                    <w:szCs w:val="18"/>
                    <w:highlight w:val="green"/>
                  </w:rPr>
                </w:rPrChange>
              </w:rPr>
            </w:pPr>
            <w:r w:rsidRPr="009F2560">
              <w:rPr>
                <w:sz w:val="14"/>
                <w:szCs w:val="18"/>
                <w:rPrChange w:id="583" w:author="Fiala Roman, Ing." w:date="2024-05-29T11:52:00Z">
                  <w:rPr>
                    <w:sz w:val="14"/>
                    <w:szCs w:val="18"/>
                    <w:highlight w:val="green"/>
                  </w:rPr>
                </w:rPrChange>
              </w:rPr>
              <w:t>Kraj</w:t>
            </w:r>
          </w:p>
        </w:tc>
        <w:tc>
          <w:tcPr>
            <w:tcW w:w="5131" w:type="dxa"/>
            <w:tcBorders>
              <w:bottom w:val="single" w:sz="2" w:space="0" w:color="auto"/>
            </w:tcBorders>
          </w:tcPr>
          <w:p w14:paraId="3858030F" w14:textId="3FA67E97" w:rsidR="001B29A7" w:rsidRPr="009F2560" w:rsidRDefault="00563021"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Change w:id="584" w:author="Fiala Roman, Ing." w:date="2024-05-29T11:52:00Z">
                  <w:rPr>
                    <w:sz w:val="14"/>
                    <w:szCs w:val="18"/>
                    <w:highlight w:val="green"/>
                  </w:rPr>
                </w:rPrChange>
              </w:rPr>
            </w:pPr>
            <w:ins w:id="585" w:author="Fiala Roman, Ing." w:date="2024-05-21T12:11:00Z">
              <w:r w:rsidRPr="009F2560">
                <w:rPr>
                  <w:sz w:val="14"/>
                  <w:szCs w:val="18"/>
                  <w:rPrChange w:id="586" w:author="Fiala Roman, Ing." w:date="2024-05-29T11:52:00Z">
                    <w:rPr>
                      <w:sz w:val="14"/>
                      <w:szCs w:val="18"/>
                      <w:highlight w:val="green"/>
                    </w:rPr>
                  </w:rPrChange>
                </w:rPr>
                <w:t>Jihomoravský</w:t>
              </w:r>
            </w:ins>
          </w:p>
        </w:tc>
      </w:tr>
      <w:tr w:rsidR="0029692D" w:rsidRPr="009F2560"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9F2560" w:rsidRDefault="001B29A7" w:rsidP="001B29A7">
            <w:pPr>
              <w:spacing w:before="20" w:after="20" w:line="240" w:lineRule="auto"/>
              <w:rPr>
                <w:sz w:val="14"/>
                <w:szCs w:val="18"/>
                <w:rPrChange w:id="587" w:author="Fiala Roman, Ing." w:date="2024-05-29T11:52:00Z">
                  <w:rPr>
                    <w:sz w:val="14"/>
                    <w:szCs w:val="18"/>
                    <w:highlight w:val="green"/>
                  </w:rPr>
                </w:rPrChange>
              </w:rPr>
            </w:pPr>
            <w:r w:rsidRPr="009F2560">
              <w:rPr>
                <w:sz w:val="14"/>
                <w:szCs w:val="18"/>
                <w:rPrChange w:id="588" w:author="Fiala Roman, Ing." w:date="2024-05-29T11:52:00Z">
                  <w:rPr>
                    <w:sz w:val="14"/>
                    <w:szCs w:val="18"/>
                    <w:highlight w:val="green"/>
                  </w:rPr>
                </w:rPrChange>
              </w:rPr>
              <w:t>Okres</w:t>
            </w:r>
          </w:p>
        </w:tc>
        <w:tc>
          <w:tcPr>
            <w:tcW w:w="5131" w:type="dxa"/>
            <w:tcBorders>
              <w:top w:val="single" w:sz="2" w:space="0" w:color="auto"/>
              <w:left w:val="single" w:sz="2" w:space="0" w:color="auto"/>
              <w:bottom w:val="single" w:sz="2" w:space="0" w:color="auto"/>
              <w:right w:val="nil"/>
            </w:tcBorders>
          </w:tcPr>
          <w:p w14:paraId="4FAF49D3" w14:textId="3F3F94A7" w:rsidR="001B29A7" w:rsidRPr="009F2560" w:rsidRDefault="009F2560"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Change w:id="589" w:author="Fiala Roman, Ing." w:date="2024-05-29T11:52:00Z">
                  <w:rPr>
                    <w:sz w:val="14"/>
                    <w:szCs w:val="18"/>
                    <w:highlight w:val="green"/>
                  </w:rPr>
                </w:rPrChange>
              </w:rPr>
            </w:pPr>
            <w:ins w:id="590" w:author="Fiala Roman, Ing." w:date="2024-05-29T11:46:00Z">
              <w:r w:rsidRPr="009F2560">
                <w:rPr>
                  <w:sz w:val="14"/>
                  <w:szCs w:val="18"/>
                  <w:rPrChange w:id="591" w:author="Fiala Roman, Ing." w:date="2024-05-29T11:52:00Z">
                    <w:rPr>
                      <w:color w:val="FF0000"/>
                      <w:sz w:val="14"/>
                      <w:szCs w:val="18"/>
                    </w:rPr>
                  </w:rPrChange>
                </w:rPr>
                <w:t>Hodonín</w:t>
              </w:r>
            </w:ins>
          </w:p>
        </w:tc>
      </w:tr>
      <w:tr w:rsidR="0029692D" w:rsidRPr="009F2560" w14:paraId="02B46F3C" w14:textId="77777777" w:rsidTr="00257A6B">
        <w:trPr>
          <w:trHeight w:val="33"/>
        </w:trPr>
        <w:tc>
          <w:tcPr>
            <w:cnfStyle w:val="001000000000" w:firstRow="0" w:lastRow="0" w:firstColumn="1" w:lastColumn="0" w:oddVBand="0" w:evenVBand="0" w:oddHBand="0" w:evenHBand="0" w:firstRowFirstColumn="0" w:firstRowLastColumn="0" w:lastRowFirstColumn="0" w:lastRowLastColumn="0"/>
            <w:tcW w:w="0" w:type="dxa"/>
            <w:tcBorders>
              <w:top w:val="single" w:sz="2" w:space="0" w:color="auto"/>
              <w:left w:val="nil"/>
              <w:bottom w:val="single" w:sz="2" w:space="0" w:color="auto"/>
              <w:right w:val="single" w:sz="2" w:space="0" w:color="auto"/>
            </w:tcBorders>
            <w:hideMark/>
          </w:tcPr>
          <w:p w14:paraId="02D950C1" w14:textId="77777777" w:rsidR="001B29A7" w:rsidRPr="009F2560" w:rsidRDefault="001B29A7" w:rsidP="001B29A7">
            <w:pPr>
              <w:spacing w:before="20" w:after="20" w:line="240" w:lineRule="auto"/>
              <w:rPr>
                <w:sz w:val="14"/>
                <w:szCs w:val="18"/>
                <w:rPrChange w:id="592" w:author="Fiala Roman, Ing." w:date="2024-05-29T11:52:00Z">
                  <w:rPr>
                    <w:sz w:val="14"/>
                    <w:szCs w:val="18"/>
                    <w:highlight w:val="green"/>
                  </w:rPr>
                </w:rPrChange>
              </w:rPr>
            </w:pPr>
            <w:r w:rsidRPr="009F2560">
              <w:rPr>
                <w:sz w:val="14"/>
                <w:szCs w:val="18"/>
                <w:rPrChange w:id="593" w:author="Fiala Roman, Ing." w:date="2024-05-29T11:52:00Z">
                  <w:rPr>
                    <w:sz w:val="14"/>
                    <w:szCs w:val="18"/>
                    <w:highlight w:val="green"/>
                  </w:rPr>
                </w:rPrChange>
              </w:rPr>
              <w:t>Katastrální území</w:t>
            </w:r>
          </w:p>
        </w:tc>
        <w:tc>
          <w:tcPr>
            <w:tcW w:w="0" w:type="dxa"/>
            <w:tcBorders>
              <w:top w:val="single" w:sz="2" w:space="0" w:color="auto"/>
              <w:left w:val="single" w:sz="2" w:space="0" w:color="auto"/>
              <w:bottom w:val="single" w:sz="2" w:space="0" w:color="auto"/>
              <w:right w:val="nil"/>
            </w:tcBorders>
          </w:tcPr>
          <w:p w14:paraId="65FBA9F8" w14:textId="6A668F76" w:rsidR="001B29A7" w:rsidRPr="009F2560" w:rsidRDefault="009F2560"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Change w:id="594" w:author="Fiala Roman, Ing." w:date="2024-05-29T11:52:00Z">
                  <w:rPr>
                    <w:sz w:val="14"/>
                    <w:szCs w:val="18"/>
                    <w:highlight w:val="green"/>
                  </w:rPr>
                </w:rPrChange>
              </w:rPr>
            </w:pPr>
            <w:ins w:id="595" w:author="Fiala Roman, Ing." w:date="2024-05-29T11:46:00Z">
              <w:r w:rsidRPr="009F2560">
                <w:rPr>
                  <w:sz w:val="14"/>
                  <w:szCs w:val="18"/>
                  <w:rPrChange w:id="596" w:author="Fiala Roman, Ing." w:date="2024-05-29T11:52:00Z">
                    <w:rPr>
                      <w:color w:val="FF0000"/>
                      <w:sz w:val="14"/>
                      <w:szCs w:val="18"/>
                    </w:rPr>
                  </w:rPrChange>
                </w:rPr>
                <w:t>Bzenec</w:t>
              </w:r>
            </w:ins>
          </w:p>
        </w:tc>
      </w:tr>
      <w:tr w:rsidR="0029692D" w:rsidRPr="009F2560"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9F2560" w:rsidRDefault="001B29A7" w:rsidP="001B29A7">
            <w:pPr>
              <w:spacing w:before="20" w:after="20" w:line="240" w:lineRule="auto"/>
              <w:rPr>
                <w:sz w:val="14"/>
                <w:szCs w:val="18"/>
                <w:rPrChange w:id="597" w:author="Fiala Roman, Ing." w:date="2024-05-29T11:52:00Z">
                  <w:rPr>
                    <w:sz w:val="14"/>
                    <w:szCs w:val="18"/>
                    <w:highlight w:val="green"/>
                  </w:rPr>
                </w:rPrChange>
              </w:rPr>
            </w:pPr>
            <w:r w:rsidRPr="009F2560">
              <w:rPr>
                <w:sz w:val="14"/>
                <w:szCs w:val="18"/>
                <w:rPrChange w:id="598" w:author="Fiala Roman, Ing." w:date="2024-05-29T11:52:00Z">
                  <w:rPr>
                    <w:sz w:val="14"/>
                    <w:szCs w:val="18"/>
                    <w:highlight w:val="green"/>
                  </w:rPr>
                </w:rPrChange>
              </w:rPr>
              <w:t xml:space="preserve">Správce </w:t>
            </w:r>
          </w:p>
        </w:tc>
        <w:tc>
          <w:tcPr>
            <w:tcW w:w="5131" w:type="dxa"/>
            <w:hideMark/>
          </w:tcPr>
          <w:p w14:paraId="4ED19AA4" w14:textId="0112A05C" w:rsidR="001B29A7" w:rsidRPr="009F2560"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9F2560">
              <w:rPr>
                <w:sz w:val="14"/>
                <w:szCs w:val="18"/>
                <w:rPrChange w:id="599" w:author="Fiala Roman, Ing." w:date="2024-05-29T11:52:00Z">
                  <w:rPr>
                    <w:sz w:val="14"/>
                    <w:szCs w:val="18"/>
                    <w:highlight w:val="green"/>
                  </w:rPr>
                </w:rPrChange>
              </w:rPr>
              <w:t xml:space="preserve">OŘ </w:t>
            </w:r>
            <w:del w:id="600" w:author="Fiala Roman, Ing." w:date="2024-05-21T12:11:00Z">
              <w:r w:rsidRPr="009F2560" w:rsidDel="00257A6B">
                <w:rPr>
                  <w:sz w:val="14"/>
                  <w:szCs w:val="18"/>
                  <w:rPrChange w:id="601" w:author="Fiala Roman, Ing." w:date="2024-05-29T11:52:00Z">
                    <w:rPr>
                      <w:sz w:val="14"/>
                      <w:szCs w:val="18"/>
                      <w:highlight w:val="green"/>
                    </w:rPr>
                  </w:rPrChange>
                </w:rPr>
                <w:delText>……</w:delText>
              </w:r>
            </w:del>
            <w:ins w:id="602" w:author="Fiala Roman, Ing." w:date="2024-05-21T12:11:00Z">
              <w:r w:rsidR="00257A6B" w:rsidRPr="009F2560">
                <w:rPr>
                  <w:sz w:val="14"/>
                  <w:szCs w:val="18"/>
                  <w:rPrChange w:id="603" w:author="Fiala Roman, Ing." w:date="2024-05-29T11:52:00Z">
                    <w:rPr>
                      <w:sz w:val="14"/>
                      <w:szCs w:val="18"/>
                      <w:highlight w:val="green"/>
                    </w:rPr>
                  </w:rPrChange>
                </w:rPr>
                <w:t>Brno</w:t>
              </w:r>
            </w:ins>
          </w:p>
        </w:tc>
      </w:tr>
    </w:tbl>
    <w:p w14:paraId="0DF3745D" w14:textId="28AFCC80" w:rsidR="001B29A7" w:rsidRPr="009F2560" w:rsidRDefault="00257A6B" w:rsidP="00257A6B">
      <w:pPr>
        <w:pStyle w:val="ZTPinfo-text-odr"/>
        <w:numPr>
          <w:ilvl w:val="0"/>
          <w:numId w:val="0"/>
        </w:numPr>
        <w:ind w:left="360" w:firstLine="349"/>
        <w:rPr>
          <w:ins w:id="604" w:author="Fiala Roman, Ing." w:date="2024-05-29T11:48:00Z"/>
          <w:color w:val="auto"/>
          <w:rPrChange w:id="605" w:author="Fiala Roman, Ing." w:date="2024-05-29T11:52:00Z">
            <w:rPr>
              <w:ins w:id="606" w:author="Fiala Roman, Ing." w:date="2024-05-29T11:48:00Z"/>
              <w:color w:val="FF0000"/>
            </w:rPr>
          </w:rPrChange>
        </w:rPr>
      </w:pPr>
      <w:ins w:id="607" w:author="Fiala Roman, Ing." w:date="2024-05-21T12:12:00Z">
        <w:r w:rsidRPr="009F2560">
          <w:rPr>
            <w:color w:val="auto"/>
            <w:rPrChange w:id="608" w:author="Fiala Roman, Ing." w:date="2024-05-29T11:52:00Z">
              <w:rPr/>
            </w:rPrChange>
          </w:rPr>
          <w:t xml:space="preserve"> </w:t>
        </w:r>
      </w:ins>
      <w:del w:id="609" w:author="Fiala Roman, Ing." w:date="2024-05-21T12:12:00Z">
        <w:r w:rsidR="001B29A7" w:rsidRPr="009F2560" w:rsidDel="00257A6B">
          <w:rPr>
            <w:color w:val="auto"/>
            <w:rPrChange w:id="610" w:author="Fiala Roman, Ing." w:date="2024-05-29T11:52:00Z">
              <w:rPr/>
            </w:rPrChange>
          </w:rPr>
          <w:delText>Uvede se kraj, okres, obec, TUDU, katastrální území, případně p. č. dotčeného pozemku, bližší popis (např. staničení, část objektu apod.), zařazení tratě.</w:delText>
        </w:r>
      </w:del>
    </w:p>
    <w:p w14:paraId="35232749" w14:textId="5B962896" w:rsidR="00257A6B" w:rsidRPr="009F2560" w:rsidRDefault="009F2560">
      <w:pPr>
        <w:pStyle w:val="ZTPinfo-text-odr"/>
        <w:numPr>
          <w:ilvl w:val="0"/>
          <w:numId w:val="0"/>
        </w:numPr>
        <w:ind w:left="360" w:firstLine="349"/>
        <w:jc w:val="center"/>
        <w:rPr>
          <w:ins w:id="611" w:author="Fiala Roman, Ing." w:date="2024-05-21T12:12:00Z"/>
          <w:color w:val="auto"/>
          <w:rPrChange w:id="612" w:author="Fiala Roman, Ing." w:date="2024-05-29T11:52:00Z">
            <w:rPr>
              <w:ins w:id="613" w:author="Fiala Roman, Ing." w:date="2024-05-21T12:12:00Z"/>
            </w:rPr>
          </w:rPrChange>
        </w:rPr>
        <w:pPrChange w:id="614" w:author="Fiala Roman, Ing." w:date="2024-05-21T12:14:00Z">
          <w:pPr>
            <w:pStyle w:val="ZTPinfo-text-odr"/>
            <w:numPr>
              <w:numId w:val="0"/>
            </w:numPr>
            <w:ind w:left="360" w:firstLine="349"/>
          </w:pPr>
        </w:pPrChange>
      </w:pPr>
      <w:ins w:id="615" w:author="Fiala Roman, Ing." w:date="2024-05-29T11:48:00Z">
        <w:r w:rsidRPr="009F2560">
          <w:rPr>
            <w:noProof/>
            <w:color w:val="auto"/>
            <w:rPrChange w:id="616" w:author="Fiala Roman, Ing." w:date="2024-05-29T11:52:00Z">
              <w:rPr>
                <w:noProof/>
              </w:rPr>
            </w:rPrChange>
          </w:rPr>
          <w:drawing>
            <wp:inline distT="0" distB="0" distL="0" distR="0" wp14:anchorId="62CCA9A1" wp14:editId="6094707C">
              <wp:extent cx="5543550" cy="34201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43550" cy="3420110"/>
                      </a:xfrm>
                      <a:prstGeom prst="rect">
                        <a:avLst/>
                      </a:prstGeom>
                    </pic:spPr>
                  </pic:pic>
                </a:graphicData>
              </a:graphic>
            </wp:inline>
          </w:drawing>
        </w:r>
        <w:r w:rsidRPr="009F2560">
          <w:rPr>
            <w:color w:val="auto"/>
            <w:rPrChange w:id="617" w:author="Fiala Roman, Ing." w:date="2024-05-29T11:52:00Z">
              <w:rPr>
                <w:color w:val="FF0000"/>
              </w:rPr>
            </w:rPrChange>
          </w:rPr>
          <w:t xml:space="preserve"> </w:t>
        </w:r>
      </w:ins>
    </w:p>
    <w:p w14:paraId="2866B07B" w14:textId="2A685C7B" w:rsidR="009F2560" w:rsidRPr="0029692D" w:rsidRDefault="009F2560" w:rsidP="00257A6B">
      <w:pPr>
        <w:pStyle w:val="ZTPinfo-text-odr"/>
        <w:numPr>
          <w:ilvl w:val="0"/>
          <w:numId w:val="0"/>
        </w:numPr>
        <w:ind w:left="360" w:firstLine="349"/>
        <w:rPr>
          <w:ins w:id="618" w:author="Fiala Roman, Ing." w:date="2024-05-21T12:14:00Z"/>
          <w:color w:val="FF0000"/>
          <w:rPrChange w:id="619" w:author="Fiala Roman, Ing." w:date="2024-05-29T11:09:00Z">
            <w:rPr>
              <w:ins w:id="620" w:author="Fiala Roman, Ing." w:date="2024-05-21T12:14:00Z"/>
            </w:rPr>
          </w:rPrChange>
        </w:rPr>
      </w:pPr>
    </w:p>
    <w:p w14:paraId="68322553" w14:textId="0FFA1AA9" w:rsidR="00257A6B" w:rsidRPr="0015220E" w:rsidDel="009F2560" w:rsidRDefault="00257A6B">
      <w:pPr>
        <w:pStyle w:val="ZTPinfo-text-odr"/>
        <w:numPr>
          <w:ilvl w:val="0"/>
          <w:numId w:val="0"/>
        </w:numPr>
        <w:ind w:left="360" w:firstLine="349"/>
        <w:jc w:val="center"/>
        <w:rPr>
          <w:del w:id="621" w:author="Fiala Roman, Ing." w:date="2024-05-29T11:49:00Z"/>
          <w:color w:val="auto"/>
          <w:rPrChange w:id="622" w:author="Fiala Roman, Ing." w:date="2024-05-29T11:56:00Z">
            <w:rPr>
              <w:del w:id="623" w:author="Fiala Roman, Ing." w:date="2024-05-29T11:49:00Z"/>
            </w:rPr>
          </w:rPrChange>
        </w:rPr>
        <w:pPrChange w:id="624" w:author="Fiala Roman, Ing." w:date="2024-05-21T12:14:00Z">
          <w:pPr>
            <w:pStyle w:val="ZTPinfo-text-odr"/>
          </w:pPr>
        </w:pPrChange>
      </w:pPr>
    </w:p>
    <w:p w14:paraId="4FC3D51F" w14:textId="77777777" w:rsidR="001B29A7" w:rsidRPr="0015220E" w:rsidRDefault="001B29A7" w:rsidP="001B29A7">
      <w:pPr>
        <w:keepNext/>
        <w:numPr>
          <w:ilvl w:val="0"/>
          <w:numId w:val="9"/>
        </w:numPr>
        <w:spacing w:before="280" w:after="120" w:line="264" w:lineRule="auto"/>
        <w:outlineLvl w:val="0"/>
        <w:rPr>
          <w:b/>
          <w:caps/>
          <w:sz w:val="22"/>
          <w:szCs w:val="18"/>
        </w:rPr>
      </w:pPr>
      <w:bookmarkStart w:id="625" w:name="_Toc6410432"/>
      <w:bookmarkStart w:id="626" w:name="_Toc146112639"/>
      <w:bookmarkStart w:id="627" w:name="_Toc164150042"/>
      <w:r w:rsidRPr="0015220E">
        <w:rPr>
          <w:b/>
          <w:caps/>
          <w:sz w:val="22"/>
          <w:szCs w:val="18"/>
        </w:rPr>
        <w:t>PŘEHLED VÝCHOZÍCH PODKLADŮ</w:t>
      </w:r>
      <w:bookmarkEnd w:id="625"/>
      <w:bookmarkEnd w:id="626"/>
      <w:bookmarkEnd w:id="627"/>
    </w:p>
    <w:p w14:paraId="26D3EF17" w14:textId="77777777" w:rsidR="001B29A7" w:rsidRPr="0015220E" w:rsidRDefault="001B29A7" w:rsidP="001B29A7">
      <w:pPr>
        <w:keepNext/>
        <w:numPr>
          <w:ilvl w:val="1"/>
          <w:numId w:val="9"/>
        </w:numPr>
        <w:spacing w:before="200" w:after="120" w:line="264" w:lineRule="auto"/>
        <w:outlineLvl w:val="1"/>
        <w:rPr>
          <w:b/>
          <w:szCs w:val="18"/>
        </w:rPr>
      </w:pPr>
      <w:bookmarkStart w:id="628" w:name="_Toc6410433"/>
      <w:bookmarkStart w:id="629" w:name="_Toc146112640"/>
      <w:bookmarkStart w:id="630" w:name="_Toc164150043"/>
      <w:r w:rsidRPr="0015220E">
        <w:rPr>
          <w:b/>
          <w:szCs w:val="18"/>
        </w:rPr>
        <w:t>Projektová dokumentace</w:t>
      </w:r>
      <w:bookmarkEnd w:id="628"/>
      <w:bookmarkEnd w:id="629"/>
      <w:bookmarkEnd w:id="630"/>
    </w:p>
    <w:p w14:paraId="2B87FD41" w14:textId="79740685" w:rsidR="001B29A7" w:rsidRPr="0029692D" w:rsidRDefault="001B29A7" w:rsidP="001B29A7">
      <w:pPr>
        <w:numPr>
          <w:ilvl w:val="2"/>
          <w:numId w:val="9"/>
        </w:numPr>
        <w:spacing w:after="120" w:line="264" w:lineRule="auto"/>
        <w:jc w:val="both"/>
        <w:rPr>
          <w:color w:val="FF0000"/>
          <w:sz w:val="18"/>
          <w:szCs w:val="18"/>
          <w:rPrChange w:id="631" w:author="Fiala Roman, Ing." w:date="2024-05-29T11:09:00Z">
            <w:rPr>
              <w:sz w:val="18"/>
              <w:szCs w:val="18"/>
            </w:rPr>
          </w:rPrChange>
        </w:rPr>
      </w:pPr>
      <w:del w:id="632" w:author="Fiala Roman, Ing." w:date="2024-05-29T11:56:00Z">
        <w:r w:rsidRPr="0015220E" w:rsidDel="0015220E">
          <w:rPr>
            <w:sz w:val="18"/>
            <w:szCs w:val="18"/>
          </w:rPr>
          <w:delText xml:space="preserve">Projektová </w:delText>
        </w:r>
      </w:del>
      <w:ins w:id="633" w:author="Fiala Roman, Ing." w:date="2024-05-29T11:56:00Z">
        <w:r w:rsidR="0015220E" w:rsidRPr="0015220E">
          <w:rPr>
            <w:sz w:val="18"/>
            <w:szCs w:val="18"/>
          </w:rPr>
          <w:t>Projektov</w:t>
        </w:r>
        <w:r w:rsidR="0015220E" w:rsidRPr="0015220E">
          <w:rPr>
            <w:sz w:val="18"/>
            <w:szCs w:val="18"/>
            <w:rPrChange w:id="634" w:author="Fiala Roman, Ing." w:date="2024-05-29T11:56:00Z">
              <w:rPr>
                <w:color w:val="FF0000"/>
                <w:sz w:val="18"/>
                <w:szCs w:val="18"/>
              </w:rPr>
            </w:rPrChange>
          </w:rPr>
          <w:t>é</w:t>
        </w:r>
        <w:r w:rsidR="0015220E" w:rsidRPr="0015220E">
          <w:rPr>
            <w:sz w:val="18"/>
            <w:szCs w:val="18"/>
          </w:rPr>
          <w:t xml:space="preserve"> </w:t>
        </w:r>
      </w:ins>
      <w:r w:rsidRPr="0015220E">
        <w:rPr>
          <w:sz w:val="18"/>
          <w:szCs w:val="18"/>
        </w:rPr>
        <w:t xml:space="preserve">dokumentace </w:t>
      </w:r>
      <w:ins w:id="635" w:author="Fiala Roman, Ing." w:date="2024-05-29T11:56:00Z">
        <w:r w:rsidR="0015220E" w:rsidRPr="0015220E">
          <w:rPr>
            <w:sz w:val="18"/>
            <w:szCs w:val="18"/>
            <w:rPrChange w:id="636" w:author="Fiala Roman, Ing." w:date="2024-05-29T11:56:00Z">
              <w:rPr>
                <w:color w:val="FF0000"/>
                <w:sz w:val="18"/>
                <w:szCs w:val="18"/>
              </w:rPr>
            </w:rPrChange>
          </w:rPr>
          <w:t xml:space="preserve">akce </w:t>
        </w:r>
      </w:ins>
      <w:r w:rsidRPr="0015220E">
        <w:rPr>
          <w:sz w:val="18"/>
          <w:szCs w:val="18"/>
        </w:rPr>
        <w:t>„</w:t>
      </w:r>
      <w:ins w:id="637" w:author="Fiala Roman, Ing." w:date="2024-05-29T12:53:00Z">
        <w:r w:rsidR="00303A1F" w:rsidRPr="00303A1F">
          <w:rPr>
            <w:sz w:val="18"/>
            <w:szCs w:val="18"/>
          </w:rPr>
          <w:t xml:space="preserve">Oprava mostu v km 0,265 na trati </w:t>
        </w:r>
        <w:proofErr w:type="gramStart"/>
        <w:r w:rsidR="00303A1F" w:rsidRPr="00303A1F">
          <w:rPr>
            <w:sz w:val="18"/>
            <w:szCs w:val="18"/>
          </w:rPr>
          <w:t>Bzenec - Moravský</w:t>
        </w:r>
        <w:proofErr w:type="gramEnd"/>
        <w:r w:rsidR="00303A1F" w:rsidRPr="00303A1F">
          <w:rPr>
            <w:sz w:val="18"/>
            <w:szCs w:val="18"/>
          </w:rPr>
          <w:t xml:space="preserve"> Písek</w:t>
        </w:r>
        <w:r w:rsidR="00303A1F">
          <w:rPr>
            <w:sz w:val="18"/>
            <w:szCs w:val="18"/>
          </w:rPr>
          <w:t xml:space="preserve"> </w:t>
        </w:r>
      </w:ins>
      <w:del w:id="638" w:author="Fiala Roman, Ing." w:date="2024-05-21T12:18:00Z">
        <w:r w:rsidRPr="0015220E" w:rsidDel="00257A6B">
          <w:rPr>
            <w:sz w:val="18"/>
            <w:szCs w:val="18"/>
            <w:rPrChange w:id="639" w:author="Fiala Roman, Ing." w:date="2024-05-29T11:56:00Z">
              <w:rPr>
                <w:sz w:val="18"/>
                <w:szCs w:val="18"/>
                <w:highlight w:val="green"/>
              </w:rPr>
            </w:rPrChange>
          </w:rPr>
          <w:delText>…….</w:delText>
        </w:r>
      </w:del>
      <w:r w:rsidRPr="0015220E">
        <w:rPr>
          <w:sz w:val="18"/>
          <w:szCs w:val="18"/>
        </w:rPr>
        <w:t xml:space="preserve">“, </w:t>
      </w:r>
      <w:ins w:id="640" w:author="Fiala Roman, Ing." w:date="2024-05-21T12:16:00Z">
        <w:r w:rsidR="00257A6B" w:rsidRPr="0015220E">
          <w:rPr>
            <w:sz w:val="18"/>
            <w:szCs w:val="18"/>
          </w:rPr>
          <w:t>zpracoval</w:t>
        </w:r>
      </w:ins>
      <w:ins w:id="641" w:author="Fiala Roman, Ing." w:date="2024-05-29T11:56:00Z">
        <w:r w:rsidR="0015220E" w:rsidRPr="0015220E">
          <w:rPr>
            <w:sz w:val="18"/>
            <w:szCs w:val="18"/>
            <w:rPrChange w:id="642" w:author="Fiala Roman, Ing." w:date="2024-05-29T11:56:00Z">
              <w:rPr>
                <w:color w:val="FF0000"/>
                <w:sz w:val="18"/>
                <w:szCs w:val="18"/>
              </w:rPr>
            </w:rPrChange>
          </w:rPr>
          <w:t>a firma</w:t>
        </w:r>
      </w:ins>
      <w:ins w:id="643" w:author="Fiala Roman, Ing." w:date="2024-05-21T12:16:00Z">
        <w:r w:rsidR="00257A6B" w:rsidRPr="0015220E">
          <w:rPr>
            <w:sz w:val="18"/>
            <w:szCs w:val="18"/>
          </w:rPr>
          <w:t xml:space="preserve"> F-PROJEKT-DOPRAVNÍ STAVBY, s. r. o. Janáčkova 4642/5d, 796 01 Prostějov. Odpovědný projektant stavby:</w:t>
        </w:r>
      </w:ins>
      <w:ins w:id="644" w:author="Fiala Roman, Ing." w:date="2024-05-21T12:17:00Z">
        <w:r w:rsidR="00257A6B" w:rsidRPr="0015220E">
          <w:rPr>
            <w:sz w:val="18"/>
            <w:szCs w:val="18"/>
          </w:rPr>
          <w:t xml:space="preserve"> Ing. Libor Kožík</w:t>
        </w:r>
      </w:ins>
      <w:ins w:id="645" w:author="Fiala Roman, Ing." w:date="2024-05-21T12:16:00Z">
        <w:r w:rsidR="00257A6B" w:rsidRPr="0015220E">
          <w:rPr>
            <w:sz w:val="18"/>
            <w:szCs w:val="18"/>
          </w:rPr>
          <w:t>. Vypracoval:</w:t>
        </w:r>
      </w:ins>
      <w:ins w:id="646" w:author="Fiala Roman, Ing." w:date="2024-05-29T12:53:00Z">
        <w:r w:rsidR="00303A1F">
          <w:rPr>
            <w:sz w:val="18"/>
            <w:szCs w:val="18"/>
          </w:rPr>
          <w:t xml:space="preserve"> </w:t>
        </w:r>
      </w:ins>
      <w:ins w:id="647" w:author="Fiala Roman, Ing." w:date="2024-05-29T11:55:00Z">
        <w:r w:rsidR="009F2560" w:rsidRPr="0015220E">
          <w:rPr>
            <w:sz w:val="18"/>
            <w:szCs w:val="18"/>
            <w:rPrChange w:id="648" w:author="Fiala Roman, Ing." w:date="2024-05-29T11:56:00Z">
              <w:rPr>
                <w:color w:val="FF0000"/>
                <w:sz w:val="18"/>
                <w:szCs w:val="18"/>
              </w:rPr>
            </w:rPrChange>
          </w:rPr>
          <w:t>Ing. Slezák Jaroslav</w:t>
        </w:r>
      </w:ins>
      <w:ins w:id="649" w:author="Fiala Roman, Ing." w:date="2024-05-21T12:16:00Z">
        <w:r w:rsidR="00257A6B" w:rsidRPr="0015220E">
          <w:rPr>
            <w:sz w:val="18"/>
            <w:szCs w:val="18"/>
          </w:rPr>
          <w:t xml:space="preserve">.  datum </w:t>
        </w:r>
      </w:ins>
      <w:ins w:id="650" w:author="Fiala Roman, Ing." w:date="2024-05-29T11:53:00Z">
        <w:r w:rsidR="009F2560" w:rsidRPr="0015220E">
          <w:rPr>
            <w:sz w:val="18"/>
            <w:szCs w:val="18"/>
            <w:rPrChange w:id="651" w:author="Fiala Roman, Ing." w:date="2024-05-29T11:56:00Z">
              <w:rPr>
                <w:color w:val="FF0000"/>
                <w:sz w:val="18"/>
                <w:szCs w:val="18"/>
              </w:rPr>
            </w:rPrChange>
          </w:rPr>
          <w:t>05/2024</w:t>
        </w:r>
      </w:ins>
      <w:ins w:id="652" w:author="Fiala Roman, Ing." w:date="2024-05-21T12:16:00Z">
        <w:r w:rsidR="00257A6B" w:rsidRPr="0015220E">
          <w:rPr>
            <w:sz w:val="18"/>
            <w:szCs w:val="18"/>
          </w:rPr>
          <w:t>.</w:t>
        </w:r>
        <w:r w:rsidR="00257A6B" w:rsidRPr="0015220E" w:rsidDel="00257A6B">
          <w:rPr>
            <w:sz w:val="18"/>
            <w:szCs w:val="18"/>
          </w:rPr>
          <w:t xml:space="preserve"> </w:t>
        </w:r>
      </w:ins>
      <w:del w:id="653" w:author="Fiala Roman, Ing." w:date="2024-05-21T12:16:00Z">
        <w:r w:rsidRPr="0029692D" w:rsidDel="00257A6B">
          <w:rPr>
            <w:color w:val="FF0000"/>
            <w:sz w:val="18"/>
            <w:szCs w:val="18"/>
            <w:rPrChange w:id="654" w:author="Fiala Roman, Ing." w:date="2024-05-29T11:09:00Z">
              <w:rPr>
                <w:sz w:val="18"/>
                <w:szCs w:val="18"/>
              </w:rPr>
            </w:rPrChange>
          </w:rPr>
          <w:delText xml:space="preserve">zpracovatel </w:delText>
        </w:r>
        <w:r w:rsidRPr="0029692D" w:rsidDel="00257A6B">
          <w:rPr>
            <w:color w:val="FF0000"/>
            <w:sz w:val="18"/>
            <w:szCs w:val="18"/>
            <w:rPrChange w:id="655" w:author="Fiala Roman, Ing." w:date="2024-05-29T11:09:00Z">
              <w:rPr>
                <w:sz w:val="18"/>
                <w:szCs w:val="18"/>
                <w:highlight w:val="green"/>
              </w:rPr>
            </w:rPrChange>
          </w:rPr>
          <w:delText>………..</w:delText>
        </w:r>
        <w:r w:rsidRPr="0029692D" w:rsidDel="00257A6B">
          <w:rPr>
            <w:color w:val="FF0000"/>
            <w:sz w:val="18"/>
            <w:szCs w:val="18"/>
            <w:rPrChange w:id="656" w:author="Fiala Roman, Ing." w:date="2024-05-29T11:09:00Z">
              <w:rPr>
                <w:sz w:val="18"/>
                <w:szCs w:val="18"/>
              </w:rPr>
            </w:rPrChange>
          </w:rPr>
          <w:delText xml:space="preserve">, datum </w:delText>
        </w:r>
        <w:r w:rsidRPr="0029692D" w:rsidDel="00257A6B">
          <w:rPr>
            <w:color w:val="FF0000"/>
            <w:sz w:val="18"/>
            <w:szCs w:val="18"/>
            <w:rPrChange w:id="657" w:author="Fiala Roman, Ing." w:date="2024-05-29T11:09:00Z">
              <w:rPr>
                <w:sz w:val="18"/>
                <w:szCs w:val="18"/>
                <w:highlight w:val="green"/>
              </w:rPr>
            </w:rPrChange>
          </w:rPr>
          <w:delText>……..</w:delText>
        </w:r>
      </w:del>
    </w:p>
    <w:p w14:paraId="1B0B6D6C" w14:textId="56930833" w:rsidR="001B29A7" w:rsidRPr="0029692D" w:rsidDel="00257A6B" w:rsidRDefault="001B29A7" w:rsidP="00F34D85">
      <w:pPr>
        <w:pStyle w:val="ZTPinfo-text-odr"/>
        <w:rPr>
          <w:del w:id="658" w:author="Fiala Roman, Ing." w:date="2024-05-21T12:18:00Z"/>
          <w:color w:val="auto"/>
          <w:rPrChange w:id="659" w:author="Fiala Roman, Ing." w:date="2024-05-29T11:12:00Z">
            <w:rPr>
              <w:del w:id="660" w:author="Fiala Roman, Ing." w:date="2024-05-21T12:18:00Z"/>
            </w:rPr>
          </w:rPrChange>
        </w:rPr>
      </w:pPr>
      <w:del w:id="661" w:author="Fiala Roman, Ing." w:date="2024-05-21T12:18:00Z">
        <w:r w:rsidRPr="0029692D" w:rsidDel="00257A6B">
          <w:rPr>
            <w:color w:val="auto"/>
            <w:rPrChange w:id="662" w:author="Fiala Roman, Ing." w:date="2024-05-29T11:12:00Z">
              <w:rPr/>
            </w:rPrChange>
          </w:rPr>
          <w:delText xml:space="preserve">Uvede se název Projektové dokumentace, zpracovatel a datum (mm/rrrr). </w:delText>
        </w:r>
      </w:del>
    </w:p>
    <w:p w14:paraId="207194AA" w14:textId="5F05BDB5" w:rsidR="001B29A7" w:rsidRPr="0029692D" w:rsidDel="00257A6B" w:rsidRDefault="001B29A7" w:rsidP="00F34D85">
      <w:pPr>
        <w:pStyle w:val="ZTPinfo-text-odr"/>
        <w:rPr>
          <w:del w:id="663" w:author="Fiala Roman, Ing." w:date="2024-05-21T12:18:00Z"/>
          <w:color w:val="auto"/>
          <w:rPrChange w:id="664" w:author="Fiala Roman, Ing." w:date="2024-05-29T11:12:00Z">
            <w:rPr>
              <w:del w:id="665" w:author="Fiala Roman, Ing." w:date="2024-05-21T12:18:00Z"/>
            </w:rPr>
          </w:rPrChange>
        </w:rPr>
      </w:pPr>
      <w:bookmarkStart w:id="666" w:name="_Hlk121215263"/>
      <w:del w:id="667" w:author="Fiala Roman, Ing." w:date="2024-05-21T12:18:00Z">
        <w:r w:rsidRPr="0029692D" w:rsidDel="00257A6B">
          <w:rPr>
            <w:i w:val="0"/>
            <w:color w:val="auto"/>
            <w:rPrChange w:id="668" w:author="Fiala Roman, Ing." w:date="2024-05-29T11:12:00Z">
              <w:rPr>
                <w:i w:val="0"/>
              </w:rPr>
            </w:rPrChange>
          </w:rPr>
          <w:delText xml:space="preserve">V případě, že není projektová dokumentace </w:delText>
        </w:r>
        <w:r w:rsidR="00ED71C2" w:rsidRPr="0029692D" w:rsidDel="00257A6B">
          <w:rPr>
            <w:i w:val="0"/>
            <w:color w:val="auto"/>
            <w:rPrChange w:id="669" w:author="Fiala Roman, Ing." w:date="2024-05-29T11:12:00Z">
              <w:rPr>
                <w:i w:val="0"/>
              </w:rPr>
            </w:rPrChange>
          </w:rPr>
          <w:delText>vyhotovena v rozsahu požadovaném dle SZ a prováděcích právních předpisů</w:delText>
        </w:r>
        <w:r w:rsidRPr="0029692D" w:rsidDel="00257A6B">
          <w:rPr>
            <w:i w:val="0"/>
            <w:color w:val="auto"/>
            <w:rPrChange w:id="670" w:author="Fiala Roman, Ing." w:date="2024-05-29T11:12:00Z">
              <w:rPr>
                <w:i w:val="0"/>
              </w:rPr>
            </w:rPrChange>
          </w:rPr>
          <w:delText xml:space="preserve"> uvede se text: „</w:delText>
        </w:r>
        <w:r w:rsidRPr="0029692D" w:rsidDel="00257A6B">
          <w:rPr>
            <w:i w:val="0"/>
            <w:color w:val="auto"/>
            <w:rPrChange w:id="671" w:author="Fiala Roman, Ing." w:date="2024-05-29T11:12:00Z">
              <w:rPr>
                <w:i w:val="0"/>
                <w:highlight w:val="green"/>
              </w:rPr>
            </w:rPrChange>
          </w:rPr>
          <w:delText>Projektová dokumentace na stavbu „XXXXXX“, není vyhotovena</w:delText>
        </w:r>
        <w:r w:rsidR="00ED71C2" w:rsidRPr="0029692D" w:rsidDel="00257A6B">
          <w:rPr>
            <w:i w:val="0"/>
            <w:color w:val="auto"/>
            <w:rPrChange w:id="672" w:author="Fiala Roman, Ing." w:date="2024-05-29T11:12:00Z">
              <w:rPr>
                <w:i w:val="0"/>
                <w:highlight w:val="green"/>
              </w:rPr>
            </w:rPrChange>
          </w:rPr>
          <w:delText xml:space="preserve"> v rozsahu dle vyhlášek pro PD</w:delText>
        </w:r>
        <w:r w:rsidR="00F34D85" w:rsidRPr="0029692D" w:rsidDel="00257A6B">
          <w:rPr>
            <w:i w:val="0"/>
            <w:color w:val="auto"/>
            <w:rPrChange w:id="673" w:author="Fiala Roman, Ing." w:date="2024-05-29T11:12:00Z">
              <w:rPr>
                <w:i w:val="0"/>
                <w:highlight w:val="green"/>
              </w:rPr>
            </w:rPrChange>
          </w:rPr>
          <w:delText>.</w:delText>
        </w:r>
        <w:r w:rsidRPr="0029692D" w:rsidDel="00257A6B">
          <w:rPr>
            <w:i w:val="0"/>
            <w:color w:val="auto"/>
            <w:rPrChange w:id="674" w:author="Fiala Roman, Ing." w:date="2024-05-29T11:12:00Z">
              <w:rPr>
                <w:i w:val="0"/>
                <w:highlight w:val="green"/>
              </w:rPr>
            </w:rPrChange>
          </w:rPr>
          <w:delText xml:space="preserve"> Její obsah nahrazuje Díl 3 Zadávací dokumentace – Technická zpráva a Díl 4 Položkový soupis prací s výkazem výměr.“</w:delText>
        </w:r>
        <w:r w:rsidRPr="0029692D" w:rsidDel="00257A6B">
          <w:rPr>
            <w:i w:val="0"/>
            <w:color w:val="auto"/>
            <w:rPrChange w:id="675" w:author="Fiala Roman, Ing." w:date="2024-05-29T11:12:00Z">
              <w:rPr>
                <w:i w:val="0"/>
              </w:rPr>
            </w:rPrChange>
          </w:rPr>
          <w:delText xml:space="preserve"> (Nebo se uvede jiný dokument, kterým je Objednatelem stanoven obsah a rozsah stavby a který je součástí Zadávací dokumentace).  </w:delText>
        </w:r>
      </w:del>
    </w:p>
    <w:p w14:paraId="4060FBB9" w14:textId="77777777" w:rsidR="001B29A7" w:rsidRPr="0029692D" w:rsidRDefault="001B29A7" w:rsidP="001B29A7">
      <w:pPr>
        <w:keepNext/>
        <w:numPr>
          <w:ilvl w:val="1"/>
          <w:numId w:val="9"/>
        </w:numPr>
        <w:spacing w:before="200" w:after="120" w:line="264" w:lineRule="auto"/>
        <w:outlineLvl w:val="1"/>
        <w:rPr>
          <w:b/>
          <w:szCs w:val="18"/>
        </w:rPr>
      </w:pPr>
      <w:bookmarkStart w:id="676" w:name="_Toc6410434"/>
      <w:bookmarkStart w:id="677" w:name="_Toc146112641"/>
      <w:bookmarkStart w:id="678" w:name="_Toc164150044"/>
      <w:bookmarkEnd w:id="666"/>
      <w:r w:rsidRPr="0029692D">
        <w:rPr>
          <w:b/>
          <w:szCs w:val="18"/>
        </w:rPr>
        <w:t>Související dokumentace</w:t>
      </w:r>
      <w:bookmarkEnd w:id="676"/>
      <w:bookmarkEnd w:id="677"/>
      <w:bookmarkEnd w:id="678"/>
    </w:p>
    <w:p w14:paraId="1D6BD4E5" w14:textId="3E9A4472" w:rsidR="00257A6B" w:rsidRPr="0029692D" w:rsidRDefault="001B29A7">
      <w:pPr>
        <w:numPr>
          <w:ilvl w:val="2"/>
          <w:numId w:val="9"/>
        </w:numPr>
        <w:spacing w:after="120" w:line="264" w:lineRule="auto"/>
        <w:jc w:val="both"/>
        <w:rPr>
          <w:sz w:val="18"/>
          <w:szCs w:val="18"/>
        </w:rPr>
      </w:pPr>
      <w:r w:rsidRPr="0029692D">
        <w:rPr>
          <w:sz w:val="18"/>
          <w:szCs w:val="18"/>
        </w:rPr>
        <w:t xml:space="preserve"> </w:t>
      </w:r>
      <w:ins w:id="679" w:author="Fiala Roman, Ing." w:date="2024-05-29T11:11:00Z">
        <w:r w:rsidR="0029692D" w:rsidRPr="0029692D">
          <w:rPr>
            <w:sz w:val="18"/>
            <w:szCs w:val="18"/>
            <w:rPrChange w:id="680" w:author="Fiala Roman, Ing." w:date="2024-05-29T11:12:00Z">
              <w:rPr>
                <w:color w:val="FF0000"/>
                <w:sz w:val="18"/>
                <w:szCs w:val="18"/>
              </w:rPr>
            </w:rPrChange>
          </w:rPr>
          <w:t>Stavební práce nevyžadují stavební povolení</w:t>
        </w:r>
      </w:ins>
      <w:del w:id="681" w:author="Fiala Roman, Ing." w:date="2024-05-29T11:11:00Z">
        <w:r w:rsidRPr="0029692D" w:rsidDel="0029692D">
          <w:rPr>
            <w:sz w:val="18"/>
            <w:szCs w:val="18"/>
          </w:rPr>
          <w:delText xml:space="preserve">Povolení stavebního úřadu č.j.: </w:delText>
        </w:r>
      </w:del>
      <w:del w:id="682" w:author="Fiala Roman, Ing." w:date="2024-05-21T12:20:00Z">
        <w:r w:rsidRPr="0029692D" w:rsidDel="00257A6B">
          <w:rPr>
            <w:sz w:val="18"/>
            <w:szCs w:val="18"/>
            <w:rPrChange w:id="683" w:author="Fiala Roman, Ing." w:date="2024-05-29T11:12:00Z">
              <w:rPr>
                <w:sz w:val="18"/>
                <w:szCs w:val="18"/>
                <w:highlight w:val="green"/>
              </w:rPr>
            </w:rPrChange>
          </w:rPr>
          <w:delText>…………………….</w:delText>
        </w:r>
        <w:r w:rsidRPr="0029692D" w:rsidDel="00257A6B">
          <w:rPr>
            <w:sz w:val="18"/>
            <w:szCs w:val="18"/>
          </w:rPr>
          <w:delText xml:space="preserve">. </w:delText>
        </w:r>
      </w:del>
      <w:del w:id="684" w:author="Fiala Roman, Ing." w:date="2024-05-29T11:11:00Z">
        <w:r w:rsidRPr="0029692D" w:rsidDel="0029692D">
          <w:rPr>
            <w:sz w:val="18"/>
            <w:szCs w:val="18"/>
          </w:rPr>
          <w:delText xml:space="preserve">ze dne </w:delText>
        </w:r>
      </w:del>
      <w:del w:id="685" w:author="Fiala Roman, Ing." w:date="2024-05-21T12:20:00Z">
        <w:r w:rsidRPr="0029692D" w:rsidDel="00257A6B">
          <w:rPr>
            <w:sz w:val="18"/>
            <w:szCs w:val="18"/>
            <w:rPrChange w:id="686" w:author="Fiala Roman, Ing." w:date="2024-05-29T11:12:00Z">
              <w:rPr>
                <w:sz w:val="18"/>
                <w:szCs w:val="18"/>
                <w:highlight w:val="green"/>
              </w:rPr>
            </w:rPrChange>
          </w:rPr>
          <w:delText>…………………………</w:delText>
        </w:r>
      </w:del>
      <w:ins w:id="687" w:author="Fiala Roman, Ing." w:date="2024-05-29T11:12:00Z">
        <w:r w:rsidR="0029692D" w:rsidRPr="0029692D">
          <w:rPr>
            <w:sz w:val="18"/>
            <w:szCs w:val="18"/>
            <w:rPrChange w:id="688" w:author="Fiala Roman, Ing." w:date="2024-05-29T11:12:00Z">
              <w:rPr>
                <w:color w:val="FF0000"/>
                <w:sz w:val="18"/>
                <w:szCs w:val="18"/>
              </w:rPr>
            </w:rPrChange>
          </w:rPr>
          <w:t>.</w:t>
        </w:r>
      </w:ins>
    </w:p>
    <w:p w14:paraId="6A5129AC" w14:textId="2933F5E0" w:rsidR="001B29A7" w:rsidRPr="0029692D" w:rsidDel="00257A6B" w:rsidRDefault="001B29A7">
      <w:pPr>
        <w:keepNext/>
        <w:numPr>
          <w:ilvl w:val="0"/>
          <w:numId w:val="9"/>
        </w:numPr>
        <w:spacing w:before="280" w:after="120" w:line="264" w:lineRule="auto"/>
        <w:outlineLvl w:val="0"/>
        <w:rPr>
          <w:del w:id="689" w:author="Fiala Roman, Ing." w:date="2024-05-21T12:23:00Z"/>
          <w:b/>
          <w:caps/>
          <w:sz w:val="22"/>
          <w:szCs w:val="18"/>
          <w:rPrChange w:id="690" w:author="Fiala Roman, Ing." w:date="2024-05-29T11:12:00Z">
            <w:rPr>
              <w:del w:id="691" w:author="Fiala Roman, Ing." w:date="2024-05-21T12:23:00Z"/>
              <w:i/>
              <w:color w:val="00A1E0"/>
              <w:sz w:val="18"/>
              <w:szCs w:val="18"/>
            </w:rPr>
          </w:rPrChange>
        </w:rPr>
        <w:pPrChange w:id="692" w:author="Fiala Roman, Ing." w:date="2024-05-21T12:25:00Z">
          <w:pPr>
            <w:spacing w:after="120" w:line="264" w:lineRule="auto"/>
            <w:ind w:left="737"/>
            <w:jc w:val="both"/>
          </w:pPr>
        </w:pPrChange>
      </w:pPr>
      <w:del w:id="693" w:author="Fiala Roman, Ing." w:date="2024-05-21T12:23:00Z">
        <w:r w:rsidRPr="0029692D" w:rsidDel="00257A6B">
          <w:rPr>
            <w:b/>
            <w:caps/>
            <w:sz w:val="22"/>
            <w:szCs w:val="18"/>
            <w:rPrChange w:id="694" w:author="Fiala Roman, Ing." w:date="2024-05-29T11:12:00Z">
              <w:rPr>
                <w:i/>
                <w:color w:val="00A1E0"/>
                <w:sz w:val="18"/>
                <w:szCs w:val="18"/>
              </w:rPr>
            </w:rPrChange>
          </w:rPr>
          <w:delText xml:space="preserve">Č.j. a datum </w:delText>
        </w:r>
        <w:r w:rsidR="00ED71C2" w:rsidRPr="0029692D" w:rsidDel="00257A6B">
          <w:rPr>
            <w:b/>
            <w:caps/>
            <w:sz w:val="22"/>
            <w:szCs w:val="18"/>
            <w:rPrChange w:id="695" w:author="Fiala Roman, Ing." w:date="2024-05-29T11:12:00Z">
              <w:rPr>
                <w:i/>
                <w:color w:val="00A1E0"/>
                <w:sz w:val="18"/>
                <w:szCs w:val="18"/>
              </w:rPr>
            </w:rPrChange>
          </w:rPr>
          <w:delText>p</w:delText>
        </w:r>
        <w:r w:rsidRPr="0029692D" w:rsidDel="00257A6B">
          <w:rPr>
            <w:b/>
            <w:caps/>
            <w:sz w:val="22"/>
            <w:szCs w:val="18"/>
            <w:rPrChange w:id="696" w:author="Fiala Roman, Ing." w:date="2024-05-29T11:12:00Z">
              <w:rPr>
                <w:i/>
                <w:color w:val="00A1E0"/>
                <w:sz w:val="18"/>
                <w:szCs w:val="18"/>
              </w:rPr>
            </w:rPrChange>
          </w:rPr>
          <w:delText>ovolení stavebního úřadu bude doplněno před zadáním veřejné zakázky</w:delText>
        </w:r>
      </w:del>
    </w:p>
    <w:p w14:paraId="46B8AE29" w14:textId="2332D129" w:rsidR="001B29A7" w:rsidRPr="0029692D" w:rsidDel="00257A6B" w:rsidRDefault="001B29A7">
      <w:pPr>
        <w:keepNext/>
        <w:numPr>
          <w:ilvl w:val="0"/>
          <w:numId w:val="9"/>
        </w:numPr>
        <w:spacing w:before="280" w:after="120" w:line="264" w:lineRule="auto"/>
        <w:outlineLvl w:val="0"/>
        <w:rPr>
          <w:del w:id="697" w:author="Fiala Roman, Ing." w:date="2024-05-21T12:23:00Z"/>
          <w:b/>
          <w:caps/>
          <w:sz w:val="22"/>
          <w:szCs w:val="18"/>
          <w:rPrChange w:id="698" w:author="Fiala Roman, Ing." w:date="2024-05-29T11:12:00Z">
            <w:rPr>
              <w:del w:id="699" w:author="Fiala Roman, Ing." w:date="2024-05-21T12:23:00Z"/>
              <w:sz w:val="18"/>
              <w:szCs w:val="18"/>
            </w:rPr>
          </w:rPrChange>
        </w:rPr>
        <w:pPrChange w:id="700" w:author="Fiala Roman, Ing." w:date="2024-05-21T12:25:00Z">
          <w:pPr>
            <w:spacing w:after="120" w:line="264" w:lineRule="auto"/>
            <w:ind w:left="737"/>
            <w:jc w:val="both"/>
          </w:pPr>
        </w:pPrChange>
      </w:pPr>
      <w:del w:id="701" w:author="Fiala Roman, Ing." w:date="2024-05-21T12:23:00Z">
        <w:r w:rsidRPr="0029692D" w:rsidDel="00257A6B">
          <w:rPr>
            <w:b/>
            <w:caps/>
            <w:sz w:val="22"/>
            <w:szCs w:val="18"/>
            <w:rPrChange w:id="702" w:author="Fiala Roman, Ing." w:date="2024-05-29T11:12:00Z">
              <w:rPr>
                <w:sz w:val="18"/>
                <w:szCs w:val="18"/>
                <w:highlight w:val="green"/>
              </w:rPr>
            </w:rPrChange>
          </w:rPr>
          <w:delText>Povolení stavebního úřadu bude předáno bez zbytečného odkladu před podpisem Smlouvy vítěznému uchazeči.</w:delText>
        </w:r>
        <w:r w:rsidRPr="0029692D" w:rsidDel="00257A6B">
          <w:rPr>
            <w:b/>
            <w:caps/>
            <w:sz w:val="22"/>
            <w:szCs w:val="18"/>
            <w:rPrChange w:id="703" w:author="Fiala Roman, Ing." w:date="2024-05-29T11:12:00Z">
              <w:rPr>
                <w:sz w:val="18"/>
                <w:szCs w:val="18"/>
              </w:rPr>
            </w:rPrChange>
          </w:rPr>
          <w:delText xml:space="preserve"> </w:delText>
        </w:r>
      </w:del>
    </w:p>
    <w:p w14:paraId="35FE2C58" w14:textId="2100DD88" w:rsidR="00ED71C2" w:rsidRPr="0029692D" w:rsidDel="00257A6B" w:rsidRDefault="00ED71C2">
      <w:pPr>
        <w:pStyle w:val="ZTPinfo-text-odr"/>
        <w:keepNext/>
        <w:numPr>
          <w:ilvl w:val="0"/>
          <w:numId w:val="9"/>
        </w:numPr>
        <w:spacing w:before="280"/>
        <w:jc w:val="left"/>
        <w:outlineLvl w:val="0"/>
        <w:rPr>
          <w:del w:id="704" w:author="Fiala Roman, Ing." w:date="2024-05-21T12:20:00Z"/>
          <w:b/>
          <w:caps/>
          <w:color w:val="auto"/>
          <w:sz w:val="22"/>
          <w:rPrChange w:id="705" w:author="Fiala Roman, Ing." w:date="2024-05-29T11:12:00Z">
            <w:rPr>
              <w:del w:id="706" w:author="Fiala Roman, Ing." w:date="2024-05-21T12:20:00Z"/>
            </w:rPr>
          </w:rPrChange>
        </w:rPr>
        <w:pPrChange w:id="707" w:author="Fiala Roman, Ing." w:date="2024-05-21T12:25:00Z">
          <w:pPr>
            <w:pStyle w:val="ZTPinfo-text-odr"/>
          </w:pPr>
        </w:pPrChange>
      </w:pPr>
      <w:del w:id="708" w:author="Fiala Roman, Ing." w:date="2024-05-21T12:20:00Z">
        <w:r w:rsidRPr="0029692D" w:rsidDel="00257A6B">
          <w:rPr>
            <w:b/>
            <w:caps/>
            <w:color w:val="auto"/>
            <w:sz w:val="22"/>
            <w:rPrChange w:id="709" w:author="Fiala Roman, Ing." w:date="2024-05-29T11:12:00Z">
              <w:rPr/>
            </w:rPrChange>
          </w:rPr>
          <w:delText>Pokud nebude povolení záměru k dispozici tak se uvede výše uvedený text</w:delText>
        </w:r>
      </w:del>
    </w:p>
    <w:p w14:paraId="72F7F073" w14:textId="3AEEA9AD" w:rsidR="001B29A7" w:rsidRPr="0029692D" w:rsidDel="00257A6B" w:rsidRDefault="00720249">
      <w:pPr>
        <w:pStyle w:val="ZTPinfo-text-odr"/>
        <w:keepNext/>
        <w:numPr>
          <w:ilvl w:val="0"/>
          <w:numId w:val="9"/>
        </w:numPr>
        <w:spacing w:before="280"/>
        <w:jc w:val="left"/>
        <w:outlineLvl w:val="0"/>
        <w:rPr>
          <w:del w:id="710" w:author="Fiala Roman, Ing." w:date="2024-05-21T12:20:00Z"/>
          <w:b/>
          <w:caps/>
          <w:color w:val="auto"/>
          <w:sz w:val="22"/>
          <w:rPrChange w:id="711" w:author="Fiala Roman, Ing." w:date="2024-05-29T11:12:00Z">
            <w:rPr>
              <w:del w:id="712" w:author="Fiala Roman, Ing." w:date="2024-05-21T12:20:00Z"/>
            </w:rPr>
          </w:rPrChange>
        </w:rPr>
        <w:pPrChange w:id="713" w:author="Fiala Roman, Ing." w:date="2024-05-21T12:25:00Z">
          <w:pPr>
            <w:pStyle w:val="ZTPinfo-text-odr"/>
          </w:pPr>
        </w:pPrChange>
      </w:pPr>
      <w:del w:id="714" w:author="Fiala Roman, Ing." w:date="2024-05-21T12:20:00Z">
        <w:r w:rsidRPr="0029692D" w:rsidDel="00257A6B">
          <w:rPr>
            <w:b/>
            <w:caps/>
            <w:color w:val="auto"/>
            <w:sz w:val="22"/>
            <w:rPrChange w:id="715" w:author="Fiala Roman, Ing." w:date="2024-05-29T11:12:00Z">
              <w:rPr/>
            </w:rPrChange>
          </w:rPr>
          <w:delText xml:space="preserve">Zde bude uvedeno rozhodnutí o povolení záměru /povolení stavby, zařízení nebo udržovacích prací/jiné povolení stavebního úřadu (pokud je již vydáno) a </w:delText>
        </w:r>
        <w:r w:rsidRPr="0029692D" w:rsidDel="00257A6B">
          <w:rPr>
            <w:b/>
            <w:caps/>
            <w:color w:val="auto"/>
            <w:sz w:val="22"/>
            <w:rPrChange w:id="716" w:author="Fiala Roman, Ing." w:date="2024-05-29T11:12:00Z">
              <w:rPr>
                <w:b/>
              </w:rPr>
            </w:rPrChange>
          </w:rPr>
          <w:delText xml:space="preserve">případně další relevantní dokumenty, které jsou potřebné pro realizaci zakázky a nejsou </w:delText>
        </w:r>
        <w:r w:rsidRPr="0029692D" w:rsidDel="00257A6B">
          <w:rPr>
            <w:b/>
            <w:caps/>
            <w:color w:val="auto"/>
            <w:sz w:val="22"/>
            <w:rPrChange w:id="717" w:author="Fiala Roman, Ing." w:date="2024-05-29T11:12:00Z">
              <w:rPr>
                <w:b/>
              </w:rPr>
            </w:rPrChange>
          </w:rPr>
          <w:lastRenderedPageBreak/>
          <w:delText>uvedeny v projektové dokumentaci</w:delText>
        </w:r>
        <w:r w:rsidR="008B22A5" w:rsidRPr="0029692D" w:rsidDel="00257A6B">
          <w:rPr>
            <w:b/>
            <w:caps/>
            <w:color w:val="auto"/>
            <w:sz w:val="22"/>
            <w:rPrChange w:id="718" w:author="Fiala Roman, Ing." w:date="2024-05-29T11:12:00Z">
              <w:rPr>
                <w:b/>
              </w:rPr>
            </w:rPrChange>
          </w:rPr>
          <w:delText>,</w:delText>
        </w:r>
        <w:r w:rsidRPr="0029692D" w:rsidDel="00257A6B">
          <w:rPr>
            <w:b/>
            <w:caps/>
            <w:color w:val="auto"/>
            <w:sz w:val="22"/>
            <w:rPrChange w:id="719" w:author="Fiala Roman, Ing." w:date="2024-05-29T11:12:00Z">
              <w:rPr>
                <w:b/>
              </w:rPr>
            </w:rPrChange>
          </w:rPr>
          <w:delText xml:space="preserve"> např.  projednání majetkoprávních vztahů s vlastníky nemovitostí nebo dotčených třetích osob, např. stanovisko správce povodí.</w:delText>
        </w:r>
        <w:r w:rsidRPr="0029692D" w:rsidDel="00257A6B">
          <w:rPr>
            <w:b/>
            <w:caps/>
            <w:color w:val="auto"/>
            <w:sz w:val="22"/>
            <w:rPrChange w:id="720" w:author="Fiala Roman, Ing." w:date="2024-05-29T11:12:00Z">
              <w:rPr/>
            </w:rPrChange>
          </w:rPr>
          <w:delText xml:space="preserve"> Uvedené dokumenty budou uvedeny s jednoznačnou identifikací např. číslem jednacím a datem vydání.</w:delText>
        </w:r>
        <w:r w:rsidRPr="0029692D" w:rsidDel="00257A6B">
          <w:rPr>
            <w:b/>
            <w:caps/>
            <w:color w:val="auto"/>
            <w:sz w:val="22"/>
            <w:rPrChange w:id="721" w:author="Fiala Roman, Ing." w:date="2024-05-29T11:12:00Z">
              <w:rPr>
                <w:b/>
              </w:rPr>
            </w:rPrChange>
          </w:rPr>
          <w:delText xml:space="preserve"> Povolení stavebního úřadu musí být předáno před podpisem smlouvy</w:delText>
        </w:r>
        <w:r w:rsidR="001B29A7" w:rsidRPr="0029692D" w:rsidDel="00257A6B">
          <w:rPr>
            <w:b/>
            <w:caps/>
            <w:color w:val="auto"/>
            <w:sz w:val="22"/>
            <w:rPrChange w:id="722" w:author="Fiala Roman, Ing." w:date="2024-05-29T11:12:00Z">
              <w:rPr>
                <w:b/>
              </w:rPr>
            </w:rPrChange>
          </w:rPr>
          <w:delText>.</w:delText>
        </w:r>
      </w:del>
    </w:p>
    <w:p w14:paraId="2CD06CBB" w14:textId="6FAD1E53" w:rsidR="001B29A7" w:rsidRPr="0029692D" w:rsidDel="00257A6B" w:rsidRDefault="001B29A7">
      <w:pPr>
        <w:keepNext/>
        <w:numPr>
          <w:ilvl w:val="0"/>
          <w:numId w:val="9"/>
        </w:numPr>
        <w:spacing w:before="280" w:after="120" w:line="264" w:lineRule="auto"/>
        <w:outlineLvl w:val="0"/>
        <w:rPr>
          <w:del w:id="723" w:author="Fiala Roman, Ing." w:date="2024-05-21T12:20:00Z"/>
          <w:b/>
          <w:caps/>
          <w:sz w:val="22"/>
          <w:szCs w:val="18"/>
          <w:rPrChange w:id="724" w:author="Fiala Roman, Ing." w:date="2024-05-29T11:12:00Z">
            <w:rPr>
              <w:del w:id="725" w:author="Fiala Roman, Ing." w:date="2024-05-21T12:20:00Z"/>
              <w:i/>
              <w:color w:val="00A1E0"/>
              <w:sz w:val="18"/>
              <w:szCs w:val="18"/>
            </w:rPr>
          </w:rPrChange>
        </w:rPr>
        <w:pPrChange w:id="726" w:author="Fiala Roman, Ing." w:date="2024-05-21T12:25:00Z">
          <w:pPr>
            <w:spacing w:after="120" w:line="264" w:lineRule="auto"/>
            <w:jc w:val="both"/>
          </w:pPr>
        </w:pPrChange>
      </w:pPr>
      <w:del w:id="727" w:author="Fiala Roman, Ing." w:date="2024-05-21T12:20:00Z">
        <w:r w:rsidRPr="0029692D" w:rsidDel="00257A6B">
          <w:rPr>
            <w:b/>
            <w:caps/>
            <w:sz w:val="22"/>
            <w:szCs w:val="18"/>
            <w:rPrChange w:id="728" w:author="Fiala Roman, Ing." w:date="2024-05-29T11:12:00Z">
              <w:rPr>
                <w:i/>
                <w:color w:val="00A1E0"/>
                <w:sz w:val="18"/>
                <w:szCs w:val="18"/>
              </w:rPr>
            </w:rPrChange>
          </w:rPr>
          <w:delText xml:space="preserve">V případě, že stavba nevyžaduje povolení stavebního úřadu či jiné rozhodnutí příslušného správního orgánu a žádný příslušný dokument nebyl objednatelem zajišťován, </w:delText>
        </w:r>
        <w:r w:rsidRPr="0029692D" w:rsidDel="00257A6B">
          <w:rPr>
            <w:b/>
            <w:caps/>
            <w:sz w:val="22"/>
            <w:szCs w:val="18"/>
            <w:rPrChange w:id="729" w:author="Fiala Roman, Ing." w:date="2024-05-29T11:12:00Z">
              <w:rPr>
                <w:b/>
                <w:i/>
                <w:color w:val="00A1E0"/>
                <w:sz w:val="18"/>
                <w:szCs w:val="18"/>
              </w:rPr>
            </w:rPrChange>
          </w:rPr>
          <w:delText xml:space="preserve">příslušný </w:delText>
        </w:r>
        <w:r w:rsidR="005616E9" w:rsidRPr="0029692D" w:rsidDel="00257A6B">
          <w:rPr>
            <w:b/>
            <w:caps/>
            <w:sz w:val="22"/>
            <w:szCs w:val="18"/>
            <w:rPrChange w:id="730" w:author="Fiala Roman, Ing." w:date="2024-05-29T11:12:00Z">
              <w:rPr>
                <w:b/>
                <w:i/>
                <w:color w:val="00A1E0"/>
                <w:sz w:val="18"/>
                <w:szCs w:val="18"/>
              </w:rPr>
            </w:rPrChange>
          </w:rPr>
          <w:delText>odstavec</w:delText>
        </w:r>
        <w:r w:rsidRPr="0029692D" w:rsidDel="00257A6B">
          <w:rPr>
            <w:b/>
            <w:caps/>
            <w:sz w:val="22"/>
            <w:szCs w:val="18"/>
            <w:rPrChange w:id="731" w:author="Fiala Roman, Ing." w:date="2024-05-29T11:12:00Z">
              <w:rPr>
                <w:b/>
                <w:i/>
                <w:color w:val="00A1E0"/>
                <w:sz w:val="18"/>
                <w:szCs w:val="18"/>
              </w:rPr>
            </w:rPrChange>
          </w:rPr>
          <w:delText xml:space="preserve"> se ponechá bez</w:delText>
        </w:r>
        <w:r w:rsidRPr="0029692D" w:rsidDel="00257A6B">
          <w:rPr>
            <w:b/>
            <w:caps/>
            <w:sz w:val="22"/>
            <w:szCs w:val="18"/>
            <w:rPrChange w:id="732" w:author="Fiala Roman, Ing." w:date="2024-05-29T11:12:00Z">
              <w:rPr>
                <w:i/>
                <w:color w:val="00A1E0"/>
                <w:sz w:val="18"/>
                <w:szCs w:val="18"/>
              </w:rPr>
            </w:rPrChange>
          </w:rPr>
          <w:delText xml:space="preserve"> </w:delText>
        </w:r>
        <w:r w:rsidRPr="0029692D" w:rsidDel="00257A6B">
          <w:rPr>
            <w:b/>
            <w:caps/>
            <w:sz w:val="22"/>
            <w:szCs w:val="18"/>
            <w:rPrChange w:id="733" w:author="Fiala Roman, Ing." w:date="2024-05-29T11:12:00Z">
              <w:rPr>
                <w:b/>
                <w:i/>
                <w:color w:val="00A1E0"/>
                <w:sz w:val="18"/>
                <w:szCs w:val="18"/>
              </w:rPr>
            </w:rPrChange>
          </w:rPr>
          <w:delText>doprovodného textu</w:delText>
        </w:r>
        <w:r w:rsidRPr="0029692D" w:rsidDel="00257A6B">
          <w:rPr>
            <w:b/>
            <w:caps/>
            <w:sz w:val="22"/>
            <w:szCs w:val="18"/>
            <w:rPrChange w:id="734" w:author="Fiala Roman, Ing." w:date="2024-05-29T11:12:00Z">
              <w:rPr>
                <w:i/>
                <w:color w:val="00A1E0"/>
                <w:sz w:val="18"/>
                <w:szCs w:val="18"/>
              </w:rPr>
            </w:rPrChange>
          </w:rPr>
          <w:delText>. Případně existuje-li vyjádření stavebního úřadu k stavebnímu záměru, že stavba nevyžaduje povolení uvede se tento dokument.</w:delText>
        </w:r>
      </w:del>
    </w:p>
    <w:p w14:paraId="52E80CA3" w14:textId="6C294D51" w:rsidR="001B29A7" w:rsidRPr="0029692D" w:rsidDel="00257A6B" w:rsidRDefault="001B29A7">
      <w:pPr>
        <w:keepNext/>
        <w:numPr>
          <w:ilvl w:val="0"/>
          <w:numId w:val="9"/>
        </w:numPr>
        <w:spacing w:before="280" w:after="120" w:line="264" w:lineRule="auto"/>
        <w:outlineLvl w:val="0"/>
        <w:rPr>
          <w:del w:id="735" w:author="Fiala Roman, Ing." w:date="2024-05-21T12:23:00Z"/>
          <w:b/>
          <w:caps/>
          <w:sz w:val="22"/>
          <w:szCs w:val="18"/>
          <w:rPrChange w:id="736" w:author="Fiala Roman, Ing." w:date="2024-05-29T11:12:00Z">
            <w:rPr>
              <w:del w:id="737" w:author="Fiala Roman, Ing." w:date="2024-05-21T12:23:00Z"/>
              <w:sz w:val="18"/>
              <w:szCs w:val="18"/>
            </w:rPr>
          </w:rPrChange>
        </w:rPr>
        <w:pPrChange w:id="738" w:author="Fiala Roman, Ing." w:date="2024-05-21T12:25:00Z">
          <w:pPr>
            <w:spacing w:after="120" w:line="264" w:lineRule="auto"/>
            <w:ind w:left="737" w:hanging="737"/>
            <w:jc w:val="both"/>
          </w:pPr>
        </w:pPrChange>
      </w:pPr>
      <w:bookmarkStart w:id="739" w:name="_Hlk121215475"/>
      <w:del w:id="740" w:author="Fiala Roman, Ing." w:date="2024-05-21T12:20:00Z">
        <w:r w:rsidRPr="0029692D" w:rsidDel="00257A6B">
          <w:rPr>
            <w:b/>
            <w:caps/>
            <w:sz w:val="22"/>
            <w:szCs w:val="18"/>
            <w:rPrChange w:id="741" w:author="Fiala Roman, Ing." w:date="2024-05-29T11:12:00Z">
              <w:rPr>
                <w:sz w:val="18"/>
                <w:szCs w:val="18"/>
              </w:rPr>
            </w:rPrChange>
          </w:rPr>
          <w:delText xml:space="preserve"> </w:delText>
        </w:r>
      </w:del>
    </w:p>
    <w:p w14:paraId="2B39A6BA" w14:textId="77777777" w:rsidR="001B29A7" w:rsidRPr="0029692D" w:rsidRDefault="001B29A7">
      <w:pPr>
        <w:keepNext/>
        <w:numPr>
          <w:ilvl w:val="0"/>
          <w:numId w:val="9"/>
        </w:numPr>
        <w:spacing w:before="280" w:after="120" w:line="264" w:lineRule="auto"/>
        <w:outlineLvl w:val="0"/>
        <w:rPr>
          <w:b/>
          <w:caps/>
          <w:sz w:val="22"/>
          <w:szCs w:val="18"/>
        </w:rPr>
      </w:pPr>
      <w:bookmarkStart w:id="742" w:name="_Toc6410435"/>
      <w:bookmarkStart w:id="743" w:name="_Toc146112642"/>
      <w:bookmarkStart w:id="744" w:name="_Toc164150045"/>
      <w:bookmarkEnd w:id="739"/>
      <w:r w:rsidRPr="0029692D">
        <w:rPr>
          <w:b/>
          <w:caps/>
          <w:sz w:val="22"/>
          <w:szCs w:val="18"/>
        </w:rPr>
        <w:t>KOORDINACE S JINÝMI STAVBAMI</w:t>
      </w:r>
      <w:bookmarkEnd w:id="742"/>
      <w:bookmarkEnd w:id="743"/>
      <w:bookmarkEnd w:id="744"/>
      <w:r w:rsidRPr="0029692D">
        <w:rPr>
          <w:b/>
          <w:caps/>
          <w:sz w:val="22"/>
          <w:szCs w:val="18"/>
        </w:rPr>
        <w:t xml:space="preserve"> </w:t>
      </w:r>
    </w:p>
    <w:p w14:paraId="5DBDFB6B"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Zhotovení stavby musí být provedeno v koordinaci s připravovanými, případně aktuálně realizovanými </w:t>
      </w:r>
      <w:proofErr w:type="gramStart"/>
      <w:r w:rsidRPr="0029692D">
        <w:rPr>
          <w:sz w:val="18"/>
          <w:szCs w:val="18"/>
        </w:rPr>
        <w:t>akcemi</w:t>
      </w:r>
      <w:proofErr w:type="gramEnd"/>
      <w:r w:rsidRPr="0029692D">
        <w:rPr>
          <w:sz w:val="18"/>
          <w:szCs w:val="18"/>
        </w:rPr>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29692D">
        <w:rPr>
          <w:sz w:val="18"/>
          <w:szCs w:val="18"/>
        </w:rPr>
        <w:t>žst</w:t>
      </w:r>
      <w:proofErr w:type="spellEnd"/>
      <w:r w:rsidRPr="0029692D">
        <w:rPr>
          <w:sz w:val="18"/>
          <w:szCs w:val="18"/>
        </w:rPr>
        <w:t>.</w:t>
      </w:r>
      <w:r w:rsidR="00B53B40" w:rsidRPr="0029692D">
        <w:rPr>
          <w:sz w:val="18"/>
          <w:szCs w:val="18"/>
        </w:rPr>
        <w:t>,</w:t>
      </w:r>
      <w:r w:rsidRPr="0029692D">
        <w:rPr>
          <w:sz w:val="18"/>
          <w:szCs w:val="18"/>
        </w:rPr>
        <w:t xml:space="preserve"> apod. </w:t>
      </w:r>
    </w:p>
    <w:p w14:paraId="5C632D82" w14:textId="674CA3B6" w:rsidR="001B29A7" w:rsidRPr="0029692D" w:rsidRDefault="001B29A7" w:rsidP="001B29A7">
      <w:pPr>
        <w:numPr>
          <w:ilvl w:val="2"/>
          <w:numId w:val="9"/>
        </w:numPr>
        <w:spacing w:after="120" w:line="264" w:lineRule="auto"/>
        <w:jc w:val="both"/>
        <w:rPr>
          <w:sz w:val="18"/>
          <w:szCs w:val="18"/>
          <w:rPrChange w:id="745" w:author="Fiala Roman, Ing." w:date="2024-05-29T11:12:00Z">
            <w:rPr>
              <w:sz w:val="18"/>
              <w:szCs w:val="18"/>
              <w:highlight w:val="green"/>
            </w:rPr>
          </w:rPrChange>
        </w:rPr>
      </w:pPr>
      <w:r w:rsidRPr="0029692D">
        <w:rPr>
          <w:sz w:val="18"/>
          <w:szCs w:val="18"/>
          <w:rPrChange w:id="746" w:author="Fiala Roman, Ing." w:date="2024-05-29T11:12:00Z">
            <w:rPr>
              <w:sz w:val="18"/>
              <w:szCs w:val="18"/>
              <w:highlight w:val="green"/>
            </w:rPr>
          </w:rPrChange>
        </w:rPr>
        <w:t>Koordinace musí probíhat zejména s níže uvedenými</w:t>
      </w:r>
      <w:r w:rsidR="000266D8" w:rsidRPr="0029692D">
        <w:rPr>
          <w:sz w:val="18"/>
          <w:szCs w:val="18"/>
          <w:rPrChange w:id="747" w:author="Fiala Roman, Ing." w:date="2024-05-29T11:12:00Z">
            <w:rPr>
              <w:sz w:val="18"/>
              <w:szCs w:val="18"/>
              <w:highlight w:val="green"/>
            </w:rPr>
          </w:rPrChange>
        </w:rPr>
        <w:t xml:space="preserve"> stavbami</w:t>
      </w:r>
      <w:r w:rsidRPr="0029692D">
        <w:rPr>
          <w:sz w:val="18"/>
          <w:szCs w:val="18"/>
          <w:rPrChange w:id="748" w:author="Fiala Roman, Ing." w:date="2024-05-29T11:12:00Z">
            <w:rPr>
              <w:sz w:val="18"/>
              <w:szCs w:val="18"/>
              <w:highlight w:val="green"/>
            </w:rPr>
          </w:rPrChange>
        </w:rPr>
        <w:t>:</w:t>
      </w:r>
    </w:p>
    <w:p w14:paraId="63D5B4CF" w14:textId="49F81BC9" w:rsidR="001B29A7" w:rsidRPr="0029692D" w:rsidDel="00257A6B" w:rsidRDefault="0029692D">
      <w:pPr>
        <w:pStyle w:val="Text2-1"/>
        <w:numPr>
          <w:ilvl w:val="0"/>
          <w:numId w:val="0"/>
        </w:numPr>
        <w:ind w:left="737"/>
        <w:rPr>
          <w:del w:id="749" w:author="Fiala Roman, Ing." w:date="2024-05-21T12:23:00Z"/>
          <w:rPrChange w:id="750" w:author="Fiala Roman, Ing." w:date="2024-05-29T11:12:00Z">
            <w:rPr>
              <w:del w:id="751" w:author="Fiala Roman, Ing." w:date="2024-05-21T12:23:00Z"/>
              <w:highlight w:val="green"/>
            </w:rPr>
          </w:rPrChange>
        </w:rPr>
        <w:pPrChange w:id="752" w:author="Fiala Roman, Ing." w:date="2024-05-21T12:24:00Z">
          <w:pPr>
            <w:pStyle w:val="Text2-1"/>
          </w:pPr>
        </w:pPrChange>
      </w:pPr>
      <w:ins w:id="753" w:author="Fiala Roman, Ing." w:date="2024-05-29T11:12:00Z">
        <w:r w:rsidRPr="0029692D">
          <w:rPr>
            <w:rPrChange w:id="754" w:author="Fiala Roman, Ing." w:date="2024-05-29T11:12:00Z">
              <w:rPr>
                <w:color w:val="FF0000"/>
              </w:rPr>
            </w:rPrChange>
          </w:rPr>
          <w:t xml:space="preserve">Není známá žádná konkrétní stavba. </w:t>
        </w:r>
      </w:ins>
      <w:del w:id="755" w:author="Fiala Roman, Ing." w:date="2024-05-21T12:23:00Z">
        <w:r w:rsidR="001B29A7" w:rsidRPr="0029692D" w:rsidDel="00257A6B">
          <w:rPr>
            <w:rPrChange w:id="756" w:author="Fiala Roman, Ing." w:date="2024-05-29T11:12:00Z">
              <w:rPr>
                <w:highlight w:val="green"/>
              </w:rPr>
            </w:rPrChange>
          </w:rPr>
          <w:delText>Odstranění propadu rychlosti na trati ………… (investor, projekt)</w:delText>
        </w:r>
      </w:del>
    </w:p>
    <w:p w14:paraId="18864836" w14:textId="52C0463C" w:rsidR="001B29A7" w:rsidRPr="0029692D" w:rsidDel="004E76B8" w:rsidRDefault="001B29A7">
      <w:pPr>
        <w:pStyle w:val="Text2-1"/>
        <w:numPr>
          <w:ilvl w:val="0"/>
          <w:numId w:val="0"/>
        </w:numPr>
        <w:ind w:left="737"/>
        <w:rPr>
          <w:del w:id="757" w:author="Fiala Roman, Ing." w:date="2024-05-21T12:24:00Z"/>
          <w:color w:val="FF0000"/>
          <w:rPrChange w:id="758" w:author="Fiala Roman, Ing." w:date="2024-05-29T11:09:00Z">
            <w:rPr>
              <w:del w:id="759" w:author="Fiala Roman, Ing." w:date="2024-05-21T12:24:00Z"/>
              <w:highlight w:val="green"/>
            </w:rPr>
          </w:rPrChange>
        </w:rPr>
        <w:pPrChange w:id="760" w:author="Fiala Roman, Ing." w:date="2024-05-21T12:24:00Z">
          <w:pPr>
            <w:pStyle w:val="Text2-1"/>
          </w:pPr>
        </w:pPrChange>
      </w:pPr>
      <w:del w:id="761" w:author="Fiala Roman, Ing." w:date="2024-05-21T12:24:00Z">
        <w:r w:rsidRPr="0029692D" w:rsidDel="004E76B8">
          <w:rPr>
            <w:color w:val="FF0000"/>
            <w:rPrChange w:id="762" w:author="Fiala Roman, Ing." w:date="2024-05-29T11:09:00Z">
              <w:rPr>
                <w:highlight w:val="green"/>
              </w:rPr>
            </w:rPrChange>
          </w:rPr>
          <w:delText>Stavba mostu …… (investor, realizace 02/20</w:delText>
        </w:r>
        <w:r w:rsidR="00AC02D2" w:rsidRPr="0029692D" w:rsidDel="004E76B8">
          <w:rPr>
            <w:color w:val="FF0000"/>
            <w:rPrChange w:id="763" w:author="Fiala Roman, Ing." w:date="2024-05-29T11:09:00Z">
              <w:rPr>
                <w:highlight w:val="green"/>
              </w:rPr>
            </w:rPrChange>
          </w:rPr>
          <w:delText>2</w:delText>
        </w:r>
        <w:r w:rsidRPr="0029692D" w:rsidDel="004E76B8">
          <w:rPr>
            <w:color w:val="FF0000"/>
            <w:rPrChange w:id="764" w:author="Fiala Roman, Ing." w:date="2024-05-29T11:09:00Z">
              <w:rPr>
                <w:highlight w:val="green"/>
              </w:rPr>
            </w:rPrChange>
          </w:rPr>
          <w:delText>5 až 06/20</w:delText>
        </w:r>
        <w:r w:rsidR="00AC02D2" w:rsidRPr="0029692D" w:rsidDel="004E76B8">
          <w:rPr>
            <w:color w:val="FF0000"/>
            <w:rPrChange w:id="765" w:author="Fiala Roman, Ing." w:date="2024-05-29T11:09:00Z">
              <w:rPr>
                <w:highlight w:val="green"/>
              </w:rPr>
            </w:rPrChange>
          </w:rPr>
          <w:delText>2</w:delText>
        </w:r>
        <w:r w:rsidRPr="0029692D" w:rsidDel="004E76B8">
          <w:rPr>
            <w:color w:val="FF0000"/>
            <w:rPrChange w:id="766" w:author="Fiala Roman, Ing." w:date="2024-05-29T11:09:00Z">
              <w:rPr>
                <w:highlight w:val="green"/>
              </w:rPr>
            </w:rPrChange>
          </w:rPr>
          <w:delText>6)</w:delText>
        </w:r>
      </w:del>
    </w:p>
    <w:p w14:paraId="728CFF61" w14:textId="588ED9C5" w:rsidR="001B29A7" w:rsidRPr="0029692D" w:rsidDel="004E76B8" w:rsidRDefault="001B29A7">
      <w:pPr>
        <w:pStyle w:val="Text2-1"/>
        <w:numPr>
          <w:ilvl w:val="0"/>
          <w:numId w:val="0"/>
        </w:numPr>
        <w:ind w:left="737"/>
        <w:rPr>
          <w:del w:id="767" w:author="Fiala Roman, Ing." w:date="2024-05-21T12:24:00Z"/>
          <w:color w:val="FF0000"/>
          <w:rPrChange w:id="768" w:author="Fiala Roman, Ing." w:date="2024-05-29T11:09:00Z">
            <w:rPr>
              <w:del w:id="769" w:author="Fiala Roman, Ing." w:date="2024-05-21T12:24:00Z"/>
              <w:sz w:val="18"/>
              <w:szCs w:val="18"/>
              <w:highlight w:val="green"/>
            </w:rPr>
          </w:rPrChange>
        </w:rPr>
        <w:pPrChange w:id="770" w:author="Fiala Roman, Ing." w:date="2024-05-21T12:24:00Z">
          <w:pPr>
            <w:numPr>
              <w:numId w:val="5"/>
            </w:numPr>
            <w:tabs>
              <w:tab w:val="num" w:pos="1077"/>
            </w:tabs>
            <w:spacing w:after="120" w:line="264" w:lineRule="auto"/>
            <w:ind w:left="1077" w:hanging="340"/>
            <w:jc w:val="both"/>
          </w:pPr>
        </w:pPrChange>
      </w:pPr>
      <w:del w:id="771" w:author="Fiala Roman, Ing." w:date="2024-05-21T12:24:00Z">
        <w:r w:rsidRPr="0029692D" w:rsidDel="004E76B8">
          <w:rPr>
            <w:color w:val="FF0000"/>
            <w:rPrChange w:id="772" w:author="Fiala Roman, Ing." w:date="2024-05-29T11:09:00Z">
              <w:rPr>
                <w:sz w:val="18"/>
                <w:szCs w:val="18"/>
                <w:highlight w:val="green"/>
              </w:rPr>
            </w:rPrChange>
          </w:rPr>
          <w:delText>…….</w:delText>
        </w:r>
      </w:del>
    </w:p>
    <w:p w14:paraId="262E1C2F" w14:textId="2506AB11" w:rsidR="001B29A7" w:rsidRPr="0029692D" w:rsidDel="004E76B8" w:rsidRDefault="001B29A7">
      <w:pPr>
        <w:pStyle w:val="Text2-1"/>
        <w:numPr>
          <w:ilvl w:val="0"/>
          <w:numId w:val="0"/>
        </w:numPr>
        <w:ind w:left="737"/>
        <w:rPr>
          <w:del w:id="773" w:author="Fiala Roman, Ing." w:date="2024-05-21T12:24:00Z"/>
          <w:color w:val="FF0000"/>
          <w:rPrChange w:id="774" w:author="Fiala Roman, Ing." w:date="2024-05-29T11:09:00Z">
            <w:rPr>
              <w:del w:id="775" w:author="Fiala Roman, Ing." w:date="2024-05-21T12:24:00Z"/>
              <w:sz w:val="18"/>
              <w:szCs w:val="18"/>
              <w:highlight w:val="green"/>
            </w:rPr>
          </w:rPrChange>
        </w:rPr>
        <w:pPrChange w:id="776" w:author="Fiala Roman, Ing." w:date="2024-05-21T12:24:00Z">
          <w:pPr>
            <w:numPr>
              <w:ilvl w:val="2"/>
              <w:numId w:val="9"/>
            </w:numPr>
            <w:tabs>
              <w:tab w:val="num" w:pos="737"/>
            </w:tabs>
            <w:spacing w:after="120" w:line="264" w:lineRule="auto"/>
            <w:ind w:left="737" w:hanging="737"/>
            <w:jc w:val="both"/>
          </w:pPr>
        </w:pPrChange>
      </w:pPr>
      <w:del w:id="777" w:author="Fiala Roman, Ing." w:date="2024-05-21T12:24:00Z">
        <w:r w:rsidRPr="0029692D" w:rsidDel="004E76B8">
          <w:rPr>
            <w:color w:val="FF0000"/>
            <w:rPrChange w:id="778" w:author="Fiala Roman, Ing." w:date="2024-05-29T11:09:00Z">
              <w:rPr>
                <w:sz w:val="18"/>
                <w:szCs w:val="18"/>
                <w:highlight w:val="green"/>
              </w:rPr>
            </w:rPrChange>
          </w:rPr>
          <w:delText xml:space="preserve">U této akce se nepředpokládá koordinace s jinými stavbami. </w:delText>
        </w:r>
      </w:del>
    </w:p>
    <w:p w14:paraId="51FBF8EF" w14:textId="562FEDE4" w:rsidR="001B29A7" w:rsidRPr="0029692D" w:rsidRDefault="001B29A7">
      <w:pPr>
        <w:pStyle w:val="Text2-1"/>
        <w:numPr>
          <w:ilvl w:val="0"/>
          <w:numId w:val="0"/>
        </w:numPr>
        <w:ind w:left="737"/>
        <w:rPr>
          <w:color w:val="FF0000"/>
          <w:rPrChange w:id="779" w:author="Fiala Roman, Ing." w:date="2024-05-29T11:09:00Z">
            <w:rPr/>
          </w:rPrChange>
        </w:rPr>
        <w:pPrChange w:id="780" w:author="Fiala Roman, Ing." w:date="2024-05-21T12:24:00Z">
          <w:pPr>
            <w:pStyle w:val="ZTPinfo-text-odr"/>
          </w:pPr>
        </w:pPrChange>
      </w:pPr>
      <w:del w:id="781" w:author="Fiala Roman, Ing." w:date="2024-05-21T12:24:00Z">
        <w:r w:rsidRPr="0029692D" w:rsidDel="004E76B8">
          <w:rPr>
            <w:color w:val="FF0000"/>
            <w:rPrChange w:id="782" w:author="Fiala Roman, Ing." w:date="2024-05-29T11:09:00Z">
              <w:rPr/>
            </w:rPrChange>
          </w:rPr>
          <w:delText>Uvedou se stavby SŽ a jiných investorů, které souvisí věcně, časově a místně s předmětem zadání a jsou v různém stupni přípravy nebo v realizaci, u staveb se uvede investor a předpokládaný termín realizace, případně kontakt na odpovědné osoby</w:delText>
        </w:r>
      </w:del>
      <w:del w:id="783" w:author="Fiala Roman, Ing." w:date="2024-05-29T11:12:00Z">
        <w:r w:rsidRPr="0029692D" w:rsidDel="0029692D">
          <w:rPr>
            <w:color w:val="FF0000"/>
            <w:rPrChange w:id="784" w:author="Fiala Roman, Ing." w:date="2024-05-29T11:09:00Z">
              <w:rPr/>
            </w:rPrChange>
          </w:rPr>
          <w:delText>.</w:delText>
        </w:r>
      </w:del>
    </w:p>
    <w:p w14:paraId="4A89DC10" w14:textId="77777777" w:rsidR="001B29A7" w:rsidRPr="0029692D" w:rsidRDefault="001B29A7" w:rsidP="001B29A7">
      <w:pPr>
        <w:keepNext/>
        <w:numPr>
          <w:ilvl w:val="0"/>
          <w:numId w:val="9"/>
        </w:numPr>
        <w:spacing w:before="280" w:after="120" w:line="264" w:lineRule="auto"/>
        <w:outlineLvl w:val="0"/>
        <w:rPr>
          <w:b/>
          <w:caps/>
          <w:sz w:val="22"/>
          <w:szCs w:val="18"/>
        </w:rPr>
      </w:pPr>
      <w:bookmarkStart w:id="785" w:name="_Toc6410436"/>
      <w:bookmarkStart w:id="786" w:name="_Toc146112643"/>
      <w:bookmarkStart w:id="787" w:name="_Toc164150046"/>
      <w:r w:rsidRPr="0029692D">
        <w:rPr>
          <w:b/>
          <w:caps/>
          <w:sz w:val="22"/>
          <w:szCs w:val="18"/>
        </w:rPr>
        <w:t>Zvláštní TECHNICKÉ podmímky a požadavky na PROVEDENÍ DÍLA</w:t>
      </w:r>
      <w:bookmarkEnd w:id="785"/>
      <w:bookmarkEnd w:id="786"/>
      <w:bookmarkEnd w:id="787"/>
    </w:p>
    <w:p w14:paraId="25CC3997" w14:textId="77777777" w:rsidR="001B29A7" w:rsidRPr="0029692D" w:rsidRDefault="001B29A7" w:rsidP="001B29A7">
      <w:pPr>
        <w:keepNext/>
        <w:numPr>
          <w:ilvl w:val="1"/>
          <w:numId w:val="9"/>
        </w:numPr>
        <w:spacing w:before="200" w:after="120" w:line="264" w:lineRule="auto"/>
        <w:outlineLvl w:val="1"/>
        <w:rPr>
          <w:b/>
          <w:szCs w:val="18"/>
        </w:rPr>
      </w:pPr>
      <w:bookmarkStart w:id="788" w:name="_Toc6410437"/>
      <w:bookmarkStart w:id="789" w:name="_Toc146112644"/>
      <w:bookmarkStart w:id="790" w:name="_Toc164150047"/>
      <w:r w:rsidRPr="0029692D">
        <w:rPr>
          <w:b/>
          <w:szCs w:val="18"/>
        </w:rPr>
        <w:t>Všeobecně</w:t>
      </w:r>
      <w:bookmarkEnd w:id="788"/>
      <w:bookmarkEnd w:id="789"/>
      <w:bookmarkEnd w:id="790"/>
    </w:p>
    <w:p w14:paraId="26CA1F49" w14:textId="77777777" w:rsidR="001B29A7" w:rsidRPr="0029692D" w:rsidRDefault="001B29A7" w:rsidP="001B29A7">
      <w:pPr>
        <w:numPr>
          <w:ilvl w:val="2"/>
          <w:numId w:val="9"/>
        </w:numPr>
        <w:spacing w:after="120" w:line="264" w:lineRule="auto"/>
        <w:jc w:val="both"/>
        <w:rPr>
          <w:sz w:val="18"/>
          <w:szCs w:val="18"/>
        </w:rPr>
      </w:pPr>
      <w:r w:rsidRPr="0029692D">
        <w:rPr>
          <w:b/>
          <w:sz w:val="18"/>
          <w:szCs w:val="18"/>
        </w:rPr>
        <w:t>ZTP</w:t>
      </w:r>
      <w:r w:rsidRPr="0029692D">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Pokud není v ZTP upraveno znění ustanovení TKP, Kapitoly 1</w:t>
      </w:r>
      <w:r w:rsidR="00813BB3" w:rsidRPr="0029692D">
        <w:rPr>
          <w:sz w:val="18"/>
          <w:szCs w:val="18"/>
        </w:rPr>
        <w:t>,</w:t>
      </w:r>
      <w:r w:rsidRPr="0029692D">
        <w:rPr>
          <w:sz w:val="18"/>
          <w:szCs w:val="18"/>
        </w:rPr>
        <w:t xml:space="preserve"> uplatní se ustanovení TKP přiměřeně i u provádění opravných prací a údržby. Relevantní ustanovení TKP obsahující podmínky na zajištění postupů</w:t>
      </w:r>
      <w:r w:rsidR="008B22A5" w:rsidRPr="0029692D">
        <w:rPr>
          <w:sz w:val="18"/>
          <w:szCs w:val="18"/>
        </w:rPr>
        <w:t>,</w:t>
      </w:r>
      <w:r w:rsidRPr="0029692D">
        <w:rPr>
          <w:sz w:val="18"/>
          <w:szCs w:val="18"/>
        </w:rPr>
        <w:t xml:space="preserve"> aby kvalita provedených prací minimálně splňovala požadavky platných norem a předpisů, nebo měla obvyklou úroveň s přihlédnutím k</w:t>
      </w:r>
      <w:r w:rsidR="008B22A5" w:rsidRPr="0029692D">
        <w:rPr>
          <w:sz w:val="18"/>
          <w:szCs w:val="18"/>
        </w:rPr>
        <w:t> </w:t>
      </w:r>
      <w:r w:rsidRPr="0029692D">
        <w:rPr>
          <w:sz w:val="18"/>
          <w:szCs w:val="18"/>
        </w:rPr>
        <w:t>funkci bezpečnosti a životnosti celé opravované a udržované stavby se uplatní vždy.</w:t>
      </w:r>
    </w:p>
    <w:p w14:paraId="495BD39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1.4.8 TKP, odst. 5 Text „…</w:t>
      </w:r>
      <w:bookmarkStart w:id="791" w:name="_Hlk115084506"/>
      <w:r w:rsidRPr="0029692D">
        <w:rPr>
          <w:sz w:val="18"/>
          <w:szCs w:val="18"/>
        </w:rPr>
        <w:t>nejméně 5 pracovních dnů před termínem</w:t>
      </w:r>
      <w:bookmarkEnd w:id="791"/>
      <w:r w:rsidRPr="0029692D">
        <w:rPr>
          <w:sz w:val="18"/>
          <w:szCs w:val="18"/>
        </w:rPr>
        <w:t>…“ se mění na „…nejméně 2 pracovní dny před termínem …“.</w:t>
      </w:r>
    </w:p>
    <w:p w14:paraId="62D09DAB"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1.7.1 TKP, odst. 1 se doplňuje text „…se zásadami směrnice SŽ SM011 (Dokumentace staveb Správy železnic, státní organizace) směrnice SŽDC č. 117 (Předávání digitální dokumentace z investiční výstavby SŽDC) a</w:t>
      </w:r>
      <w:r w:rsidR="008B22A5" w:rsidRPr="0029692D">
        <w:rPr>
          <w:sz w:val="18"/>
          <w:szCs w:val="18"/>
        </w:rPr>
        <w:t> </w:t>
      </w:r>
      <w:r w:rsidRPr="0029692D">
        <w:rPr>
          <w:sz w:val="18"/>
          <w:szCs w:val="18"/>
        </w:rPr>
        <w:t>pokynu GŘ č. 4/2016 (Předávání digitální dokumentace a dat mezi SŽDC a</w:t>
      </w:r>
      <w:r w:rsidR="008B22A5" w:rsidRPr="0029692D">
        <w:rPr>
          <w:sz w:val="18"/>
          <w:szCs w:val="18"/>
        </w:rPr>
        <w:t> </w:t>
      </w:r>
      <w:r w:rsidRPr="0029692D">
        <w:rPr>
          <w:sz w:val="18"/>
          <w:szCs w:val="18"/>
        </w:rPr>
        <w:t>externími subjekty) a pokynu GŘ SŽ PO-06/2020-GŘ (Pokyn generálního ředitele k poskytování geodetických podkladů a činností pro přípravu a</w:t>
      </w:r>
      <w:r w:rsidR="008B22A5" w:rsidRPr="0029692D">
        <w:rPr>
          <w:sz w:val="18"/>
          <w:szCs w:val="18"/>
        </w:rPr>
        <w:t> </w:t>
      </w:r>
      <w:r w:rsidRPr="0029692D">
        <w:rPr>
          <w:sz w:val="18"/>
          <w:szCs w:val="18"/>
        </w:rPr>
        <w:t>realizaci opravných a investičních akcí) a dále v souladu s dokumenty v této kapitole citovanými.“</w:t>
      </w:r>
    </w:p>
    <w:p w14:paraId="783D9F3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1.7.3.2 TKP, odst. 1 se nepoužije.</w:t>
      </w:r>
    </w:p>
    <w:p w14:paraId="6F11984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Čl. </w:t>
      </w:r>
      <w:bookmarkStart w:id="792" w:name="_Hlk115950514"/>
      <w:r w:rsidRPr="0029692D">
        <w:rPr>
          <w:sz w:val="18"/>
          <w:szCs w:val="18"/>
        </w:rPr>
        <w:t xml:space="preserve">1.7.3.2 TKP, odst. 7 </w:t>
      </w:r>
      <w:bookmarkEnd w:id="792"/>
      <w:r w:rsidRPr="0029692D">
        <w:rPr>
          <w:sz w:val="18"/>
          <w:szCs w:val="18"/>
        </w:rPr>
        <w:t>se nepoužije.</w:t>
      </w:r>
    </w:p>
    <w:p w14:paraId="110BEEE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1.7.3.3 TKP, odst. 1 se mění takto:</w:t>
      </w:r>
    </w:p>
    <w:p w14:paraId="11D7F6CC" w14:textId="77777777" w:rsidR="001B29A7" w:rsidRPr="0029692D" w:rsidRDefault="001B29A7" w:rsidP="001B29A7">
      <w:pPr>
        <w:spacing w:after="120" w:line="264" w:lineRule="auto"/>
        <w:ind w:left="1701"/>
        <w:jc w:val="both"/>
        <w:rPr>
          <w:sz w:val="18"/>
          <w:szCs w:val="18"/>
        </w:rPr>
      </w:pPr>
      <w:r w:rsidRPr="0029692D">
        <w:rPr>
          <w:sz w:val="18"/>
          <w:szCs w:val="18"/>
        </w:rPr>
        <w:lastRenderedPageBreak/>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29692D">
        <w:rPr>
          <w:sz w:val="18"/>
          <w:szCs w:val="18"/>
        </w:rPr>
        <w:t>Bpv</w:t>
      </w:r>
      <w:proofErr w:type="spellEnd"/>
      <w:r w:rsidRPr="0029692D">
        <w:rPr>
          <w:sz w:val="18"/>
          <w:szCs w:val="18"/>
        </w:rPr>
        <w:t>.</w:t>
      </w:r>
    </w:p>
    <w:p w14:paraId="2523A769"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1.7.3.5 TKP, odst.1 se mění takto: </w:t>
      </w:r>
    </w:p>
    <w:p w14:paraId="63DA1C91" w14:textId="77777777" w:rsidR="001B29A7" w:rsidRPr="0029692D" w:rsidRDefault="001B29A7" w:rsidP="001B29A7">
      <w:pPr>
        <w:spacing w:after="120" w:line="264" w:lineRule="auto"/>
        <w:ind w:left="1701"/>
        <w:jc w:val="both"/>
        <w:rPr>
          <w:sz w:val="18"/>
          <w:szCs w:val="18"/>
        </w:rPr>
      </w:pPr>
      <w:r w:rsidRPr="0029692D">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1.7.3.5 TKP, se nepoužijí odstavce 5 a 6.</w:t>
      </w:r>
    </w:p>
    <w:p w14:paraId="6C8297D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1.8.2 TKP, odst. 6 písm. a) se doplňuje textem „…byla-li RDS zpracována</w:t>
      </w:r>
      <w:bookmarkStart w:id="793" w:name="_Hlk115329733"/>
      <w:bookmarkStart w:id="794" w:name="_Hlk115427294"/>
      <w:r w:rsidRPr="0029692D">
        <w:rPr>
          <w:sz w:val="18"/>
          <w:szCs w:val="18"/>
        </w:rPr>
        <w:t>…“</w:t>
      </w:r>
      <w:bookmarkEnd w:id="793"/>
      <w:r w:rsidRPr="0029692D">
        <w:rPr>
          <w:sz w:val="18"/>
          <w:szCs w:val="18"/>
        </w:rPr>
        <w:t>.</w:t>
      </w:r>
      <w:bookmarkEnd w:id="794"/>
    </w:p>
    <w:p w14:paraId="69091DF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1.8.2 TKP, odst. 7 se nepoužije.</w:t>
      </w:r>
    </w:p>
    <w:p w14:paraId="1DCFE34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1.8.3.1 TKP, odst. 2 se ruší text </w:t>
      </w:r>
      <w:bookmarkStart w:id="795" w:name="_Hlk115877962"/>
      <w:r w:rsidRPr="0029692D">
        <w:rPr>
          <w:sz w:val="18"/>
          <w:szCs w:val="18"/>
        </w:rPr>
        <w:t>„…</w:t>
      </w:r>
      <w:bookmarkEnd w:id="795"/>
      <w:r w:rsidRPr="0029692D">
        <w:rPr>
          <w:sz w:val="18"/>
          <w:szCs w:val="18"/>
        </w:rPr>
        <w:t xml:space="preserve"> tj. zpravidla Stavební správa SŽ</w:t>
      </w:r>
      <w:bookmarkStart w:id="796" w:name="_Hlk115334079"/>
      <w:r w:rsidRPr="0029692D">
        <w:rPr>
          <w:sz w:val="18"/>
          <w:szCs w:val="18"/>
        </w:rPr>
        <w:t>…“.</w:t>
      </w:r>
      <w:bookmarkEnd w:id="796"/>
    </w:p>
    <w:p w14:paraId="4B4DE98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1.9.2 TKP, odst. 3 se mění lhůta z 14 kalendářních dní na 7 kalendářních dní.</w:t>
      </w:r>
    </w:p>
    <w:p w14:paraId="0704299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1.9.2 TKP, odst. 7 se nepoužije.</w:t>
      </w:r>
    </w:p>
    <w:p w14:paraId="49A3AFE7"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Čl. 1.9.4 TKP, odst. 2 se mění takto: </w:t>
      </w:r>
    </w:p>
    <w:p w14:paraId="27A0067D" w14:textId="77777777" w:rsidR="001B29A7" w:rsidRPr="0029692D" w:rsidRDefault="001B29A7" w:rsidP="001B29A7">
      <w:pPr>
        <w:spacing w:after="120" w:line="264" w:lineRule="auto"/>
        <w:ind w:left="1701"/>
        <w:jc w:val="both"/>
        <w:rPr>
          <w:sz w:val="18"/>
          <w:szCs w:val="18"/>
        </w:rPr>
      </w:pPr>
      <w:r w:rsidRPr="0029692D">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1.9.4 TKP, odst.5 se mění takto:</w:t>
      </w:r>
    </w:p>
    <w:p w14:paraId="5D7EA56D" w14:textId="77777777" w:rsidR="001B29A7" w:rsidRPr="0029692D" w:rsidRDefault="001B29A7" w:rsidP="001B29A7">
      <w:pPr>
        <w:spacing w:after="120" w:line="264" w:lineRule="auto"/>
        <w:ind w:left="1701"/>
        <w:jc w:val="both"/>
        <w:rPr>
          <w:sz w:val="18"/>
          <w:szCs w:val="18"/>
        </w:rPr>
      </w:pPr>
      <w:r w:rsidRPr="0029692D">
        <w:rPr>
          <w:sz w:val="18"/>
          <w:szCs w:val="18"/>
        </w:rPr>
        <w:t xml:space="preserve">Zhotovitel zajistí provozní, sociální a výrobní zařízení Staveniště a odpadové hospodářství pro potřeby své a potřeby svých </w:t>
      </w:r>
      <w:proofErr w:type="gramStart"/>
      <w:r w:rsidRPr="0029692D">
        <w:rPr>
          <w:sz w:val="18"/>
          <w:szCs w:val="18"/>
        </w:rPr>
        <w:t>poddodavatelů</w:t>
      </w:r>
      <w:proofErr w:type="gramEnd"/>
      <w:r w:rsidRPr="0029692D">
        <w:rPr>
          <w:sz w:val="18"/>
          <w:szCs w:val="18"/>
        </w:rPr>
        <w:t xml:space="preserve">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čl. </w:t>
      </w:r>
      <w:bookmarkStart w:id="797" w:name="_Hlk115953274"/>
      <w:r w:rsidRPr="0029692D">
        <w:rPr>
          <w:sz w:val="18"/>
          <w:szCs w:val="18"/>
        </w:rPr>
        <w:t xml:space="preserve">1.9.5.1 TKP, odst. 1, </w:t>
      </w:r>
      <w:bookmarkEnd w:id="797"/>
      <w:r w:rsidRPr="0029692D">
        <w:rPr>
          <w:sz w:val="18"/>
          <w:szCs w:val="18"/>
        </w:rPr>
        <w:t>písm. e) se mění lhůta z 21 dnů na 7 dnů.</w:t>
      </w:r>
    </w:p>
    <w:p w14:paraId="4DC1310C"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1.10.5.2 TKP, odst. 3 se ruší text „… (zpravidla Stavební správa)“.</w:t>
      </w:r>
    </w:p>
    <w:p w14:paraId="07837CF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článcích 1.10.9 TKP a navazujících je „stavebním deníkem v listinné podobě“ pro údržbu a opravy myšlena vždy forma dle čl. 1.10.9.1 TKP, odst. 4.</w:t>
      </w:r>
    </w:p>
    <w:p w14:paraId="5A5CEC6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d) se mění počet 4 souprav závěrových tabulek na 3 soupravy závěrových tabulek.</w:t>
      </w:r>
    </w:p>
    <w:p w14:paraId="31880DF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4, písm. e) se mění takto:</w:t>
      </w:r>
    </w:p>
    <w:p w14:paraId="4B8C3E4E" w14:textId="77777777" w:rsidR="001B29A7" w:rsidRPr="0029692D" w:rsidRDefault="001B29A7" w:rsidP="001B29A7">
      <w:pPr>
        <w:spacing w:after="120" w:line="264" w:lineRule="auto"/>
        <w:ind w:left="1701"/>
        <w:jc w:val="both"/>
        <w:rPr>
          <w:sz w:val="18"/>
          <w:szCs w:val="18"/>
        </w:rPr>
      </w:pPr>
      <w:r w:rsidRPr="0029692D">
        <w:rPr>
          <w:sz w:val="18"/>
          <w:szCs w:val="18"/>
        </w:rPr>
        <w:t xml:space="preserve">Po odsouhlasení zpracovatelem Projektové dokumentace (pokud je vyhotovena), zapracování případných připomínek a schválení Objednatelem předá Zhotovitel Objednateli dokumentaci RDS SO a PS do 7 dnů před </w:t>
      </w:r>
      <w:r w:rsidRPr="0029692D">
        <w:rPr>
          <w:sz w:val="18"/>
          <w:szCs w:val="18"/>
        </w:rPr>
        <w:lastRenderedPageBreak/>
        <w:t>zahájením prací ve 3 vyhotoveních v listinné podobě a v 1 vyhotovení v</w:t>
      </w:r>
      <w:r w:rsidR="008B22A5" w:rsidRPr="0029692D">
        <w:rPr>
          <w:sz w:val="18"/>
          <w:szCs w:val="18"/>
        </w:rPr>
        <w:t> </w:t>
      </w:r>
      <w:r w:rsidRPr="0029692D">
        <w:rPr>
          <w:sz w:val="18"/>
          <w:szCs w:val="18"/>
        </w:rPr>
        <w:t>elektronické podobě.</w:t>
      </w:r>
    </w:p>
    <w:p w14:paraId="5E3F090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čl. 1.11.3 TKP, odst. 5, se mění lhůta z 45 dnů na 15 dnů.</w:t>
      </w:r>
    </w:p>
    <w:p w14:paraId="334B4C4E" w14:textId="77777777" w:rsidR="009570E9" w:rsidRPr="0029692D" w:rsidRDefault="001B29A7" w:rsidP="001B29A7">
      <w:pPr>
        <w:numPr>
          <w:ilvl w:val="3"/>
          <w:numId w:val="9"/>
        </w:numPr>
        <w:spacing w:after="120" w:line="264" w:lineRule="auto"/>
        <w:jc w:val="both"/>
        <w:rPr>
          <w:sz w:val="18"/>
          <w:szCs w:val="18"/>
        </w:rPr>
      </w:pPr>
      <w:r w:rsidRPr="0029692D">
        <w:rPr>
          <w:sz w:val="18"/>
          <w:szCs w:val="18"/>
        </w:rPr>
        <w:t xml:space="preserve">Čl. 1.11.5 TKP, odst. 2 se mění takto: </w:t>
      </w:r>
      <w:bookmarkStart w:id="798" w:name="_Hlk115869021"/>
    </w:p>
    <w:p w14:paraId="6ABB2D97" w14:textId="77777777" w:rsidR="001B29A7" w:rsidRPr="0029692D" w:rsidRDefault="001B29A7" w:rsidP="009570E9">
      <w:pPr>
        <w:spacing w:after="120" w:line="264" w:lineRule="auto"/>
        <w:ind w:left="1701"/>
        <w:jc w:val="both"/>
        <w:rPr>
          <w:sz w:val="18"/>
          <w:szCs w:val="18"/>
        </w:rPr>
      </w:pPr>
      <w:r w:rsidRPr="0029692D">
        <w:rPr>
          <w:sz w:val="18"/>
          <w:szCs w:val="18"/>
        </w:rPr>
        <w:t>DSPS bude zpracována přiměřeně v rozsahu dle směrnice SŽ SM011, přílohy</w:t>
      </w:r>
      <w:r w:rsidR="008B22A5" w:rsidRPr="0029692D">
        <w:rPr>
          <w:sz w:val="18"/>
          <w:szCs w:val="18"/>
        </w:rPr>
        <w:t> </w:t>
      </w:r>
      <w:r w:rsidRPr="0029692D">
        <w:rPr>
          <w:sz w:val="18"/>
          <w:szCs w:val="18"/>
        </w:rPr>
        <w:t>P9.</w:t>
      </w:r>
      <w:r w:rsidRPr="0029692D" w:rsidDel="00AF3921">
        <w:rPr>
          <w:sz w:val="18"/>
          <w:szCs w:val="18"/>
        </w:rPr>
        <w:t xml:space="preserve"> </w:t>
      </w:r>
      <w:r w:rsidRPr="0029692D">
        <w:rPr>
          <w:sz w:val="18"/>
          <w:szCs w:val="18"/>
        </w:rPr>
        <w:t xml:space="preserve">Podkladem pro vypracování je </w:t>
      </w:r>
      <w:r w:rsidR="008B22A5" w:rsidRPr="0029692D">
        <w:rPr>
          <w:sz w:val="18"/>
          <w:szCs w:val="18"/>
        </w:rPr>
        <w:t>projektová d</w:t>
      </w:r>
      <w:r w:rsidRPr="0029692D">
        <w:rPr>
          <w:sz w:val="18"/>
          <w:szCs w:val="18"/>
        </w:rPr>
        <w:t>okumentace a RDS pro zhotovovací práce.</w:t>
      </w:r>
      <w:r w:rsidRPr="0029692D" w:rsidDel="00AF3921">
        <w:rPr>
          <w:sz w:val="18"/>
          <w:szCs w:val="18"/>
        </w:rPr>
        <w:t xml:space="preserve"> </w:t>
      </w:r>
      <w:bookmarkEnd w:id="798"/>
    </w:p>
    <w:p w14:paraId="29D0F138" w14:textId="77777777" w:rsidR="001B29A7" w:rsidRPr="0029692D" w:rsidRDefault="001B29A7" w:rsidP="001B29A7">
      <w:pPr>
        <w:numPr>
          <w:ilvl w:val="3"/>
          <w:numId w:val="9"/>
        </w:numPr>
        <w:spacing w:after="120" w:line="264" w:lineRule="auto"/>
        <w:jc w:val="both"/>
        <w:rPr>
          <w:sz w:val="18"/>
          <w:szCs w:val="18"/>
        </w:rPr>
      </w:pPr>
      <w:bookmarkStart w:id="799" w:name="_Ref137828191"/>
      <w:r w:rsidRPr="0029692D">
        <w:rPr>
          <w:sz w:val="18"/>
          <w:szCs w:val="18"/>
        </w:rPr>
        <w:t>Čl. 1.11.5.1 TKP, odst. 3 se mění takto:</w:t>
      </w:r>
      <w:bookmarkEnd w:id="799"/>
    </w:p>
    <w:p w14:paraId="4FC2B262" w14:textId="73D192B2" w:rsidR="001B29A7" w:rsidRPr="0029692D" w:rsidRDefault="001B29A7" w:rsidP="001B29A7">
      <w:pPr>
        <w:spacing w:after="120" w:line="264" w:lineRule="auto"/>
        <w:ind w:left="1701"/>
        <w:jc w:val="both"/>
        <w:rPr>
          <w:sz w:val="18"/>
          <w:szCs w:val="18"/>
        </w:rPr>
      </w:pPr>
      <w:r w:rsidRPr="0029692D">
        <w:rPr>
          <w:sz w:val="18"/>
          <w:szCs w:val="18"/>
        </w:rPr>
        <w:t xml:space="preserve">Předání Dokumentace skutečného provedení stavby týkající se díla Zhotovitelem Objednateli proběhne </w:t>
      </w:r>
      <w:r w:rsidRPr="0029692D">
        <w:rPr>
          <w:b/>
          <w:sz w:val="18"/>
          <w:szCs w:val="18"/>
        </w:rPr>
        <w:t>v listinné podobě ve třech vyhotoveních</w:t>
      </w:r>
      <w:r w:rsidRPr="0029692D">
        <w:rPr>
          <w:sz w:val="18"/>
          <w:szCs w:val="18"/>
        </w:rPr>
        <w:t xml:space="preserve"> </w:t>
      </w:r>
      <w:r w:rsidRPr="0029692D">
        <w:rPr>
          <w:sz w:val="18"/>
          <w:szCs w:val="18"/>
          <w:rPrChange w:id="800" w:author="Fiala Roman, Ing." w:date="2024-05-29T11:13:00Z">
            <w:rPr>
              <w:sz w:val="18"/>
              <w:szCs w:val="18"/>
              <w:highlight w:val="green"/>
            </w:rPr>
          </w:rPrChange>
        </w:rPr>
        <w:t xml:space="preserve">pro technickou část do 2 měsíců, pro souborné zpracování geodetické části do 2 měsíců </w:t>
      </w:r>
      <w:r w:rsidRPr="0029692D">
        <w:rPr>
          <w:sz w:val="18"/>
          <w:szCs w:val="18"/>
        </w:rPr>
        <w:t xml:space="preserve">a kompletní </w:t>
      </w:r>
      <w:r w:rsidRPr="0029692D">
        <w:rPr>
          <w:b/>
          <w:sz w:val="18"/>
          <w:szCs w:val="18"/>
        </w:rPr>
        <w:t>dokumentace v elektronické podobě v rozsahu dle</w:t>
      </w:r>
      <w:r w:rsidR="00AE0F6E" w:rsidRPr="0029692D">
        <w:rPr>
          <w:b/>
          <w:sz w:val="18"/>
          <w:szCs w:val="18"/>
        </w:rPr>
        <w:t xml:space="preserve"> </w:t>
      </w:r>
      <w:proofErr w:type="gramStart"/>
      <w:r w:rsidR="00AE0F6E" w:rsidRPr="0029692D">
        <w:rPr>
          <w:b/>
          <w:sz w:val="18"/>
          <w:szCs w:val="18"/>
        </w:rPr>
        <w:t>odst.</w:t>
      </w:r>
      <w:r w:rsidRPr="0029692D">
        <w:rPr>
          <w:b/>
          <w:sz w:val="18"/>
          <w:szCs w:val="18"/>
        </w:rPr>
        <w:t>.</w:t>
      </w:r>
      <w:proofErr w:type="gramEnd"/>
      <w:r w:rsidRPr="0029692D">
        <w:rPr>
          <w:b/>
          <w:sz w:val="18"/>
          <w:szCs w:val="18"/>
        </w:rPr>
        <w:t xml:space="preserve"> </w:t>
      </w:r>
      <w:r w:rsidRPr="00303A1F">
        <w:rPr>
          <w:b/>
          <w:sz w:val="18"/>
          <w:szCs w:val="18"/>
        </w:rPr>
        <w:fldChar w:fldCharType="begin"/>
      </w:r>
      <w:r w:rsidRPr="0029692D">
        <w:rPr>
          <w:b/>
          <w:sz w:val="18"/>
          <w:szCs w:val="18"/>
        </w:rPr>
        <w:instrText xml:space="preserve"> REF _Ref137824493 \r \h </w:instrText>
      </w:r>
      <w:r w:rsidR="00F13343" w:rsidRPr="0029692D">
        <w:rPr>
          <w:b/>
          <w:sz w:val="18"/>
          <w:szCs w:val="18"/>
        </w:rPr>
        <w:instrText xml:space="preserve"> \* MERGEFORMAT </w:instrText>
      </w:r>
      <w:r w:rsidRPr="00303A1F">
        <w:rPr>
          <w:b/>
          <w:sz w:val="18"/>
          <w:szCs w:val="18"/>
        </w:rPr>
      </w:r>
      <w:r w:rsidRPr="00303A1F">
        <w:rPr>
          <w:b/>
          <w:sz w:val="18"/>
          <w:szCs w:val="18"/>
          <w:rPrChange w:id="801" w:author="Fiala Roman, Ing." w:date="2024-05-29T11:13:00Z">
            <w:rPr>
              <w:b/>
              <w:sz w:val="18"/>
              <w:szCs w:val="18"/>
            </w:rPr>
          </w:rPrChange>
        </w:rPr>
        <w:fldChar w:fldCharType="separate"/>
      </w:r>
      <w:r w:rsidR="004F5914" w:rsidRPr="0029692D">
        <w:rPr>
          <w:b/>
          <w:sz w:val="18"/>
          <w:szCs w:val="18"/>
        </w:rPr>
        <w:t>4.1.2.26</w:t>
      </w:r>
      <w:r w:rsidRPr="00303A1F">
        <w:rPr>
          <w:b/>
          <w:sz w:val="18"/>
          <w:szCs w:val="18"/>
        </w:rPr>
        <w:fldChar w:fldCharType="end"/>
      </w:r>
      <w:r w:rsidRPr="0029692D">
        <w:rPr>
          <w:b/>
          <w:sz w:val="18"/>
          <w:szCs w:val="18"/>
        </w:rPr>
        <w:t xml:space="preserve"> těchto ZTP</w:t>
      </w:r>
      <w:r w:rsidRPr="0029692D">
        <w:rPr>
          <w:sz w:val="18"/>
          <w:szCs w:val="18"/>
        </w:rPr>
        <w:t xml:space="preserve"> </w:t>
      </w:r>
      <w:r w:rsidRPr="0029692D">
        <w:rPr>
          <w:sz w:val="18"/>
          <w:szCs w:val="18"/>
          <w:rPrChange w:id="802" w:author="Fiala Roman, Ing." w:date="2024-05-29T11:13:00Z">
            <w:rPr>
              <w:sz w:val="18"/>
              <w:szCs w:val="18"/>
              <w:highlight w:val="green"/>
            </w:rPr>
          </w:rPrChange>
        </w:rPr>
        <w:t xml:space="preserve">do 3 měsíců </w:t>
      </w:r>
      <w:r w:rsidRPr="0029692D">
        <w:rPr>
          <w:sz w:val="18"/>
          <w:szCs w:val="18"/>
        </w:rPr>
        <w:t>ode dne, kdy byl vydán poslední Zápis o předání a převzetí díla, nejpozději však do termínu ukončení smluvního vztahu.</w:t>
      </w:r>
    </w:p>
    <w:p w14:paraId="7B42268D" w14:textId="19BCEACA" w:rsidR="001B29A7" w:rsidRPr="0029692D" w:rsidDel="004E76B8" w:rsidRDefault="001B29A7" w:rsidP="00311AC4">
      <w:pPr>
        <w:pStyle w:val="ZTPinfo-text-odr"/>
        <w:rPr>
          <w:del w:id="803" w:author="Fiala Roman, Ing." w:date="2024-05-21T12:26:00Z"/>
          <w:color w:val="auto"/>
          <w:rPrChange w:id="804" w:author="Fiala Roman, Ing." w:date="2024-05-29T11:13:00Z">
            <w:rPr>
              <w:del w:id="805" w:author="Fiala Roman, Ing." w:date="2024-05-21T12:26:00Z"/>
            </w:rPr>
          </w:rPrChange>
        </w:rPr>
      </w:pPr>
      <w:del w:id="806" w:author="Fiala Roman, Ing." w:date="2024-05-21T12:26:00Z">
        <w:r w:rsidRPr="0029692D" w:rsidDel="004E76B8">
          <w:rPr>
            <w:color w:val="auto"/>
            <w:rPrChange w:id="807" w:author="Fiala Roman, Ing." w:date="2024-05-29T11:13:00Z">
              <w:rPr/>
            </w:rPrChange>
          </w:rPr>
          <w:delText xml:space="preserve">Je možné předání dokumentace skutečného provedení stanovit i s odvoláním na </w:delText>
        </w:r>
        <w:r w:rsidR="005616E9" w:rsidRPr="0029692D" w:rsidDel="004E76B8">
          <w:rPr>
            <w:color w:val="auto"/>
            <w:rPrChange w:id="808" w:author="Fiala Roman, Ing." w:date="2024-05-29T11:13:00Z">
              <w:rPr/>
            </w:rPrChange>
          </w:rPr>
          <w:delText>odst.</w:delText>
        </w:r>
        <w:r w:rsidR="00931771" w:rsidRPr="0029692D" w:rsidDel="004E76B8">
          <w:rPr>
            <w:color w:val="auto"/>
            <w:rPrChange w:id="809" w:author="Fiala Roman, Ing." w:date="2024-05-29T11:13:00Z">
              <w:rPr/>
            </w:rPrChange>
          </w:rPr>
          <w:delText xml:space="preserve"> 5.1.4</w:delText>
        </w:r>
        <w:r w:rsidRPr="0029692D" w:rsidDel="004E76B8">
          <w:rPr>
            <w:color w:val="auto"/>
            <w:rPrChange w:id="810" w:author="Fiala Roman, Ing." w:date="2024-05-29T11:13:00Z">
              <w:rPr/>
            </w:rPrChange>
          </w:rPr>
          <w:delText xml:space="preserve"> těchto ZTP, uvede se text: </w:delText>
        </w:r>
        <w:r w:rsidRPr="0029692D" w:rsidDel="004E76B8">
          <w:rPr>
            <w:i w:val="0"/>
            <w:color w:val="auto"/>
            <w:rPrChange w:id="811" w:author="Fiala Roman, Ing." w:date="2024-05-29T11:13:00Z">
              <w:rPr>
                <w:i w:val="0"/>
              </w:rPr>
            </w:rPrChange>
          </w:rPr>
          <w:delText>„Termín předání Dokumentace skutečného provedení stavby je stanoven v</w:delText>
        </w:r>
        <w:r w:rsidR="00311AC4" w:rsidRPr="0029692D" w:rsidDel="004E76B8">
          <w:rPr>
            <w:i w:val="0"/>
            <w:color w:val="auto"/>
            <w:rPrChange w:id="812" w:author="Fiala Roman, Ing." w:date="2024-05-29T11:13:00Z">
              <w:rPr>
                <w:i w:val="0"/>
              </w:rPr>
            </w:rPrChange>
          </w:rPr>
          <w:delText> odst</w:delText>
        </w:r>
        <w:r w:rsidRPr="0029692D" w:rsidDel="004E76B8">
          <w:rPr>
            <w:i w:val="0"/>
            <w:color w:val="auto"/>
            <w:rPrChange w:id="813" w:author="Fiala Roman, Ing." w:date="2024-05-29T11:13:00Z">
              <w:rPr>
                <w:i w:val="0"/>
              </w:rPr>
            </w:rPrChange>
          </w:rPr>
          <w:delText xml:space="preserve">. </w:delText>
        </w:r>
        <w:r w:rsidRPr="0029692D" w:rsidDel="004E76B8">
          <w:rPr>
            <w:i w:val="0"/>
            <w:color w:val="auto"/>
            <w:rPrChange w:id="814" w:author="Fiala Roman, Ing." w:date="2024-05-29T11:13:00Z">
              <w:rPr>
                <w:i w:val="0"/>
              </w:rPr>
            </w:rPrChange>
          </w:rPr>
          <w:fldChar w:fldCharType="begin"/>
        </w:r>
        <w:r w:rsidRPr="0029692D" w:rsidDel="004E76B8">
          <w:rPr>
            <w:i w:val="0"/>
            <w:color w:val="auto"/>
            <w:rPrChange w:id="815" w:author="Fiala Roman, Ing." w:date="2024-05-29T11:13:00Z">
              <w:rPr>
                <w:i w:val="0"/>
              </w:rPr>
            </w:rPrChange>
          </w:rPr>
          <w:delInstrText xml:space="preserve"> REF _Ref137824566 \r \h </w:delInstrText>
        </w:r>
        <w:r w:rsidR="00CE7736" w:rsidRPr="0029692D" w:rsidDel="004E76B8">
          <w:rPr>
            <w:i w:val="0"/>
            <w:color w:val="auto"/>
            <w:rPrChange w:id="816" w:author="Fiala Roman, Ing." w:date="2024-05-29T11:13:00Z">
              <w:rPr>
                <w:i w:val="0"/>
              </w:rPr>
            </w:rPrChange>
          </w:rPr>
          <w:delInstrText xml:space="preserve"> \* MERGEFORMAT </w:delInstrText>
        </w:r>
        <w:r w:rsidRPr="0029692D" w:rsidDel="004E76B8">
          <w:rPr>
            <w:i w:val="0"/>
            <w:rPrChange w:id="817" w:author="Fiala Roman, Ing." w:date="2024-05-29T11:13:00Z">
              <w:rPr>
                <w:i w:val="0"/>
              </w:rPr>
            </w:rPrChange>
          </w:rPr>
        </w:r>
        <w:r w:rsidRPr="0029692D" w:rsidDel="004E76B8">
          <w:rPr>
            <w:i w:val="0"/>
            <w:color w:val="auto"/>
            <w:rPrChange w:id="818" w:author="Fiala Roman, Ing." w:date="2024-05-29T11:13:00Z">
              <w:rPr>
                <w:i w:val="0"/>
              </w:rPr>
            </w:rPrChange>
          </w:rPr>
          <w:fldChar w:fldCharType="separate"/>
        </w:r>
        <w:r w:rsidR="004F5914" w:rsidRPr="0029692D" w:rsidDel="004E76B8">
          <w:rPr>
            <w:i w:val="0"/>
            <w:color w:val="auto"/>
            <w:rPrChange w:id="819" w:author="Fiala Roman, Ing." w:date="2024-05-29T11:13:00Z">
              <w:rPr>
                <w:i w:val="0"/>
              </w:rPr>
            </w:rPrChange>
          </w:rPr>
          <w:delText>5.1.4</w:delText>
        </w:r>
        <w:r w:rsidRPr="0029692D" w:rsidDel="004E76B8">
          <w:rPr>
            <w:i w:val="0"/>
            <w:color w:val="auto"/>
            <w:rPrChange w:id="820" w:author="Fiala Roman, Ing." w:date="2024-05-29T11:13:00Z">
              <w:rPr>
                <w:i w:val="0"/>
              </w:rPr>
            </w:rPrChange>
          </w:rPr>
          <w:fldChar w:fldCharType="end"/>
        </w:r>
        <w:r w:rsidRPr="0029692D" w:rsidDel="004E76B8">
          <w:rPr>
            <w:i w:val="0"/>
            <w:color w:val="auto"/>
            <w:rPrChange w:id="821" w:author="Fiala Roman, Ing." w:date="2024-05-29T11:13:00Z">
              <w:rPr>
                <w:i w:val="0"/>
              </w:rPr>
            </w:rPrChange>
          </w:rPr>
          <w:delText xml:space="preserve"> těchto ZTP.“</w:delText>
        </w:r>
      </w:del>
    </w:p>
    <w:p w14:paraId="33CDDDF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Čl. 1.11.5.1 TKP, se nepoužijí odstavce 4 a 5.</w:t>
      </w:r>
    </w:p>
    <w:p w14:paraId="7BC9388D" w14:textId="77777777" w:rsidR="001B29A7" w:rsidRPr="0029692D" w:rsidRDefault="001B29A7" w:rsidP="001B29A7">
      <w:pPr>
        <w:numPr>
          <w:ilvl w:val="3"/>
          <w:numId w:val="9"/>
        </w:numPr>
        <w:spacing w:after="120" w:line="264" w:lineRule="auto"/>
        <w:jc w:val="both"/>
        <w:rPr>
          <w:sz w:val="18"/>
          <w:szCs w:val="18"/>
        </w:rPr>
      </w:pPr>
      <w:bookmarkStart w:id="822" w:name="_Ref137824493"/>
      <w:r w:rsidRPr="0029692D">
        <w:rPr>
          <w:sz w:val="18"/>
          <w:szCs w:val="18"/>
        </w:rPr>
        <w:t>ČL 1.11.5.1 TKP, odst. 6 se mění takto:</w:t>
      </w:r>
      <w:bookmarkEnd w:id="822"/>
    </w:p>
    <w:p w14:paraId="718B61AC" w14:textId="77777777" w:rsidR="001B29A7" w:rsidRPr="0029692D" w:rsidRDefault="001B29A7" w:rsidP="001B29A7">
      <w:pPr>
        <w:spacing w:after="120" w:line="264" w:lineRule="auto"/>
        <w:ind w:left="1701"/>
        <w:jc w:val="both"/>
        <w:rPr>
          <w:sz w:val="18"/>
          <w:szCs w:val="18"/>
        </w:rPr>
      </w:pPr>
      <w:r w:rsidRPr="0029692D">
        <w:rPr>
          <w:sz w:val="18"/>
          <w:szCs w:val="18"/>
        </w:rPr>
        <w:t>Odevzdání dokumentace (DSPS) bude v elektronické podobě provedeno dle směrnice SŽDC č. 117 a pokynu GŘ č. 4/2016 na záznamovém médiu uvedeném v ZD:</w:t>
      </w:r>
    </w:p>
    <w:p w14:paraId="0B2EE56B"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kompletní dokumentace stavby v otevřené formě</w:t>
      </w:r>
    </w:p>
    <w:p w14:paraId="2123FCEF"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kompletní dokumentace stavby v uzavřené formě</w:t>
      </w:r>
    </w:p>
    <w:p w14:paraId="7CAB261A" w14:textId="77777777" w:rsidR="001B29A7" w:rsidRPr="0029692D" w:rsidRDefault="001B29A7" w:rsidP="001B29A7">
      <w:pPr>
        <w:numPr>
          <w:ilvl w:val="0"/>
          <w:numId w:val="23"/>
        </w:numPr>
        <w:spacing w:after="120" w:line="264" w:lineRule="auto"/>
        <w:jc w:val="both"/>
        <w:rPr>
          <w:sz w:val="18"/>
          <w:szCs w:val="18"/>
        </w:rPr>
      </w:pPr>
      <w:r w:rsidRPr="0029692D">
        <w:rPr>
          <w:sz w:val="18"/>
          <w:szCs w:val="18"/>
        </w:rPr>
        <w:t xml:space="preserve">kompletní dokumentace stavby ve struktuře </w:t>
      </w:r>
      <w:proofErr w:type="spellStart"/>
      <w:r w:rsidRPr="0029692D">
        <w:rPr>
          <w:sz w:val="18"/>
          <w:szCs w:val="18"/>
        </w:rPr>
        <w:t>TreeInfo</w:t>
      </w:r>
      <w:proofErr w:type="spellEnd"/>
      <w:r w:rsidRPr="0029692D">
        <w:rPr>
          <w:sz w:val="18"/>
          <w:szCs w:val="18"/>
        </w:rPr>
        <w:t xml:space="preserve"> (</w:t>
      </w:r>
      <w:proofErr w:type="spellStart"/>
      <w:r w:rsidRPr="0029692D">
        <w:rPr>
          <w:sz w:val="18"/>
          <w:szCs w:val="18"/>
        </w:rPr>
        <w:t>InvestDokument</w:t>
      </w:r>
      <w:proofErr w:type="spellEnd"/>
      <w:r w:rsidRPr="0029692D">
        <w:rPr>
          <w:sz w:val="18"/>
          <w:szCs w:val="18"/>
        </w:rPr>
        <w:t>) v otevřené a uzavřené formě.</w:t>
      </w:r>
    </w:p>
    <w:p w14:paraId="4CE1A603" w14:textId="299011F4" w:rsidR="001B29A7" w:rsidRPr="0029692D" w:rsidDel="004E76B8" w:rsidRDefault="001B29A7" w:rsidP="001B29A7">
      <w:pPr>
        <w:numPr>
          <w:ilvl w:val="0"/>
          <w:numId w:val="21"/>
        </w:numPr>
        <w:spacing w:after="80" w:line="264" w:lineRule="auto"/>
        <w:contextualSpacing/>
        <w:jc w:val="both"/>
        <w:rPr>
          <w:del w:id="823" w:author="Fiala Roman, Ing." w:date="2024-05-21T12:26:00Z"/>
          <w:i/>
          <w:sz w:val="18"/>
          <w:szCs w:val="18"/>
          <w:rPrChange w:id="824" w:author="Fiala Roman, Ing." w:date="2024-05-29T11:13:00Z">
            <w:rPr>
              <w:del w:id="825" w:author="Fiala Roman, Ing." w:date="2024-05-21T12:26:00Z"/>
              <w:i/>
              <w:color w:val="00A1E0"/>
              <w:sz w:val="18"/>
              <w:szCs w:val="18"/>
            </w:rPr>
          </w:rPrChange>
        </w:rPr>
      </w:pPr>
      <w:del w:id="826" w:author="Fiala Roman, Ing." w:date="2024-05-21T12:26:00Z">
        <w:r w:rsidRPr="0029692D" w:rsidDel="004E76B8">
          <w:rPr>
            <w:i/>
            <w:sz w:val="18"/>
            <w:szCs w:val="18"/>
            <w:rPrChange w:id="827" w:author="Fiala Roman, Ing." w:date="2024-05-29T11:13:00Z">
              <w:rPr>
                <w:i/>
                <w:color w:val="00A1E0"/>
                <w:sz w:val="18"/>
                <w:szCs w:val="18"/>
              </w:rPr>
            </w:rPrChange>
          </w:rPr>
          <w:delText>Poznámka: viz článek č. 24 směrnice SŽ SM014 k DSPS.</w:delText>
        </w:r>
      </w:del>
    </w:p>
    <w:p w14:paraId="07AA9098" w14:textId="00D5A136" w:rsidR="001B29A7" w:rsidRPr="0029692D" w:rsidRDefault="001B29A7" w:rsidP="001B29A7">
      <w:pPr>
        <w:numPr>
          <w:ilvl w:val="3"/>
          <w:numId w:val="9"/>
        </w:numPr>
        <w:spacing w:after="120" w:line="264" w:lineRule="auto"/>
        <w:jc w:val="both"/>
        <w:rPr>
          <w:sz w:val="18"/>
          <w:szCs w:val="18"/>
        </w:rPr>
      </w:pPr>
      <w:bookmarkStart w:id="828" w:name="_Ref137828246"/>
      <w:r w:rsidRPr="0029692D">
        <w:rPr>
          <w:sz w:val="18"/>
          <w:szCs w:val="18"/>
        </w:rPr>
        <w:t>V čl. 1.11.5.1 TKP, odst. 7 se ruší text: „…*.XML (datový předpis XDC)“.</w:t>
      </w:r>
      <w:bookmarkEnd w:id="828"/>
    </w:p>
    <w:p w14:paraId="1E96482C" w14:textId="2E96B4AE" w:rsidR="00CE7736" w:rsidRPr="0029692D" w:rsidRDefault="00CE7736" w:rsidP="001B29A7">
      <w:pPr>
        <w:numPr>
          <w:ilvl w:val="3"/>
          <w:numId w:val="9"/>
        </w:numPr>
        <w:spacing w:after="120" w:line="264" w:lineRule="auto"/>
        <w:jc w:val="both"/>
        <w:rPr>
          <w:sz w:val="18"/>
          <w:szCs w:val="18"/>
        </w:rPr>
      </w:pPr>
      <w:r w:rsidRPr="0029692D">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29692D" w:rsidRDefault="001B29A7" w:rsidP="001B29A7">
      <w:pPr>
        <w:numPr>
          <w:ilvl w:val="2"/>
          <w:numId w:val="9"/>
        </w:numPr>
        <w:spacing w:after="120" w:line="264" w:lineRule="auto"/>
        <w:jc w:val="both"/>
        <w:rPr>
          <w:b/>
          <w:sz w:val="18"/>
          <w:szCs w:val="18"/>
        </w:rPr>
      </w:pPr>
      <w:r w:rsidRPr="0029692D">
        <w:rPr>
          <w:sz w:val="18"/>
          <w:szCs w:val="18"/>
        </w:rPr>
        <w:t>Vzhledem k tomu, že Zadávací dokumentace neobsahuje Všeobecn</w:t>
      </w:r>
      <w:r w:rsidR="00B53B40" w:rsidRPr="0029692D">
        <w:rPr>
          <w:sz w:val="18"/>
          <w:szCs w:val="18"/>
        </w:rPr>
        <w:t>é</w:t>
      </w:r>
      <w:r w:rsidRPr="0029692D">
        <w:rPr>
          <w:sz w:val="18"/>
          <w:szCs w:val="18"/>
        </w:rPr>
        <w:t xml:space="preserve"> technické podmínky (VTP), tak odkazy v TKP na VTP jsou odkazem na ZTP.</w:t>
      </w:r>
    </w:p>
    <w:p w14:paraId="1AC6D2D5" w14:textId="242E3E6D"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Objednatel se zavazuje zajistit Zhotoviteli právo užívání Staveniště, </w:t>
      </w:r>
      <w:r w:rsidRPr="0029692D">
        <w:rPr>
          <w:sz w:val="18"/>
          <w:szCs w:val="18"/>
          <w:rPrChange w:id="829" w:author="Fiala Roman, Ing." w:date="2024-05-29T11:13:00Z">
            <w:rPr>
              <w:sz w:val="18"/>
              <w:szCs w:val="18"/>
              <w:highlight w:val="green"/>
            </w:rPr>
          </w:rPrChange>
        </w:rPr>
        <w:t>včetně železniční dopravní cesty,</w:t>
      </w:r>
      <w:r w:rsidRPr="0029692D">
        <w:rPr>
          <w:sz w:val="18"/>
          <w:szCs w:val="18"/>
        </w:rPr>
        <w:t xml:space="preserve"> 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w:t>
      </w:r>
      <w:r w:rsidR="006F1796" w:rsidRPr="0029692D">
        <w:rPr>
          <w:sz w:val="18"/>
          <w:szCs w:val="18"/>
        </w:rPr>
        <w:t>odst</w:t>
      </w:r>
      <w:r w:rsidRPr="0029692D">
        <w:rPr>
          <w:sz w:val="18"/>
          <w:szCs w:val="18"/>
        </w:rPr>
        <w:t xml:space="preserve">. </w:t>
      </w:r>
      <w:r w:rsidRPr="00303A1F">
        <w:rPr>
          <w:sz w:val="18"/>
          <w:szCs w:val="18"/>
        </w:rPr>
        <w:fldChar w:fldCharType="begin"/>
      </w:r>
      <w:r w:rsidRPr="0029692D">
        <w:rPr>
          <w:sz w:val="18"/>
          <w:szCs w:val="18"/>
        </w:rPr>
        <w:instrText xml:space="preserve"> REF _Ref137824566 \r \h </w:instrText>
      </w:r>
      <w:r w:rsidR="00CE7736" w:rsidRPr="0029692D">
        <w:rPr>
          <w:sz w:val="18"/>
          <w:szCs w:val="18"/>
        </w:rPr>
        <w:instrText xml:space="preserve"> \* MERGEFORMAT </w:instrText>
      </w:r>
      <w:r w:rsidRPr="00303A1F">
        <w:rPr>
          <w:sz w:val="18"/>
          <w:szCs w:val="18"/>
        </w:rPr>
      </w:r>
      <w:r w:rsidRPr="00303A1F">
        <w:rPr>
          <w:sz w:val="18"/>
          <w:szCs w:val="18"/>
          <w:rPrChange w:id="830" w:author="Fiala Roman, Ing." w:date="2024-05-29T11:13:00Z">
            <w:rPr>
              <w:sz w:val="18"/>
              <w:szCs w:val="18"/>
            </w:rPr>
          </w:rPrChange>
        </w:rPr>
        <w:fldChar w:fldCharType="separate"/>
      </w:r>
      <w:r w:rsidR="004F5914" w:rsidRPr="0029692D">
        <w:rPr>
          <w:sz w:val="18"/>
          <w:szCs w:val="18"/>
        </w:rPr>
        <w:t>5.1.4</w:t>
      </w:r>
      <w:r w:rsidRPr="00303A1F">
        <w:rPr>
          <w:sz w:val="18"/>
          <w:szCs w:val="18"/>
        </w:rPr>
        <w:fldChar w:fldCharType="end"/>
      </w:r>
      <w:r w:rsidRPr="0029692D">
        <w:rPr>
          <w:sz w:val="18"/>
          <w:szCs w:val="18"/>
        </w:rPr>
        <w:t xml:space="preserve"> těchto ZTP.</w:t>
      </w:r>
    </w:p>
    <w:p w14:paraId="5892F64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Vzhledem k charakteru liniových staveb je Objednatel oprávněn předávat Zhotoviteli Staveniště (včetně ploch a objektů pro ZS předjednaných v</w:t>
      </w:r>
      <w:r w:rsidR="008B22A5" w:rsidRPr="0029692D">
        <w:rPr>
          <w:sz w:val="18"/>
          <w:szCs w:val="18"/>
        </w:rPr>
        <w:t> </w:t>
      </w:r>
      <w:r w:rsidRPr="0029692D">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lastRenderedPageBreak/>
        <w:t xml:space="preserve">V případě, že TDS při provádění Díla zjistí, že práce na Díle nebo jeho části provádí </w:t>
      </w:r>
      <w:proofErr w:type="spellStart"/>
      <w:r w:rsidRPr="0029692D">
        <w:rPr>
          <w:sz w:val="18"/>
          <w:szCs w:val="18"/>
        </w:rPr>
        <w:t>Podzhotovitel</w:t>
      </w:r>
      <w:proofErr w:type="spellEnd"/>
      <w:r w:rsidRPr="0029692D">
        <w:rPr>
          <w:sz w:val="18"/>
          <w:szCs w:val="18"/>
        </w:rPr>
        <w:t xml:space="preserve">, který nebyl pověřen jejich provedením v souladu se Smlouvou, má TDS právo nařídit přerušení prací na Díle nebo jeho části až do doby, kdy Zhotovitel takovéhoto </w:t>
      </w:r>
      <w:proofErr w:type="spellStart"/>
      <w:r w:rsidRPr="0029692D">
        <w:rPr>
          <w:sz w:val="18"/>
          <w:szCs w:val="18"/>
        </w:rPr>
        <w:t>Podzhotovitele</w:t>
      </w:r>
      <w:proofErr w:type="spellEnd"/>
      <w:r w:rsidRPr="0029692D">
        <w:rPr>
          <w:sz w:val="18"/>
          <w:szCs w:val="18"/>
        </w:rPr>
        <w:t xml:space="preserve"> z provádění prací na Díle odvolá a má právo vykázat nepověřeného </w:t>
      </w:r>
      <w:proofErr w:type="spellStart"/>
      <w:r w:rsidRPr="0029692D">
        <w:rPr>
          <w:sz w:val="18"/>
          <w:szCs w:val="18"/>
        </w:rPr>
        <w:t>Podzhotovitele</w:t>
      </w:r>
      <w:proofErr w:type="spellEnd"/>
      <w:r w:rsidRPr="0029692D">
        <w:rPr>
          <w:sz w:val="18"/>
          <w:szCs w:val="18"/>
        </w:rPr>
        <w:t xml:space="preserve"> ze Staveniště.</w:t>
      </w:r>
    </w:p>
    <w:p w14:paraId="55D3F42C" w14:textId="5E90A38B" w:rsidR="001B29A7" w:rsidRPr="0029692D" w:rsidDel="004E76B8" w:rsidRDefault="001B29A7" w:rsidP="006F1796">
      <w:pPr>
        <w:pStyle w:val="ZTPinfo-text-odr"/>
        <w:rPr>
          <w:del w:id="831" w:author="Fiala Roman, Ing." w:date="2024-05-21T12:26:00Z"/>
          <w:color w:val="auto"/>
          <w:rPrChange w:id="832" w:author="Fiala Roman, Ing." w:date="2024-05-29T11:13:00Z">
            <w:rPr>
              <w:del w:id="833" w:author="Fiala Roman, Ing." w:date="2024-05-21T12:26:00Z"/>
            </w:rPr>
          </w:rPrChange>
        </w:rPr>
      </w:pPr>
      <w:del w:id="834" w:author="Fiala Roman, Ing." w:date="2024-05-21T12:26:00Z">
        <w:r w:rsidRPr="0029692D" w:rsidDel="004E76B8">
          <w:rPr>
            <w:color w:val="auto"/>
            <w:rPrChange w:id="835" w:author="Fiala Roman, Ing." w:date="2024-05-29T11:13:00Z">
              <w:rPr/>
            </w:rPrChange>
          </w:rPr>
          <w:delText xml:space="preserve">Uvedou se následující </w:delText>
        </w:r>
        <w:r w:rsidR="005616E9" w:rsidRPr="0029692D" w:rsidDel="004E76B8">
          <w:rPr>
            <w:color w:val="auto"/>
            <w:rPrChange w:id="836" w:author="Fiala Roman, Ing." w:date="2024-05-29T11:13:00Z">
              <w:rPr/>
            </w:rPrChange>
          </w:rPr>
          <w:delText xml:space="preserve">odstavce </w:delText>
        </w:r>
        <w:r w:rsidRPr="0029692D" w:rsidDel="004E76B8">
          <w:rPr>
            <w:color w:val="auto"/>
            <w:rPrChange w:id="837" w:author="Fiala Roman, Ing." w:date="2024-05-29T11:13:00Z">
              <w:rPr/>
            </w:rPrChange>
          </w:rPr>
          <w:delText>ke kontrolním zkouškám, pokud bude prováděnou opravnou a údržbovou akcí dotčeno zařízení elektro (trakční vedení, napájecí a spínací stanice, distribuční transformovny, EPZ).</w:delText>
        </w:r>
      </w:del>
    </w:p>
    <w:p w14:paraId="3F4B1D9E" w14:textId="684CAAA8" w:rsidR="001B29A7" w:rsidRPr="0029692D" w:rsidDel="004E76B8" w:rsidRDefault="001B29A7" w:rsidP="001B29A7">
      <w:pPr>
        <w:numPr>
          <w:ilvl w:val="3"/>
          <w:numId w:val="9"/>
        </w:numPr>
        <w:spacing w:after="120" w:line="264" w:lineRule="auto"/>
        <w:jc w:val="both"/>
        <w:rPr>
          <w:del w:id="838" w:author="Fiala Roman, Ing." w:date="2024-05-21T12:26:00Z"/>
          <w:sz w:val="18"/>
          <w:szCs w:val="18"/>
          <w:rPrChange w:id="839" w:author="Fiala Roman, Ing." w:date="2024-05-29T11:13:00Z">
            <w:rPr>
              <w:del w:id="840" w:author="Fiala Roman, Ing." w:date="2024-05-21T12:26:00Z"/>
              <w:sz w:val="18"/>
              <w:szCs w:val="18"/>
              <w:highlight w:val="green"/>
            </w:rPr>
          </w:rPrChange>
        </w:rPr>
      </w:pPr>
      <w:del w:id="841" w:author="Fiala Roman, Ing." w:date="2024-05-21T12:26:00Z">
        <w:r w:rsidRPr="0029692D" w:rsidDel="004E76B8">
          <w:rPr>
            <w:sz w:val="18"/>
            <w:szCs w:val="18"/>
            <w:rPrChange w:id="842" w:author="Fiala Roman, Ing." w:date="2024-05-29T11:13:00Z">
              <w:rPr>
                <w:sz w:val="18"/>
                <w:szCs w:val="18"/>
                <w:highlight w:val="green"/>
              </w:rPr>
            </w:rPrChange>
          </w:rPr>
          <w:delText xml:space="preserve">Provedení </w:delText>
        </w:r>
        <w:r w:rsidRPr="0029692D" w:rsidDel="004E76B8">
          <w:rPr>
            <w:b/>
            <w:sz w:val="18"/>
            <w:szCs w:val="18"/>
            <w:rPrChange w:id="843" w:author="Fiala Roman, Ing." w:date="2024-05-29T11:13:00Z">
              <w:rPr>
                <w:b/>
                <w:sz w:val="18"/>
                <w:szCs w:val="18"/>
                <w:highlight w:val="green"/>
              </w:rPr>
            </w:rPrChange>
          </w:rPr>
          <w:delText xml:space="preserve">kontrolní zkoušky </w:delText>
        </w:r>
        <w:r w:rsidRPr="0029692D" w:rsidDel="004E76B8">
          <w:rPr>
            <w:sz w:val="18"/>
            <w:szCs w:val="18"/>
            <w:rPrChange w:id="844" w:author="Fiala Roman, Ing." w:date="2024-05-29T11:13:00Z">
              <w:rPr>
                <w:sz w:val="18"/>
                <w:szCs w:val="18"/>
                <w:highlight w:val="green"/>
              </w:rPr>
            </w:rPrChange>
          </w:rPr>
          <w:delText xml:space="preserve">zařízení elektro </w:delText>
        </w:r>
        <w:bookmarkStart w:id="845" w:name="_Hlk120195602"/>
        <w:r w:rsidRPr="0029692D" w:rsidDel="004E76B8">
          <w:rPr>
            <w:sz w:val="18"/>
            <w:szCs w:val="18"/>
            <w:rPrChange w:id="846" w:author="Fiala Roman, Ing." w:date="2024-05-29T11:13:00Z">
              <w:rPr>
                <w:sz w:val="18"/>
                <w:szCs w:val="18"/>
                <w:highlight w:val="green"/>
              </w:rPr>
            </w:rPrChange>
          </w:rPr>
          <w:delText>(trakčního vedení, napájecí a</w:delText>
        </w:r>
        <w:r w:rsidR="00B53B40" w:rsidRPr="0029692D" w:rsidDel="004E76B8">
          <w:rPr>
            <w:sz w:val="18"/>
            <w:szCs w:val="18"/>
            <w:rPrChange w:id="847" w:author="Fiala Roman, Ing." w:date="2024-05-29T11:13:00Z">
              <w:rPr>
                <w:sz w:val="18"/>
                <w:szCs w:val="18"/>
                <w:highlight w:val="green"/>
              </w:rPr>
            </w:rPrChange>
          </w:rPr>
          <w:delText> </w:delText>
        </w:r>
        <w:r w:rsidRPr="0029692D" w:rsidDel="004E76B8">
          <w:rPr>
            <w:sz w:val="18"/>
            <w:szCs w:val="18"/>
            <w:rPrChange w:id="848" w:author="Fiala Roman, Ing." w:date="2024-05-29T11:13:00Z">
              <w:rPr>
                <w:sz w:val="18"/>
                <w:szCs w:val="18"/>
                <w:highlight w:val="green"/>
              </w:rPr>
            </w:rPrChange>
          </w:rPr>
          <w:delText xml:space="preserve">spínací stanice, distribuční transformovny, EPZ) </w:delText>
        </w:r>
        <w:bookmarkEnd w:id="845"/>
        <w:r w:rsidRPr="0029692D" w:rsidDel="004E76B8">
          <w:rPr>
            <w:b/>
            <w:sz w:val="18"/>
            <w:szCs w:val="18"/>
            <w:rPrChange w:id="849" w:author="Fiala Roman, Ing." w:date="2024-05-29T11:13:00Z">
              <w:rPr>
                <w:b/>
                <w:sz w:val="18"/>
                <w:szCs w:val="18"/>
                <w:highlight w:val="green"/>
              </w:rPr>
            </w:rPrChange>
          </w:rPr>
          <w:delText>vyžaduje Objednatel v</w:delText>
        </w:r>
        <w:r w:rsidR="00B53B40" w:rsidRPr="0029692D" w:rsidDel="004E76B8">
          <w:rPr>
            <w:b/>
            <w:sz w:val="18"/>
            <w:szCs w:val="18"/>
            <w:rPrChange w:id="850" w:author="Fiala Roman, Ing." w:date="2024-05-29T11:13:00Z">
              <w:rPr>
                <w:b/>
                <w:sz w:val="18"/>
                <w:szCs w:val="18"/>
                <w:highlight w:val="green"/>
              </w:rPr>
            </w:rPrChange>
          </w:rPr>
          <w:delText> </w:delText>
        </w:r>
        <w:r w:rsidRPr="0029692D" w:rsidDel="004E76B8">
          <w:rPr>
            <w:b/>
            <w:sz w:val="18"/>
            <w:szCs w:val="18"/>
            <w:rPrChange w:id="851" w:author="Fiala Roman, Ing." w:date="2024-05-29T11:13:00Z">
              <w:rPr>
                <w:b/>
                <w:sz w:val="18"/>
                <w:szCs w:val="18"/>
                <w:highlight w:val="green"/>
              </w:rPr>
            </w:rPrChange>
          </w:rPr>
          <w:delText>širším rozsahu, než je uvedeno v příslušných TKP.</w:delText>
        </w:r>
        <w:r w:rsidRPr="0029692D" w:rsidDel="004E76B8">
          <w:rPr>
            <w:sz w:val="18"/>
            <w:szCs w:val="18"/>
            <w:rPrChange w:id="852" w:author="Fiala Roman, Ing." w:date="2024-05-29T11:13:00Z">
              <w:rPr>
                <w:sz w:val="18"/>
                <w:szCs w:val="18"/>
                <w:highlight w:val="green"/>
              </w:rPr>
            </w:rPrChange>
          </w:rPr>
          <w:delText xml:space="preserve"> Veškeré doklady o</w:delText>
        </w:r>
        <w:r w:rsidR="00B53B40" w:rsidRPr="0029692D" w:rsidDel="004E76B8">
          <w:rPr>
            <w:sz w:val="18"/>
            <w:szCs w:val="18"/>
            <w:rPrChange w:id="853" w:author="Fiala Roman, Ing." w:date="2024-05-29T11:13:00Z">
              <w:rPr>
                <w:sz w:val="18"/>
                <w:szCs w:val="18"/>
                <w:highlight w:val="green"/>
              </w:rPr>
            </w:rPrChange>
          </w:rPr>
          <w:delText> </w:delText>
        </w:r>
        <w:r w:rsidRPr="0029692D" w:rsidDel="004E76B8">
          <w:rPr>
            <w:sz w:val="18"/>
            <w:szCs w:val="18"/>
            <w:rPrChange w:id="854" w:author="Fiala Roman, Ing." w:date="2024-05-29T11:13:00Z">
              <w:rPr>
                <w:sz w:val="18"/>
                <w:szCs w:val="18"/>
                <w:highlight w:val="green"/>
              </w:rPr>
            </w:rPrChange>
          </w:rPr>
          <w:delText>měřeních a zkouškách bude Zhotovitel Objednateli předkládat vždy včetně vyhodnocení zjištěných parametrů.</w:delText>
        </w:r>
      </w:del>
    </w:p>
    <w:p w14:paraId="3FBC03E0" w14:textId="603BED5C" w:rsidR="001B29A7" w:rsidRPr="0029692D" w:rsidDel="004E76B8" w:rsidRDefault="001B29A7" w:rsidP="001B29A7">
      <w:pPr>
        <w:numPr>
          <w:ilvl w:val="3"/>
          <w:numId w:val="9"/>
        </w:numPr>
        <w:spacing w:after="120" w:line="264" w:lineRule="auto"/>
        <w:jc w:val="both"/>
        <w:rPr>
          <w:del w:id="855" w:author="Fiala Roman, Ing." w:date="2024-05-21T12:26:00Z"/>
          <w:sz w:val="18"/>
          <w:szCs w:val="18"/>
          <w:rPrChange w:id="856" w:author="Fiala Roman, Ing." w:date="2024-05-29T11:13:00Z">
            <w:rPr>
              <w:del w:id="857" w:author="Fiala Roman, Ing." w:date="2024-05-21T12:26:00Z"/>
              <w:sz w:val="18"/>
              <w:szCs w:val="18"/>
              <w:highlight w:val="green"/>
            </w:rPr>
          </w:rPrChange>
        </w:rPr>
      </w:pPr>
      <w:del w:id="858" w:author="Fiala Roman, Ing." w:date="2024-05-21T12:26:00Z">
        <w:r w:rsidRPr="0029692D" w:rsidDel="004E76B8">
          <w:rPr>
            <w:sz w:val="18"/>
            <w:szCs w:val="18"/>
            <w:rPrChange w:id="859" w:author="Fiala Roman, Ing." w:date="2024-05-29T11:13:00Z">
              <w:rPr>
                <w:sz w:val="18"/>
                <w:szCs w:val="18"/>
                <w:highlight w:val="green"/>
              </w:rPr>
            </w:rPrChange>
          </w:rPr>
          <w:delText>Kontroly a zkoušky rozvoden před uvedením do zkušebního provozu (pod napětím)</w:delText>
        </w:r>
      </w:del>
    </w:p>
    <w:p w14:paraId="2AED7B2C" w14:textId="096657B8" w:rsidR="001B29A7" w:rsidRPr="0029692D" w:rsidDel="004E76B8" w:rsidRDefault="001B29A7" w:rsidP="001B29A7">
      <w:pPr>
        <w:numPr>
          <w:ilvl w:val="4"/>
          <w:numId w:val="6"/>
        </w:numPr>
        <w:tabs>
          <w:tab w:val="clear" w:pos="567"/>
          <w:tab w:val="num" w:pos="737"/>
        </w:tabs>
        <w:ind w:left="1304" w:hanging="567"/>
        <w:contextualSpacing/>
        <w:jc w:val="both"/>
        <w:rPr>
          <w:del w:id="860" w:author="Fiala Roman, Ing." w:date="2024-05-21T12:26:00Z"/>
          <w:sz w:val="18"/>
          <w:szCs w:val="18"/>
          <w:rPrChange w:id="861" w:author="Fiala Roman, Ing." w:date="2024-05-29T11:13:00Z">
            <w:rPr>
              <w:del w:id="862" w:author="Fiala Roman, Ing." w:date="2024-05-21T12:26:00Z"/>
              <w:sz w:val="18"/>
              <w:szCs w:val="18"/>
              <w:highlight w:val="green"/>
            </w:rPr>
          </w:rPrChange>
        </w:rPr>
      </w:pPr>
      <w:del w:id="863" w:author="Fiala Roman, Ing." w:date="2024-05-21T12:26:00Z">
        <w:r w:rsidRPr="0029692D" w:rsidDel="004E76B8">
          <w:rPr>
            <w:sz w:val="18"/>
            <w:szCs w:val="18"/>
            <w:rPrChange w:id="864" w:author="Fiala Roman, Ing." w:date="2024-05-29T11:13:00Z">
              <w:rPr>
                <w:sz w:val="18"/>
                <w:szCs w:val="18"/>
                <w:highlight w:val="green"/>
              </w:rPr>
            </w:rPrChange>
          </w:rPr>
          <w:delText>Všeobecné základní podmínky:</w:delText>
        </w:r>
      </w:del>
    </w:p>
    <w:p w14:paraId="739B15CE" w14:textId="3D53F6E4" w:rsidR="001B29A7" w:rsidRPr="0029692D" w:rsidDel="004E76B8" w:rsidRDefault="001B29A7" w:rsidP="001B29A7">
      <w:pPr>
        <w:numPr>
          <w:ilvl w:val="5"/>
          <w:numId w:val="6"/>
        </w:numPr>
        <w:tabs>
          <w:tab w:val="clear" w:pos="567"/>
          <w:tab w:val="num" w:pos="1701"/>
        </w:tabs>
        <w:ind w:left="1701" w:hanging="170"/>
        <w:contextualSpacing/>
        <w:jc w:val="both"/>
        <w:rPr>
          <w:del w:id="865" w:author="Fiala Roman, Ing." w:date="2024-05-21T12:26:00Z"/>
          <w:sz w:val="18"/>
          <w:szCs w:val="18"/>
          <w:rPrChange w:id="866" w:author="Fiala Roman, Ing." w:date="2024-05-29T11:13:00Z">
            <w:rPr>
              <w:del w:id="867" w:author="Fiala Roman, Ing." w:date="2024-05-21T12:26:00Z"/>
              <w:sz w:val="18"/>
              <w:szCs w:val="18"/>
              <w:highlight w:val="green"/>
            </w:rPr>
          </w:rPrChange>
        </w:rPr>
      </w:pPr>
      <w:del w:id="868" w:author="Fiala Roman, Ing." w:date="2024-05-21T12:26:00Z">
        <w:r w:rsidRPr="0029692D" w:rsidDel="004E76B8">
          <w:rPr>
            <w:sz w:val="18"/>
            <w:szCs w:val="18"/>
            <w:rPrChange w:id="869" w:author="Fiala Roman, Ing." w:date="2024-05-29T11:13:00Z">
              <w:rPr>
                <w:sz w:val="18"/>
                <w:szCs w:val="18"/>
                <w:highlight w:val="green"/>
              </w:rPr>
            </w:rPrChange>
          </w:rPr>
          <w:delText>ukončené hlavní montážní práce, zprovozněné technologické zařízení, blokovací podmínky atd.</w:delText>
        </w:r>
        <w:r w:rsidR="00B53B40" w:rsidRPr="0029692D" w:rsidDel="004E76B8">
          <w:rPr>
            <w:sz w:val="18"/>
            <w:szCs w:val="18"/>
            <w:rPrChange w:id="870" w:author="Fiala Roman, Ing." w:date="2024-05-29T11:13:00Z">
              <w:rPr>
                <w:sz w:val="18"/>
                <w:szCs w:val="18"/>
                <w:highlight w:val="green"/>
              </w:rPr>
            </w:rPrChange>
          </w:rPr>
          <w:delText>,</w:delText>
        </w:r>
      </w:del>
    </w:p>
    <w:p w14:paraId="1FA08356" w14:textId="518ACD16" w:rsidR="001B29A7" w:rsidRPr="0029692D" w:rsidDel="004E76B8" w:rsidRDefault="001B29A7" w:rsidP="001B29A7">
      <w:pPr>
        <w:numPr>
          <w:ilvl w:val="5"/>
          <w:numId w:val="6"/>
        </w:numPr>
        <w:tabs>
          <w:tab w:val="clear" w:pos="567"/>
          <w:tab w:val="num" w:pos="1701"/>
        </w:tabs>
        <w:ind w:left="1701" w:hanging="170"/>
        <w:contextualSpacing/>
        <w:jc w:val="both"/>
        <w:rPr>
          <w:del w:id="871" w:author="Fiala Roman, Ing." w:date="2024-05-21T12:26:00Z"/>
          <w:sz w:val="18"/>
          <w:szCs w:val="18"/>
          <w:rPrChange w:id="872" w:author="Fiala Roman, Ing." w:date="2024-05-29T11:13:00Z">
            <w:rPr>
              <w:del w:id="873" w:author="Fiala Roman, Ing." w:date="2024-05-21T12:26:00Z"/>
              <w:sz w:val="18"/>
              <w:szCs w:val="18"/>
              <w:highlight w:val="green"/>
            </w:rPr>
          </w:rPrChange>
        </w:rPr>
      </w:pPr>
      <w:del w:id="874" w:author="Fiala Roman, Ing." w:date="2024-05-21T12:26:00Z">
        <w:r w:rsidRPr="0029692D" w:rsidDel="004E76B8">
          <w:rPr>
            <w:sz w:val="18"/>
            <w:szCs w:val="18"/>
            <w:rPrChange w:id="875" w:author="Fiala Roman, Ing." w:date="2024-05-29T11:13:00Z">
              <w:rPr>
                <w:sz w:val="18"/>
                <w:szCs w:val="18"/>
                <w:highlight w:val="green"/>
              </w:rPr>
            </w:rPrChange>
          </w:rPr>
          <w:delText>vyhotovené výchozí revizní zprávy včetně provedených zkoušek zařízení z</w:delText>
        </w:r>
        <w:r w:rsidR="00B53B40" w:rsidRPr="0029692D" w:rsidDel="004E76B8">
          <w:rPr>
            <w:sz w:val="18"/>
            <w:szCs w:val="18"/>
            <w:rPrChange w:id="876" w:author="Fiala Roman, Ing." w:date="2024-05-29T11:13:00Z">
              <w:rPr>
                <w:sz w:val="18"/>
                <w:szCs w:val="18"/>
                <w:highlight w:val="green"/>
              </w:rPr>
            </w:rPrChange>
          </w:rPr>
          <w:delText> </w:delText>
        </w:r>
        <w:r w:rsidRPr="0029692D" w:rsidDel="004E76B8">
          <w:rPr>
            <w:sz w:val="18"/>
            <w:szCs w:val="18"/>
            <w:rPrChange w:id="877" w:author="Fiala Roman, Ing." w:date="2024-05-29T11:13:00Z">
              <w:rPr>
                <w:sz w:val="18"/>
                <w:szCs w:val="18"/>
                <w:highlight w:val="green"/>
              </w:rPr>
            </w:rPrChange>
          </w:rPr>
          <w:delText>hlediska elektrické bezpečnosti dle platných ČSN a předepsaných protokolů,</w:delText>
        </w:r>
      </w:del>
    </w:p>
    <w:p w14:paraId="6BDB4BB0" w14:textId="2CB29F5D" w:rsidR="001B29A7" w:rsidRPr="0029692D" w:rsidDel="004E76B8" w:rsidRDefault="001B29A7" w:rsidP="001B29A7">
      <w:pPr>
        <w:numPr>
          <w:ilvl w:val="5"/>
          <w:numId w:val="6"/>
        </w:numPr>
        <w:tabs>
          <w:tab w:val="clear" w:pos="567"/>
          <w:tab w:val="num" w:pos="1701"/>
        </w:tabs>
        <w:spacing w:before="120" w:after="120"/>
        <w:ind w:left="1701" w:hanging="170"/>
        <w:jc w:val="both"/>
        <w:rPr>
          <w:del w:id="878" w:author="Fiala Roman, Ing." w:date="2024-05-21T12:26:00Z"/>
          <w:sz w:val="18"/>
          <w:szCs w:val="18"/>
          <w:rPrChange w:id="879" w:author="Fiala Roman, Ing." w:date="2024-05-29T11:13:00Z">
            <w:rPr>
              <w:del w:id="880" w:author="Fiala Roman, Ing." w:date="2024-05-21T12:26:00Z"/>
              <w:sz w:val="18"/>
              <w:szCs w:val="18"/>
              <w:highlight w:val="green"/>
            </w:rPr>
          </w:rPrChange>
        </w:rPr>
      </w:pPr>
      <w:bookmarkStart w:id="881" w:name="_Hlk151648895"/>
      <w:del w:id="882" w:author="Fiala Roman, Ing." w:date="2024-05-21T12:26:00Z">
        <w:r w:rsidRPr="0029692D" w:rsidDel="004E76B8">
          <w:rPr>
            <w:sz w:val="18"/>
            <w:szCs w:val="18"/>
            <w:rPrChange w:id="883" w:author="Fiala Roman, Ing." w:date="2024-05-29T11:13:00Z">
              <w:rPr>
                <w:sz w:val="18"/>
                <w:szCs w:val="18"/>
                <w:highlight w:val="green"/>
              </w:rPr>
            </w:rPrChange>
          </w:rPr>
          <w:delText>kontrola a nastavení ochran řídících obvodů transformátorů, cejchování a</w:delText>
        </w:r>
        <w:r w:rsidR="00B53B40" w:rsidRPr="0029692D" w:rsidDel="004E76B8">
          <w:rPr>
            <w:sz w:val="18"/>
            <w:szCs w:val="18"/>
            <w:rPrChange w:id="884" w:author="Fiala Roman, Ing." w:date="2024-05-29T11:13:00Z">
              <w:rPr>
                <w:sz w:val="18"/>
                <w:szCs w:val="18"/>
                <w:highlight w:val="green"/>
              </w:rPr>
            </w:rPrChange>
          </w:rPr>
          <w:delText> </w:delText>
        </w:r>
        <w:r w:rsidRPr="0029692D" w:rsidDel="004E76B8">
          <w:rPr>
            <w:sz w:val="18"/>
            <w:szCs w:val="18"/>
            <w:rPrChange w:id="885" w:author="Fiala Roman, Ing." w:date="2024-05-29T11:13:00Z">
              <w:rPr>
                <w:sz w:val="18"/>
                <w:szCs w:val="18"/>
                <w:highlight w:val="green"/>
              </w:rPr>
            </w:rPrChange>
          </w:rPr>
          <w:delText>diagnostika měřících transformátorů</w:delText>
        </w:r>
        <w:bookmarkEnd w:id="881"/>
        <w:r w:rsidR="00B53B40" w:rsidRPr="0029692D" w:rsidDel="004E76B8">
          <w:rPr>
            <w:sz w:val="18"/>
            <w:szCs w:val="18"/>
            <w:rPrChange w:id="886" w:author="Fiala Roman, Ing." w:date="2024-05-29T11:13:00Z">
              <w:rPr>
                <w:sz w:val="18"/>
                <w:szCs w:val="18"/>
                <w:highlight w:val="green"/>
              </w:rPr>
            </w:rPrChange>
          </w:rPr>
          <w:delText>.</w:delText>
        </w:r>
      </w:del>
    </w:p>
    <w:p w14:paraId="56F389C9" w14:textId="5B98826F" w:rsidR="001B29A7" w:rsidRPr="0029692D" w:rsidDel="004E76B8" w:rsidRDefault="001B29A7" w:rsidP="001B29A7">
      <w:pPr>
        <w:numPr>
          <w:ilvl w:val="4"/>
          <w:numId w:val="6"/>
        </w:numPr>
        <w:tabs>
          <w:tab w:val="clear" w:pos="567"/>
          <w:tab w:val="num" w:pos="737"/>
        </w:tabs>
        <w:spacing w:before="120" w:after="120"/>
        <w:ind w:left="1304" w:hanging="567"/>
        <w:contextualSpacing/>
        <w:jc w:val="both"/>
        <w:rPr>
          <w:del w:id="887" w:author="Fiala Roman, Ing." w:date="2024-05-21T12:26:00Z"/>
          <w:sz w:val="18"/>
          <w:szCs w:val="18"/>
          <w:rPrChange w:id="888" w:author="Fiala Roman, Ing." w:date="2024-05-29T11:13:00Z">
            <w:rPr>
              <w:del w:id="889" w:author="Fiala Roman, Ing." w:date="2024-05-21T12:26:00Z"/>
              <w:sz w:val="18"/>
              <w:szCs w:val="18"/>
              <w:highlight w:val="green"/>
            </w:rPr>
          </w:rPrChange>
        </w:rPr>
      </w:pPr>
      <w:del w:id="890" w:author="Fiala Roman, Ing." w:date="2024-05-21T12:26:00Z">
        <w:r w:rsidRPr="0029692D" w:rsidDel="004E76B8">
          <w:rPr>
            <w:sz w:val="18"/>
            <w:szCs w:val="18"/>
            <w:rPrChange w:id="891" w:author="Fiala Roman, Ing." w:date="2024-05-29T11:13:00Z">
              <w:rPr>
                <w:sz w:val="18"/>
                <w:szCs w:val="18"/>
                <w:highlight w:val="green"/>
              </w:rPr>
            </w:rPrChange>
          </w:rPr>
          <w:delText>Ostatní specifické podmínky:</w:delText>
        </w:r>
      </w:del>
    </w:p>
    <w:p w14:paraId="57F9BEC2" w14:textId="04D0B964" w:rsidR="001B29A7" w:rsidRPr="0029692D" w:rsidDel="004E76B8" w:rsidRDefault="001B29A7" w:rsidP="001B29A7">
      <w:pPr>
        <w:numPr>
          <w:ilvl w:val="5"/>
          <w:numId w:val="6"/>
        </w:numPr>
        <w:tabs>
          <w:tab w:val="clear" w:pos="567"/>
          <w:tab w:val="num" w:pos="1701"/>
        </w:tabs>
        <w:ind w:left="1701" w:hanging="170"/>
        <w:contextualSpacing/>
        <w:jc w:val="both"/>
        <w:rPr>
          <w:del w:id="892" w:author="Fiala Roman, Ing." w:date="2024-05-21T12:26:00Z"/>
          <w:sz w:val="18"/>
          <w:szCs w:val="18"/>
          <w:rPrChange w:id="893" w:author="Fiala Roman, Ing." w:date="2024-05-29T11:13:00Z">
            <w:rPr>
              <w:del w:id="894" w:author="Fiala Roman, Ing." w:date="2024-05-21T12:26:00Z"/>
              <w:sz w:val="18"/>
              <w:szCs w:val="18"/>
              <w:highlight w:val="green"/>
            </w:rPr>
          </w:rPrChange>
        </w:rPr>
      </w:pPr>
      <w:del w:id="895" w:author="Fiala Roman, Ing." w:date="2024-05-21T12:26:00Z">
        <w:r w:rsidRPr="0029692D" w:rsidDel="004E76B8">
          <w:rPr>
            <w:sz w:val="18"/>
            <w:szCs w:val="18"/>
            <w:rPrChange w:id="896" w:author="Fiala Roman, Ing." w:date="2024-05-29T11:13:00Z">
              <w:rPr>
                <w:sz w:val="18"/>
                <w:szCs w:val="18"/>
                <w:highlight w:val="green"/>
              </w:rPr>
            </w:rPrChange>
          </w:rPr>
          <w:delText>Kontrola Technologického zařízení</w:delText>
        </w:r>
      </w:del>
    </w:p>
    <w:p w14:paraId="2317F10B" w14:textId="5664D55E" w:rsidR="001B29A7" w:rsidRPr="0029692D" w:rsidDel="004E76B8" w:rsidRDefault="001B29A7" w:rsidP="001B29A7">
      <w:pPr>
        <w:numPr>
          <w:ilvl w:val="0"/>
          <w:numId w:val="20"/>
        </w:numPr>
        <w:ind w:left="1701" w:hanging="142"/>
        <w:contextualSpacing/>
        <w:jc w:val="both"/>
        <w:rPr>
          <w:del w:id="897" w:author="Fiala Roman, Ing." w:date="2024-05-21T12:26:00Z"/>
          <w:sz w:val="18"/>
          <w:szCs w:val="18"/>
          <w:rPrChange w:id="898" w:author="Fiala Roman, Ing." w:date="2024-05-29T11:13:00Z">
            <w:rPr>
              <w:del w:id="899" w:author="Fiala Roman, Ing." w:date="2024-05-21T12:26:00Z"/>
              <w:sz w:val="18"/>
              <w:szCs w:val="18"/>
              <w:highlight w:val="green"/>
            </w:rPr>
          </w:rPrChange>
        </w:rPr>
      </w:pPr>
      <w:del w:id="900" w:author="Fiala Roman, Ing." w:date="2024-05-21T12:26:00Z">
        <w:r w:rsidRPr="0029692D" w:rsidDel="004E76B8">
          <w:rPr>
            <w:sz w:val="18"/>
            <w:szCs w:val="18"/>
            <w:rPrChange w:id="901" w:author="Fiala Roman, Ing." w:date="2024-05-29T11:13:00Z">
              <w:rPr>
                <w:sz w:val="18"/>
                <w:szCs w:val="18"/>
                <w:highlight w:val="green"/>
              </w:rPr>
            </w:rPrChange>
          </w:rPr>
          <w:delText>vybavení bezpečnostními tabulkami, osazení popisných tabulek zařízení apod.,</w:delText>
        </w:r>
      </w:del>
    </w:p>
    <w:p w14:paraId="6887014B" w14:textId="27011324" w:rsidR="001B29A7" w:rsidRPr="0029692D" w:rsidDel="004E76B8" w:rsidRDefault="001B29A7" w:rsidP="001B29A7">
      <w:pPr>
        <w:numPr>
          <w:ilvl w:val="0"/>
          <w:numId w:val="20"/>
        </w:numPr>
        <w:ind w:left="1701" w:hanging="142"/>
        <w:contextualSpacing/>
        <w:jc w:val="both"/>
        <w:rPr>
          <w:del w:id="902" w:author="Fiala Roman, Ing." w:date="2024-05-21T12:26:00Z"/>
          <w:sz w:val="18"/>
          <w:szCs w:val="18"/>
          <w:rPrChange w:id="903" w:author="Fiala Roman, Ing." w:date="2024-05-29T11:13:00Z">
            <w:rPr>
              <w:del w:id="904" w:author="Fiala Roman, Ing." w:date="2024-05-21T12:26:00Z"/>
              <w:sz w:val="18"/>
              <w:szCs w:val="18"/>
              <w:highlight w:val="green"/>
            </w:rPr>
          </w:rPrChange>
        </w:rPr>
      </w:pPr>
      <w:del w:id="905" w:author="Fiala Roman, Ing." w:date="2024-05-21T12:26:00Z">
        <w:r w:rsidRPr="0029692D" w:rsidDel="004E76B8">
          <w:rPr>
            <w:sz w:val="18"/>
            <w:szCs w:val="18"/>
            <w:rPrChange w:id="906" w:author="Fiala Roman, Ing." w:date="2024-05-29T11:13:00Z">
              <w:rPr>
                <w:sz w:val="18"/>
                <w:szCs w:val="18"/>
                <w:highlight w:val="green"/>
              </w:rPr>
            </w:rPrChange>
          </w:rPr>
          <w:delText>kontrola funkce elektroinstalace, temperování přístrojů a místností rozvodny, osvětlení,</w:delText>
        </w:r>
      </w:del>
    </w:p>
    <w:p w14:paraId="1E499355" w14:textId="6ECBA307" w:rsidR="001B29A7" w:rsidRPr="0029692D" w:rsidDel="004E76B8" w:rsidRDefault="001B29A7" w:rsidP="001B29A7">
      <w:pPr>
        <w:numPr>
          <w:ilvl w:val="0"/>
          <w:numId w:val="20"/>
        </w:numPr>
        <w:ind w:left="1701" w:hanging="142"/>
        <w:contextualSpacing/>
        <w:jc w:val="both"/>
        <w:rPr>
          <w:del w:id="907" w:author="Fiala Roman, Ing." w:date="2024-05-21T12:26:00Z"/>
          <w:sz w:val="18"/>
          <w:szCs w:val="18"/>
          <w:rPrChange w:id="908" w:author="Fiala Roman, Ing." w:date="2024-05-29T11:13:00Z">
            <w:rPr>
              <w:del w:id="909" w:author="Fiala Roman, Ing." w:date="2024-05-21T12:26:00Z"/>
              <w:sz w:val="18"/>
              <w:szCs w:val="18"/>
              <w:highlight w:val="green"/>
            </w:rPr>
          </w:rPrChange>
        </w:rPr>
      </w:pPr>
      <w:del w:id="910" w:author="Fiala Roman, Ing." w:date="2024-05-21T12:26:00Z">
        <w:r w:rsidRPr="0029692D" w:rsidDel="004E76B8">
          <w:rPr>
            <w:sz w:val="18"/>
            <w:szCs w:val="18"/>
            <w:rPrChange w:id="911" w:author="Fiala Roman, Ing." w:date="2024-05-29T11:13:00Z">
              <w:rPr>
                <w:sz w:val="18"/>
                <w:szCs w:val="18"/>
                <w:highlight w:val="green"/>
              </w:rPr>
            </w:rPrChange>
          </w:rPr>
          <w:delText>ochrana proti korozi, barevné a bezpečnostní nátěry, barevné značení vodičů, kabelů a uzemňovacího vedení</w:delText>
        </w:r>
        <w:r w:rsidR="006C5489" w:rsidRPr="0029692D" w:rsidDel="004E76B8">
          <w:rPr>
            <w:sz w:val="18"/>
            <w:szCs w:val="18"/>
            <w:rPrChange w:id="912" w:author="Fiala Roman, Ing." w:date="2024-05-29T11:13:00Z">
              <w:rPr>
                <w:sz w:val="18"/>
                <w:szCs w:val="18"/>
                <w:highlight w:val="green"/>
              </w:rPr>
            </w:rPrChange>
          </w:rPr>
          <w:delText>,</w:delText>
        </w:r>
      </w:del>
    </w:p>
    <w:p w14:paraId="07A5EBBD" w14:textId="1C9B1627" w:rsidR="001B29A7" w:rsidRPr="0029692D" w:rsidDel="004E76B8" w:rsidRDefault="001B29A7" w:rsidP="001B29A7">
      <w:pPr>
        <w:numPr>
          <w:ilvl w:val="0"/>
          <w:numId w:val="20"/>
        </w:numPr>
        <w:ind w:left="1701" w:hanging="142"/>
        <w:contextualSpacing/>
        <w:jc w:val="both"/>
        <w:rPr>
          <w:del w:id="913" w:author="Fiala Roman, Ing." w:date="2024-05-21T12:26:00Z"/>
          <w:sz w:val="18"/>
          <w:szCs w:val="18"/>
          <w:rPrChange w:id="914" w:author="Fiala Roman, Ing." w:date="2024-05-29T11:13:00Z">
            <w:rPr>
              <w:del w:id="915" w:author="Fiala Roman, Ing." w:date="2024-05-21T12:26:00Z"/>
              <w:sz w:val="18"/>
              <w:szCs w:val="18"/>
              <w:highlight w:val="green"/>
            </w:rPr>
          </w:rPrChange>
        </w:rPr>
      </w:pPr>
      <w:del w:id="916" w:author="Fiala Roman, Ing." w:date="2024-05-21T12:26:00Z">
        <w:r w:rsidRPr="0029692D" w:rsidDel="004E76B8">
          <w:rPr>
            <w:sz w:val="18"/>
            <w:szCs w:val="18"/>
            <w:rPrChange w:id="917" w:author="Fiala Roman, Ing." w:date="2024-05-29T11:13:00Z">
              <w:rPr>
                <w:sz w:val="18"/>
                <w:szCs w:val="18"/>
                <w:highlight w:val="green"/>
              </w:rPr>
            </w:rPrChange>
          </w:rPr>
          <w:delText>splnění podmínek z hlediska bezpečnosti práce a ekologických požadavků</w:delText>
        </w:r>
        <w:r w:rsidR="006C5489" w:rsidRPr="0029692D" w:rsidDel="004E76B8">
          <w:rPr>
            <w:sz w:val="18"/>
            <w:szCs w:val="18"/>
            <w:rPrChange w:id="918" w:author="Fiala Roman, Ing." w:date="2024-05-29T11:13:00Z">
              <w:rPr>
                <w:sz w:val="18"/>
                <w:szCs w:val="18"/>
                <w:highlight w:val="green"/>
              </w:rPr>
            </w:rPrChange>
          </w:rPr>
          <w:delText>.</w:delText>
        </w:r>
      </w:del>
    </w:p>
    <w:p w14:paraId="03516C8F" w14:textId="04ADA0F3" w:rsidR="001B29A7" w:rsidRPr="0029692D" w:rsidDel="004E76B8" w:rsidRDefault="001B29A7" w:rsidP="001B29A7">
      <w:pPr>
        <w:numPr>
          <w:ilvl w:val="5"/>
          <w:numId w:val="6"/>
        </w:numPr>
        <w:tabs>
          <w:tab w:val="clear" w:pos="567"/>
          <w:tab w:val="num" w:pos="1701"/>
        </w:tabs>
        <w:ind w:left="1701" w:hanging="170"/>
        <w:contextualSpacing/>
        <w:jc w:val="both"/>
        <w:rPr>
          <w:del w:id="919" w:author="Fiala Roman, Ing." w:date="2024-05-21T12:26:00Z"/>
          <w:sz w:val="18"/>
          <w:szCs w:val="18"/>
          <w:rPrChange w:id="920" w:author="Fiala Roman, Ing." w:date="2024-05-29T11:13:00Z">
            <w:rPr>
              <w:del w:id="921" w:author="Fiala Roman, Ing." w:date="2024-05-21T12:26:00Z"/>
              <w:sz w:val="18"/>
              <w:szCs w:val="18"/>
              <w:highlight w:val="green"/>
            </w:rPr>
          </w:rPrChange>
        </w:rPr>
      </w:pPr>
      <w:del w:id="922" w:author="Fiala Roman, Ing." w:date="2024-05-21T12:26:00Z">
        <w:r w:rsidRPr="0029692D" w:rsidDel="004E76B8">
          <w:rPr>
            <w:sz w:val="18"/>
            <w:szCs w:val="18"/>
            <w:rPrChange w:id="923" w:author="Fiala Roman, Ing." w:date="2024-05-29T11:13:00Z">
              <w:rPr>
                <w:sz w:val="18"/>
                <w:szCs w:val="18"/>
                <w:highlight w:val="green"/>
              </w:rPr>
            </w:rPrChange>
          </w:rPr>
          <w:delText>Zkoušky a prověření správné funkce řídících a pomocných obvodů, blokování, ovládání a signalizace technologického zařízení dle jednotlivých způsobů obsluhy (tzn. místní, dálková, ústřední).</w:delText>
        </w:r>
      </w:del>
    </w:p>
    <w:p w14:paraId="65BE5495" w14:textId="50E8B529" w:rsidR="001B29A7" w:rsidRPr="0029692D" w:rsidDel="004E76B8" w:rsidRDefault="001B29A7" w:rsidP="001B29A7">
      <w:pPr>
        <w:numPr>
          <w:ilvl w:val="5"/>
          <w:numId w:val="6"/>
        </w:numPr>
        <w:tabs>
          <w:tab w:val="clear" w:pos="567"/>
          <w:tab w:val="num" w:pos="1701"/>
        </w:tabs>
        <w:ind w:left="1701" w:hanging="170"/>
        <w:contextualSpacing/>
        <w:jc w:val="both"/>
        <w:rPr>
          <w:del w:id="924" w:author="Fiala Roman, Ing." w:date="2024-05-21T12:26:00Z"/>
          <w:sz w:val="18"/>
          <w:szCs w:val="18"/>
          <w:rPrChange w:id="925" w:author="Fiala Roman, Ing." w:date="2024-05-29T11:13:00Z">
            <w:rPr>
              <w:del w:id="926" w:author="Fiala Roman, Ing." w:date="2024-05-21T12:26:00Z"/>
              <w:sz w:val="18"/>
              <w:szCs w:val="18"/>
              <w:highlight w:val="green"/>
            </w:rPr>
          </w:rPrChange>
        </w:rPr>
      </w:pPr>
      <w:del w:id="927" w:author="Fiala Roman, Ing." w:date="2024-05-21T12:26:00Z">
        <w:r w:rsidRPr="0029692D" w:rsidDel="004E76B8">
          <w:rPr>
            <w:sz w:val="18"/>
            <w:szCs w:val="18"/>
            <w:rPrChange w:id="928" w:author="Fiala Roman, Ing." w:date="2024-05-29T11:13:00Z">
              <w:rPr>
                <w:sz w:val="18"/>
                <w:szCs w:val="18"/>
                <w:highlight w:val="green"/>
              </w:rPr>
            </w:rPrChange>
          </w:rPr>
          <w:delText>Zkoušky a prověření správné funkce řídících a pomocných obvodů, ovládání a</w:delText>
        </w:r>
        <w:r w:rsidR="006C5489" w:rsidRPr="0029692D" w:rsidDel="004E76B8">
          <w:rPr>
            <w:sz w:val="18"/>
            <w:szCs w:val="18"/>
            <w:rPrChange w:id="929" w:author="Fiala Roman, Ing." w:date="2024-05-29T11:13:00Z">
              <w:rPr>
                <w:sz w:val="18"/>
                <w:szCs w:val="18"/>
                <w:highlight w:val="green"/>
              </w:rPr>
            </w:rPrChange>
          </w:rPr>
          <w:delText> </w:delText>
        </w:r>
        <w:r w:rsidRPr="0029692D" w:rsidDel="004E76B8">
          <w:rPr>
            <w:sz w:val="18"/>
            <w:szCs w:val="18"/>
            <w:rPrChange w:id="930" w:author="Fiala Roman, Ing." w:date="2024-05-29T11:13:00Z">
              <w:rPr>
                <w:sz w:val="18"/>
                <w:szCs w:val="18"/>
                <w:highlight w:val="green"/>
              </w:rPr>
            </w:rPrChange>
          </w:rPr>
          <w:delText>signalizace zařízení ovládací skříně pro ovládání úsekových odpojovačů dle jednotlivých způsobů obsluhy (tzn. místní, dálková, ústřední).</w:delText>
        </w:r>
      </w:del>
    </w:p>
    <w:p w14:paraId="51BFBF88" w14:textId="2589F966" w:rsidR="001B29A7" w:rsidRPr="0029692D" w:rsidDel="004E76B8" w:rsidRDefault="001B29A7" w:rsidP="001B29A7">
      <w:pPr>
        <w:numPr>
          <w:ilvl w:val="5"/>
          <w:numId w:val="6"/>
        </w:numPr>
        <w:tabs>
          <w:tab w:val="clear" w:pos="567"/>
          <w:tab w:val="num" w:pos="1701"/>
        </w:tabs>
        <w:ind w:left="1701" w:hanging="170"/>
        <w:contextualSpacing/>
        <w:jc w:val="both"/>
        <w:rPr>
          <w:del w:id="931" w:author="Fiala Roman, Ing." w:date="2024-05-21T12:26:00Z"/>
          <w:sz w:val="18"/>
          <w:szCs w:val="18"/>
          <w:rPrChange w:id="932" w:author="Fiala Roman, Ing." w:date="2024-05-29T11:13:00Z">
            <w:rPr>
              <w:del w:id="933" w:author="Fiala Roman, Ing." w:date="2024-05-21T12:26:00Z"/>
              <w:sz w:val="18"/>
              <w:szCs w:val="18"/>
              <w:highlight w:val="green"/>
            </w:rPr>
          </w:rPrChange>
        </w:rPr>
      </w:pPr>
      <w:del w:id="934" w:author="Fiala Roman, Ing." w:date="2024-05-21T12:26:00Z">
        <w:r w:rsidRPr="0029692D" w:rsidDel="004E76B8">
          <w:rPr>
            <w:sz w:val="18"/>
            <w:szCs w:val="18"/>
            <w:rPrChange w:id="935" w:author="Fiala Roman, Ing." w:date="2024-05-29T11:13:00Z">
              <w:rPr>
                <w:sz w:val="18"/>
                <w:szCs w:val="18"/>
                <w:highlight w:val="green"/>
              </w:rPr>
            </w:rPrChange>
          </w:rPr>
          <w:delText>Kontrola funkce vypínačů při působení ochran, kontrola převodů a nastavení ochran, kontrola funkce vlastní spotřeby rozvodny.</w:delText>
        </w:r>
      </w:del>
    </w:p>
    <w:p w14:paraId="4423A85C" w14:textId="39317607" w:rsidR="001B29A7" w:rsidRPr="0029692D" w:rsidDel="004E76B8" w:rsidRDefault="001B29A7" w:rsidP="001B29A7">
      <w:pPr>
        <w:numPr>
          <w:ilvl w:val="5"/>
          <w:numId w:val="6"/>
        </w:numPr>
        <w:tabs>
          <w:tab w:val="clear" w:pos="567"/>
          <w:tab w:val="num" w:pos="1701"/>
        </w:tabs>
        <w:ind w:left="1701" w:hanging="170"/>
        <w:contextualSpacing/>
        <w:jc w:val="both"/>
        <w:rPr>
          <w:del w:id="936" w:author="Fiala Roman, Ing." w:date="2024-05-21T12:26:00Z"/>
          <w:sz w:val="18"/>
          <w:szCs w:val="18"/>
          <w:rPrChange w:id="937" w:author="Fiala Roman, Ing." w:date="2024-05-29T11:13:00Z">
            <w:rPr>
              <w:del w:id="938" w:author="Fiala Roman, Ing." w:date="2024-05-21T12:26:00Z"/>
              <w:sz w:val="18"/>
              <w:szCs w:val="18"/>
              <w:highlight w:val="green"/>
            </w:rPr>
          </w:rPrChange>
        </w:rPr>
      </w:pPr>
      <w:del w:id="939" w:author="Fiala Roman, Ing." w:date="2024-05-21T12:26:00Z">
        <w:r w:rsidRPr="0029692D" w:rsidDel="004E76B8">
          <w:rPr>
            <w:sz w:val="18"/>
            <w:szCs w:val="18"/>
            <w:rPrChange w:id="940" w:author="Fiala Roman, Ing." w:date="2024-05-29T11:13:00Z">
              <w:rPr>
                <w:sz w:val="18"/>
                <w:szCs w:val="18"/>
                <w:highlight w:val="green"/>
              </w:rPr>
            </w:rPrChange>
          </w:rPr>
          <w:delText>Kontrola dokumentace, výrobních výkresů a jejich opravy dle skutečného provedení atd.</w:delText>
        </w:r>
      </w:del>
    </w:p>
    <w:p w14:paraId="26FEB71A" w14:textId="3989B852" w:rsidR="001B29A7" w:rsidRPr="0029692D" w:rsidDel="004E76B8" w:rsidRDefault="001B29A7" w:rsidP="001B29A7">
      <w:pPr>
        <w:numPr>
          <w:ilvl w:val="5"/>
          <w:numId w:val="6"/>
        </w:numPr>
        <w:tabs>
          <w:tab w:val="clear" w:pos="567"/>
          <w:tab w:val="num" w:pos="1701"/>
        </w:tabs>
        <w:ind w:left="1701" w:hanging="170"/>
        <w:contextualSpacing/>
        <w:jc w:val="both"/>
        <w:rPr>
          <w:del w:id="941" w:author="Fiala Roman, Ing." w:date="2024-05-21T12:26:00Z"/>
          <w:sz w:val="18"/>
          <w:szCs w:val="18"/>
          <w:rPrChange w:id="942" w:author="Fiala Roman, Ing." w:date="2024-05-29T11:13:00Z">
            <w:rPr>
              <w:del w:id="943" w:author="Fiala Roman, Ing." w:date="2024-05-21T12:26:00Z"/>
              <w:sz w:val="18"/>
              <w:szCs w:val="18"/>
              <w:highlight w:val="green"/>
            </w:rPr>
          </w:rPrChange>
        </w:rPr>
      </w:pPr>
      <w:del w:id="944" w:author="Fiala Roman, Ing." w:date="2024-05-21T12:26:00Z">
        <w:r w:rsidRPr="0029692D" w:rsidDel="004E76B8">
          <w:rPr>
            <w:sz w:val="18"/>
            <w:szCs w:val="18"/>
            <w:rPrChange w:id="945" w:author="Fiala Roman, Ing." w:date="2024-05-29T11:13:00Z">
              <w:rPr>
                <w:sz w:val="18"/>
                <w:szCs w:val="18"/>
                <w:highlight w:val="green"/>
              </w:rPr>
            </w:rPrChange>
          </w:rPr>
          <w:delText>Kontrola připojení napájecí stanice (TT i TM) na TV a zpětného vedení.</w:delText>
        </w:r>
      </w:del>
    </w:p>
    <w:p w14:paraId="14C32695" w14:textId="7370EA18" w:rsidR="001B29A7" w:rsidRPr="0029692D" w:rsidDel="004E76B8" w:rsidRDefault="001B29A7" w:rsidP="001B29A7">
      <w:pPr>
        <w:numPr>
          <w:ilvl w:val="5"/>
          <w:numId w:val="6"/>
        </w:numPr>
        <w:tabs>
          <w:tab w:val="clear" w:pos="567"/>
          <w:tab w:val="num" w:pos="1701"/>
        </w:tabs>
        <w:ind w:left="1701" w:hanging="170"/>
        <w:jc w:val="both"/>
        <w:rPr>
          <w:del w:id="946" w:author="Fiala Roman, Ing." w:date="2024-05-21T12:26:00Z"/>
          <w:sz w:val="18"/>
          <w:szCs w:val="18"/>
          <w:rPrChange w:id="947" w:author="Fiala Roman, Ing." w:date="2024-05-29T11:13:00Z">
            <w:rPr>
              <w:del w:id="948" w:author="Fiala Roman, Ing." w:date="2024-05-21T12:26:00Z"/>
              <w:sz w:val="18"/>
              <w:szCs w:val="18"/>
              <w:highlight w:val="green"/>
            </w:rPr>
          </w:rPrChange>
        </w:rPr>
      </w:pPr>
      <w:del w:id="949" w:author="Fiala Roman, Ing." w:date="2024-05-21T12:26:00Z">
        <w:r w:rsidRPr="0029692D" w:rsidDel="004E76B8">
          <w:rPr>
            <w:sz w:val="18"/>
            <w:szCs w:val="18"/>
            <w:rPrChange w:id="950" w:author="Fiala Roman, Ing." w:date="2024-05-29T11:13:00Z">
              <w:rPr>
                <w:sz w:val="18"/>
                <w:szCs w:val="18"/>
                <w:highlight w:val="green"/>
              </w:rPr>
            </w:rPrChange>
          </w:rPr>
          <w:delText>Kontrola kritických míst TV (mosty, tunely apod.) za účasti OŘ.</w:delText>
        </w:r>
      </w:del>
    </w:p>
    <w:p w14:paraId="1DABD635" w14:textId="791230DE" w:rsidR="001B29A7" w:rsidRPr="0029692D" w:rsidDel="004E76B8" w:rsidRDefault="001B29A7" w:rsidP="001B29A7">
      <w:pPr>
        <w:numPr>
          <w:ilvl w:val="4"/>
          <w:numId w:val="6"/>
        </w:numPr>
        <w:tabs>
          <w:tab w:val="clear" w:pos="567"/>
          <w:tab w:val="num" w:pos="737"/>
        </w:tabs>
        <w:spacing w:before="240"/>
        <w:ind w:left="1304" w:hanging="567"/>
        <w:contextualSpacing/>
        <w:jc w:val="both"/>
        <w:rPr>
          <w:del w:id="951" w:author="Fiala Roman, Ing." w:date="2024-05-21T12:26:00Z"/>
          <w:sz w:val="18"/>
          <w:szCs w:val="18"/>
          <w:rPrChange w:id="952" w:author="Fiala Roman, Ing." w:date="2024-05-29T11:13:00Z">
            <w:rPr>
              <w:del w:id="953" w:author="Fiala Roman, Ing." w:date="2024-05-21T12:26:00Z"/>
              <w:sz w:val="18"/>
              <w:szCs w:val="18"/>
              <w:highlight w:val="green"/>
            </w:rPr>
          </w:rPrChange>
        </w:rPr>
      </w:pPr>
      <w:del w:id="954" w:author="Fiala Roman, Ing." w:date="2024-05-21T12:26:00Z">
        <w:r w:rsidRPr="0029692D" w:rsidDel="004E76B8">
          <w:rPr>
            <w:sz w:val="18"/>
            <w:szCs w:val="18"/>
            <w:rPrChange w:id="955" w:author="Fiala Roman, Ing." w:date="2024-05-29T11:13:00Z">
              <w:rPr>
                <w:sz w:val="18"/>
                <w:szCs w:val="18"/>
                <w:highlight w:val="green"/>
              </w:rPr>
            </w:rPrChange>
          </w:rPr>
          <w:delText>Kontroly a zkoušky rozvodny po uvedení pod napětí:</w:delText>
        </w:r>
      </w:del>
    </w:p>
    <w:p w14:paraId="64456BF2" w14:textId="70B9BCB0" w:rsidR="001B29A7" w:rsidRPr="0029692D" w:rsidDel="004E76B8" w:rsidRDefault="001B29A7" w:rsidP="001B29A7">
      <w:pPr>
        <w:numPr>
          <w:ilvl w:val="5"/>
          <w:numId w:val="6"/>
        </w:numPr>
        <w:tabs>
          <w:tab w:val="clear" w:pos="567"/>
          <w:tab w:val="num" w:pos="1701"/>
        </w:tabs>
        <w:ind w:left="1701" w:hanging="170"/>
        <w:contextualSpacing/>
        <w:jc w:val="both"/>
        <w:rPr>
          <w:del w:id="956" w:author="Fiala Roman, Ing." w:date="2024-05-21T12:26:00Z"/>
          <w:sz w:val="18"/>
          <w:szCs w:val="18"/>
          <w:rPrChange w:id="957" w:author="Fiala Roman, Ing." w:date="2024-05-29T11:13:00Z">
            <w:rPr>
              <w:del w:id="958" w:author="Fiala Roman, Ing." w:date="2024-05-21T12:26:00Z"/>
              <w:sz w:val="18"/>
              <w:szCs w:val="18"/>
              <w:highlight w:val="green"/>
            </w:rPr>
          </w:rPrChange>
        </w:rPr>
      </w:pPr>
      <w:del w:id="959" w:author="Fiala Roman, Ing." w:date="2024-05-21T12:26:00Z">
        <w:r w:rsidRPr="0029692D" w:rsidDel="004E76B8">
          <w:rPr>
            <w:sz w:val="18"/>
            <w:szCs w:val="18"/>
            <w:rPrChange w:id="960" w:author="Fiala Roman, Ing." w:date="2024-05-29T11:13:00Z">
              <w:rPr>
                <w:sz w:val="18"/>
                <w:szCs w:val="18"/>
                <w:highlight w:val="green"/>
              </w:rPr>
            </w:rPrChange>
          </w:rPr>
          <w:delText>Provozní ověření přenosů měření, regulace napětí, převody proudových a</w:delText>
        </w:r>
        <w:r w:rsidR="006C5489" w:rsidRPr="0029692D" w:rsidDel="004E76B8">
          <w:rPr>
            <w:sz w:val="18"/>
            <w:szCs w:val="18"/>
            <w:rPrChange w:id="961" w:author="Fiala Roman, Ing." w:date="2024-05-29T11:13:00Z">
              <w:rPr>
                <w:sz w:val="18"/>
                <w:szCs w:val="18"/>
                <w:highlight w:val="green"/>
              </w:rPr>
            </w:rPrChange>
          </w:rPr>
          <w:delText> </w:delText>
        </w:r>
        <w:r w:rsidRPr="0029692D" w:rsidDel="004E76B8">
          <w:rPr>
            <w:sz w:val="18"/>
            <w:szCs w:val="18"/>
            <w:rPrChange w:id="962" w:author="Fiala Roman, Ing." w:date="2024-05-29T11:13:00Z">
              <w:rPr>
                <w:sz w:val="18"/>
                <w:szCs w:val="18"/>
                <w:highlight w:val="green"/>
              </w:rPr>
            </w:rPrChange>
          </w:rPr>
          <w:delText>napěťových měničů, ověření měřících veličin, ověření a nastavení vazeb napáječů.</w:delText>
        </w:r>
      </w:del>
    </w:p>
    <w:p w14:paraId="564B01B3" w14:textId="20889A9C" w:rsidR="001B29A7" w:rsidRPr="0029692D" w:rsidDel="004E76B8" w:rsidRDefault="001B29A7" w:rsidP="001B29A7">
      <w:pPr>
        <w:numPr>
          <w:ilvl w:val="5"/>
          <w:numId w:val="6"/>
        </w:numPr>
        <w:tabs>
          <w:tab w:val="clear" w:pos="567"/>
          <w:tab w:val="num" w:pos="1701"/>
        </w:tabs>
        <w:ind w:left="1701" w:hanging="170"/>
        <w:contextualSpacing/>
        <w:jc w:val="both"/>
        <w:rPr>
          <w:del w:id="963" w:author="Fiala Roman, Ing." w:date="2024-05-21T12:26:00Z"/>
          <w:sz w:val="18"/>
          <w:szCs w:val="18"/>
          <w:rPrChange w:id="964" w:author="Fiala Roman, Ing." w:date="2024-05-29T11:13:00Z">
            <w:rPr>
              <w:del w:id="965" w:author="Fiala Roman, Ing." w:date="2024-05-21T12:26:00Z"/>
              <w:sz w:val="18"/>
              <w:szCs w:val="18"/>
              <w:highlight w:val="green"/>
            </w:rPr>
          </w:rPrChange>
        </w:rPr>
      </w:pPr>
      <w:del w:id="966" w:author="Fiala Roman, Ing." w:date="2024-05-21T12:26:00Z">
        <w:r w:rsidRPr="0029692D" w:rsidDel="004E76B8">
          <w:rPr>
            <w:sz w:val="18"/>
            <w:szCs w:val="18"/>
            <w:rPrChange w:id="967" w:author="Fiala Roman, Ing." w:date="2024-05-29T11:13:00Z">
              <w:rPr>
                <w:sz w:val="18"/>
                <w:szCs w:val="18"/>
                <w:highlight w:val="green"/>
              </w:rPr>
            </w:rPrChange>
          </w:rPr>
          <w:delText>Měření a nastavení parametrů FKZ, měření EMC.</w:delText>
        </w:r>
      </w:del>
    </w:p>
    <w:p w14:paraId="168D0141" w14:textId="3B85D2BF" w:rsidR="001B29A7" w:rsidRPr="0029692D" w:rsidDel="004E76B8" w:rsidRDefault="001B29A7" w:rsidP="001B29A7">
      <w:pPr>
        <w:numPr>
          <w:ilvl w:val="5"/>
          <w:numId w:val="6"/>
        </w:numPr>
        <w:tabs>
          <w:tab w:val="clear" w:pos="567"/>
          <w:tab w:val="num" w:pos="1701"/>
        </w:tabs>
        <w:ind w:left="1701" w:hanging="170"/>
        <w:jc w:val="both"/>
        <w:rPr>
          <w:del w:id="968" w:author="Fiala Roman, Ing." w:date="2024-05-21T12:26:00Z"/>
          <w:sz w:val="18"/>
          <w:szCs w:val="18"/>
          <w:rPrChange w:id="969" w:author="Fiala Roman, Ing." w:date="2024-05-29T11:13:00Z">
            <w:rPr>
              <w:del w:id="970" w:author="Fiala Roman, Ing." w:date="2024-05-21T12:26:00Z"/>
              <w:sz w:val="18"/>
              <w:szCs w:val="18"/>
              <w:highlight w:val="green"/>
            </w:rPr>
          </w:rPrChange>
        </w:rPr>
      </w:pPr>
      <w:del w:id="971" w:author="Fiala Roman, Ing." w:date="2024-05-21T12:26:00Z">
        <w:r w:rsidRPr="0029692D" w:rsidDel="004E76B8">
          <w:rPr>
            <w:sz w:val="18"/>
            <w:szCs w:val="18"/>
            <w:rPrChange w:id="972" w:author="Fiala Roman, Ing." w:date="2024-05-29T11:13:00Z">
              <w:rPr>
                <w:sz w:val="18"/>
                <w:szCs w:val="18"/>
                <w:highlight w:val="green"/>
              </w:rPr>
            </w:rPrChange>
          </w:rPr>
          <w:delText>Zkratové zkoušky – účelem zkratových zkoušek bude zejména zjištění základních údajů, jako např. zkratových proudů a napětí v místě zkratu, impedance trakčního vedení, funkční zkouška a provozní ověření ochran, zjištění parametrů a hodnot pro zařízení pro měření místa zkratu.</w:delText>
        </w:r>
      </w:del>
    </w:p>
    <w:p w14:paraId="3A75CA32" w14:textId="17F2C7F3" w:rsidR="001B29A7" w:rsidRPr="0029692D" w:rsidDel="004E76B8" w:rsidRDefault="001B29A7" w:rsidP="001B29A7">
      <w:pPr>
        <w:numPr>
          <w:ilvl w:val="4"/>
          <w:numId w:val="6"/>
        </w:numPr>
        <w:tabs>
          <w:tab w:val="clear" w:pos="567"/>
          <w:tab w:val="num" w:pos="737"/>
        </w:tabs>
        <w:ind w:left="1304" w:hanging="567"/>
        <w:contextualSpacing/>
        <w:jc w:val="both"/>
        <w:rPr>
          <w:del w:id="973" w:author="Fiala Roman, Ing." w:date="2024-05-21T12:26:00Z"/>
          <w:sz w:val="18"/>
          <w:szCs w:val="18"/>
          <w:rPrChange w:id="974" w:author="Fiala Roman, Ing." w:date="2024-05-29T11:13:00Z">
            <w:rPr>
              <w:del w:id="975" w:author="Fiala Roman, Ing." w:date="2024-05-21T12:26:00Z"/>
              <w:sz w:val="18"/>
              <w:szCs w:val="18"/>
              <w:highlight w:val="green"/>
            </w:rPr>
          </w:rPrChange>
        </w:rPr>
      </w:pPr>
      <w:del w:id="976" w:author="Fiala Roman, Ing." w:date="2024-05-21T12:26:00Z">
        <w:r w:rsidRPr="0029692D" w:rsidDel="004E76B8">
          <w:rPr>
            <w:sz w:val="18"/>
            <w:szCs w:val="18"/>
            <w:rPrChange w:id="977" w:author="Fiala Roman, Ing." w:date="2024-05-29T11:13:00Z">
              <w:rPr>
                <w:sz w:val="18"/>
                <w:szCs w:val="18"/>
                <w:highlight w:val="green"/>
              </w:rPr>
            </w:rPrChange>
          </w:rPr>
          <w:delText>Předpokládá se provedení alespoň:</w:delText>
        </w:r>
      </w:del>
    </w:p>
    <w:p w14:paraId="53DAA0C0" w14:textId="57ED7198" w:rsidR="001B29A7" w:rsidRPr="0029692D" w:rsidDel="004E76B8" w:rsidRDefault="001B29A7" w:rsidP="001B29A7">
      <w:pPr>
        <w:numPr>
          <w:ilvl w:val="5"/>
          <w:numId w:val="6"/>
        </w:numPr>
        <w:tabs>
          <w:tab w:val="clear" w:pos="567"/>
          <w:tab w:val="num" w:pos="1701"/>
        </w:tabs>
        <w:ind w:left="1701" w:hanging="170"/>
        <w:contextualSpacing/>
        <w:jc w:val="both"/>
        <w:rPr>
          <w:del w:id="978" w:author="Fiala Roman, Ing." w:date="2024-05-21T12:26:00Z"/>
          <w:sz w:val="18"/>
          <w:szCs w:val="18"/>
          <w:rPrChange w:id="979" w:author="Fiala Roman, Ing." w:date="2024-05-29T11:13:00Z">
            <w:rPr>
              <w:del w:id="980" w:author="Fiala Roman, Ing." w:date="2024-05-21T12:26:00Z"/>
              <w:sz w:val="18"/>
              <w:szCs w:val="18"/>
              <w:highlight w:val="green"/>
            </w:rPr>
          </w:rPrChange>
        </w:rPr>
      </w:pPr>
      <w:del w:id="981" w:author="Fiala Roman, Ing." w:date="2024-05-21T12:26:00Z">
        <w:r w:rsidRPr="0029692D" w:rsidDel="004E76B8">
          <w:rPr>
            <w:sz w:val="18"/>
            <w:szCs w:val="18"/>
            <w:rPrChange w:id="982" w:author="Fiala Roman, Ing." w:date="2024-05-29T11:13:00Z">
              <w:rPr>
                <w:sz w:val="18"/>
                <w:szCs w:val="18"/>
                <w:highlight w:val="green"/>
              </w:rPr>
            </w:rPrChange>
          </w:rPr>
          <w:delText>2 zkratů na ověření činnosti ochran pro každý vypínač SpS,</w:delText>
        </w:r>
      </w:del>
    </w:p>
    <w:p w14:paraId="0555D59F" w14:textId="4B2BB686" w:rsidR="001B29A7" w:rsidRPr="0029692D" w:rsidDel="004E76B8" w:rsidRDefault="001B29A7" w:rsidP="001B29A7">
      <w:pPr>
        <w:numPr>
          <w:ilvl w:val="5"/>
          <w:numId w:val="6"/>
        </w:numPr>
        <w:tabs>
          <w:tab w:val="clear" w:pos="567"/>
          <w:tab w:val="num" w:pos="1701"/>
        </w:tabs>
        <w:ind w:left="1701" w:hanging="170"/>
        <w:contextualSpacing/>
        <w:jc w:val="both"/>
        <w:rPr>
          <w:del w:id="983" w:author="Fiala Roman, Ing." w:date="2024-05-21T12:26:00Z"/>
          <w:sz w:val="18"/>
          <w:szCs w:val="18"/>
          <w:rPrChange w:id="984" w:author="Fiala Roman, Ing." w:date="2024-05-29T11:13:00Z">
            <w:rPr>
              <w:del w:id="985" w:author="Fiala Roman, Ing." w:date="2024-05-21T12:26:00Z"/>
              <w:sz w:val="18"/>
              <w:szCs w:val="18"/>
              <w:highlight w:val="green"/>
            </w:rPr>
          </w:rPrChange>
        </w:rPr>
      </w:pPr>
      <w:del w:id="986" w:author="Fiala Roman, Ing." w:date="2024-05-21T12:26:00Z">
        <w:r w:rsidRPr="0029692D" w:rsidDel="004E76B8">
          <w:rPr>
            <w:sz w:val="18"/>
            <w:szCs w:val="18"/>
            <w:rPrChange w:id="987" w:author="Fiala Roman, Ing." w:date="2024-05-29T11:13:00Z">
              <w:rPr>
                <w:sz w:val="18"/>
                <w:szCs w:val="18"/>
                <w:highlight w:val="green"/>
              </w:rPr>
            </w:rPrChange>
          </w:rPr>
          <w:lastRenderedPageBreak/>
          <w:delText>2 blízkých zkratů pro ověření činnosti každého napáječe napájecí stanice (TT i TM),</w:delText>
        </w:r>
      </w:del>
    </w:p>
    <w:p w14:paraId="48F0EF81" w14:textId="6FE7074B" w:rsidR="001B29A7" w:rsidRPr="0029692D" w:rsidDel="004E76B8" w:rsidRDefault="001B29A7" w:rsidP="001B29A7">
      <w:pPr>
        <w:numPr>
          <w:ilvl w:val="5"/>
          <w:numId w:val="6"/>
        </w:numPr>
        <w:tabs>
          <w:tab w:val="clear" w:pos="567"/>
          <w:tab w:val="num" w:pos="1701"/>
        </w:tabs>
        <w:ind w:left="1701" w:hanging="170"/>
        <w:jc w:val="both"/>
        <w:rPr>
          <w:del w:id="988" w:author="Fiala Roman, Ing." w:date="2024-05-21T12:26:00Z"/>
          <w:sz w:val="18"/>
          <w:szCs w:val="18"/>
          <w:rPrChange w:id="989" w:author="Fiala Roman, Ing." w:date="2024-05-29T11:13:00Z">
            <w:rPr>
              <w:del w:id="990" w:author="Fiala Roman, Ing." w:date="2024-05-21T12:26:00Z"/>
              <w:sz w:val="18"/>
              <w:szCs w:val="18"/>
              <w:highlight w:val="green"/>
            </w:rPr>
          </w:rPrChange>
        </w:rPr>
      </w:pPr>
      <w:del w:id="991" w:author="Fiala Roman, Ing." w:date="2024-05-21T12:26:00Z">
        <w:r w:rsidRPr="0029692D" w:rsidDel="004E76B8">
          <w:rPr>
            <w:sz w:val="18"/>
            <w:szCs w:val="18"/>
            <w:rPrChange w:id="992" w:author="Fiala Roman, Ing." w:date="2024-05-29T11:13:00Z">
              <w:rPr>
                <w:sz w:val="18"/>
                <w:szCs w:val="18"/>
                <w:highlight w:val="green"/>
              </w:rPr>
            </w:rPrChange>
          </w:rPr>
          <w:delText>2 vzdálených zkratů pro ověření činnosti každého napáječe napájecí stanice (TT i TM).</w:delText>
        </w:r>
      </w:del>
    </w:p>
    <w:p w14:paraId="5E211149" w14:textId="0D0FC0CF" w:rsidR="001B29A7" w:rsidRPr="0029692D" w:rsidDel="004E76B8" w:rsidRDefault="001B29A7" w:rsidP="004B53CF">
      <w:pPr>
        <w:keepNext/>
        <w:numPr>
          <w:ilvl w:val="4"/>
          <w:numId w:val="6"/>
        </w:numPr>
        <w:tabs>
          <w:tab w:val="clear" w:pos="567"/>
          <w:tab w:val="num" w:pos="737"/>
        </w:tabs>
        <w:ind w:left="1304" w:hanging="567"/>
        <w:contextualSpacing/>
        <w:jc w:val="both"/>
        <w:rPr>
          <w:del w:id="993" w:author="Fiala Roman, Ing." w:date="2024-05-21T12:26:00Z"/>
          <w:sz w:val="18"/>
          <w:szCs w:val="18"/>
          <w:rPrChange w:id="994" w:author="Fiala Roman, Ing." w:date="2024-05-29T11:13:00Z">
            <w:rPr>
              <w:del w:id="995" w:author="Fiala Roman, Ing." w:date="2024-05-21T12:26:00Z"/>
              <w:sz w:val="18"/>
              <w:szCs w:val="18"/>
              <w:highlight w:val="green"/>
            </w:rPr>
          </w:rPrChange>
        </w:rPr>
      </w:pPr>
      <w:del w:id="996" w:author="Fiala Roman, Ing." w:date="2024-05-21T12:26:00Z">
        <w:r w:rsidRPr="0029692D" w:rsidDel="004E76B8">
          <w:rPr>
            <w:sz w:val="18"/>
            <w:szCs w:val="18"/>
            <w:rPrChange w:id="997" w:author="Fiala Roman, Ing." w:date="2024-05-29T11:13:00Z">
              <w:rPr>
                <w:sz w:val="18"/>
                <w:szCs w:val="18"/>
                <w:highlight w:val="green"/>
              </w:rPr>
            </w:rPrChange>
          </w:rPr>
          <w:delText>Kontroly a zkoušky TV:</w:delText>
        </w:r>
      </w:del>
    </w:p>
    <w:p w14:paraId="35A10D2A" w14:textId="1AF78531" w:rsidR="001B29A7" w:rsidRPr="0029692D" w:rsidDel="004E76B8" w:rsidRDefault="001B29A7" w:rsidP="004B53CF">
      <w:pPr>
        <w:keepNext/>
        <w:numPr>
          <w:ilvl w:val="5"/>
          <w:numId w:val="6"/>
        </w:numPr>
        <w:tabs>
          <w:tab w:val="clear" w:pos="567"/>
          <w:tab w:val="num" w:pos="1701"/>
        </w:tabs>
        <w:ind w:left="1701" w:hanging="170"/>
        <w:contextualSpacing/>
        <w:jc w:val="both"/>
        <w:rPr>
          <w:del w:id="998" w:author="Fiala Roman, Ing." w:date="2024-05-21T12:26:00Z"/>
          <w:sz w:val="18"/>
          <w:szCs w:val="18"/>
          <w:rPrChange w:id="999" w:author="Fiala Roman, Ing." w:date="2024-05-29T11:13:00Z">
            <w:rPr>
              <w:del w:id="1000" w:author="Fiala Roman, Ing." w:date="2024-05-21T12:26:00Z"/>
              <w:sz w:val="18"/>
              <w:szCs w:val="18"/>
              <w:highlight w:val="green"/>
            </w:rPr>
          </w:rPrChange>
        </w:rPr>
      </w:pPr>
      <w:del w:id="1001" w:author="Fiala Roman, Ing." w:date="2024-05-21T12:26:00Z">
        <w:r w:rsidRPr="0029692D" w:rsidDel="004E76B8">
          <w:rPr>
            <w:sz w:val="18"/>
            <w:szCs w:val="18"/>
            <w:rPrChange w:id="1002" w:author="Fiala Roman, Ing." w:date="2024-05-29T11:13:00Z">
              <w:rPr>
                <w:sz w:val="18"/>
                <w:szCs w:val="18"/>
                <w:highlight w:val="green"/>
              </w:rPr>
            </w:rPrChange>
          </w:rPr>
          <w:delText>Kontrolní zkoušky a revize TV včetně ověření parametrů trolejového vedení budou provedeny dle příslušných kapitol TKP a platných ČSN a ČSN EN. Ověření parametrů trakčního vedení při provádění technicko-bezpečnostních zkoušek bude sledováno dle příslušného vnitřního předpisu Objednatele.</w:delText>
        </w:r>
      </w:del>
    </w:p>
    <w:p w14:paraId="7E82D075" w14:textId="12F3BA27" w:rsidR="001B29A7" w:rsidRPr="0029692D" w:rsidDel="004E76B8" w:rsidRDefault="001B29A7" w:rsidP="005D7732">
      <w:pPr>
        <w:numPr>
          <w:ilvl w:val="5"/>
          <w:numId w:val="6"/>
        </w:numPr>
        <w:tabs>
          <w:tab w:val="clear" w:pos="567"/>
          <w:tab w:val="num" w:pos="1701"/>
        </w:tabs>
        <w:spacing w:before="240" w:after="120"/>
        <w:ind w:left="1701" w:hanging="170"/>
        <w:contextualSpacing/>
        <w:jc w:val="both"/>
        <w:rPr>
          <w:del w:id="1003" w:author="Fiala Roman, Ing." w:date="2024-05-21T12:26:00Z"/>
          <w:sz w:val="18"/>
          <w:szCs w:val="18"/>
          <w:rPrChange w:id="1004" w:author="Fiala Roman, Ing." w:date="2024-05-29T11:13:00Z">
            <w:rPr>
              <w:del w:id="1005" w:author="Fiala Roman, Ing." w:date="2024-05-21T12:26:00Z"/>
              <w:sz w:val="18"/>
              <w:szCs w:val="18"/>
              <w:highlight w:val="green"/>
            </w:rPr>
          </w:rPrChange>
        </w:rPr>
      </w:pPr>
      <w:del w:id="1006" w:author="Fiala Roman, Ing." w:date="2024-05-21T12:26:00Z">
        <w:r w:rsidRPr="0029692D" w:rsidDel="004E76B8">
          <w:rPr>
            <w:sz w:val="18"/>
            <w:szCs w:val="18"/>
            <w:rPrChange w:id="1007" w:author="Fiala Roman, Ing." w:date="2024-05-29T11:13:00Z">
              <w:rPr>
                <w:sz w:val="18"/>
                <w:szCs w:val="18"/>
                <w:highlight w:val="green"/>
              </w:rPr>
            </w:rPrChange>
          </w:rPr>
          <w:delText>Součástí technicko-bezpečnostních zkoušek ve smyslu vyhlášky č. 177/1995 Sb., kterou se vydává stavební a technický řád drah, ve znění pozdějších předpisů, bude v rámci ověření provozuschopnosti a bezpečnosti i kontrola činnosti všech odpojovačů a odpínačů (v režimu: místně, dálkově, ústředně) s kontrolou signalizace na ovládací skříni odpojovačů a elektro dispečinku.</w:delText>
        </w:r>
      </w:del>
    </w:p>
    <w:p w14:paraId="7B840E4A" w14:textId="4B1BBEA1" w:rsidR="001B29A7" w:rsidRPr="0029692D" w:rsidDel="004E76B8" w:rsidRDefault="001B29A7" w:rsidP="005D7732">
      <w:pPr>
        <w:numPr>
          <w:ilvl w:val="3"/>
          <w:numId w:val="9"/>
        </w:numPr>
        <w:spacing w:before="240" w:after="120" w:line="264" w:lineRule="auto"/>
        <w:jc w:val="both"/>
        <w:rPr>
          <w:del w:id="1008" w:author="Fiala Roman, Ing." w:date="2024-05-21T12:26:00Z"/>
          <w:sz w:val="18"/>
          <w:szCs w:val="18"/>
          <w:rPrChange w:id="1009" w:author="Fiala Roman, Ing." w:date="2024-05-29T11:13:00Z">
            <w:rPr>
              <w:del w:id="1010" w:author="Fiala Roman, Ing." w:date="2024-05-21T12:26:00Z"/>
              <w:sz w:val="18"/>
              <w:szCs w:val="18"/>
              <w:highlight w:val="green"/>
            </w:rPr>
          </w:rPrChange>
        </w:rPr>
      </w:pPr>
      <w:del w:id="1011" w:author="Fiala Roman, Ing." w:date="2024-05-21T12:26:00Z">
        <w:r w:rsidRPr="0029692D" w:rsidDel="004E76B8">
          <w:rPr>
            <w:b/>
            <w:sz w:val="18"/>
            <w:szCs w:val="18"/>
            <w:rPrChange w:id="1012" w:author="Fiala Roman, Ing." w:date="2024-05-29T11:13:00Z">
              <w:rPr>
                <w:b/>
                <w:sz w:val="18"/>
                <w:szCs w:val="18"/>
                <w:highlight w:val="green"/>
              </w:rPr>
            </w:rPrChange>
          </w:rPr>
          <w:delText>K činnostem Zhotovitele v rámci plnění Smlouvy</w:delText>
        </w:r>
        <w:r w:rsidRPr="0029692D" w:rsidDel="004E76B8">
          <w:rPr>
            <w:sz w:val="18"/>
            <w:szCs w:val="18"/>
            <w:rPrChange w:id="1013" w:author="Fiala Roman, Ing." w:date="2024-05-29T11:13:00Z">
              <w:rPr>
                <w:sz w:val="18"/>
                <w:szCs w:val="18"/>
                <w:highlight w:val="green"/>
              </w:rPr>
            </w:rPrChange>
          </w:rPr>
          <w:delText xml:space="preserve"> mimo jiné také patří:</w:delText>
        </w:r>
      </w:del>
    </w:p>
    <w:p w14:paraId="14251B68" w14:textId="291FFA4B" w:rsidR="001B29A7" w:rsidRPr="0029692D" w:rsidDel="004E76B8" w:rsidRDefault="001B29A7" w:rsidP="001B29A7">
      <w:pPr>
        <w:numPr>
          <w:ilvl w:val="4"/>
          <w:numId w:val="6"/>
        </w:numPr>
        <w:tabs>
          <w:tab w:val="clear" w:pos="567"/>
          <w:tab w:val="num" w:pos="737"/>
        </w:tabs>
        <w:ind w:left="1304" w:hanging="567"/>
        <w:contextualSpacing/>
        <w:jc w:val="both"/>
        <w:rPr>
          <w:del w:id="1014" w:author="Fiala Roman, Ing." w:date="2024-05-21T12:26:00Z"/>
          <w:sz w:val="18"/>
          <w:szCs w:val="18"/>
          <w:rPrChange w:id="1015" w:author="Fiala Roman, Ing." w:date="2024-05-29T11:13:00Z">
            <w:rPr>
              <w:del w:id="1016" w:author="Fiala Roman, Ing." w:date="2024-05-21T12:26:00Z"/>
              <w:sz w:val="18"/>
              <w:szCs w:val="18"/>
              <w:highlight w:val="green"/>
            </w:rPr>
          </w:rPrChange>
        </w:rPr>
      </w:pPr>
      <w:del w:id="1017" w:author="Fiala Roman, Ing." w:date="2024-05-21T12:26:00Z">
        <w:r w:rsidRPr="0029692D" w:rsidDel="004E76B8">
          <w:rPr>
            <w:sz w:val="18"/>
            <w:szCs w:val="18"/>
            <w:rPrChange w:id="1018" w:author="Fiala Roman, Ing." w:date="2024-05-29T11:13:00Z">
              <w:rPr>
                <w:sz w:val="18"/>
                <w:szCs w:val="18"/>
                <w:highlight w:val="green"/>
              </w:rPr>
            </w:rPrChange>
          </w:rPr>
          <w:delText>zpracování koordinačních schémat ukolejnění a trakčních propojek (KSUaTP) pro jednotlivé stavební postupy,</w:delText>
        </w:r>
      </w:del>
    </w:p>
    <w:p w14:paraId="6E991542" w14:textId="4AD1EA23" w:rsidR="001B29A7" w:rsidRPr="0029692D" w:rsidDel="004E76B8" w:rsidRDefault="001B29A7" w:rsidP="001B29A7">
      <w:pPr>
        <w:numPr>
          <w:ilvl w:val="4"/>
          <w:numId w:val="6"/>
        </w:numPr>
        <w:tabs>
          <w:tab w:val="clear" w:pos="567"/>
          <w:tab w:val="num" w:pos="737"/>
        </w:tabs>
        <w:ind w:left="1304" w:hanging="567"/>
        <w:contextualSpacing/>
        <w:jc w:val="both"/>
        <w:rPr>
          <w:del w:id="1019" w:author="Fiala Roman, Ing." w:date="2024-05-21T12:26:00Z"/>
          <w:sz w:val="18"/>
          <w:szCs w:val="18"/>
          <w:rPrChange w:id="1020" w:author="Fiala Roman, Ing." w:date="2024-05-29T11:13:00Z">
            <w:rPr>
              <w:del w:id="1021" w:author="Fiala Roman, Ing." w:date="2024-05-21T12:26:00Z"/>
              <w:sz w:val="18"/>
              <w:szCs w:val="18"/>
              <w:highlight w:val="green"/>
            </w:rPr>
          </w:rPrChange>
        </w:rPr>
      </w:pPr>
      <w:del w:id="1022" w:author="Fiala Roman, Ing." w:date="2024-05-21T12:26:00Z">
        <w:r w:rsidRPr="0029692D" w:rsidDel="004E76B8">
          <w:rPr>
            <w:sz w:val="18"/>
            <w:szCs w:val="18"/>
            <w:rPrChange w:id="1023" w:author="Fiala Roman, Ing." w:date="2024-05-29T11:13:00Z">
              <w:rPr>
                <w:sz w:val="18"/>
                <w:szCs w:val="18"/>
                <w:highlight w:val="green"/>
              </w:rPr>
            </w:rPrChange>
          </w:rPr>
          <w:delText>zpracování žádosti o vydání certifikátu o ověření subsystému (TSI),</w:delText>
        </w:r>
      </w:del>
    </w:p>
    <w:p w14:paraId="01D172D3" w14:textId="10DA8900" w:rsidR="001B29A7" w:rsidRPr="0029692D" w:rsidDel="004E76B8" w:rsidRDefault="001B29A7" w:rsidP="001B29A7">
      <w:pPr>
        <w:numPr>
          <w:ilvl w:val="4"/>
          <w:numId w:val="6"/>
        </w:numPr>
        <w:tabs>
          <w:tab w:val="clear" w:pos="567"/>
          <w:tab w:val="num" w:pos="737"/>
        </w:tabs>
        <w:ind w:left="1304" w:hanging="567"/>
        <w:contextualSpacing/>
        <w:jc w:val="both"/>
        <w:rPr>
          <w:del w:id="1024" w:author="Fiala Roman, Ing." w:date="2024-05-21T12:26:00Z"/>
          <w:sz w:val="18"/>
          <w:szCs w:val="18"/>
          <w:rPrChange w:id="1025" w:author="Fiala Roman, Ing." w:date="2024-05-29T11:13:00Z">
            <w:rPr>
              <w:del w:id="1026" w:author="Fiala Roman, Ing." w:date="2024-05-21T12:26:00Z"/>
              <w:sz w:val="18"/>
              <w:szCs w:val="18"/>
              <w:highlight w:val="green"/>
            </w:rPr>
          </w:rPrChange>
        </w:rPr>
      </w:pPr>
      <w:del w:id="1027" w:author="Fiala Roman, Ing." w:date="2024-05-21T12:26:00Z">
        <w:r w:rsidRPr="0029692D" w:rsidDel="004E76B8">
          <w:rPr>
            <w:sz w:val="18"/>
            <w:szCs w:val="18"/>
            <w:rPrChange w:id="1028" w:author="Fiala Roman, Ing." w:date="2024-05-29T11:13:00Z">
              <w:rPr>
                <w:sz w:val="18"/>
                <w:szCs w:val="18"/>
                <w:highlight w:val="green"/>
              </w:rPr>
            </w:rPrChange>
          </w:rPr>
          <w:delText>vydání ES prohlášení o ověření subsystému podle Směrnice Evropského parlamentu a Rady EU) 2016/797 (o</w:delText>
        </w:r>
        <w:r w:rsidRPr="0029692D" w:rsidDel="004E76B8">
          <w:rPr>
            <w:rFonts w:cs="Verdana"/>
            <w:sz w:val="18"/>
            <w:szCs w:val="18"/>
            <w:rPrChange w:id="1029" w:author="Fiala Roman, Ing." w:date="2024-05-29T11:13:00Z">
              <w:rPr>
                <w:rFonts w:cs="Verdana"/>
                <w:sz w:val="18"/>
                <w:szCs w:val="18"/>
                <w:highlight w:val="green"/>
              </w:rPr>
            </w:rPrChange>
          </w:rPr>
          <w:delText xml:space="preserve"> interoperabilitě železničního systému v Evropské unii)</w:delText>
        </w:r>
        <w:r w:rsidR="004C388C" w:rsidRPr="0029692D" w:rsidDel="004E76B8">
          <w:rPr>
            <w:rFonts w:cs="Verdana"/>
            <w:sz w:val="18"/>
            <w:szCs w:val="18"/>
            <w:rPrChange w:id="1030" w:author="Fiala Roman, Ing." w:date="2024-05-29T11:13:00Z">
              <w:rPr>
                <w:rFonts w:cs="Verdana"/>
                <w:sz w:val="18"/>
                <w:szCs w:val="18"/>
                <w:highlight w:val="green"/>
              </w:rPr>
            </w:rPrChange>
          </w:rPr>
          <w:delText>,</w:delText>
        </w:r>
      </w:del>
    </w:p>
    <w:p w14:paraId="5B2EC737" w14:textId="22A4F4E6" w:rsidR="001B29A7" w:rsidRPr="0029692D" w:rsidDel="004E76B8" w:rsidRDefault="001B29A7" w:rsidP="001B29A7">
      <w:pPr>
        <w:numPr>
          <w:ilvl w:val="4"/>
          <w:numId w:val="6"/>
        </w:numPr>
        <w:tabs>
          <w:tab w:val="clear" w:pos="567"/>
          <w:tab w:val="num" w:pos="737"/>
        </w:tabs>
        <w:ind w:left="1304" w:hanging="567"/>
        <w:contextualSpacing/>
        <w:jc w:val="both"/>
        <w:rPr>
          <w:del w:id="1031" w:author="Fiala Roman, Ing." w:date="2024-05-21T12:26:00Z"/>
          <w:sz w:val="18"/>
          <w:szCs w:val="18"/>
          <w:rPrChange w:id="1032" w:author="Fiala Roman, Ing." w:date="2024-05-29T11:13:00Z">
            <w:rPr>
              <w:del w:id="1033" w:author="Fiala Roman, Ing." w:date="2024-05-21T12:26:00Z"/>
              <w:sz w:val="18"/>
              <w:szCs w:val="18"/>
              <w:highlight w:val="green"/>
            </w:rPr>
          </w:rPrChange>
        </w:rPr>
      </w:pPr>
      <w:del w:id="1034" w:author="Fiala Roman, Ing." w:date="2024-05-21T12:26:00Z">
        <w:r w:rsidRPr="0029692D" w:rsidDel="004E76B8">
          <w:rPr>
            <w:sz w:val="18"/>
            <w:szCs w:val="18"/>
            <w:rPrChange w:id="1035" w:author="Fiala Roman, Ing." w:date="2024-05-29T11:13:00Z">
              <w:rPr>
                <w:sz w:val="18"/>
                <w:szCs w:val="18"/>
                <w:highlight w:val="green"/>
              </w:rPr>
            </w:rPrChange>
          </w:rPr>
          <w:delText>vydání osvědčení o bezpečnosti podle Prováděcího nařízení komise č. 402/2013 (o</w:delText>
        </w:r>
        <w:r w:rsidR="006C5489" w:rsidRPr="0029692D" w:rsidDel="004E76B8">
          <w:rPr>
            <w:sz w:val="18"/>
            <w:szCs w:val="18"/>
            <w:rPrChange w:id="1036" w:author="Fiala Roman, Ing." w:date="2024-05-29T11:13:00Z">
              <w:rPr>
                <w:sz w:val="18"/>
                <w:szCs w:val="18"/>
                <w:highlight w:val="green"/>
              </w:rPr>
            </w:rPrChange>
          </w:rPr>
          <w:delText> </w:delText>
        </w:r>
        <w:r w:rsidRPr="0029692D" w:rsidDel="004E76B8">
          <w:rPr>
            <w:sz w:val="18"/>
            <w:szCs w:val="18"/>
            <w:rPrChange w:id="1037" w:author="Fiala Roman, Ing." w:date="2024-05-29T11:13:00Z">
              <w:rPr>
                <w:sz w:val="18"/>
                <w:szCs w:val="18"/>
                <w:highlight w:val="green"/>
              </w:rPr>
            </w:rPrChange>
          </w:rPr>
          <w:delText>společné metodě pro hodnocení a posuzování rizik a o zrušení nařízení (ES) č. 352/2009)</w:delText>
        </w:r>
        <w:r w:rsidR="004C388C" w:rsidRPr="0029692D" w:rsidDel="004E76B8">
          <w:rPr>
            <w:sz w:val="18"/>
            <w:szCs w:val="18"/>
            <w:rPrChange w:id="1038" w:author="Fiala Roman, Ing." w:date="2024-05-29T11:13:00Z">
              <w:rPr>
                <w:sz w:val="18"/>
                <w:szCs w:val="18"/>
                <w:highlight w:val="green"/>
              </w:rPr>
            </w:rPrChange>
          </w:rPr>
          <w:delText>,</w:delText>
        </w:r>
      </w:del>
    </w:p>
    <w:p w14:paraId="2C9D7C86" w14:textId="07C94313" w:rsidR="001B29A7" w:rsidRPr="0029692D" w:rsidDel="004E76B8" w:rsidRDefault="001B29A7" w:rsidP="001B29A7">
      <w:pPr>
        <w:numPr>
          <w:ilvl w:val="4"/>
          <w:numId w:val="6"/>
        </w:numPr>
        <w:tabs>
          <w:tab w:val="clear" w:pos="567"/>
          <w:tab w:val="num" w:pos="737"/>
        </w:tabs>
        <w:ind w:left="1304" w:hanging="567"/>
        <w:contextualSpacing/>
        <w:jc w:val="both"/>
        <w:rPr>
          <w:del w:id="1039" w:author="Fiala Roman, Ing." w:date="2024-05-21T12:26:00Z"/>
          <w:sz w:val="18"/>
          <w:szCs w:val="18"/>
          <w:rPrChange w:id="1040" w:author="Fiala Roman, Ing." w:date="2024-05-29T11:13:00Z">
            <w:rPr>
              <w:del w:id="1041" w:author="Fiala Roman, Ing." w:date="2024-05-21T12:26:00Z"/>
              <w:sz w:val="18"/>
              <w:szCs w:val="18"/>
              <w:highlight w:val="green"/>
            </w:rPr>
          </w:rPrChange>
        </w:rPr>
      </w:pPr>
      <w:del w:id="1042" w:author="Fiala Roman, Ing." w:date="2024-05-21T12:26:00Z">
        <w:r w:rsidRPr="0029692D" w:rsidDel="004E76B8">
          <w:rPr>
            <w:sz w:val="18"/>
            <w:szCs w:val="18"/>
            <w:rPrChange w:id="1043" w:author="Fiala Roman, Ing." w:date="2024-05-29T11:13:00Z">
              <w:rPr>
                <w:sz w:val="18"/>
                <w:szCs w:val="18"/>
                <w:highlight w:val="green"/>
              </w:rPr>
            </w:rPrChange>
          </w:rPr>
          <w:delText>zajištění návěsti pro značení přechodných pomalých jízd na ŽDC,</w:delText>
        </w:r>
      </w:del>
    </w:p>
    <w:p w14:paraId="30BEEE9B" w14:textId="4F1EF1C4" w:rsidR="001B29A7" w:rsidRPr="0029692D" w:rsidDel="004E76B8" w:rsidRDefault="001B29A7" w:rsidP="00CF690D">
      <w:pPr>
        <w:numPr>
          <w:ilvl w:val="4"/>
          <w:numId w:val="6"/>
        </w:numPr>
        <w:tabs>
          <w:tab w:val="clear" w:pos="567"/>
          <w:tab w:val="num" w:pos="737"/>
        </w:tabs>
        <w:ind w:left="1304" w:hanging="567"/>
        <w:jc w:val="both"/>
        <w:rPr>
          <w:del w:id="1044" w:author="Fiala Roman, Ing." w:date="2024-05-21T12:26:00Z"/>
          <w:sz w:val="18"/>
          <w:szCs w:val="18"/>
          <w:rPrChange w:id="1045" w:author="Fiala Roman, Ing." w:date="2024-05-29T11:13:00Z">
            <w:rPr>
              <w:del w:id="1046" w:author="Fiala Roman, Ing." w:date="2024-05-21T12:26:00Z"/>
              <w:sz w:val="18"/>
              <w:szCs w:val="18"/>
              <w:highlight w:val="green"/>
            </w:rPr>
          </w:rPrChange>
        </w:rPr>
      </w:pPr>
      <w:del w:id="1047" w:author="Fiala Roman, Ing." w:date="2024-05-21T12:26:00Z">
        <w:r w:rsidRPr="0029692D" w:rsidDel="004E76B8">
          <w:rPr>
            <w:sz w:val="18"/>
            <w:szCs w:val="18"/>
            <w:rPrChange w:id="1048" w:author="Fiala Roman, Ing." w:date="2024-05-29T11:13:00Z">
              <w:rPr>
                <w:sz w:val="18"/>
                <w:szCs w:val="18"/>
                <w:highlight w:val="green"/>
              </w:rPr>
            </w:rPrChange>
          </w:rPr>
          <w:delText>……</w:delText>
        </w:r>
      </w:del>
    </w:p>
    <w:p w14:paraId="27D4868E" w14:textId="02221C0C" w:rsidR="001B29A7" w:rsidRPr="0029692D" w:rsidDel="004E76B8" w:rsidRDefault="001B29A7" w:rsidP="00CF690D">
      <w:pPr>
        <w:numPr>
          <w:ilvl w:val="3"/>
          <w:numId w:val="9"/>
        </w:numPr>
        <w:spacing w:before="240" w:after="120" w:line="264" w:lineRule="auto"/>
        <w:jc w:val="both"/>
        <w:rPr>
          <w:del w:id="1049" w:author="Fiala Roman, Ing." w:date="2024-05-21T12:26:00Z"/>
          <w:sz w:val="18"/>
          <w:szCs w:val="18"/>
          <w:rPrChange w:id="1050" w:author="Fiala Roman, Ing." w:date="2024-05-29T11:13:00Z">
            <w:rPr>
              <w:del w:id="1051" w:author="Fiala Roman, Ing." w:date="2024-05-21T12:26:00Z"/>
              <w:sz w:val="18"/>
              <w:szCs w:val="18"/>
              <w:highlight w:val="green"/>
            </w:rPr>
          </w:rPrChange>
        </w:rPr>
      </w:pPr>
      <w:del w:id="1052" w:author="Fiala Roman, Ing." w:date="2024-05-21T12:26:00Z">
        <w:r w:rsidRPr="0029692D" w:rsidDel="004E76B8">
          <w:rPr>
            <w:sz w:val="18"/>
            <w:szCs w:val="18"/>
            <w:rPrChange w:id="1053" w:author="Fiala Roman, Ing." w:date="2024-05-29T11:13:00Z">
              <w:rPr>
                <w:sz w:val="18"/>
                <w:szCs w:val="18"/>
                <w:highlight w:val="green"/>
              </w:rPr>
            </w:rPrChange>
          </w:rPr>
          <w:delText>Zhotovitel je povinen zajistit veřejnoprávní projednání a vydání potřebných rozhodnutí, povolení, souhlasů a jiných opatření, nad rámec rozhodnutí, povolení, souhlasů zajištěných Objednatelem. Zejména se jedná o:</w:delText>
        </w:r>
      </w:del>
    </w:p>
    <w:p w14:paraId="1F3AABB0" w14:textId="719A9B80" w:rsidR="001B29A7" w:rsidRPr="0029692D" w:rsidDel="004E76B8" w:rsidRDefault="001B29A7" w:rsidP="001B29A7">
      <w:pPr>
        <w:numPr>
          <w:ilvl w:val="4"/>
          <w:numId w:val="6"/>
        </w:numPr>
        <w:tabs>
          <w:tab w:val="clear" w:pos="567"/>
          <w:tab w:val="num" w:pos="737"/>
        </w:tabs>
        <w:ind w:left="1304" w:hanging="567"/>
        <w:contextualSpacing/>
        <w:jc w:val="both"/>
        <w:rPr>
          <w:del w:id="1054" w:author="Fiala Roman, Ing." w:date="2024-05-21T12:26:00Z"/>
          <w:sz w:val="18"/>
          <w:szCs w:val="18"/>
          <w:rPrChange w:id="1055" w:author="Fiala Roman, Ing." w:date="2024-05-29T11:13:00Z">
            <w:rPr>
              <w:del w:id="1056" w:author="Fiala Roman, Ing." w:date="2024-05-21T12:26:00Z"/>
              <w:sz w:val="18"/>
              <w:szCs w:val="18"/>
              <w:highlight w:val="green"/>
            </w:rPr>
          </w:rPrChange>
        </w:rPr>
      </w:pPr>
      <w:del w:id="1057" w:author="Fiala Roman, Ing." w:date="2024-05-21T12:26:00Z">
        <w:r w:rsidRPr="0029692D" w:rsidDel="004E76B8">
          <w:rPr>
            <w:sz w:val="18"/>
            <w:szCs w:val="18"/>
            <w:rPrChange w:id="1058" w:author="Fiala Roman, Ing." w:date="2024-05-29T11:13:00Z">
              <w:rPr>
                <w:sz w:val="18"/>
                <w:szCs w:val="18"/>
                <w:highlight w:val="green"/>
              </w:rPr>
            </w:rPrChange>
          </w:rPr>
          <w:delText>povolení stavebního úřadu na ZS včetně všech potřebných přípojek inženýrských sítí a odpadového hospodářství a zodpovídá za soulad ZS se ZD,</w:delText>
        </w:r>
      </w:del>
    </w:p>
    <w:p w14:paraId="28D937F6" w14:textId="183DB24B" w:rsidR="001B29A7" w:rsidRPr="0029692D" w:rsidDel="004E76B8" w:rsidRDefault="001B29A7" w:rsidP="001B29A7">
      <w:pPr>
        <w:numPr>
          <w:ilvl w:val="4"/>
          <w:numId w:val="6"/>
        </w:numPr>
        <w:tabs>
          <w:tab w:val="clear" w:pos="567"/>
          <w:tab w:val="num" w:pos="737"/>
        </w:tabs>
        <w:ind w:left="1304" w:hanging="567"/>
        <w:contextualSpacing/>
        <w:jc w:val="both"/>
        <w:rPr>
          <w:del w:id="1059" w:author="Fiala Roman, Ing." w:date="2024-05-21T12:26:00Z"/>
          <w:sz w:val="18"/>
          <w:szCs w:val="18"/>
          <w:rPrChange w:id="1060" w:author="Fiala Roman, Ing." w:date="2024-05-29T11:13:00Z">
            <w:rPr>
              <w:del w:id="1061" w:author="Fiala Roman, Ing." w:date="2024-05-21T12:26:00Z"/>
              <w:sz w:val="18"/>
              <w:szCs w:val="18"/>
              <w:highlight w:val="green"/>
            </w:rPr>
          </w:rPrChange>
        </w:rPr>
      </w:pPr>
      <w:del w:id="1062" w:author="Fiala Roman, Ing." w:date="2024-05-21T12:26:00Z">
        <w:r w:rsidRPr="0029692D" w:rsidDel="004E76B8">
          <w:rPr>
            <w:sz w:val="18"/>
            <w:szCs w:val="18"/>
            <w:rPrChange w:id="1063" w:author="Fiala Roman, Ing." w:date="2024-05-29T11:13:00Z">
              <w:rPr>
                <w:sz w:val="18"/>
                <w:szCs w:val="18"/>
                <w:highlight w:val="green"/>
              </w:rPr>
            </w:rPrChange>
          </w:rPr>
          <w:delTex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w:delText>
        </w:r>
        <w:r w:rsidR="006C5489" w:rsidRPr="0029692D" w:rsidDel="004E76B8">
          <w:rPr>
            <w:sz w:val="18"/>
            <w:szCs w:val="18"/>
            <w:rPrChange w:id="1064" w:author="Fiala Roman, Ing." w:date="2024-05-29T11:13:00Z">
              <w:rPr>
                <w:sz w:val="18"/>
                <w:szCs w:val="18"/>
                <w:highlight w:val="green"/>
              </w:rPr>
            </w:rPrChange>
          </w:rPr>
          <w:delText> </w:delText>
        </w:r>
        <w:r w:rsidRPr="0029692D" w:rsidDel="004E76B8">
          <w:rPr>
            <w:sz w:val="18"/>
            <w:szCs w:val="18"/>
            <w:rPrChange w:id="1065" w:author="Fiala Roman, Ing." w:date="2024-05-29T11:13:00Z">
              <w:rPr>
                <w:sz w:val="18"/>
                <w:szCs w:val="18"/>
                <w:highlight w:val="green"/>
              </w:rPr>
            </w:rPrChange>
          </w:rPr>
          <w:delText>souvislosti s realizací Díla,</w:delText>
        </w:r>
      </w:del>
    </w:p>
    <w:p w14:paraId="3044949C" w14:textId="5E8EE5A8" w:rsidR="001B29A7" w:rsidRPr="0029692D" w:rsidDel="004E76B8" w:rsidRDefault="001B29A7" w:rsidP="001B29A7">
      <w:pPr>
        <w:numPr>
          <w:ilvl w:val="4"/>
          <w:numId w:val="6"/>
        </w:numPr>
        <w:tabs>
          <w:tab w:val="clear" w:pos="567"/>
          <w:tab w:val="num" w:pos="737"/>
        </w:tabs>
        <w:ind w:left="1304" w:hanging="567"/>
        <w:contextualSpacing/>
        <w:jc w:val="both"/>
        <w:rPr>
          <w:del w:id="1066" w:author="Fiala Roman, Ing." w:date="2024-05-21T12:26:00Z"/>
          <w:sz w:val="18"/>
          <w:szCs w:val="18"/>
          <w:rPrChange w:id="1067" w:author="Fiala Roman, Ing." w:date="2024-05-29T11:13:00Z">
            <w:rPr>
              <w:del w:id="1068" w:author="Fiala Roman, Ing." w:date="2024-05-21T12:26:00Z"/>
              <w:sz w:val="18"/>
              <w:szCs w:val="18"/>
              <w:highlight w:val="green"/>
            </w:rPr>
          </w:rPrChange>
        </w:rPr>
      </w:pPr>
      <w:del w:id="1069" w:author="Fiala Roman, Ing." w:date="2024-05-21T12:26:00Z">
        <w:r w:rsidRPr="0029692D" w:rsidDel="004E76B8">
          <w:rPr>
            <w:sz w:val="18"/>
            <w:szCs w:val="18"/>
            <w:rPrChange w:id="1070" w:author="Fiala Roman, Ing." w:date="2024-05-29T11:13:00Z">
              <w:rPr>
                <w:sz w:val="18"/>
                <w:szCs w:val="18"/>
                <w:highlight w:val="green"/>
              </w:rPr>
            </w:rPrChange>
          </w:rPr>
          <w:delTex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delText>
        </w:r>
      </w:del>
    </w:p>
    <w:p w14:paraId="52060002" w14:textId="354A9601" w:rsidR="001B29A7" w:rsidRPr="0029692D" w:rsidDel="004E76B8" w:rsidRDefault="001B29A7" w:rsidP="001B29A7">
      <w:pPr>
        <w:numPr>
          <w:ilvl w:val="4"/>
          <w:numId w:val="6"/>
        </w:numPr>
        <w:tabs>
          <w:tab w:val="clear" w:pos="567"/>
          <w:tab w:val="num" w:pos="737"/>
        </w:tabs>
        <w:ind w:left="1304" w:hanging="567"/>
        <w:contextualSpacing/>
        <w:jc w:val="both"/>
        <w:rPr>
          <w:del w:id="1071" w:author="Fiala Roman, Ing." w:date="2024-05-21T12:26:00Z"/>
          <w:sz w:val="18"/>
          <w:szCs w:val="18"/>
          <w:rPrChange w:id="1072" w:author="Fiala Roman, Ing." w:date="2024-05-29T11:13:00Z">
            <w:rPr>
              <w:del w:id="1073" w:author="Fiala Roman, Ing." w:date="2024-05-21T12:26:00Z"/>
              <w:sz w:val="18"/>
              <w:szCs w:val="18"/>
              <w:highlight w:val="green"/>
            </w:rPr>
          </w:rPrChange>
        </w:rPr>
      </w:pPr>
      <w:del w:id="1074" w:author="Fiala Roman, Ing." w:date="2024-05-21T12:26:00Z">
        <w:r w:rsidRPr="0029692D" w:rsidDel="004E76B8">
          <w:rPr>
            <w:sz w:val="18"/>
            <w:szCs w:val="18"/>
            <w:rPrChange w:id="1075" w:author="Fiala Roman, Ing." w:date="2024-05-29T11:13:00Z">
              <w:rPr>
                <w:sz w:val="18"/>
                <w:szCs w:val="18"/>
                <w:highlight w:val="green"/>
              </w:rPr>
            </w:rPrChange>
          </w:rPr>
          <w:delText>obnovení propadlých stanovisek a vyjádření pro zhotovení stavby, zejména vyjádření k sítím technické infrastruktury.</w:delText>
        </w:r>
      </w:del>
    </w:p>
    <w:p w14:paraId="4B3B36AD" w14:textId="09696E8C" w:rsidR="001B29A7" w:rsidRPr="0029692D" w:rsidDel="004E76B8" w:rsidRDefault="001B29A7" w:rsidP="001B29A7">
      <w:pPr>
        <w:numPr>
          <w:ilvl w:val="4"/>
          <w:numId w:val="6"/>
        </w:numPr>
        <w:tabs>
          <w:tab w:val="clear" w:pos="567"/>
          <w:tab w:val="num" w:pos="737"/>
        </w:tabs>
        <w:ind w:left="1304" w:hanging="567"/>
        <w:contextualSpacing/>
        <w:jc w:val="both"/>
        <w:rPr>
          <w:del w:id="1076" w:author="Fiala Roman, Ing." w:date="2024-05-21T12:26:00Z"/>
          <w:sz w:val="18"/>
          <w:szCs w:val="18"/>
          <w:rPrChange w:id="1077" w:author="Fiala Roman, Ing." w:date="2024-05-29T11:13:00Z">
            <w:rPr>
              <w:del w:id="1078" w:author="Fiala Roman, Ing." w:date="2024-05-21T12:26:00Z"/>
              <w:sz w:val="18"/>
              <w:szCs w:val="18"/>
              <w:highlight w:val="green"/>
            </w:rPr>
          </w:rPrChange>
        </w:rPr>
      </w:pPr>
      <w:del w:id="1079" w:author="Fiala Roman, Ing." w:date="2024-05-21T12:26:00Z">
        <w:r w:rsidRPr="0029692D" w:rsidDel="004E76B8">
          <w:rPr>
            <w:sz w:val="18"/>
            <w:szCs w:val="18"/>
            <w:rPrChange w:id="1080" w:author="Fiala Roman, Ing." w:date="2024-05-29T11:13:00Z">
              <w:rPr>
                <w:sz w:val="18"/>
                <w:szCs w:val="18"/>
                <w:highlight w:val="green"/>
              </w:rPr>
            </w:rPrChange>
          </w:rPr>
          <w:delText>……</w:delText>
        </w:r>
      </w:del>
    </w:p>
    <w:p w14:paraId="39AD5E8B" w14:textId="77777777" w:rsidR="001B29A7" w:rsidRPr="0029692D" w:rsidRDefault="001B29A7" w:rsidP="001B29A7">
      <w:pPr>
        <w:numPr>
          <w:ilvl w:val="3"/>
          <w:numId w:val="9"/>
        </w:numPr>
        <w:spacing w:after="120" w:line="264" w:lineRule="auto"/>
        <w:jc w:val="both"/>
        <w:rPr>
          <w:sz w:val="18"/>
          <w:szCs w:val="18"/>
        </w:rPr>
      </w:pPr>
      <w:r w:rsidRPr="0029692D">
        <w:rPr>
          <w:b/>
          <w:sz w:val="18"/>
          <w:szCs w:val="18"/>
        </w:rPr>
        <w:t>U majetkoprávního vypořádání s ČD</w:t>
      </w:r>
      <w:r w:rsidRPr="0029692D">
        <w:rPr>
          <w:sz w:val="18"/>
          <w:szCs w:val="18"/>
        </w:rPr>
        <w:t xml:space="preserve"> se Zhotovitel zavazuje respektovat aktuální stav a postupy vypořádání v rámci </w:t>
      </w:r>
      <w:r w:rsidRPr="0029692D">
        <w:rPr>
          <w:b/>
          <w:sz w:val="18"/>
          <w:szCs w:val="18"/>
        </w:rPr>
        <w:t>UMVŽST.</w:t>
      </w:r>
    </w:p>
    <w:p w14:paraId="4B10D037"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Veškeré pracovní postupy nutné ke zhotovení Díla a odstraňování jeho vad, se Zhotovitel zavazuje provádět tak, aby bez řádného projednání s vlastníky </w:t>
      </w:r>
      <w:r w:rsidRPr="0029692D">
        <w:rPr>
          <w:b/>
          <w:sz w:val="18"/>
          <w:szCs w:val="18"/>
        </w:rPr>
        <w:t>nezasahovaly do majetku a práv třetích osob.</w:t>
      </w:r>
    </w:p>
    <w:p w14:paraId="5F10A006"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lastRenderedPageBreak/>
        <w:t xml:space="preserve">Pokud je </w:t>
      </w:r>
      <w:r w:rsidRPr="0029692D">
        <w:rPr>
          <w:b/>
          <w:sz w:val="18"/>
          <w:szCs w:val="18"/>
        </w:rPr>
        <w:t>podzemní vedení</w:t>
      </w:r>
      <w:r w:rsidRPr="0029692D">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sidR="006C5489" w:rsidRPr="0029692D">
        <w:rPr>
          <w:sz w:val="18"/>
          <w:szCs w:val="18"/>
        </w:rPr>
        <w:t> </w:t>
      </w:r>
      <w:r w:rsidRPr="0029692D">
        <w:rPr>
          <w:sz w:val="18"/>
          <w:szCs w:val="18"/>
        </w:rPr>
        <w:t>zařízení technické infrastruktury odpovídá Zhotovitel.</w:t>
      </w:r>
    </w:p>
    <w:p w14:paraId="48E15621"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Výkopové práce pro podzemní vedení a zařízení technické infrastruktury se Zhotovitel zavazuje koordinovat s ostatní stavební činností v rámci Staveniště.</w:t>
      </w:r>
    </w:p>
    <w:p w14:paraId="07B1FD9E"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Zhotovitel provede ruční kopané sondy za účelem ověření skutečného vedení inženýrské sítě před započetím zemních prací strojmo.</w:t>
      </w:r>
    </w:p>
    <w:p w14:paraId="525B50C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rámci výkopových prací pro podzemní vedení sítí technické infrastruktury bude kladen zvýšený důraz na ruční výkopy. Strojní mechanizace se bude moc</w:t>
      </w:r>
      <w:r w:rsidR="008B22A5" w:rsidRPr="0029692D">
        <w:rPr>
          <w:sz w:val="18"/>
          <w:szCs w:val="18"/>
        </w:rPr>
        <w:t>t</w:t>
      </w:r>
      <w:r w:rsidRPr="0029692D">
        <w:rPr>
          <w:sz w:val="18"/>
          <w:szCs w:val="18"/>
        </w:rPr>
        <w:t xml:space="preserve"> použít až po odhalení všech podzemních vedení a se souhlasem jejich správce.</w:t>
      </w:r>
    </w:p>
    <w:p w14:paraId="14365C27" w14:textId="066DA397" w:rsidR="001B29A7" w:rsidRPr="0029692D" w:rsidDel="004E76B8" w:rsidRDefault="001B29A7" w:rsidP="006F1796">
      <w:pPr>
        <w:pStyle w:val="ZTPinfo-text-odr"/>
        <w:rPr>
          <w:del w:id="1081" w:author="Fiala Roman, Ing." w:date="2024-05-21T12:27:00Z"/>
          <w:color w:val="auto"/>
          <w:rPrChange w:id="1082" w:author="Fiala Roman, Ing." w:date="2024-05-29T11:13:00Z">
            <w:rPr>
              <w:del w:id="1083" w:author="Fiala Roman, Ing." w:date="2024-05-21T12:27:00Z"/>
            </w:rPr>
          </w:rPrChange>
        </w:rPr>
      </w:pPr>
      <w:del w:id="1084" w:author="Fiala Roman, Ing." w:date="2024-05-21T12:27:00Z">
        <w:r w:rsidRPr="0029692D" w:rsidDel="004E76B8">
          <w:rPr>
            <w:color w:val="auto"/>
            <w:rPrChange w:id="1085" w:author="Fiala Roman, Ing." w:date="2024-05-29T11:13:00Z">
              <w:rPr/>
            </w:rPrChange>
          </w:rPr>
          <w:delText xml:space="preserve">Následující dva odstavce se použijí pokud budou tyto požadavky relevantní k rozsahu a charakteru prací. </w:delText>
        </w:r>
      </w:del>
    </w:p>
    <w:p w14:paraId="0479FBB2" w14:textId="37298736" w:rsidR="001B29A7" w:rsidRPr="0029692D" w:rsidDel="004E76B8" w:rsidRDefault="001B29A7" w:rsidP="001B29A7">
      <w:pPr>
        <w:numPr>
          <w:ilvl w:val="3"/>
          <w:numId w:val="9"/>
        </w:numPr>
        <w:spacing w:after="120" w:line="264" w:lineRule="auto"/>
        <w:jc w:val="both"/>
        <w:rPr>
          <w:del w:id="1086" w:author="Fiala Roman, Ing." w:date="2024-05-21T12:27:00Z"/>
          <w:sz w:val="18"/>
          <w:szCs w:val="18"/>
          <w:rPrChange w:id="1087" w:author="Fiala Roman, Ing." w:date="2024-05-29T11:13:00Z">
            <w:rPr>
              <w:del w:id="1088" w:author="Fiala Roman, Ing." w:date="2024-05-21T12:27:00Z"/>
              <w:sz w:val="18"/>
              <w:szCs w:val="18"/>
              <w:highlight w:val="green"/>
            </w:rPr>
          </w:rPrChange>
        </w:rPr>
      </w:pPr>
      <w:del w:id="1089" w:author="Fiala Roman, Ing." w:date="2024-05-21T12:27:00Z">
        <w:r w:rsidRPr="0029692D" w:rsidDel="004E76B8">
          <w:rPr>
            <w:sz w:val="18"/>
            <w:szCs w:val="18"/>
            <w:rPrChange w:id="1090" w:author="Fiala Roman, Ing." w:date="2024-05-29T11:13:00Z">
              <w:rPr>
                <w:sz w:val="18"/>
                <w:szCs w:val="18"/>
                <w:highlight w:val="green"/>
              </w:rPr>
            </w:rPrChange>
          </w:rPr>
          <w:delText>Zhotovitel bude mít povinně zřízenou kabelovou pohotovost, která bude na místě poškození jakéhokoliv kabelového vedení (včetně optických sítí) do 45 min od nahlášení a bude mít na stavbě uskladněn materiál a zařízení pro rychlou opravu.</w:delText>
        </w:r>
      </w:del>
    </w:p>
    <w:p w14:paraId="56B97FA1" w14:textId="00DFFCCD" w:rsidR="001B29A7" w:rsidRPr="0029692D" w:rsidDel="004E76B8" w:rsidRDefault="001B29A7" w:rsidP="001B29A7">
      <w:pPr>
        <w:numPr>
          <w:ilvl w:val="3"/>
          <w:numId w:val="9"/>
        </w:numPr>
        <w:spacing w:after="120" w:line="264" w:lineRule="auto"/>
        <w:jc w:val="both"/>
        <w:rPr>
          <w:del w:id="1091" w:author="Fiala Roman, Ing." w:date="2024-05-21T12:27:00Z"/>
          <w:sz w:val="18"/>
          <w:szCs w:val="18"/>
        </w:rPr>
      </w:pPr>
      <w:del w:id="1092" w:author="Fiala Roman, Ing." w:date="2024-05-21T12:27:00Z">
        <w:r w:rsidRPr="0029692D" w:rsidDel="004E76B8">
          <w:rPr>
            <w:sz w:val="18"/>
            <w:szCs w:val="18"/>
            <w:rPrChange w:id="1093" w:author="Fiala Roman, Ing." w:date="2024-05-29T11:13:00Z">
              <w:rPr>
                <w:sz w:val="18"/>
                <w:szCs w:val="18"/>
                <w:highlight w:val="green"/>
              </w:rPr>
            </w:rPrChange>
          </w:rPr>
          <w:delText>Pro vyznačení všech stávajících, provizorních a nových kabelových tras Zhotovitel použije a bude pravidelně aktualizovat veřejně dostupnou mapovou mobilní aplikaci (např. Google Maps, Mapy.cz), kterou bude mít každý podzhotovitel a TDS k dispozici. Cílem je vytvoření vrstev vedení kabelových tras v mapovém podkladu v běžně využívané aplikaci. Data pro import mohou být ve formátu *.KML a/nebo *.GPX.</w:delText>
        </w:r>
      </w:del>
    </w:p>
    <w:p w14:paraId="25622486" w14:textId="77777777" w:rsidR="001B29A7" w:rsidRPr="0029692D" w:rsidRDefault="001B29A7" w:rsidP="001B29A7">
      <w:pPr>
        <w:numPr>
          <w:ilvl w:val="3"/>
          <w:numId w:val="9"/>
        </w:numPr>
        <w:spacing w:after="120" w:line="264" w:lineRule="auto"/>
        <w:jc w:val="both"/>
        <w:rPr>
          <w:b/>
          <w:sz w:val="18"/>
          <w:szCs w:val="18"/>
        </w:rPr>
      </w:pPr>
      <w:r w:rsidRPr="0029692D">
        <w:rPr>
          <w:sz w:val="18"/>
          <w:szCs w:val="18"/>
        </w:rPr>
        <w:t xml:space="preserve">Zhotovitel se zavazuje nejméně 5 dní před zahájením příslušné činnosti oznámit TDS a projednat s příslušným vlastníkem (správcem) </w:t>
      </w:r>
      <w:r w:rsidRPr="0029692D">
        <w:rPr>
          <w:b/>
          <w:sz w:val="18"/>
          <w:szCs w:val="18"/>
        </w:rPr>
        <w:t>zásahy do jeho provozovaného zařízení technické infrastruktury.</w:t>
      </w:r>
    </w:p>
    <w:p w14:paraId="411FE4C6"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V případě plánované výluky (vypnutí) </w:t>
      </w:r>
      <w:r w:rsidRPr="0029692D">
        <w:rPr>
          <w:b/>
          <w:sz w:val="18"/>
          <w:szCs w:val="18"/>
        </w:rPr>
        <w:t>přejezdového zabezpečovacího zařízení,</w:t>
      </w:r>
      <w:r w:rsidRPr="0029692D">
        <w:rPr>
          <w:sz w:val="18"/>
          <w:szCs w:val="18"/>
        </w:rPr>
        <w:t xml:space="preserve"> Zhotovitel na své náklady zajistí označení (včetně projednání) těchto přejezdů dopravní značkou IP 22 „Změna organizace dopravy“ s</w:t>
      </w:r>
      <w:r w:rsidR="00546E05" w:rsidRPr="0029692D">
        <w:rPr>
          <w:sz w:val="18"/>
          <w:szCs w:val="18"/>
        </w:rPr>
        <w:t> </w:t>
      </w:r>
      <w:r w:rsidRPr="0029692D">
        <w:rPr>
          <w:sz w:val="18"/>
          <w:szCs w:val="18"/>
        </w:rPr>
        <w:t>textem: Pozor – přejezdové zabezpečovací zařízení není v činnosti“ dle technické normy ČSN 736380 Železniční přejezdy a přechody bod 6.1.5.</w:t>
      </w:r>
    </w:p>
    <w:p w14:paraId="7F984D54"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10DB81B6" w14:textId="77777777" w:rsidR="001B29A7" w:rsidRPr="0029692D" w:rsidRDefault="001B29A7" w:rsidP="001B29A7">
      <w:pPr>
        <w:numPr>
          <w:ilvl w:val="3"/>
          <w:numId w:val="9"/>
        </w:numPr>
        <w:spacing w:after="120" w:line="264" w:lineRule="auto"/>
        <w:jc w:val="both"/>
        <w:rPr>
          <w:sz w:val="18"/>
          <w:szCs w:val="18"/>
          <w:rPrChange w:id="1094" w:author="Fiala Roman, Ing." w:date="2024-05-29T11:13:00Z">
            <w:rPr>
              <w:sz w:val="18"/>
              <w:szCs w:val="18"/>
              <w:highlight w:val="green"/>
            </w:rPr>
          </w:rPrChange>
        </w:rPr>
      </w:pPr>
      <w:r w:rsidRPr="0029692D">
        <w:rPr>
          <w:sz w:val="18"/>
          <w:szCs w:val="18"/>
          <w:rPrChange w:id="1095" w:author="Fiala Roman, Ing." w:date="2024-05-29T11:13:00Z">
            <w:rPr>
              <w:sz w:val="18"/>
              <w:szCs w:val="18"/>
              <w:highlight w:val="green"/>
            </w:rPr>
          </w:rPrChange>
        </w:rPr>
        <w:t xml:space="preserve">Předpokládaná doba </w:t>
      </w:r>
      <w:r w:rsidRPr="0029692D">
        <w:rPr>
          <w:b/>
          <w:sz w:val="18"/>
          <w:szCs w:val="18"/>
          <w:rPrChange w:id="1096" w:author="Fiala Roman, Ing." w:date="2024-05-29T11:13:00Z">
            <w:rPr>
              <w:b/>
              <w:sz w:val="18"/>
              <w:szCs w:val="18"/>
              <w:highlight w:val="green"/>
            </w:rPr>
          </w:rPrChange>
        </w:rPr>
        <w:t>provedení následné úpravy směrového a</w:t>
      </w:r>
      <w:r w:rsidR="00546E05" w:rsidRPr="0029692D">
        <w:rPr>
          <w:b/>
          <w:sz w:val="18"/>
          <w:szCs w:val="18"/>
          <w:rPrChange w:id="1097" w:author="Fiala Roman, Ing." w:date="2024-05-29T11:13:00Z">
            <w:rPr>
              <w:b/>
              <w:sz w:val="18"/>
              <w:szCs w:val="18"/>
              <w:highlight w:val="green"/>
            </w:rPr>
          </w:rPrChange>
        </w:rPr>
        <w:t> </w:t>
      </w:r>
      <w:r w:rsidRPr="0029692D">
        <w:rPr>
          <w:b/>
          <w:sz w:val="18"/>
          <w:szCs w:val="18"/>
          <w:rPrChange w:id="1098" w:author="Fiala Roman, Ing." w:date="2024-05-29T11:13:00Z">
            <w:rPr>
              <w:b/>
              <w:sz w:val="18"/>
              <w:szCs w:val="18"/>
              <w:highlight w:val="green"/>
            </w:rPr>
          </w:rPrChange>
        </w:rPr>
        <w:t>výškového uspořádání koleje</w:t>
      </w:r>
      <w:r w:rsidRPr="0029692D">
        <w:rPr>
          <w:sz w:val="18"/>
          <w:szCs w:val="18"/>
          <w:rPrChange w:id="1099" w:author="Fiala Roman, Ing." w:date="2024-05-29T11:13:00Z">
            <w:rPr>
              <w:sz w:val="18"/>
              <w:szCs w:val="18"/>
              <w:highlight w:val="green"/>
            </w:rPr>
          </w:rPrChange>
        </w:rPr>
        <w:t xml:space="preserve"> (dále jen „následná úprava GPK“), včetně požadavku na rozsah omezení nebo vyloučení koleje, je uvedena v Projektové dokumentaci, část ZOV. Pro každý SO železničního svršku, u kterého se předpokládá následná úprava GPK, dle SŽ S3/1 bude v Harmonogramu uveden předpokládaný termín provádění následné úpravy GPK.</w:t>
      </w:r>
    </w:p>
    <w:p w14:paraId="500BCFB3" w14:textId="77777777" w:rsidR="001B29A7" w:rsidRPr="0029692D" w:rsidRDefault="001B29A7" w:rsidP="001B29A7">
      <w:pPr>
        <w:numPr>
          <w:ilvl w:val="3"/>
          <w:numId w:val="9"/>
        </w:numPr>
        <w:spacing w:after="120" w:line="264" w:lineRule="auto"/>
        <w:jc w:val="both"/>
        <w:rPr>
          <w:sz w:val="18"/>
          <w:szCs w:val="18"/>
        </w:rPr>
      </w:pPr>
      <w:r w:rsidRPr="0029692D">
        <w:rPr>
          <w:b/>
          <w:sz w:val="18"/>
          <w:szCs w:val="18"/>
        </w:rPr>
        <w:t>Změny během výstavby</w:t>
      </w:r>
      <w:r w:rsidRPr="0029692D">
        <w:rPr>
          <w:sz w:val="18"/>
          <w:szCs w:val="18"/>
        </w:rPr>
        <w:t xml:space="preserve">, musí být řešeny a zpracovány podle směrnice SŽ SM105. </w:t>
      </w:r>
    </w:p>
    <w:p w14:paraId="702BE2C9" w14:textId="4EBEAB5F" w:rsidR="001B29A7" w:rsidRPr="0029692D" w:rsidDel="004E76B8" w:rsidRDefault="001B29A7" w:rsidP="001B29A7">
      <w:pPr>
        <w:numPr>
          <w:ilvl w:val="3"/>
          <w:numId w:val="9"/>
        </w:numPr>
        <w:spacing w:after="120" w:line="264" w:lineRule="auto"/>
        <w:jc w:val="both"/>
        <w:rPr>
          <w:del w:id="1100" w:author="Fiala Roman, Ing." w:date="2024-05-21T12:27:00Z"/>
          <w:sz w:val="18"/>
          <w:szCs w:val="18"/>
          <w:rPrChange w:id="1101" w:author="Fiala Roman, Ing." w:date="2024-05-29T11:13:00Z">
            <w:rPr>
              <w:del w:id="1102" w:author="Fiala Roman, Ing." w:date="2024-05-21T12:27:00Z"/>
              <w:sz w:val="18"/>
              <w:szCs w:val="18"/>
              <w:highlight w:val="green"/>
            </w:rPr>
          </w:rPrChange>
        </w:rPr>
      </w:pPr>
      <w:del w:id="1103" w:author="Fiala Roman, Ing." w:date="2024-05-21T12:27:00Z">
        <w:r w:rsidRPr="0029692D" w:rsidDel="004E76B8">
          <w:rPr>
            <w:sz w:val="18"/>
            <w:szCs w:val="18"/>
            <w:rPrChange w:id="1104" w:author="Fiala Roman, Ing." w:date="2024-05-29T11:13:00Z">
              <w:rPr>
                <w:sz w:val="18"/>
                <w:szCs w:val="18"/>
                <w:highlight w:val="green"/>
              </w:rPr>
            </w:rPrChange>
          </w:rPr>
          <w:delText xml:space="preserve">Zhotovitel se zavazuje 12 týdnů před zahájením prací v určeném úseku upozornit TDS a příslušnou provozní jednotku </w:delText>
        </w:r>
        <w:r w:rsidRPr="0029692D" w:rsidDel="004E76B8">
          <w:rPr>
            <w:b/>
            <w:sz w:val="18"/>
            <w:szCs w:val="18"/>
            <w:rPrChange w:id="1105" w:author="Fiala Roman, Ing." w:date="2024-05-29T11:13:00Z">
              <w:rPr>
                <w:b/>
                <w:sz w:val="18"/>
                <w:szCs w:val="18"/>
                <w:highlight w:val="green"/>
              </w:rPr>
            </w:rPrChange>
          </w:rPr>
          <w:delText>na omezení či zastavení provozu vlečky,</w:delText>
        </w:r>
        <w:r w:rsidRPr="0029692D" w:rsidDel="004E76B8">
          <w:rPr>
            <w:sz w:val="18"/>
            <w:szCs w:val="18"/>
            <w:rPrChange w:id="1106" w:author="Fiala Roman, Ing." w:date="2024-05-29T11:13:00Z">
              <w:rPr>
                <w:sz w:val="18"/>
                <w:szCs w:val="18"/>
                <w:highlight w:val="green"/>
              </w:rPr>
            </w:rPrChange>
          </w:rPr>
          <w:delText xml:space="preserve"> nakládkových a vykládkových kolejí z důvodů výluk kolejí.</w:delText>
        </w:r>
      </w:del>
    </w:p>
    <w:p w14:paraId="5EA83446" w14:textId="77777777" w:rsidR="001B29A7" w:rsidRPr="0029692D" w:rsidRDefault="001B29A7" w:rsidP="001B29A7">
      <w:pPr>
        <w:numPr>
          <w:ilvl w:val="3"/>
          <w:numId w:val="9"/>
        </w:numPr>
        <w:spacing w:after="120" w:line="264" w:lineRule="auto"/>
        <w:jc w:val="both"/>
        <w:rPr>
          <w:sz w:val="18"/>
          <w:szCs w:val="18"/>
          <w:rPrChange w:id="1107" w:author="Fiala Roman, Ing." w:date="2024-05-29T11:13:00Z">
            <w:rPr>
              <w:sz w:val="18"/>
              <w:szCs w:val="18"/>
              <w:highlight w:val="green"/>
            </w:rPr>
          </w:rPrChange>
        </w:rPr>
      </w:pPr>
      <w:r w:rsidRPr="0029692D">
        <w:rPr>
          <w:sz w:val="18"/>
          <w:szCs w:val="18"/>
          <w:rPrChange w:id="1108" w:author="Fiala Roman, Ing." w:date="2024-05-29T11:13:00Z">
            <w:rPr>
              <w:sz w:val="18"/>
              <w:szCs w:val="18"/>
              <w:highlight w:val="green"/>
            </w:rPr>
          </w:rPrChange>
        </w:rPr>
        <w:lastRenderedPageBreak/>
        <w:t xml:space="preserve">Zhotovitel se zavazuje zajistit v maximální možné míře zřizování </w:t>
      </w:r>
      <w:r w:rsidRPr="0029692D">
        <w:rPr>
          <w:b/>
          <w:sz w:val="18"/>
          <w:szCs w:val="18"/>
          <w:rPrChange w:id="1109" w:author="Fiala Roman, Ing." w:date="2024-05-29T11:13:00Z">
            <w:rPr>
              <w:b/>
              <w:sz w:val="18"/>
              <w:szCs w:val="18"/>
              <w:highlight w:val="green"/>
            </w:rPr>
          </w:rPrChange>
        </w:rPr>
        <w:t>ucelených úseků kolejového lože</w:t>
      </w:r>
      <w:r w:rsidRPr="0029692D">
        <w:rPr>
          <w:sz w:val="18"/>
          <w:szCs w:val="18"/>
          <w:rPrChange w:id="1110" w:author="Fiala Roman, Ing." w:date="2024-05-29T11:13:00Z">
            <w:rPr>
              <w:sz w:val="18"/>
              <w:szCs w:val="18"/>
              <w:highlight w:val="green"/>
            </w:rPr>
          </w:rPrChange>
        </w:rPr>
        <w:t xml:space="preserve"> z kameniva dodaného jedním výrobcem (lomem), a</w:t>
      </w:r>
      <w:r w:rsidR="00546E05" w:rsidRPr="0029692D">
        <w:rPr>
          <w:sz w:val="18"/>
          <w:szCs w:val="18"/>
          <w:rPrChange w:id="1111" w:author="Fiala Roman, Ing." w:date="2024-05-29T11:13:00Z">
            <w:rPr>
              <w:sz w:val="18"/>
              <w:szCs w:val="18"/>
              <w:highlight w:val="green"/>
            </w:rPr>
          </w:rPrChange>
        </w:rPr>
        <w:t> </w:t>
      </w:r>
      <w:r w:rsidRPr="0029692D">
        <w:rPr>
          <w:sz w:val="18"/>
          <w:szCs w:val="18"/>
          <w:rPrChange w:id="1112" w:author="Fiala Roman, Ing." w:date="2024-05-29T11:13:00Z">
            <w:rPr>
              <w:sz w:val="18"/>
              <w:szCs w:val="18"/>
              <w:highlight w:val="green"/>
            </w:rPr>
          </w:rPrChange>
        </w:rPr>
        <w:t>to s ohledem na homogenitu vlastností kameniva a řešení případných reklamací.</w:t>
      </w:r>
    </w:p>
    <w:p w14:paraId="75EA59FD" w14:textId="77777777" w:rsidR="001B29A7" w:rsidRPr="0029692D" w:rsidRDefault="001B29A7" w:rsidP="001B29A7">
      <w:pPr>
        <w:numPr>
          <w:ilvl w:val="3"/>
          <w:numId w:val="9"/>
        </w:numPr>
        <w:spacing w:after="120" w:line="264" w:lineRule="auto"/>
        <w:jc w:val="both"/>
        <w:rPr>
          <w:sz w:val="18"/>
          <w:szCs w:val="18"/>
        </w:rPr>
      </w:pPr>
      <w:r w:rsidRPr="0029692D">
        <w:rPr>
          <w:sz w:val="18"/>
          <w:szCs w:val="18"/>
          <w:rPrChange w:id="1113" w:author="Fiala Roman, Ing." w:date="2024-05-29T11:13:00Z">
            <w:rPr>
              <w:sz w:val="18"/>
              <w:szCs w:val="18"/>
              <w:highlight w:val="green"/>
            </w:rPr>
          </w:rPrChange>
        </w:rPr>
        <w:t xml:space="preserve">Zhotovitel je oprávněn ukládat kamenivo před použitím v rámci Díla (nové, vyzískané i recyklované) na </w:t>
      </w:r>
      <w:proofErr w:type="spellStart"/>
      <w:r w:rsidRPr="0029692D">
        <w:rPr>
          <w:sz w:val="18"/>
          <w:szCs w:val="18"/>
          <w:rPrChange w:id="1114" w:author="Fiala Roman, Ing." w:date="2024-05-29T11:13:00Z">
            <w:rPr>
              <w:sz w:val="18"/>
              <w:szCs w:val="18"/>
              <w:highlight w:val="green"/>
            </w:rPr>
          </w:rPrChange>
        </w:rPr>
        <w:t>mezideponii</w:t>
      </w:r>
      <w:proofErr w:type="spellEnd"/>
      <w:r w:rsidRPr="0029692D">
        <w:rPr>
          <w:sz w:val="18"/>
          <w:szCs w:val="18"/>
          <w:rPrChange w:id="1115" w:author="Fiala Roman, Ing." w:date="2024-05-29T11:13:00Z">
            <w:rPr>
              <w:sz w:val="18"/>
              <w:szCs w:val="18"/>
              <w:highlight w:val="green"/>
            </w:rPr>
          </w:rPrChange>
        </w:rPr>
        <w:t xml:space="preserve"> určenou TDS, až po převzetí úpravy plochy </w:t>
      </w:r>
      <w:proofErr w:type="spellStart"/>
      <w:r w:rsidRPr="0029692D">
        <w:rPr>
          <w:sz w:val="18"/>
          <w:szCs w:val="18"/>
          <w:rPrChange w:id="1116" w:author="Fiala Roman, Ing." w:date="2024-05-29T11:13:00Z">
            <w:rPr>
              <w:sz w:val="18"/>
              <w:szCs w:val="18"/>
              <w:highlight w:val="green"/>
            </w:rPr>
          </w:rPrChange>
        </w:rPr>
        <w:t>mezideponie</w:t>
      </w:r>
      <w:proofErr w:type="spellEnd"/>
      <w:r w:rsidRPr="0029692D">
        <w:rPr>
          <w:sz w:val="18"/>
          <w:szCs w:val="18"/>
          <w:rPrChange w:id="1117" w:author="Fiala Roman, Ing." w:date="2024-05-29T11:13:00Z">
            <w:rPr>
              <w:sz w:val="18"/>
              <w:szCs w:val="18"/>
              <w:highlight w:val="green"/>
            </w:rPr>
          </w:rPrChange>
        </w:rPr>
        <w:t xml:space="preserve"> ze strany TDS, potvrzené zápisem ve Stavebním deníku. V případě, že je </w:t>
      </w:r>
      <w:proofErr w:type="spellStart"/>
      <w:r w:rsidRPr="0029692D">
        <w:rPr>
          <w:sz w:val="18"/>
          <w:szCs w:val="18"/>
          <w:rPrChange w:id="1118" w:author="Fiala Roman, Ing." w:date="2024-05-29T11:13:00Z">
            <w:rPr>
              <w:sz w:val="18"/>
              <w:szCs w:val="18"/>
              <w:highlight w:val="green"/>
            </w:rPr>
          </w:rPrChange>
        </w:rPr>
        <w:t>mezideponie</w:t>
      </w:r>
      <w:proofErr w:type="spellEnd"/>
      <w:r w:rsidRPr="0029692D">
        <w:rPr>
          <w:sz w:val="18"/>
          <w:szCs w:val="18"/>
          <w:rPrChange w:id="1119" w:author="Fiala Roman, Ing." w:date="2024-05-29T11:13:00Z">
            <w:rPr>
              <w:sz w:val="18"/>
              <w:szCs w:val="18"/>
              <w:highlight w:val="green"/>
            </w:rPr>
          </w:rPrChange>
        </w:rPr>
        <w:t xml:space="preserve"> kameniva pojížděna dopravními prostředky v</w:t>
      </w:r>
      <w:r w:rsidR="00546E05" w:rsidRPr="0029692D">
        <w:rPr>
          <w:sz w:val="18"/>
          <w:szCs w:val="18"/>
          <w:rPrChange w:id="1120" w:author="Fiala Roman, Ing." w:date="2024-05-29T11:13:00Z">
            <w:rPr>
              <w:sz w:val="18"/>
              <w:szCs w:val="18"/>
              <w:highlight w:val="green"/>
            </w:rPr>
          </w:rPrChange>
        </w:rPr>
        <w:t> </w:t>
      </w:r>
      <w:r w:rsidRPr="0029692D">
        <w:rPr>
          <w:sz w:val="18"/>
          <w:szCs w:val="18"/>
          <w:rPrChange w:id="1121" w:author="Fiala Roman, Ing." w:date="2024-05-29T11:13:00Z">
            <w:rPr>
              <w:sz w:val="18"/>
              <w:szCs w:val="18"/>
              <w:highlight w:val="green"/>
            </w:rPr>
          </w:rPrChange>
        </w:rPr>
        <w:t xml:space="preserve">rozporu s TKP, je Zhotovitel povinen na vyzvání TDS prokázat na vlastní náklady </w:t>
      </w:r>
      <w:proofErr w:type="spellStart"/>
      <w:r w:rsidRPr="0029692D">
        <w:rPr>
          <w:sz w:val="18"/>
          <w:szCs w:val="18"/>
          <w:rPrChange w:id="1122" w:author="Fiala Roman, Ing." w:date="2024-05-29T11:13:00Z">
            <w:rPr>
              <w:sz w:val="18"/>
              <w:szCs w:val="18"/>
              <w:highlight w:val="green"/>
            </w:rPr>
          </w:rPrChange>
        </w:rPr>
        <w:t>ostrohrannost</w:t>
      </w:r>
      <w:proofErr w:type="spellEnd"/>
      <w:r w:rsidRPr="0029692D">
        <w:rPr>
          <w:sz w:val="18"/>
          <w:szCs w:val="18"/>
          <w:rPrChange w:id="1123" w:author="Fiala Roman, Ing." w:date="2024-05-29T11:13:00Z">
            <w:rPr>
              <w:sz w:val="18"/>
              <w:szCs w:val="18"/>
              <w:highlight w:val="green"/>
            </w:rPr>
          </w:rPrChange>
        </w:rPr>
        <w:t xml:space="preserve"> kameniva a zaoblenost hran dle OTP Kamenivo pro kolejové lože železničních drah čj.38992/2020-SŽ-GŘ-O13. Počet a místa odběru zkušebních vzorků určí TDS </w:t>
      </w:r>
      <w:bookmarkStart w:id="1124" w:name="_Hlk156315284"/>
      <w:r w:rsidRPr="0029692D">
        <w:rPr>
          <w:sz w:val="18"/>
          <w:szCs w:val="18"/>
          <w:rPrChange w:id="1125" w:author="Fiala Roman, Ing." w:date="2024-05-29T11:13:00Z">
            <w:rPr>
              <w:sz w:val="18"/>
              <w:szCs w:val="18"/>
              <w:highlight w:val="green"/>
            </w:rPr>
          </w:rPrChange>
        </w:rPr>
        <w:t>ve spolupráci se specialistou/garantem na ŽP.</w:t>
      </w:r>
      <w:bookmarkEnd w:id="1124"/>
    </w:p>
    <w:p w14:paraId="3A8B22B7" w14:textId="77777777" w:rsidR="001B29A7" w:rsidRPr="0029692D" w:rsidRDefault="001B29A7" w:rsidP="001B29A7">
      <w:pPr>
        <w:numPr>
          <w:ilvl w:val="3"/>
          <w:numId w:val="9"/>
        </w:numPr>
        <w:spacing w:after="120" w:line="264" w:lineRule="auto"/>
        <w:jc w:val="both"/>
        <w:rPr>
          <w:sz w:val="18"/>
          <w:szCs w:val="18"/>
          <w:rPrChange w:id="1126" w:author="Fiala Roman, Ing." w:date="2024-05-29T11:13:00Z">
            <w:rPr>
              <w:sz w:val="18"/>
              <w:szCs w:val="18"/>
              <w:highlight w:val="green"/>
            </w:rPr>
          </w:rPrChange>
        </w:rPr>
      </w:pPr>
      <w:r w:rsidRPr="0029692D">
        <w:rPr>
          <w:sz w:val="18"/>
          <w:szCs w:val="18"/>
          <w:rPrChange w:id="1127" w:author="Fiala Roman, Ing." w:date="2024-05-29T11:13:00Z">
            <w:rPr>
              <w:sz w:val="18"/>
              <w:szCs w:val="18"/>
              <w:highlight w:val="green"/>
            </w:rPr>
          </w:rPrChange>
        </w:rPr>
        <w:t xml:space="preserve">Zhotovitel se zavazuje zajistit </w:t>
      </w:r>
      <w:r w:rsidRPr="0029692D">
        <w:rPr>
          <w:b/>
          <w:sz w:val="18"/>
          <w:szCs w:val="18"/>
          <w:rPrChange w:id="1128" w:author="Fiala Roman, Ing." w:date="2024-05-29T11:13:00Z">
            <w:rPr>
              <w:b/>
              <w:sz w:val="18"/>
              <w:szCs w:val="18"/>
              <w:highlight w:val="green"/>
            </w:rPr>
          </w:rPrChange>
        </w:rPr>
        <w:t>kompatibilitu nových vnitřních a vnějších částí zabezpečovacího zařízení</w:t>
      </w:r>
      <w:r w:rsidRPr="0029692D">
        <w:rPr>
          <w:sz w:val="18"/>
          <w:szCs w:val="18"/>
          <w:rPrChange w:id="1129" w:author="Fiala Roman, Ing." w:date="2024-05-29T11:13:00Z">
            <w:rPr>
              <w:sz w:val="18"/>
              <w:szCs w:val="18"/>
              <w:highlight w:val="green"/>
            </w:rPr>
          </w:rPrChange>
        </w:rPr>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w:t>
      </w:r>
      <w:r w:rsidR="00546E05" w:rsidRPr="0029692D">
        <w:rPr>
          <w:sz w:val="18"/>
          <w:szCs w:val="18"/>
          <w:rPrChange w:id="1130" w:author="Fiala Roman, Ing." w:date="2024-05-29T11:13:00Z">
            <w:rPr>
              <w:sz w:val="18"/>
              <w:szCs w:val="18"/>
              <w:highlight w:val="green"/>
            </w:rPr>
          </w:rPrChange>
        </w:rPr>
        <w:t> </w:t>
      </w:r>
      <w:r w:rsidRPr="0029692D">
        <w:rPr>
          <w:sz w:val="18"/>
          <w:szCs w:val="18"/>
          <w:rPrChange w:id="1131" w:author="Fiala Roman, Ing." w:date="2024-05-29T11:13:00Z">
            <w:rPr>
              <w:sz w:val="18"/>
              <w:szCs w:val="18"/>
              <w:highlight w:val="green"/>
            </w:rPr>
          </w:rPrChange>
        </w:rPr>
        <w:t>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06BF9E3A"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 xml:space="preserve">Zhotovitel se zavazuje zajistit u svých zaměstnanců a zaměstnanců poddodavatelů prokazatelné seznámení </w:t>
      </w:r>
      <w:r w:rsidRPr="0029692D">
        <w:rPr>
          <w:b/>
          <w:bCs/>
          <w:sz w:val="18"/>
          <w:szCs w:val="18"/>
        </w:rPr>
        <w:t>s plánem BOZP</w:t>
      </w:r>
      <w:r w:rsidRPr="0029692D">
        <w:rPr>
          <w:bCs/>
          <w:sz w:val="18"/>
          <w:szCs w:val="18"/>
        </w:rPr>
        <w:t xml:space="preserve"> Díla (dle zákona č.</w:t>
      </w:r>
      <w:r w:rsidR="00546E05" w:rsidRPr="0029692D">
        <w:rPr>
          <w:bCs/>
          <w:sz w:val="18"/>
          <w:szCs w:val="18"/>
        </w:rPr>
        <w:t> </w:t>
      </w:r>
      <w:r w:rsidRPr="0029692D">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Zhotovitel se zavazuje zajistit, že zaměstnanci Zhotovitele a Poddodavatelů v</w:t>
      </w:r>
      <w:r w:rsidR="008B22A5" w:rsidRPr="0029692D">
        <w:rPr>
          <w:bCs/>
          <w:sz w:val="18"/>
          <w:szCs w:val="18"/>
        </w:rPr>
        <w:t> </w:t>
      </w:r>
      <w:r w:rsidRPr="0029692D">
        <w:rPr>
          <w:bCs/>
          <w:sz w:val="18"/>
          <w:szCs w:val="18"/>
        </w:rPr>
        <w:t>technických funkcích od funkce mistra (včetně) a výše budou při pobytu v</w:t>
      </w:r>
      <w:r w:rsidR="008B22A5" w:rsidRPr="0029692D">
        <w:rPr>
          <w:bCs/>
          <w:sz w:val="18"/>
          <w:szCs w:val="18"/>
        </w:rPr>
        <w:t> </w:t>
      </w:r>
      <w:r w:rsidRPr="0029692D">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29692D" w:rsidRDefault="001B29A7" w:rsidP="001B29A7">
      <w:pPr>
        <w:numPr>
          <w:ilvl w:val="3"/>
          <w:numId w:val="9"/>
        </w:numPr>
        <w:spacing w:after="120" w:line="264" w:lineRule="auto"/>
        <w:jc w:val="both"/>
        <w:rPr>
          <w:bCs/>
          <w:sz w:val="18"/>
          <w:szCs w:val="18"/>
        </w:rPr>
      </w:pPr>
      <w:r w:rsidRPr="0029692D">
        <w:rPr>
          <w:bCs/>
          <w:sz w:val="18"/>
          <w:szCs w:val="18"/>
        </w:rPr>
        <w:t>Zhotovitel se zavazuje zajistit, že na všech vozidlech Zhotovitele a</w:t>
      </w:r>
      <w:r w:rsidR="008B22A5" w:rsidRPr="0029692D">
        <w:rPr>
          <w:bCs/>
          <w:sz w:val="18"/>
          <w:szCs w:val="18"/>
        </w:rPr>
        <w:t> </w:t>
      </w:r>
      <w:r w:rsidRPr="0029692D">
        <w:rPr>
          <w:bCs/>
          <w:sz w:val="18"/>
          <w:szCs w:val="18"/>
        </w:rPr>
        <w:t>Poddodavatelů, používaných na Staveništi, bude viditelně vyznačena obchodní firma nebo jméno.</w:t>
      </w:r>
    </w:p>
    <w:p w14:paraId="4C68A786" w14:textId="77777777" w:rsidR="001B29A7" w:rsidRPr="0029692D" w:rsidRDefault="001B29A7" w:rsidP="001B29A7">
      <w:pPr>
        <w:numPr>
          <w:ilvl w:val="3"/>
          <w:numId w:val="9"/>
        </w:numPr>
        <w:spacing w:after="120" w:line="264" w:lineRule="auto"/>
        <w:jc w:val="both"/>
        <w:rPr>
          <w:bCs/>
          <w:sz w:val="18"/>
          <w:szCs w:val="18"/>
        </w:rPr>
      </w:pPr>
      <w:r w:rsidRPr="0029692D">
        <w:rPr>
          <w:b/>
          <w:bCs/>
          <w:sz w:val="18"/>
          <w:szCs w:val="18"/>
        </w:rPr>
        <w:t>Zhotovitel u provozované činnosti se zvýšeným/vysokým požárním nebezpečím</w:t>
      </w:r>
      <w:r w:rsidRPr="0029692D">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29692D">
        <w:rPr>
          <w:b/>
          <w:bCs/>
          <w:sz w:val="18"/>
          <w:szCs w:val="18"/>
        </w:rPr>
        <w:t>zajistí vypracování a schválení příslušné dokumentace požární ochrany (zejména „Dokumentace zdolávání požárů“),</w:t>
      </w:r>
      <w:r w:rsidRPr="0029692D">
        <w:rPr>
          <w:bCs/>
          <w:sz w:val="18"/>
          <w:szCs w:val="18"/>
        </w:rPr>
        <w:t xml:space="preserve"> tak </w:t>
      </w:r>
      <w:r w:rsidRPr="0029692D">
        <w:rPr>
          <w:b/>
          <w:bCs/>
          <w:sz w:val="18"/>
          <w:szCs w:val="18"/>
        </w:rPr>
        <w:t>aby součástí DSPS bylo i dodání Dokumentace zdolávání požárů,</w:t>
      </w:r>
      <w:r w:rsidRPr="0029692D">
        <w:rPr>
          <w:bCs/>
          <w:sz w:val="18"/>
          <w:szCs w:val="18"/>
        </w:rPr>
        <w:t xml:space="preserve"> a to již před uvedením do provozu / zkušebního provozu.</w:t>
      </w:r>
    </w:p>
    <w:p w14:paraId="65EFAFB2" w14:textId="77777777" w:rsidR="001B29A7" w:rsidRPr="0029692D" w:rsidRDefault="001B29A7" w:rsidP="001B29A7">
      <w:pPr>
        <w:numPr>
          <w:ilvl w:val="3"/>
          <w:numId w:val="9"/>
        </w:numPr>
        <w:spacing w:after="120" w:line="264" w:lineRule="auto"/>
        <w:jc w:val="both"/>
        <w:rPr>
          <w:bCs/>
          <w:sz w:val="18"/>
          <w:szCs w:val="18"/>
        </w:rPr>
      </w:pPr>
      <w:r w:rsidRPr="0029692D">
        <w:rPr>
          <w:sz w:val="18"/>
          <w:szCs w:val="18"/>
        </w:rPr>
        <w:t xml:space="preserve">Pro přesnou </w:t>
      </w:r>
      <w:r w:rsidRPr="0029692D">
        <w:rPr>
          <w:b/>
          <w:sz w:val="18"/>
          <w:szCs w:val="18"/>
        </w:rPr>
        <w:t>identifikaci podzemních sítí,</w:t>
      </w:r>
      <w:r w:rsidRPr="0029692D">
        <w:rPr>
          <w:sz w:val="18"/>
          <w:szCs w:val="18"/>
        </w:rPr>
        <w:t xml:space="preserve"> metalických a optických kabelů, kanalizace, vody a plynu budou použity </w:t>
      </w:r>
      <w:r w:rsidRPr="0029692D">
        <w:rPr>
          <w:b/>
          <w:bCs/>
          <w:sz w:val="18"/>
          <w:szCs w:val="18"/>
        </w:rPr>
        <w:t xml:space="preserve">RFID </w:t>
      </w:r>
      <w:proofErr w:type="spellStart"/>
      <w:r w:rsidRPr="0029692D">
        <w:rPr>
          <w:b/>
          <w:bCs/>
          <w:sz w:val="18"/>
          <w:szCs w:val="18"/>
        </w:rPr>
        <w:t>markery</w:t>
      </w:r>
      <w:proofErr w:type="spellEnd"/>
      <w:r w:rsidRPr="0029692D">
        <w:rPr>
          <w:sz w:val="18"/>
          <w:szCs w:val="18"/>
        </w:rPr>
        <w:t xml:space="preserve">. Mohou se používat pouze </w:t>
      </w:r>
      <w:proofErr w:type="spellStart"/>
      <w:r w:rsidRPr="0029692D">
        <w:rPr>
          <w:sz w:val="18"/>
          <w:szCs w:val="18"/>
        </w:rPr>
        <w:t>markery</w:t>
      </w:r>
      <w:proofErr w:type="spellEnd"/>
      <w:r w:rsidRPr="0029692D">
        <w:rPr>
          <w:sz w:val="18"/>
          <w:szCs w:val="18"/>
        </w:rPr>
        <w:t>, u kterých není nutné při ukládání dbát na jejich orientaci. V</w:t>
      </w:r>
      <w:r w:rsidR="00546E05" w:rsidRPr="0029692D">
        <w:rPr>
          <w:sz w:val="18"/>
          <w:szCs w:val="18"/>
        </w:rPr>
        <w:t> </w:t>
      </w:r>
      <w:r w:rsidRPr="0029692D">
        <w:rPr>
          <w:sz w:val="18"/>
          <w:szCs w:val="18"/>
        </w:rPr>
        <w:t xml:space="preserve">rámci jednotného značení v sítích SŽ je nutné zachovat standardní barevné značení, které doporučují výrobci. Minimální požadavky na použití </w:t>
      </w:r>
      <w:proofErr w:type="spellStart"/>
      <w:r w:rsidRPr="0029692D">
        <w:rPr>
          <w:sz w:val="18"/>
          <w:szCs w:val="18"/>
        </w:rPr>
        <w:t>markerů</w:t>
      </w:r>
      <w:proofErr w:type="spellEnd"/>
      <w:r w:rsidRPr="0029692D">
        <w:rPr>
          <w:sz w:val="18"/>
          <w:szCs w:val="18"/>
        </w:rPr>
        <w:t xml:space="preserve"> jsou následující:</w:t>
      </w:r>
    </w:p>
    <w:p w14:paraId="37342EB5" w14:textId="77777777" w:rsidR="001B29A7" w:rsidRPr="0029692D" w:rsidRDefault="001B29A7" w:rsidP="001B29A7">
      <w:pPr>
        <w:numPr>
          <w:ilvl w:val="4"/>
          <w:numId w:val="6"/>
        </w:numPr>
        <w:tabs>
          <w:tab w:val="clear" w:pos="567"/>
          <w:tab w:val="num" w:pos="737"/>
        </w:tabs>
        <w:ind w:left="1304" w:hanging="567"/>
        <w:contextualSpacing/>
        <w:jc w:val="both"/>
        <w:rPr>
          <w:sz w:val="18"/>
          <w:szCs w:val="18"/>
        </w:rPr>
      </w:pPr>
      <w:r w:rsidRPr="0029692D">
        <w:rPr>
          <w:b/>
          <w:sz w:val="18"/>
          <w:szCs w:val="18"/>
        </w:rPr>
        <w:lastRenderedPageBreak/>
        <w:t>Silová</w:t>
      </w:r>
      <w:r w:rsidRPr="0029692D">
        <w:rPr>
          <w:sz w:val="18"/>
          <w:szCs w:val="18"/>
        </w:rPr>
        <w:t xml:space="preserve"> </w:t>
      </w:r>
      <w:r w:rsidRPr="0029692D">
        <w:rPr>
          <w:b/>
          <w:sz w:val="18"/>
          <w:szCs w:val="18"/>
        </w:rPr>
        <w:t>zařízení a kabely</w:t>
      </w:r>
      <w:r w:rsidRPr="0029692D">
        <w:rPr>
          <w:sz w:val="18"/>
          <w:szCs w:val="18"/>
        </w:rPr>
        <w:t xml:space="preserve"> (včetně kabelů určených k napájení zabezpečovacích zařízení) – </w:t>
      </w:r>
      <w:r w:rsidRPr="0029692D">
        <w:rPr>
          <w:b/>
          <w:sz w:val="18"/>
          <w:szCs w:val="18"/>
        </w:rPr>
        <w:t xml:space="preserve">červený </w:t>
      </w:r>
      <w:proofErr w:type="spellStart"/>
      <w:r w:rsidRPr="0029692D">
        <w:rPr>
          <w:b/>
          <w:sz w:val="18"/>
          <w:szCs w:val="18"/>
        </w:rPr>
        <w:t>marker</w:t>
      </w:r>
      <w:proofErr w:type="spellEnd"/>
      <w:r w:rsidRPr="0029692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 xml:space="preserve">Rozvody vody a jejich zařízení – modrý </w:t>
      </w:r>
      <w:proofErr w:type="spellStart"/>
      <w:r w:rsidRPr="0029692D">
        <w:rPr>
          <w:b/>
          <w:sz w:val="18"/>
          <w:szCs w:val="18"/>
        </w:rPr>
        <w:t>marker</w:t>
      </w:r>
      <w:proofErr w:type="spellEnd"/>
      <w:r w:rsidRPr="0029692D">
        <w:rPr>
          <w:sz w:val="18"/>
          <w:szCs w:val="18"/>
        </w:rPr>
        <w:t xml:space="preserve"> [145,7 kHz] - trasy potrubí; paty servisních sloupců; potrubí z PVC; všechny typy ventilů; křížení, rozdvojky; čistící výstupy; konce obalů.</w:t>
      </w:r>
    </w:p>
    <w:p w14:paraId="18A6DF38"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 xml:space="preserve">Rozvody plynu a jejich zařízení – žlutý </w:t>
      </w:r>
      <w:proofErr w:type="spellStart"/>
      <w:r w:rsidRPr="0029692D">
        <w:rPr>
          <w:b/>
          <w:sz w:val="18"/>
          <w:szCs w:val="18"/>
        </w:rPr>
        <w:t>marker</w:t>
      </w:r>
      <w:proofErr w:type="spellEnd"/>
      <w:r w:rsidRPr="0029692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29692D">
        <w:rPr>
          <w:sz w:val="18"/>
          <w:szCs w:val="18"/>
        </w:rPr>
        <w:t>elektrotavné</w:t>
      </w:r>
      <w:proofErr w:type="spellEnd"/>
      <w:r w:rsidRPr="0029692D">
        <w:rPr>
          <w:sz w:val="18"/>
          <w:szCs w:val="18"/>
        </w:rPr>
        <w:t xml:space="preserve"> spojky; všechny typy armatur a spojů.</w:t>
      </w:r>
    </w:p>
    <w:p w14:paraId="54CE2C80"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sz w:val="18"/>
          <w:szCs w:val="18"/>
        </w:rPr>
        <w:t xml:space="preserve">Sdělovací zařízení a kabely – oranžový </w:t>
      </w:r>
      <w:proofErr w:type="spellStart"/>
      <w:r w:rsidRPr="0029692D">
        <w:rPr>
          <w:b/>
          <w:sz w:val="18"/>
          <w:szCs w:val="18"/>
        </w:rPr>
        <w:t>marker</w:t>
      </w:r>
      <w:proofErr w:type="spellEnd"/>
      <w:r w:rsidRPr="0029692D">
        <w:rPr>
          <w:sz w:val="18"/>
          <w:szCs w:val="18"/>
        </w:rPr>
        <w:t xml:space="preserve"> [101,4 kHz] - trasy kabelů sdělovacích optických a HDPE (v případě požadavku umístění po cca 50 m a na lomové body); uložení kabelových metalických spojek; anomálie na kabelové trase</w:t>
      </w:r>
      <w:r w:rsidR="00546E05" w:rsidRPr="0029692D">
        <w:rPr>
          <w:sz w:val="18"/>
          <w:szCs w:val="18"/>
        </w:rPr>
        <w:t> </w:t>
      </w:r>
      <w:r w:rsidRPr="0029692D">
        <w:rPr>
          <w:sz w:val="18"/>
          <w:szCs w:val="18"/>
        </w:rPr>
        <w:t>–</w:t>
      </w:r>
      <w:r w:rsidR="00546E05" w:rsidRPr="0029692D">
        <w:rPr>
          <w:sz w:val="18"/>
          <w:szCs w:val="18"/>
        </w:rPr>
        <w:t> </w:t>
      </w:r>
      <w:r w:rsidRPr="0029692D">
        <w:rPr>
          <w:sz w:val="18"/>
          <w:szCs w:val="18"/>
        </w:rPr>
        <w:t>v případě požadavku správce; kabelové rezervy metalických, optických a</w:t>
      </w:r>
      <w:r w:rsidR="00546E05" w:rsidRPr="0029692D">
        <w:rPr>
          <w:sz w:val="18"/>
          <w:szCs w:val="18"/>
        </w:rPr>
        <w:t> </w:t>
      </w:r>
      <w:r w:rsidRPr="0029692D">
        <w:rPr>
          <w:sz w:val="18"/>
          <w:szCs w:val="18"/>
        </w:rPr>
        <w:t>kombinovaných (hybridních) kabelů; odbočné body z páteřních tras optických kabelů a HDPE; uložení spojek optických a kombinovaných (hybridních) kabelů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w:t>
      </w:r>
    </w:p>
    <w:p w14:paraId="048E1D72" w14:textId="77777777" w:rsidR="001B29A7" w:rsidRPr="0029692D" w:rsidRDefault="001B29A7" w:rsidP="001B29A7">
      <w:pPr>
        <w:numPr>
          <w:ilvl w:val="4"/>
          <w:numId w:val="6"/>
        </w:numPr>
        <w:tabs>
          <w:tab w:val="clear" w:pos="567"/>
          <w:tab w:val="num" w:pos="737"/>
        </w:tabs>
        <w:ind w:left="1304" w:hanging="567"/>
        <w:contextualSpacing/>
        <w:jc w:val="both"/>
        <w:rPr>
          <w:sz w:val="18"/>
          <w:szCs w:val="18"/>
        </w:rPr>
      </w:pPr>
      <w:r w:rsidRPr="0029692D">
        <w:rPr>
          <w:b/>
          <w:sz w:val="18"/>
          <w:szCs w:val="18"/>
        </w:rPr>
        <w:t xml:space="preserve">Zabezpečovací zařízení – fialový </w:t>
      </w:r>
      <w:proofErr w:type="spellStart"/>
      <w:r w:rsidRPr="0029692D">
        <w:rPr>
          <w:b/>
          <w:sz w:val="18"/>
          <w:szCs w:val="18"/>
        </w:rPr>
        <w:t>marker</w:t>
      </w:r>
      <w:proofErr w:type="spellEnd"/>
      <w:r w:rsidRPr="0029692D">
        <w:rPr>
          <w:sz w:val="18"/>
          <w:szCs w:val="18"/>
        </w:rPr>
        <w:t xml:space="preserve"> [66,35 kHz] - trasy kabelů zabezpečovacích, včetně kabelů optických a HDPE – doporučené umístění </w:t>
      </w:r>
      <w:proofErr w:type="spellStart"/>
      <w:r w:rsidRPr="0029692D">
        <w:rPr>
          <w:sz w:val="18"/>
          <w:szCs w:val="18"/>
        </w:rPr>
        <w:t>markeru</w:t>
      </w:r>
      <w:proofErr w:type="spellEnd"/>
      <w:r w:rsidRPr="0029692D">
        <w:rPr>
          <w:sz w:val="18"/>
          <w:szCs w:val="18"/>
        </w:rPr>
        <w:t xml:space="preserve">  po cca 50 m a na lomové body; uložení kabelových metalických spojek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 anomálie na kabelové trase (např. změny hloubky, odbočné body)</w:t>
      </w:r>
      <w:r w:rsidR="00546E05" w:rsidRPr="0029692D">
        <w:rPr>
          <w:sz w:val="18"/>
          <w:szCs w:val="18"/>
        </w:rPr>
        <w:t> </w:t>
      </w:r>
      <w:r w:rsidRPr="0029692D">
        <w:rPr>
          <w:sz w:val="18"/>
          <w:szCs w:val="18"/>
        </w:rPr>
        <w:t>–</w:t>
      </w:r>
      <w:r w:rsidR="00546E05" w:rsidRPr="0029692D">
        <w:rPr>
          <w:sz w:val="18"/>
          <w:szCs w:val="18"/>
        </w:rPr>
        <w:t> </w:t>
      </w:r>
      <w:r w:rsidRPr="0029692D">
        <w:rPr>
          <w:sz w:val="18"/>
          <w:szCs w:val="18"/>
        </w:rPr>
        <w:t xml:space="preserve">v případě požadavku správce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 kabelové rezervy metalických, optických a kombinovaných (hybridních) kabelů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 uložení spojek optických a</w:t>
      </w:r>
      <w:r w:rsidR="00546E05" w:rsidRPr="0029692D">
        <w:rPr>
          <w:sz w:val="18"/>
          <w:szCs w:val="18"/>
        </w:rPr>
        <w:t> </w:t>
      </w:r>
      <w:r w:rsidRPr="0029692D">
        <w:rPr>
          <w:sz w:val="18"/>
          <w:szCs w:val="18"/>
        </w:rPr>
        <w:t>kombinovaných (hybridních) kabelů (</w:t>
      </w:r>
      <w:proofErr w:type="spellStart"/>
      <w:r w:rsidRPr="0029692D">
        <w:rPr>
          <w:sz w:val="18"/>
          <w:szCs w:val="18"/>
        </w:rPr>
        <w:t>markery</w:t>
      </w:r>
      <w:proofErr w:type="spellEnd"/>
      <w:r w:rsidRPr="0029692D">
        <w:rPr>
          <w:sz w:val="18"/>
          <w:szCs w:val="18"/>
        </w:rPr>
        <w:t xml:space="preserve"> v </w:t>
      </w:r>
      <w:proofErr w:type="spellStart"/>
      <w:r w:rsidRPr="0029692D">
        <w:rPr>
          <w:sz w:val="18"/>
          <w:szCs w:val="18"/>
        </w:rPr>
        <w:t>zapisovatelném</w:t>
      </w:r>
      <w:proofErr w:type="spellEnd"/>
      <w:r w:rsidRPr="0029692D">
        <w:rPr>
          <w:sz w:val="18"/>
          <w:szCs w:val="18"/>
        </w:rPr>
        <w:t xml:space="preserve"> provedení).</w:t>
      </w:r>
    </w:p>
    <w:p w14:paraId="5B0C43F4" w14:textId="77777777" w:rsidR="001B29A7" w:rsidRPr="0029692D" w:rsidRDefault="001B29A7" w:rsidP="001B29A7">
      <w:pPr>
        <w:numPr>
          <w:ilvl w:val="4"/>
          <w:numId w:val="6"/>
        </w:numPr>
        <w:tabs>
          <w:tab w:val="clear" w:pos="567"/>
          <w:tab w:val="num" w:pos="737"/>
        </w:tabs>
        <w:spacing w:after="120" w:line="264" w:lineRule="auto"/>
        <w:ind w:left="1304" w:hanging="567"/>
        <w:jc w:val="both"/>
        <w:rPr>
          <w:sz w:val="18"/>
          <w:szCs w:val="18"/>
        </w:rPr>
      </w:pPr>
      <w:r w:rsidRPr="0029692D">
        <w:rPr>
          <w:b/>
          <w:bCs/>
          <w:sz w:val="18"/>
          <w:szCs w:val="18"/>
        </w:rPr>
        <w:t>Odpadní</w:t>
      </w:r>
      <w:r w:rsidRPr="0029692D">
        <w:rPr>
          <w:b/>
          <w:sz w:val="18"/>
          <w:szCs w:val="18"/>
        </w:rPr>
        <w:t xml:space="preserve"> voda – zelený </w:t>
      </w:r>
      <w:proofErr w:type="spellStart"/>
      <w:r w:rsidRPr="0029692D">
        <w:rPr>
          <w:b/>
          <w:sz w:val="18"/>
          <w:szCs w:val="18"/>
        </w:rPr>
        <w:t>marker</w:t>
      </w:r>
      <w:proofErr w:type="spellEnd"/>
      <w:r w:rsidRPr="0029692D">
        <w:rPr>
          <w:sz w:val="18"/>
          <w:szCs w:val="18"/>
        </w:rPr>
        <w:t xml:space="preserve"> [121,6 kHz] - ventily; všechny typy armatur; čistící výstupy; paty servisních sloupců; vedlejší vedení; značení tras nekovových objektů.</w:t>
      </w:r>
    </w:p>
    <w:p w14:paraId="0097C18F"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Označníky je nutno k uloženým kabelům, potrubím a podzemním zařízením pevně upevňovat (např. plastovou vázací páskou).</w:t>
      </w:r>
    </w:p>
    <w:p w14:paraId="58E93D3A"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U sdělovacích a zabezpečovacích kabelů OŘ se bude informace o </w:t>
      </w:r>
      <w:proofErr w:type="spellStart"/>
      <w:r w:rsidRPr="0029692D">
        <w:rPr>
          <w:sz w:val="18"/>
          <w:szCs w:val="18"/>
        </w:rPr>
        <w:t>markerech</w:t>
      </w:r>
      <w:proofErr w:type="spellEnd"/>
      <w:r w:rsidRPr="0029692D">
        <w:rPr>
          <w:sz w:val="18"/>
          <w:szCs w:val="18"/>
        </w:rPr>
        <w:t xml:space="preserve"> zadávat do pasportu do volitelné položky 2 pod označením „RFID“.</w:t>
      </w:r>
    </w:p>
    <w:p w14:paraId="06DEAF58"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U složek, které nemají žádnou elektronickou databázi, se bude tato informace zadávat ve stejném znění do dokumentace.</w:t>
      </w:r>
    </w:p>
    <w:p w14:paraId="27F976AC"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Informace o použití </w:t>
      </w:r>
      <w:proofErr w:type="spellStart"/>
      <w:r w:rsidRPr="0029692D">
        <w:rPr>
          <w:sz w:val="18"/>
          <w:szCs w:val="18"/>
        </w:rPr>
        <w:t>markerů</w:t>
      </w:r>
      <w:proofErr w:type="spellEnd"/>
      <w:r w:rsidRPr="0029692D">
        <w:rPr>
          <w:sz w:val="18"/>
          <w:szCs w:val="18"/>
        </w:rPr>
        <w:t xml:space="preserve"> bude zaznamenaná do DSPS.</w:t>
      </w:r>
    </w:p>
    <w:p w14:paraId="284A64B3" w14:textId="77777777" w:rsidR="001B29A7" w:rsidRPr="0029692D" w:rsidRDefault="001B29A7" w:rsidP="001B29A7">
      <w:pPr>
        <w:numPr>
          <w:ilvl w:val="3"/>
          <w:numId w:val="9"/>
        </w:numPr>
        <w:spacing w:after="120" w:line="264" w:lineRule="auto"/>
        <w:jc w:val="both"/>
        <w:rPr>
          <w:sz w:val="18"/>
          <w:szCs w:val="18"/>
        </w:rPr>
      </w:pPr>
      <w:r w:rsidRPr="0029692D">
        <w:rPr>
          <w:sz w:val="18"/>
          <w:szCs w:val="18"/>
        </w:rPr>
        <w:t xml:space="preserve">Do digitální dokumentace se budou zaznamenávat </w:t>
      </w:r>
      <w:proofErr w:type="spellStart"/>
      <w:r w:rsidRPr="0029692D">
        <w:rPr>
          <w:sz w:val="18"/>
          <w:szCs w:val="18"/>
        </w:rPr>
        <w:t>markery</w:t>
      </w:r>
      <w:proofErr w:type="spellEnd"/>
      <w:r w:rsidRPr="0029692D">
        <w:rPr>
          <w:sz w:val="18"/>
          <w:szCs w:val="18"/>
        </w:rPr>
        <w:t xml:space="preserve"> ve tvaru kolečka s velkým písmenem M uprostřed ve všech 6 vrstvách odpovídajících kategoriím podzemních vedení. Značka bude tvarově stejná pro všech 6</w:t>
      </w:r>
      <w:r w:rsidR="00546E05" w:rsidRPr="0029692D">
        <w:rPr>
          <w:sz w:val="18"/>
          <w:szCs w:val="18"/>
        </w:rPr>
        <w:t> </w:t>
      </w:r>
      <w:r w:rsidRPr="0029692D">
        <w:rPr>
          <w:sz w:val="18"/>
          <w:szCs w:val="18"/>
        </w:rPr>
        <w:t xml:space="preserve">vrstev, rozlišení kategorie bude pouze barvou, která bude odpovídat barvě </w:t>
      </w:r>
      <w:proofErr w:type="spellStart"/>
      <w:r w:rsidRPr="0029692D">
        <w:rPr>
          <w:sz w:val="18"/>
          <w:szCs w:val="18"/>
        </w:rPr>
        <w:t>markeru</w:t>
      </w:r>
      <w:proofErr w:type="spellEnd"/>
      <w:r w:rsidRPr="0029692D">
        <w:rPr>
          <w:sz w:val="18"/>
          <w:szCs w:val="18"/>
        </w:rPr>
        <w:t>.</w:t>
      </w:r>
    </w:p>
    <w:p w14:paraId="4905F40E" w14:textId="77777777" w:rsidR="001B29A7" w:rsidRPr="0029692D" w:rsidRDefault="001B29A7" w:rsidP="00BD17C5">
      <w:pPr>
        <w:numPr>
          <w:ilvl w:val="2"/>
          <w:numId w:val="9"/>
        </w:numPr>
        <w:spacing w:after="120" w:line="264" w:lineRule="auto"/>
        <w:jc w:val="both"/>
        <w:rPr>
          <w:sz w:val="18"/>
          <w:szCs w:val="18"/>
        </w:rPr>
      </w:pPr>
      <w:r w:rsidRPr="0029692D">
        <w:rPr>
          <w:sz w:val="18"/>
          <w:szCs w:val="18"/>
          <w:rPrChange w:id="1132" w:author="Fiala Roman, Ing." w:date="2024-05-29T11:13:00Z">
            <w:rPr>
              <w:sz w:val="18"/>
              <w:szCs w:val="18"/>
              <w:highlight w:val="green"/>
            </w:rPr>
          </w:rPrChange>
        </w:rPr>
        <w:t xml:space="preserve">Zhotovitel se zavazuje zajistit realizaci prací na Díle tak, aby v případě nepřetržitých výluk trvajících více než 36 hodin probíhala realizace prací na Díle minimálně </w:t>
      </w:r>
      <w:r w:rsidRPr="0029692D">
        <w:rPr>
          <w:sz w:val="18"/>
          <w:szCs w:val="18"/>
          <w:rPrChange w:id="1133" w:author="Fiala Roman, Ing." w:date="2024-05-29T11:13:00Z">
            <w:rPr>
              <w:sz w:val="18"/>
              <w:szCs w:val="18"/>
              <w:highlight w:val="yellow"/>
            </w:rPr>
          </w:rPrChange>
        </w:rPr>
        <w:t>16</w:t>
      </w:r>
      <w:r w:rsidRPr="0029692D">
        <w:rPr>
          <w:sz w:val="18"/>
          <w:szCs w:val="18"/>
          <w:rPrChange w:id="1134" w:author="Fiala Roman, Ing." w:date="2024-05-29T11:13:00Z">
            <w:rPr>
              <w:sz w:val="18"/>
              <w:szCs w:val="18"/>
              <w:highlight w:val="green"/>
            </w:rPr>
          </w:rPrChange>
        </w:rPr>
        <w:t xml:space="preserve"> hodin denně včetně sobot a nedělí.</w:t>
      </w:r>
    </w:p>
    <w:p w14:paraId="04708C70" w14:textId="169ABFFF" w:rsidR="001B29A7" w:rsidRPr="0029692D" w:rsidDel="004E76B8" w:rsidRDefault="001B29A7" w:rsidP="006F1796">
      <w:pPr>
        <w:pStyle w:val="ZTPinfo-text-odr"/>
        <w:rPr>
          <w:del w:id="1135" w:author="Fiala Roman, Ing." w:date="2024-05-21T12:28:00Z"/>
          <w:b/>
          <w:i w:val="0"/>
          <w:color w:val="auto"/>
          <w:rPrChange w:id="1136" w:author="Fiala Roman, Ing." w:date="2024-05-29T11:13:00Z">
            <w:rPr>
              <w:del w:id="1137" w:author="Fiala Roman, Ing." w:date="2024-05-21T12:28:00Z"/>
              <w:b/>
              <w:i w:val="0"/>
            </w:rPr>
          </w:rPrChange>
        </w:rPr>
      </w:pPr>
      <w:del w:id="1138" w:author="Fiala Roman, Ing." w:date="2024-05-21T12:28:00Z">
        <w:r w:rsidRPr="0029692D" w:rsidDel="004E76B8">
          <w:rPr>
            <w:b/>
            <w:color w:val="auto"/>
            <w:rPrChange w:id="1139" w:author="Fiala Roman, Ing." w:date="2024-05-29T11:13:00Z">
              <w:rPr>
                <w:b/>
              </w:rPr>
            </w:rPrChange>
          </w:rPr>
          <w:delText>Práce je možné provádět z hlediska hluku od 6 do 22 hod tj. maximálně 1</w:delText>
        </w:r>
        <w:r w:rsidR="007D6E4D" w:rsidRPr="0029692D" w:rsidDel="004E76B8">
          <w:rPr>
            <w:b/>
            <w:color w:val="auto"/>
            <w:rPrChange w:id="1140" w:author="Fiala Roman, Ing." w:date="2024-05-29T11:13:00Z">
              <w:rPr>
                <w:b/>
              </w:rPr>
            </w:rPrChange>
          </w:rPr>
          <w:delText>6</w:delText>
        </w:r>
        <w:r w:rsidRPr="0029692D" w:rsidDel="004E76B8">
          <w:rPr>
            <w:b/>
            <w:color w:val="auto"/>
            <w:rPrChange w:id="1141" w:author="Fiala Roman, Ing." w:date="2024-05-29T11:13:00Z">
              <w:rPr>
                <w:b/>
              </w:rPr>
            </w:rPrChange>
          </w:rPr>
          <w:delText xml:space="preserve"> hodin. Výluky se mají využívat efektivně, zhotovitel se tomu musí přizpůsobit i z hlediska směnování.</w:delText>
        </w:r>
      </w:del>
    </w:p>
    <w:p w14:paraId="6CC865DF" w14:textId="18B80672" w:rsidR="001B29A7" w:rsidRPr="0029692D" w:rsidRDefault="001B29A7" w:rsidP="001B29A7">
      <w:pPr>
        <w:numPr>
          <w:ilvl w:val="2"/>
          <w:numId w:val="9"/>
        </w:numPr>
        <w:spacing w:after="120" w:line="264" w:lineRule="auto"/>
        <w:jc w:val="both"/>
        <w:rPr>
          <w:sz w:val="18"/>
          <w:szCs w:val="18"/>
        </w:rPr>
      </w:pPr>
      <w:bookmarkStart w:id="1142" w:name="_Hlk156380246"/>
      <w:r w:rsidRPr="0029692D">
        <w:rPr>
          <w:sz w:val="18"/>
          <w:szCs w:val="18"/>
        </w:rPr>
        <w:t xml:space="preserve">V zastavěném území a jeho blízkosti </w:t>
      </w:r>
      <w:r w:rsidRPr="0029692D">
        <w:rPr>
          <w:b/>
          <w:sz w:val="18"/>
          <w:szCs w:val="18"/>
        </w:rPr>
        <w:t>nelze provádět hlučné stavební činnosti v době nočního klidu.</w:t>
      </w:r>
      <w:r w:rsidRPr="0029692D">
        <w:rPr>
          <w:sz w:val="18"/>
          <w:szCs w:val="18"/>
        </w:rPr>
        <w:t xml:space="preserve"> Ve výjimečných případech</w:t>
      </w:r>
      <w:r w:rsidR="009B5E95" w:rsidRPr="0029692D">
        <w:t xml:space="preserve"> </w:t>
      </w:r>
      <w:bookmarkStart w:id="1143" w:name="_Hlk164068718"/>
      <w:r w:rsidR="009B5E95" w:rsidRPr="0029692D">
        <w:rPr>
          <w:sz w:val="18"/>
          <w:szCs w:val="18"/>
        </w:rPr>
        <w:t>po vyčerpání veškerých jiných možností</w:t>
      </w:r>
      <w:bookmarkEnd w:id="1143"/>
      <w:r w:rsidRPr="0029692D">
        <w:rPr>
          <w:sz w:val="18"/>
          <w:szCs w:val="18"/>
        </w:rPr>
        <w:t xml:space="preserve">, nelze-li stanoveného legitimního cíle dosáhnout jinak, mohou být hlučné stavební činnosti v době nočního klidu prováděny po dobu nezbytně nutnou a v nezbytně nutném rozsahu. </w:t>
      </w:r>
      <w:r w:rsidRPr="0029692D">
        <w:rPr>
          <w:sz w:val="18"/>
          <w:szCs w:val="18"/>
        </w:rPr>
        <w:lastRenderedPageBreak/>
        <w:t xml:space="preserve">Zhotovitel </w:t>
      </w:r>
      <w:r w:rsidR="009B5E95" w:rsidRPr="0029692D">
        <w:rPr>
          <w:sz w:val="18"/>
          <w:szCs w:val="18"/>
        </w:rPr>
        <w:t xml:space="preserve">dále </w:t>
      </w:r>
      <w:r w:rsidRPr="0029692D">
        <w:rPr>
          <w:sz w:val="18"/>
          <w:szCs w:val="18"/>
        </w:rPr>
        <w:t xml:space="preserve">zajistí, aby </w:t>
      </w:r>
      <w:bookmarkStart w:id="1144" w:name="_Hlk164068756"/>
      <w:r w:rsidR="009B5E95" w:rsidRPr="0029692D">
        <w:rPr>
          <w:sz w:val="18"/>
          <w:szCs w:val="18"/>
        </w:rPr>
        <w:t xml:space="preserve">veškeré </w:t>
      </w:r>
      <w:bookmarkEnd w:id="1144"/>
      <w:r w:rsidRPr="0029692D">
        <w:rPr>
          <w:sz w:val="18"/>
          <w:szCs w:val="18"/>
        </w:rPr>
        <w:t>hlučné stavební činnosti prováděné v době nočního klidu byly před jejich zahájením oznámeny občanům, kteří mohou být takovými činnostmi dotčeni (např.</w:t>
      </w:r>
      <w:r w:rsidR="009B5E95" w:rsidRPr="0029692D">
        <w:rPr>
          <w:sz w:val="18"/>
          <w:szCs w:val="18"/>
        </w:rPr>
        <w:t> </w:t>
      </w:r>
      <w:r w:rsidRPr="0029692D">
        <w:rPr>
          <w:sz w:val="18"/>
          <w:szCs w:val="18"/>
        </w:rPr>
        <w:t>na webových stránkách příslušné obce).</w:t>
      </w:r>
      <w:bookmarkEnd w:id="1142"/>
    </w:p>
    <w:p w14:paraId="5EF91D43" w14:textId="1B767D16" w:rsidR="001B29A7" w:rsidRPr="0029692D" w:rsidDel="004E76B8" w:rsidRDefault="001B29A7" w:rsidP="001B29A7">
      <w:pPr>
        <w:spacing w:after="120" w:line="264" w:lineRule="auto"/>
        <w:jc w:val="both"/>
        <w:rPr>
          <w:del w:id="1145" w:author="Fiala Roman, Ing." w:date="2024-05-21T12:28:00Z"/>
          <w:b/>
          <w:i/>
          <w:sz w:val="18"/>
          <w:szCs w:val="18"/>
          <w:rPrChange w:id="1146" w:author="Fiala Roman, Ing." w:date="2024-05-29T11:13:00Z">
            <w:rPr>
              <w:del w:id="1147" w:author="Fiala Roman, Ing." w:date="2024-05-21T12:28:00Z"/>
              <w:b/>
              <w:i/>
              <w:color w:val="00A1E0"/>
              <w:sz w:val="18"/>
              <w:szCs w:val="18"/>
            </w:rPr>
          </w:rPrChange>
        </w:rPr>
      </w:pPr>
      <w:del w:id="1148" w:author="Fiala Roman, Ing." w:date="2024-05-21T12:28:00Z">
        <w:r w:rsidRPr="0029692D" w:rsidDel="004E76B8">
          <w:rPr>
            <w:b/>
            <w:i/>
            <w:sz w:val="18"/>
            <w:szCs w:val="18"/>
            <w:rPrChange w:id="1149" w:author="Fiala Roman, Ing." w:date="2024-05-29T11:13:00Z">
              <w:rPr>
                <w:b/>
                <w:i/>
                <w:color w:val="00A1E0"/>
                <w:sz w:val="18"/>
                <w:szCs w:val="18"/>
              </w:rPr>
            </w:rPrChange>
          </w:rPr>
          <w:delText>V případě, že součástí zhotovení stavby je Předčasné užívání, pak se uvede, kterého SO/PS se to týká, kdy se s ním uvažuje a případně se uvede odkaz na dohodu o Předčasném užívání, která by měla být součástí ZD.</w:delText>
        </w:r>
      </w:del>
    </w:p>
    <w:p w14:paraId="15E479EB" w14:textId="2BA9846B" w:rsidR="001B29A7" w:rsidRPr="0029692D" w:rsidDel="004E76B8" w:rsidRDefault="001B29A7" w:rsidP="001B29A7">
      <w:pPr>
        <w:numPr>
          <w:ilvl w:val="2"/>
          <w:numId w:val="9"/>
        </w:numPr>
        <w:spacing w:after="120" w:line="264" w:lineRule="auto"/>
        <w:jc w:val="both"/>
        <w:rPr>
          <w:del w:id="1150" w:author="Fiala Roman, Ing." w:date="2024-05-21T12:28:00Z"/>
          <w:sz w:val="18"/>
          <w:szCs w:val="18"/>
          <w:rPrChange w:id="1151" w:author="Fiala Roman, Ing." w:date="2024-05-29T11:13:00Z">
            <w:rPr>
              <w:del w:id="1152" w:author="Fiala Roman, Ing." w:date="2024-05-21T12:28:00Z"/>
              <w:sz w:val="18"/>
              <w:szCs w:val="18"/>
              <w:highlight w:val="green"/>
            </w:rPr>
          </w:rPrChange>
        </w:rPr>
      </w:pPr>
      <w:del w:id="1153" w:author="Fiala Roman, Ing." w:date="2024-05-21T12:28:00Z">
        <w:r w:rsidRPr="0029692D" w:rsidDel="004E76B8">
          <w:rPr>
            <w:sz w:val="18"/>
            <w:szCs w:val="18"/>
            <w:rPrChange w:id="1154" w:author="Fiala Roman, Ing." w:date="2024-05-29T11:13:00Z">
              <w:rPr>
                <w:sz w:val="18"/>
                <w:szCs w:val="18"/>
                <w:highlight w:val="green"/>
              </w:rPr>
            </w:rPrChange>
          </w:rPr>
          <w:delText>Součástí zhotovení stavby je u SO/PS …… předpokládáno Předčasné užívání v termínu …….</w:delText>
        </w:r>
      </w:del>
    </w:p>
    <w:p w14:paraId="7925F965" w14:textId="1332E194" w:rsidR="001B29A7" w:rsidRPr="0029692D" w:rsidDel="004E76B8" w:rsidRDefault="001B29A7" w:rsidP="001B29A7">
      <w:pPr>
        <w:spacing w:after="120" w:line="264" w:lineRule="auto"/>
        <w:jc w:val="both"/>
        <w:rPr>
          <w:del w:id="1155" w:author="Fiala Roman, Ing." w:date="2024-05-21T12:28:00Z"/>
          <w:b/>
          <w:i/>
          <w:sz w:val="18"/>
          <w:szCs w:val="18"/>
          <w:rPrChange w:id="1156" w:author="Fiala Roman, Ing." w:date="2024-05-29T11:13:00Z">
            <w:rPr>
              <w:del w:id="1157" w:author="Fiala Roman, Ing." w:date="2024-05-21T12:28:00Z"/>
              <w:b/>
              <w:i/>
              <w:color w:val="00A1E0"/>
              <w:sz w:val="18"/>
              <w:szCs w:val="18"/>
            </w:rPr>
          </w:rPrChange>
        </w:rPr>
      </w:pPr>
      <w:del w:id="1158" w:author="Fiala Roman, Ing." w:date="2024-05-21T12:28:00Z">
        <w:r w:rsidRPr="0029692D" w:rsidDel="004E76B8">
          <w:rPr>
            <w:b/>
            <w:i/>
            <w:sz w:val="18"/>
            <w:szCs w:val="18"/>
            <w:rPrChange w:id="1159" w:author="Fiala Roman, Ing." w:date="2024-05-29T11:13:00Z">
              <w:rPr>
                <w:b/>
                <w:i/>
                <w:color w:val="00A1E0"/>
                <w:sz w:val="18"/>
                <w:szCs w:val="18"/>
              </w:rPr>
            </w:rPrChange>
          </w:rPr>
          <w:delText>Povinnost vedení ESD je stanovena pro nadlimitní stavby. V případě, že Objednatel bude využívat ESD i u podlimitních staveb, uvede se do ZTP text uvedený níže a postupuje se přiměřeně dle ustanovení v oddílu 1.10.9 TKP STAVEBNÍ DENÍK. V případě, že na stavbě bude používán elektronický stavební deník (bude uveden tento text):</w:delText>
        </w:r>
      </w:del>
    </w:p>
    <w:p w14:paraId="40DD8D67" w14:textId="64468499" w:rsidR="001B29A7" w:rsidRPr="0029692D" w:rsidDel="004E76B8" w:rsidRDefault="001B29A7" w:rsidP="001B29A7">
      <w:pPr>
        <w:numPr>
          <w:ilvl w:val="2"/>
          <w:numId w:val="9"/>
        </w:numPr>
        <w:spacing w:after="120" w:line="264" w:lineRule="auto"/>
        <w:jc w:val="both"/>
        <w:rPr>
          <w:del w:id="1160" w:author="Fiala Roman, Ing." w:date="2024-05-21T12:28:00Z"/>
          <w:sz w:val="18"/>
          <w:szCs w:val="18"/>
          <w:rPrChange w:id="1161" w:author="Fiala Roman, Ing." w:date="2024-05-29T11:13:00Z">
            <w:rPr>
              <w:del w:id="1162" w:author="Fiala Roman, Ing." w:date="2024-05-21T12:28:00Z"/>
              <w:sz w:val="18"/>
              <w:szCs w:val="18"/>
              <w:highlight w:val="green"/>
            </w:rPr>
          </w:rPrChange>
        </w:rPr>
      </w:pPr>
      <w:del w:id="1163" w:author="Fiala Roman, Ing." w:date="2024-05-21T12:28:00Z">
        <w:r w:rsidRPr="0029692D" w:rsidDel="004E76B8">
          <w:rPr>
            <w:b/>
            <w:sz w:val="18"/>
            <w:szCs w:val="18"/>
            <w:rPrChange w:id="1164" w:author="Fiala Roman, Ing." w:date="2024-05-29T11:13:00Z">
              <w:rPr>
                <w:b/>
                <w:sz w:val="18"/>
                <w:szCs w:val="18"/>
                <w:highlight w:val="green"/>
              </w:rPr>
            </w:rPrChange>
          </w:rPr>
          <w:delText>Zhotovitel je povinen vést elektronický stavební deník</w:delText>
        </w:r>
        <w:r w:rsidRPr="0029692D" w:rsidDel="004E76B8">
          <w:rPr>
            <w:sz w:val="18"/>
            <w:szCs w:val="18"/>
            <w:rPrChange w:id="1165" w:author="Fiala Roman, Ing." w:date="2024-05-29T11:13:00Z">
              <w:rPr>
                <w:sz w:val="18"/>
                <w:szCs w:val="18"/>
                <w:highlight w:val="green"/>
              </w:rPr>
            </w:rPrChange>
          </w:rPr>
          <w:delTex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(viz https://www.buildary.online/cs/moduly/elektronicky-stavebni-denik). ESD se vede v českém jazyce. Objednatel poskytne zdarma Zhotoviteli před Datem zahájení prací maximálně 10 licenčních jednotek pro aplikaci Buildary.online pro vedení ESD</w:delText>
        </w:r>
        <w:r w:rsidR="00504818" w:rsidRPr="0029692D" w:rsidDel="004E76B8">
          <w:rPr>
            <w:sz w:val="18"/>
            <w:szCs w:val="18"/>
            <w:rPrChange w:id="1166" w:author="Fiala Roman, Ing." w:date="2024-05-29T11:13:00Z">
              <w:rPr>
                <w:sz w:val="18"/>
                <w:szCs w:val="18"/>
                <w:highlight w:val="green"/>
              </w:rPr>
            </w:rPrChange>
          </w:rPr>
          <w:delText>.</w:delText>
        </w:r>
      </w:del>
    </w:p>
    <w:p w14:paraId="107CE049" w14:textId="04E2E2DE" w:rsidR="009B5E95" w:rsidRPr="0029692D" w:rsidDel="004E76B8" w:rsidRDefault="009B5E95" w:rsidP="009B5E95">
      <w:pPr>
        <w:pStyle w:val="ZTPinfo-text-odr"/>
        <w:numPr>
          <w:ilvl w:val="0"/>
          <w:numId w:val="8"/>
        </w:numPr>
        <w:spacing w:after="0"/>
        <w:ind w:left="357"/>
        <w:rPr>
          <w:del w:id="1167" w:author="Fiala Roman, Ing." w:date="2024-05-21T12:28:00Z"/>
          <w:b/>
          <w:color w:val="auto"/>
          <w:rPrChange w:id="1168" w:author="Fiala Roman, Ing." w:date="2024-05-29T11:13:00Z">
            <w:rPr>
              <w:del w:id="1169" w:author="Fiala Roman, Ing." w:date="2024-05-21T12:28:00Z"/>
              <w:b/>
            </w:rPr>
          </w:rPrChange>
        </w:rPr>
      </w:pPr>
      <w:del w:id="1170" w:author="Fiala Roman, Ing." w:date="2024-05-21T12:28:00Z">
        <w:r w:rsidRPr="0029692D" w:rsidDel="004E76B8">
          <w:rPr>
            <w:b/>
            <w:color w:val="auto"/>
            <w:rPrChange w:id="1171" w:author="Fiala Roman, Ing." w:date="2024-05-29T11:13:00Z">
              <w:rPr>
                <w:b/>
              </w:rPr>
            </w:rPrChange>
          </w:rPr>
          <w:delText xml:space="preserve">V případě posouzení efektivity navržených opatření uvedených níže a dle typu akce, se použije jeden z následujících dvou odstavců (případně žádný) k ostraze Staveniště </w:delText>
        </w:r>
      </w:del>
    </w:p>
    <w:p w14:paraId="3361DB6A" w14:textId="4B927D27" w:rsidR="009B5E95" w:rsidRPr="0029692D" w:rsidDel="004E76B8" w:rsidRDefault="009B5E95" w:rsidP="009B5E95">
      <w:pPr>
        <w:pStyle w:val="ZTPinfo-text-odr"/>
        <w:numPr>
          <w:ilvl w:val="0"/>
          <w:numId w:val="32"/>
        </w:numPr>
        <w:spacing w:after="0"/>
        <w:rPr>
          <w:del w:id="1172" w:author="Fiala Roman, Ing." w:date="2024-05-21T12:28:00Z"/>
          <w:b/>
          <w:color w:val="auto"/>
          <w:rPrChange w:id="1173" w:author="Fiala Roman, Ing." w:date="2024-05-29T11:13:00Z">
            <w:rPr>
              <w:del w:id="1174" w:author="Fiala Roman, Ing." w:date="2024-05-21T12:28:00Z"/>
              <w:b/>
            </w:rPr>
          </w:rPrChange>
        </w:rPr>
      </w:pPr>
      <w:del w:id="1175" w:author="Fiala Roman, Ing." w:date="2024-05-21T12:28:00Z">
        <w:r w:rsidRPr="0029692D" w:rsidDel="004E76B8">
          <w:rPr>
            <w:color w:val="auto"/>
            <w:rPrChange w:id="1176" w:author="Fiala Roman, Ing." w:date="2024-05-29T11:13:00Z">
              <w:rPr/>
            </w:rPrChange>
          </w:rPr>
          <w:delText>typ akce s významným dopravním zatížením a celospolečenským významem (koridorové tratě, železniční uzly, příměstská doprava, železniční přejezdy s vysokým dopravním momentem)</w:delText>
        </w:r>
      </w:del>
    </w:p>
    <w:p w14:paraId="6BF33D4D" w14:textId="6B3596C6" w:rsidR="009B5E95" w:rsidRPr="0029692D" w:rsidDel="004E76B8" w:rsidRDefault="009B5E95" w:rsidP="001B29A7">
      <w:pPr>
        <w:spacing w:after="120" w:line="264" w:lineRule="auto"/>
        <w:jc w:val="both"/>
        <w:rPr>
          <w:del w:id="1177" w:author="Fiala Roman, Ing." w:date="2024-05-21T12:28:00Z"/>
          <w:i/>
          <w:sz w:val="18"/>
          <w:szCs w:val="18"/>
          <w:rPrChange w:id="1178" w:author="Fiala Roman, Ing." w:date="2024-05-29T11:13:00Z">
            <w:rPr>
              <w:del w:id="1179" w:author="Fiala Roman, Ing." w:date="2024-05-21T12:28:00Z"/>
              <w:i/>
              <w:color w:val="00A1E0"/>
              <w:sz w:val="18"/>
              <w:szCs w:val="18"/>
            </w:rPr>
          </w:rPrChange>
        </w:rPr>
      </w:pPr>
    </w:p>
    <w:p w14:paraId="6EE616CB" w14:textId="649EBC14" w:rsidR="00F27755" w:rsidRPr="0029692D" w:rsidRDefault="00F27755" w:rsidP="001B29A7">
      <w:pPr>
        <w:numPr>
          <w:ilvl w:val="2"/>
          <w:numId w:val="9"/>
        </w:numPr>
        <w:spacing w:after="120" w:line="264" w:lineRule="auto"/>
        <w:jc w:val="both"/>
        <w:rPr>
          <w:sz w:val="18"/>
          <w:szCs w:val="18"/>
          <w:rPrChange w:id="1180" w:author="Fiala Roman, Ing." w:date="2024-05-29T11:13:00Z">
            <w:rPr>
              <w:color w:val="00A1E0"/>
              <w:sz w:val="18"/>
              <w:szCs w:val="18"/>
            </w:rPr>
          </w:rPrChange>
        </w:rPr>
      </w:pPr>
      <w:r w:rsidRPr="0029692D">
        <w:rPr>
          <w:sz w:val="18"/>
          <w:szCs w:val="18"/>
          <w:rPrChange w:id="1181" w:author="Fiala Roman, Ing." w:date="2024-05-29T11:13:00Z">
            <w:rPr>
              <w:sz w:val="18"/>
              <w:szCs w:val="18"/>
              <w:highlight w:val="green"/>
            </w:rPr>
          </w:rPrChange>
        </w:rPr>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 </w:t>
      </w:r>
      <w:r w:rsidRPr="0029692D">
        <w:rPr>
          <w:b/>
          <w:sz w:val="18"/>
          <w:szCs w:val="18"/>
          <w:rPrChange w:id="1182" w:author="Fiala Roman, Ing." w:date="2024-05-29T11:13:00Z">
            <w:rPr>
              <w:b/>
              <w:sz w:val="18"/>
              <w:szCs w:val="18"/>
              <w:highlight w:val="green"/>
            </w:rPr>
          </w:rPrChange>
        </w:rPr>
        <w:t>Opatření budou spočívat v kombinaci fyzické přítomností bezpečnostní služby a preventivních bezpečnostních elektronických systémů.</w:t>
      </w:r>
    </w:p>
    <w:p w14:paraId="52581CAE" w14:textId="336CB4C7" w:rsidR="00F27755" w:rsidRPr="0029692D" w:rsidDel="004E76B8" w:rsidRDefault="00F27755" w:rsidP="006F1796">
      <w:pPr>
        <w:pStyle w:val="ZTPinfo-text-odr"/>
        <w:numPr>
          <w:ilvl w:val="0"/>
          <w:numId w:val="0"/>
        </w:numPr>
        <w:spacing w:after="0"/>
        <w:ind w:left="1077"/>
        <w:rPr>
          <w:del w:id="1183" w:author="Fiala Roman, Ing." w:date="2024-05-21T12:28:00Z"/>
          <w:color w:val="auto"/>
          <w:rPrChange w:id="1184" w:author="Fiala Roman, Ing." w:date="2024-05-29T11:13:00Z">
            <w:rPr>
              <w:del w:id="1185" w:author="Fiala Roman, Ing." w:date="2024-05-21T12:28:00Z"/>
            </w:rPr>
          </w:rPrChange>
        </w:rPr>
      </w:pPr>
      <w:del w:id="1186" w:author="Fiala Roman, Ing." w:date="2024-05-21T12:28:00Z">
        <w:r w:rsidRPr="0029692D" w:rsidDel="004E76B8">
          <w:rPr>
            <w:color w:val="auto"/>
            <w:rPrChange w:id="1187" w:author="Fiala Roman, Ing." w:date="2024-05-29T11:13:00Z">
              <w:rPr/>
            </w:rPrChange>
          </w:rPr>
          <w:delText>•</w:delText>
        </w:r>
        <w:r w:rsidRPr="0029692D" w:rsidDel="004E76B8">
          <w:rPr>
            <w:color w:val="auto"/>
            <w:rPrChange w:id="1188" w:author="Fiala Roman, Ing." w:date="2024-05-29T11:13:00Z">
              <w:rPr/>
            </w:rPrChange>
          </w:rPr>
          <w:tab/>
          <w:delText>Ostatní akce:</w:delText>
        </w:r>
      </w:del>
    </w:p>
    <w:p w14:paraId="7C198AB7" w14:textId="77777777" w:rsidR="00F27755" w:rsidRPr="0029692D" w:rsidRDefault="00F27755">
      <w:pPr>
        <w:pStyle w:val="ZTPinfo-text-odr"/>
        <w:numPr>
          <w:ilvl w:val="0"/>
          <w:numId w:val="0"/>
        </w:numPr>
        <w:spacing w:after="0"/>
        <w:ind w:left="1077"/>
        <w:rPr>
          <w:rPrChange w:id="1189" w:author="Fiala Roman, Ing." w:date="2024-05-29T11:13:00Z">
            <w:rPr>
              <w:highlight w:val="green"/>
            </w:rPr>
          </w:rPrChange>
        </w:rPr>
        <w:pPrChange w:id="1190" w:author="Fiala Roman, Ing." w:date="2024-05-21T12:28:00Z">
          <w:pPr>
            <w:pStyle w:val="Text2-1"/>
            <w:numPr>
              <w:ilvl w:val="0"/>
              <w:numId w:val="0"/>
            </w:numPr>
            <w:tabs>
              <w:tab w:val="clear" w:pos="737"/>
            </w:tabs>
            <w:ind w:left="0" w:firstLine="0"/>
          </w:pPr>
        </w:pPrChange>
      </w:pPr>
    </w:p>
    <w:p w14:paraId="5B50D7DA" w14:textId="6827E0C4" w:rsidR="001B29A7" w:rsidRPr="0029692D" w:rsidDel="004E76B8" w:rsidRDefault="00F27755" w:rsidP="006F1796">
      <w:pPr>
        <w:pStyle w:val="Text2-1"/>
        <w:rPr>
          <w:del w:id="1191" w:author="Fiala Roman, Ing." w:date="2024-05-21T12:29:00Z"/>
          <w:rPrChange w:id="1192" w:author="Fiala Roman, Ing." w:date="2024-05-29T11:13:00Z">
            <w:rPr>
              <w:del w:id="1193" w:author="Fiala Roman, Ing." w:date="2024-05-21T12:29:00Z"/>
              <w:highlight w:val="green"/>
            </w:rPr>
          </w:rPrChange>
        </w:rPr>
      </w:pPr>
      <w:del w:id="1194" w:author="Fiala Roman, Ing." w:date="2024-05-21T12:29:00Z">
        <w:r w:rsidRPr="0029692D" w:rsidDel="004E76B8">
          <w:rPr>
            <w:rPrChange w:id="1195" w:author="Fiala Roman, Ing." w:date="2024-05-29T11:13:00Z">
              <w:rPr>
                <w:highlight w:val="green"/>
              </w:rPr>
            </w:rPrChange>
          </w:rPr>
          <w:delTex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delText>
        </w:r>
        <w:bookmarkStart w:id="1196" w:name="_Hlk151653322"/>
      </w:del>
    </w:p>
    <w:bookmarkEnd w:id="1196"/>
    <w:p w14:paraId="4775A893" w14:textId="3D47A96E" w:rsidR="001B29A7" w:rsidRPr="0029692D" w:rsidDel="004E76B8" w:rsidRDefault="00E276ED" w:rsidP="00B75CA9">
      <w:pPr>
        <w:pStyle w:val="ZTPinfo-text-odr"/>
        <w:rPr>
          <w:del w:id="1197" w:author="Fiala Roman, Ing." w:date="2024-05-21T12:29:00Z"/>
          <w:b/>
          <w:color w:val="auto"/>
          <w:rPrChange w:id="1198" w:author="Fiala Roman, Ing." w:date="2024-05-29T11:13:00Z">
            <w:rPr>
              <w:del w:id="1199" w:author="Fiala Roman, Ing." w:date="2024-05-21T12:29:00Z"/>
              <w:b/>
            </w:rPr>
          </w:rPrChange>
        </w:rPr>
      </w:pPr>
      <w:del w:id="1200" w:author="Fiala Roman, Ing." w:date="2024-05-21T12:29:00Z">
        <w:r w:rsidRPr="0029692D" w:rsidDel="004E76B8">
          <w:rPr>
            <w:b/>
            <w:color w:val="auto"/>
            <w:rPrChange w:id="1201" w:author="Fiala Roman, Ing." w:date="2024-05-29T11:13:00Z">
              <w:rPr>
                <w:b/>
              </w:rPr>
            </w:rPrChange>
          </w:rPr>
          <w:delText xml:space="preserve">Bezpečnostní zábrany slouží k zajištění zvýšení bezpečnosti osob, oddělením pracovního místa od provozované nevyloučené koleje (Bp1 čl.18 odst.4 a 5). Odstavec se použije se zejména v případech kdy je rychlost jízdy 80 km/h v provozované koleji vedle pracovního místa– použití u vyjmenovaných tratí a stanic (viz Seznamy stanic a Seznamy traťových úseku, kde O12 požaduje PJ 80 km/hod z důvodů minimalizace dopadů stavebních prací na železniční provoz  - umístěné na intranetu </w:delText>
        </w:r>
        <w:r w:rsidR="00563021" w:rsidRPr="0029692D" w:rsidDel="004E76B8">
          <w:rPr>
            <w:i w:val="0"/>
            <w:color w:val="auto"/>
            <w:rPrChange w:id="1202" w:author="Fiala Roman, Ing." w:date="2024-05-29T11:13:00Z">
              <w:rPr>
                <w:i w:val="0"/>
              </w:rPr>
            </w:rPrChange>
          </w:rPr>
          <w:fldChar w:fldCharType="begin"/>
        </w:r>
        <w:r w:rsidR="00563021" w:rsidRPr="0029692D" w:rsidDel="004E76B8">
          <w:rPr>
            <w:color w:val="auto"/>
            <w:rPrChange w:id="1203" w:author="Fiala Roman, Ing." w:date="2024-05-29T11:13:00Z">
              <w:rPr/>
            </w:rPrChange>
          </w:rPr>
          <w:delInstrText xml:space="preserve"> HYPERLINK "https://intranet.spravazeleznic.cz/sites/GR-O8/Veejn%20dokumenty/Forms/AllItems.aspx?web=1" </w:delInstrText>
        </w:r>
        <w:r w:rsidR="00563021" w:rsidRPr="0029692D" w:rsidDel="004E76B8">
          <w:rPr>
            <w:i w:val="0"/>
            <w:color w:val="auto"/>
            <w:rPrChange w:id="1204" w:author="Fiala Roman, Ing." w:date="2024-05-29T11:13:00Z">
              <w:rPr>
                <w:i w:val="0"/>
                <w:color w:val="0000FF"/>
                <w:u w:val="single"/>
              </w:rPr>
            </w:rPrChange>
          </w:rPr>
          <w:fldChar w:fldCharType="separate"/>
        </w:r>
        <w:r w:rsidRPr="0029692D" w:rsidDel="004E76B8">
          <w:rPr>
            <w:i w:val="0"/>
            <w:color w:val="auto"/>
            <w:u w:val="single"/>
            <w:rPrChange w:id="1205" w:author="Fiala Roman, Ing." w:date="2024-05-29T11:13:00Z">
              <w:rPr>
                <w:i w:val="0"/>
                <w:color w:val="0000FF"/>
                <w:u w:val="single"/>
              </w:rPr>
            </w:rPrChange>
          </w:rPr>
          <w:delText>Odbor nákupu a veřejných zakázek (O8) - Veřejné dokumenty - Všechny dokumenty (spravazeleznic.cz)</w:delText>
        </w:r>
        <w:r w:rsidR="00563021" w:rsidRPr="0029692D" w:rsidDel="004E76B8">
          <w:rPr>
            <w:i w:val="0"/>
            <w:color w:val="auto"/>
            <w:u w:val="single"/>
            <w:rPrChange w:id="1206" w:author="Fiala Roman, Ing." w:date="2024-05-29T11:13:00Z">
              <w:rPr>
                <w:i w:val="0"/>
                <w:color w:val="0000FF"/>
                <w:u w:val="single"/>
              </w:rPr>
            </w:rPrChange>
          </w:rPr>
          <w:fldChar w:fldCharType="end"/>
        </w:r>
        <w:r w:rsidRPr="0029692D" w:rsidDel="004E76B8">
          <w:rPr>
            <w:b/>
            <w:color w:val="auto"/>
            <w:rPrChange w:id="1207" w:author="Fiala Roman, Ing." w:date="2024-05-29T11:13:00Z">
              <w:rPr>
                <w:b/>
              </w:rPr>
            </w:rPrChange>
          </w:rPr>
          <w:delText xml:space="preserve"> </w:delText>
        </w:r>
      </w:del>
    </w:p>
    <w:p w14:paraId="07D0FC34" w14:textId="62526CF4" w:rsidR="001B29A7" w:rsidRPr="0029692D" w:rsidRDefault="001B29A7" w:rsidP="001B29A7">
      <w:pPr>
        <w:numPr>
          <w:ilvl w:val="2"/>
          <w:numId w:val="9"/>
        </w:numPr>
        <w:spacing w:after="120" w:line="264" w:lineRule="auto"/>
        <w:jc w:val="both"/>
        <w:rPr>
          <w:sz w:val="18"/>
          <w:szCs w:val="18"/>
          <w:rPrChange w:id="1208" w:author="Fiala Roman, Ing." w:date="2024-05-29T11:13:00Z">
            <w:rPr>
              <w:sz w:val="18"/>
              <w:szCs w:val="18"/>
              <w:highlight w:val="green"/>
            </w:rPr>
          </w:rPrChange>
        </w:rPr>
      </w:pPr>
      <w:bookmarkStart w:id="1209" w:name="_Ref157070566"/>
      <w:r w:rsidRPr="0029692D">
        <w:rPr>
          <w:sz w:val="18"/>
          <w:szCs w:val="18"/>
          <w:rPrChange w:id="1210" w:author="Fiala Roman, Ing." w:date="2024-05-29T11:13:00Z">
            <w:rPr>
              <w:sz w:val="18"/>
              <w:szCs w:val="18"/>
              <w:highlight w:val="green"/>
            </w:rPr>
          </w:rPrChange>
        </w:rPr>
        <w:lastRenderedPageBreak/>
        <w:t xml:space="preserve">Součástí povinnosti zhotovitele je i další zajištění bezpečnosti osob pomocí bezpečnostních zábran (dále jen „BZ“) schválených pro použití na provozované železniční dopravní cestě státní organizace Správa železnic, které slouží k </w:t>
      </w:r>
      <w:r w:rsidR="00E276ED" w:rsidRPr="0029692D">
        <w:rPr>
          <w:sz w:val="18"/>
          <w:szCs w:val="18"/>
          <w:rPrChange w:id="1211" w:author="Fiala Roman, Ing." w:date="2024-05-29T11:13:00Z">
            <w:rPr>
              <w:sz w:val="18"/>
              <w:szCs w:val="18"/>
              <w:highlight w:val="green"/>
            </w:rPr>
          </w:rPrChange>
        </w:rPr>
        <w:t>zajištění bezpečnosti osob proti neúmyslnému vstupu do prostoru provozované koleje.</w:t>
      </w:r>
      <w:r w:rsidR="001E7519" w:rsidRPr="0029692D">
        <w:rPr>
          <w:rPrChange w:id="1212" w:author="Fiala Roman, Ing." w:date="2024-05-29T11:13:00Z">
            <w:rPr>
              <w:highlight w:val="green"/>
            </w:rPr>
          </w:rPrChange>
        </w:rPr>
        <w:t xml:space="preserve"> </w:t>
      </w:r>
      <w:r w:rsidRPr="0029692D">
        <w:rPr>
          <w:sz w:val="18"/>
          <w:szCs w:val="18"/>
          <w:rPrChange w:id="1213" w:author="Fiala Roman, Ing." w:date="2024-05-29T11:13:00Z">
            <w:rPr>
              <w:sz w:val="18"/>
              <w:szCs w:val="18"/>
              <w:highlight w:val="green"/>
            </w:rPr>
          </w:rPrChange>
        </w:rPr>
        <w:t xml:space="preserve">BZ </w:t>
      </w:r>
      <w:r w:rsidR="00041281" w:rsidRPr="0029692D">
        <w:rPr>
          <w:sz w:val="18"/>
          <w:szCs w:val="18"/>
          <w:rPrChange w:id="1214" w:author="Fiala Roman, Ing." w:date="2024-05-29T11:13:00Z">
            <w:rPr>
              <w:sz w:val="18"/>
              <w:szCs w:val="18"/>
              <w:highlight w:val="green"/>
            </w:rPr>
          </w:rPrChange>
        </w:rPr>
        <w:t xml:space="preserve">budou instalovány Zhotovitelem </w:t>
      </w:r>
      <w:r w:rsidRPr="0029692D">
        <w:rPr>
          <w:sz w:val="18"/>
          <w:szCs w:val="18"/>
          <w:rPrChange w:id="1215" w:author="Fiala Roman, Ing." w:date="2024-05-29T11:13:00Z">
            <w:rPr>
              <w:sz w:val="18"/>
              <w:szCs w:val="18"/>
              <w:highlight w:val="green"/>
            </w:rPr>
          </w:rPrChange>
        </w:rPr>
        <w:t xml:space="preserve">dle aktuálního </w:t>
      </w:r>
      <w:r w:rsidR="00041281" w:rsidRPr="0029692D">
        <w:rPr>
          <w:sz w:val="18"/>
          <w:szCs w:val="18"/>
          <w:rPrChange w:id="1216" w:author="Fiala Roman, Ing." w:date="2024-05-29T11:13:00Z">
            <w:rPr>
              <w:sz w:val="18"/>
              <w:szCs w:val="18"/>
              <w:highlight w:val="green"/>
            </w:rPr>
          </w:rPrChange>
        </w:rPr>
        <w:t>n</w:t>
      </w:r>
      <w:r w:rsidRPr="0029692D">
        <w:rPr>
          <w:sz w:val="18"/>
          <w:szCs w:val="18"/>
          <w:rPrChange w:id="1217" w:author="Fiala Roman, Ing." w:date="2024-05-29T11:13:00Z">
            <w:rPr>
              <w:sz w:val="18"/>
              <w:szCs w:val="18"/>
              <w:highlight w:val="green"/>
            </w:rPr>
          </w:rPrChange>
        </w:rPr>
        <w:t>ávodu pro použití BZ od výrobce/dodavatele zařízení a dle příslušného „</w:t>
      </w:r>
      <w:proofErr w:type="gramStart"/>
      <w:r w:rsidRPr="0029692D">
        <w:rPr>
          <w:sz w:val="18"/>
          <w:szCs w:val="18"/>
          <w:rPrChange w:id="1218" w:author="Fiala Roman, Ing." w:date="2024-05-29T11:13:00Z">
            <w:rPr>
              <w:sz w:val="18"/>
              <w:szCs w:val="18"/>
              <w:highlight w:val="green"/>
            </w:rPr>
          </w:rPrChange>
        </w:rPr>
        <w:t>Dodatku - Souhlasu</w:t>
      </w:r>
      <w:proofErr w:type="gramEnd"/>
      <w:r w:rsidRPr="0029692D">
        <w:rPr>
          <w:sz w:val="18"/>
          <w:szCs w:val="18"/>
          <w:rPrChange w:id="1219" w:author="Fiala Roman, Ing." w:date="2024-05-29T11:13:00Z">
            <w:rPr>
              <w:sz w:val="18"/>
              <w:szCs w:val="18"/>
              <w:highlight w:val="green"/>
            </w:rPr>
          </w:rPrChange>
        </w:rPr>
        <w:t xml:space="preserve"> pro používání výrobku BZ“ na provozované železniční dopravní cestě státní organizace Správa železnic.</w:t>
      </w:r>
      <w:bookmarkEnd w:id="1209"/>
      <w:r w:rsidR="00041281" w:rsidRPr="0029692D">
        <w:rPr>
          <w:rPrChange w:id="1220" w:author="Fiala Roman, Ing." w:date="2024-05-29T11:13:00Z">
            <w:rPr>
              <w:highlight w:val="green"/>
            </w:rPr>
          </w:rPrChange>
        </w:rPr>
        <w:t xml:space="preserve"> </w:t>
      </w:r>
      <w:r w:rsidR="00041281" w:rsidRPr="0029692D">
        <w:rPr>
          <w:sz w:val="18"/>
          <w:szCs w:val="18"/>
          <w:rPrChange w:id="1221" w:author="Fiala Roman, Ing." w:date="2024-05-29T11:13:00Z">
            <w:rPr>
              <w:sz w:val="18"/>
              <w:szCs w:val="18"/>
              <w:highlight w:val="green"/>
            </w:rPr>
          </w:rPrChange>
        </w:rPr>
        <w:t>Seznam schválených výrobku je na stránkách SŽ https://www.spravazeleznic.cz/dodavatele-odberatele/technicke-pozadavky-na-vyrobky-zarizeni-a-technologie-pro-zdc/varovne-systemy</w:t>
      </w:r>
    </w:p>
    <w:p w14:paraId="77680079" w14:textId="408F62B1" w:rsidR="00A723A1" w:rsidRPr="0029692D" w:rsidDel="004E76B8" w:rsidRDefault="00A723A1" w:rsidP="00B75CA9">
      <w:pPr>
        <w:pStyle w:val="ZTPinfo-text-odr"/>
        <w:rPr>
          <w:del w:id="1222" w:author="Fiala Roman, Ing." w:date="2024-05-21T12:29:00Z"/>
          <w:b/>
          <w:color w:val="auto"/>
          <w:rPrChange w:id="1223" w:author="Fiala Roman, Ing." w:date="2024-05-29T11:13:00Z">
            <w:rPr>
              <w:del w:id="1224" w:author="Fiala Roman, Ing." w:date="2024-05-21T12:29:00Z"/>
              <w:b/>
            </w:rPr>
          </w:rPrChange>
        </w:rPr>
      </w:pPr>
      <w:bookmarkStart w:id="1225" w:name="_Hlk157090737"/>
      <w:del w:id="1226" w:author="Fiala Roman, Ing." w:date="2024-05-21T12:29:00Z">
        <w:r w:rsidRPr="0029692D" w:rsidDel="004E76B8">
          <w:rPr>
            <w:b/>
            <w:color w:val="auto"/>
            <w:rPrChange w:id="1227" w:author="Fiala Roman, Ing." w:date="2024-05-29T11:13:00Z">
              <w:rPr>
                <w:b/>
              </w:rPr>
            </w:rPrChange>
          </w:rPr>
          <w:delText>Následující odstavc</w:delText>
        </w:r>
        <w:r w:rsidR="0037245A" w:rsidRPr="0029692D" w:rsidDel="004E76B8">
          <w:rPr>
            <w:b/>
            <w:color w:val="auto"/>
            <w:rPrChange w:id="1228" w:author="Fiala Roman, Ing." w:date="2024-05-29T11:13:00Z">
              <w:rPr>
                <w:b/>
              </w:rPr>
            </w:rPrChange>
          </w:rPr>
          <w:delText>e</w:delText>
        </w:r>
        <w:r w:rsidRPr="0029692D" w:rsidDel="004E76B8">
          <w:rPr>
            <w:b/>
            <w:color w:val="auto"/>
            <w:rPrChange w:id="1229" w:author="Fiala Roman, Ing." w:date="2024-05-29T11:13:00Z">
              <w:rPr>
                <w:b/>
              </w:rPr>
            </w:rPrChange>
          </w:rPr>
          <w:delText xml:space="preserve"> se použij</w:delText>
        </w:r>
        <w:r w:rsidR="0037245A" w:rsidRPr="0029692D" w:rsidDel="004E76B8">
          <w:rPr>
            <w:b/>
            <w:color w:val="auto"/>
            <w:rPrChange w:id="1230" w:author="Fiala Roman, Ing." w:date="2024-05-29T11:13:00Z">
              <w:rPr>
                <w:b/>
              </w:rPr>
            </w:rPrChange>
          </w:rPr>
          <w:delText>í</w:delText>
        </w:r>
        <w:r w:rsidRPr="0029692D" w:rsidDel="004E76B8">
          <w:rPr>
            <w:b/>
            <w:color w:val="auto"/>
            <w:rPrChange w:id="1231" w:author="Fiala Roman, Ing." w:date="2024-05-29T11:13:00Z">
              <w:rPr>
                <w:b/>
              </w:rPr>
            </w:rPrChange>
          </w:rPr>
          <w:delText xml:space="preserve"> vždy pro práci vedle provozované nevyloučené koleje a musí být uveden</w:delText>
        </w:r>
        <w:r w:rsidR="0037245A" w:rsidRPr="0029692D" w:rsidDel="004E76B8">
          <w:rPr>
            <w:b/>
            <w:color w:val="auto"/>
            <w:rPrChange w:id="1232" w:author="Fiala Roman, Ing." w:date="2024-05-29T11:13:00Z">
              <w:rPr>
                <w:b/>
              </w:rPr>
            </w:rPrChange>
          </w:rPr>
          <w:delText>y</w:delText>
        </w:r>
        <w:r w:rsidRPr="0029692D" w:rsidDel="004E76B8">
          <w:rPr>
            <w:b/>
            <w:color w:val="auto"/>
            <w:rPrChange w:id="1233" w:author="Fiala Roman, Ing." w:date="2024-05-29T11:13:00Z">
              <w:rPr>
                <w:b/>
              </w:rPr>
            </w:rPrChange>
          </w:rPr>
          <w:delText xml:space="preserve"> do souladu s plánem BOZP případně jeho aktualizací tzn., že znění </w:delText>
        </w:r>
        <w:r w:rsidR="00041281" w:rsidRPr="0029692D" w:rsidDel="004E76B8">
          <w:rPr>
            <w:b/>
            <w:color w:val="auto"/>
            <w:rPrChange w:id="1234" w:author="Fiala Roman, Ing." w:date="2024-05-29T11:13:00Z">
              <w:rPr>
                <w:b/>
              </w:rPr>
            </w:rPrChange>
          </w:rPr>
          <w:delText>odstavců</w:delText>
        </w:r>
        <w:r w:rsidRPr="0029692D" w:rsidDel="004E76B8">
          <w:rPr>
            <w:b/>
            <w:color w:val="auto"/>
            <w:rPrChange w:id="1235" w:author="Fiala Roman, Ing." w:date="2024-05-29T11:13:00Z">
              <w:rPr>
                <w:b/>
              </w:rPr>
            </w:rPrChange>
          </w:rPr>
          <w:delText xml:space="preserve"> </w:delText>
        </w:r>
        <w:r w:rsidR="00041281" w:rsidRPr="0029692D" w:rsidDel="004E76B8">
          <w:rPr>
            <w:b/>
            <w:color w:val="auto"/>
            <w:rPrChange w:id="1236" w:author="Fiala Roman, Ing." w:date="2024-05-29T11:13:00Z">
              <w:rPr>
                <w:b/>
              </w:rPr>
            </w:rPrChange>
          </w:rPr>
          <w:delText xml:space="preserve">4.1.11 -4.1.12 </w:delText>
        </w:r>
        <w:r w:rsidRPr="0029692D" w:rsidDel="004E76B8">
          <w:rPr>
            <w:b/>
            <w:color w:val="auto"/>
            <w:rPrChange w:id="1237" w:author="Fiala Roman, Ing." w:date="2024-05-29T11:13:00Z">
              <w:rPr>
                <w:b/>
              </w:rPr>
            </w:rPrChange>
          </w:rPr>
          <w:delText>musí být uvedeno v plánu BOZP (Plán BOZP vždy zpracovává koordinátor!</w:delText>
        </w:r>
      </w:del>
    </w:p>
    <w:p w14:paraId="6BE71AE4" w14:textId="58A7ACFF" w:rsidR="00A723A1" w:rsidRPr="0029692D" w:rsidRDefault="00041281" w:rsidP="00B75CA9">
      <w:pPr>
        <w:pStyle w:val="Text2-1"/>
        <w:rPr>
          <w:rPrChange w:id="1238" w:author="Fiala Roman, Ing." w:date="2024-05-29T11:13:00Z">
            <w:rPr>
              <w:highlight w:val="green"/>
            </w:rPr>
          </w:rPrChange>
        </w:rPr>
      </w:pPr>
      <w:bookmarkStart w:id="1239" w:name="_Ref156736872"/>
      <w:bookmarkEnd w:id="1225"/>
      <w:r w:rsidRPr="0029692D">
        <w:rPr>
          <w:rPrChange w:id="1240" w:author="Fiala Roman, Ing." w:date="2024-05-29T11:13:00Z">
            <w:rPr>
              <w:highlight w:val="green"/>
            </w:rPr>
          </w:rPrChange>
        </w:rPr>
        <w:t xml:space="preserve">Zhotovitel nesmí při práci zasahovat jakýmkoliv (strojním) vybavením do provozované koleje. </w:t>
      </w:r>
      <w:r w:rsidR="00A723A1" w:rsidRPr="0029692D">
        <w:rPr>
          <w:b/>
          <w:rPrChange w:id="1241" w:author="Fiala Roman, Ing." w:date="2024-05-29T11:13:00Z">
            <w:rPr>
              <w:b/>
              <w:highlight w:val="green"/>
            </w:rPr>
          </w:rPrChange>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00A723A1" w:rsidRPr="0029692D">
        <w:rPr>
          <w:rPrChange w:id="1242" w:author="Fiala Roman, Ing." w:date="2024-05-29T11:13:00Z">
            <w:rPr>
              <w:highlight w:val="green"/>
            </w:rPr>
          </w:rPrChange>
        </w:rPr>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bookmarkEnd w:id="1239"/>
    </w:p>
    <w:p w14:paraId="1BFF7D43" w14:textId="77777777" w:rsidR="001E7519" w:rsidRPr="0029692D" w:rsidRDefault="00A723A1" w:rsidP="001E7519">
      <w:pPr>
        <w:pStyle w:val="Text2-1"/>
        <w:rPr>
          <w:rPrChange w:id="1243" w:author="Fiala Roman, Ing." w:date="2024-05-29T11:13:00Z">
            <w:rPr>
              <w:highlight w:val="green"/>
            </w:rPr>
          </w:rPrChange>
        </w:rPr>
      </w:pPr>
      <w:bookmarkStart w:id="1244" w:name="_Ref156737111"/>
      <w:r w:rsidRPr="0029692D">
        <w:rPr>
          <w:rPrChange w:id="1245" w:author="Fiala Roman, Ing." w:date="2024-05-29T11:13:00Z">
            <w:rPr>
              <w:highlight w:val="green"/>
            </w:rPr>
          </w:rPrChange>
        </w:rPr>
        <w:t xml:space="preserve">V případě </w:t>
      </w:r>
      <w:proofErr w:type="gramStart"/>
      <w:r w:rsidRPr="0029692D">
        <w:rPr>
          <w:rPrChange w:id="1246" w:author="Fiala Roman, Ing." w:date="2024-05-29T11:13:00Z">
            <w:rPr>
              <w:highlight w:val="green"/>
            </w:rPr>
          </w:rPrChange>
        </w:rPr>
        <w:t>prací</w:t>
      </w:r>
      <w:proofErr w:type="gramEnd"/>
      <w:r w:rsidRPr="0029692D">
        <w:rPr>
          <w:rPrChange w:id="1247" w:author="Fiala Roman, Ing." w:date="2024-05-29T11:13:00Z">
            <w:rPr>
              <w:highlight w:val="green"/>
            </w:rPr>
          </w:rPrChange>
        </w:rPr>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1244"/>
    </w:p>
    <w:p w14:paraId="3375447D" w14:textId="76D0A5C7" w:rsidR="008D7D2F" w:rsidRPr="0029692D" w:rsidDel="004E76B8" w:rsidRDefault="008D7D2F" w:rsidP="008D7D2F">
      <w:pPr>
        <w:pStyle w:val="Text2-1"/>
        <w:numPr>
          <w:ilvl w:val="0"/>
          <w:numId w:val="0"/>
        </w:numPr>
        <w:ind w:left="737"/>
        <w:rPr>
          <w:del w:id="1248" w:author="Fiala Roman, Ing." w:date="2024-05-21T12:29:00Z"/>
          <w:i/>
          <w:rPrChange w:id="1249" w:author="Fiala Roman, Ing." w:date="2024-05-29T11:13:00Z">
            <w:rPr>
              <w:del w:id="1250" w:author="Fiala Roman, Ing." w:date="2024-05-21T12:29:00Z"/>
              <w:i/>
              <w:color w:val="00A1E0"/>
            </w:rPr>
          </w:rPrChange>
        </w:rPr>
      </w:pPr>
      <w:del w:id="1251" w:author="Fiala Roman, Ing." w:date="2024-05-21T12:29:00Z">
        <w:r w:rsidRPr="0029692D" w:rsidDel="004E76B8">
          <w:rPr>
            <w:i/>
            <w:rPrChange w:id="1252" w:author="Fiala Roman, Ing." w:date="2024-05-29T11:13:00Z">
              <w:rPr>
                <w:i/>
                <w:color w:val="00A1E0"/>
              </w:rPr>
            </w:rPrChange>
          </w:rPr>
          <w:delText xml:space="preserve">Pokud se použije odst. 4.1.9, k bezpečnostním zábranám uvede se </w:delText>
        </w:r>
        <w:r w:rsidRPr="0029692D" w:rsidDel="004E76B8">
          <w:rPr>
            <w:b/>
            <w:i/>
            <w:rPrChange w:id="1253" w:author="Fiala Roman, Ing." w:date="2024-05-29T11:13:00Z">
              <w:rPr>
                <w:b/>
                <w:i/>
                <w:color w:val="00A1E0"/>
              </w:rPr>
            </w:rPrChange>
          </w:rPr>
          <w:delText>v následujícím odstavci k smluvní pokutě</w:delText>
        </w:r>
        <w:r w:rsidRPr="0029692D" w:rsidDel="004E76B8">
          <w:rPr>
            <w:i/>
            <w:rPrChange w:id="1254" w:author="Fiala Roman, Ing." w:date="2024-05-29T11:13:00Z">
              <w:rPr>
                <w:i/>
                <w:color w:val="00A1E0"/>
              </w:rPr>
            </w:rPrChange>
          </w:rPr>
          <w:delText xml:space="preserve"> odkaz na odst. </w:delText>
        </w:r>
        <w:r w:rsidRPr="0029692D" w:rsidDel="004E76B8">
          <w:rPr>
            <w:i/>
            <w:rPrChange w:id="1255" w:author="Fiala Roman, Ing." w:date="2024-05-29T11:13:00Z">
              <w:rPr>
                <w:i/>
                <w:color w:val="00A1E0"/>
                <w:highlight w:val="green"/>
              </w:rPr>
            </w:rPrChange>
          </w:rPr>
          <w:delText>4.1.</w:delText>
        </w:r>
        <w:r w:rsidR="00041281" w:rsidRPr="0029692D" w:rsidDel="004E76B8">
          <w:rPr>
            <w:i/>
            <w:rPrChange w:id="1256" w:author="Fiala Roman, Ing." w:date="2024-05-29T11:13:00Z">
              <w:rPr>
                <w:i/>
                <w:color w:val="00A1E0"/>
                <w:highlight w:val="green"/>
              </w:rPr>
            </w:rPrChange>
          </w:rPr>
          <w:delText>10</w:delText>
        </w:r>
        <w:r w:rsidRPr="0029692D" w:rsidDel="004E76B8">
          <w:rPr>
            <w:i/>
            <w:rPrChange w:id="1257" w:author="Fiala Roman, Ing." w:date="2024-05-29T11:13:00Z">
              <w:rPr>
                <w:i/>
                <w:color w:val="00A1E0"/>
              </w:rPr>
            </w:rPrChange>
          </w:rPr>
          <w:delText xml:space="preserve"> </w:delText>
        </w:r>
        <w:r w:rsidR="00472120" w:rsidRPr="0029692D" w:rsidDel="004E76B8">
          <w:rPr>
            <w:i/>
            <w:rPrChange w:id="1258" w:author="Fiala Roman, Ing." w:date="2024-05-29T11:13:00Z">
              <w:rPr>
                <w:i/>
                <w:color w:val="00A1E0"/>
              </w:rPr>
            </w:rPrChange>
          </w:rPr>
          <w:delText>a 4.1.11</w:delText>
        </w:r>
        <w:r w:rsidR="00041281" w:rsidRPr="0029692D" w:rsidDel="004E76B8">
          <w:rPr>
            <w:i/>
            <w:rPrChange w:id="1259" w:author="Fiala Roman, Ing." w:date="2024-05-29T11:13:00Z">
              <w:rPr>
                <w:i/>
                <w:color w:val="00A1E0"/>
              </w:rPr>
            </w:rPrChange>
          </w:rPr>
          <w:delText xml:space="preserve"> - 4.1.12 </w:delText>
        </w:r>
        <w:r w:rsidRPr="0029692D" w:rsidDel="004E76B8">
          <w:rPr>
            <w:i/>
            <w:rPrChange w:id="1260" w:author="Fiala Roman, Ing." w:date="2024-05-29T11:13:00Z">
              <w:rPr>
                <w:i/>
                <w:color w:val="00A1E0"/>
              </w:rPr>
            </w:rPrChange>
          </w:rPr>
          <w:delText>pokud je odstavec k BZ vynechán tak se uvede odkaz na odst. 4.1.1</w:delText>
        </w:r>
        <w:r w:rsidR="00041281" w:rsidRPr="0029692D" w:rsidDel="004E76B8">
          <w:rPr>
            <w:i/>
            <w:rPrChange w:id="1261" w:author="Fiala Roman, Ing." w:date="2024-05-29T11:13:00Z">
              <w:rPr>
                <w:i/>
                <w:color w:val="00A1E0"/>
              </w:rPr>
            </w:rPrChange>
          </w:rPr>
          <w:delText>1</w:delText>
        </w:r>
        <w:r w:rsidRPr="0029692D" w:rsidDel="004E76B8">
          <w:rPr>
            <w:i/>
            <w:rPrChange w:id="1262" w:author="Fiala Roman, Ing." w:date="2024-05-29T11:13:00Z">
              <w:rPr>
                <w:i/>
                <w:color w:val="00A1E0"/>
              </w:rPr>
            </w:rPrChange>
          </w:rPr>
          <w:delText xml:space="preserve"> – 4.1.1</w:delText>
        </w:r>
        <w:r w:rsidR="003A6510" w:rsidRPr="0029692D" w:rsidDel="004E76B8">
          <w:rPr>
            <w:i/>
            <w:rPrChange w:id="1263" w:author="Fiala Roman, Ing." w:date="2024-05-29T11:13:00Z">
              <w:rPr>
                <w:i/>
                <w:color w:val="00A1E0"/>
              </w:rPr>
            </w:rPrChange>
          </w:rPr>
          <w:delText>2</w:delText>
        </w:r>
      </w:del>
    </w:p>
    <w:p w14:paraId="34D13E63" w14:textId="6FF6E7D9" w:rsidR="001B29A7" w:rsidRPr="0029692D" w:rsidRDefault="00A723A1" w:rsidP="001B29A7">
      <w:pPr>
        <w:numPr>
          <w:ilvl w:val="2"/>
          <w:numId w:val="9"/>
        </w:numPr>
        <w:spacing w:after="120" w:line="264" w:lineRule="auto"/>
        <w:jc w:val="both"/>
        <w:rPr>
          <w:sz w:val="18"/>
          <w:szCs w:val="18"/>
        </w:rPr>
      </w:pPr>
      <w:bookmarkStart w:id="1264" w:name="_Hlk157090557"/>
      <w:r w:rsidRPr="0029692D">
        <w:rPr>
          <w:sz w:val="18"/>
          <w:szCs w:val="18"/>
          <w:rPrChange w:id="1265" w:author="Fiala Roman, Ing." w:date="2024-05-29T11:13:00Z">
            <w:rPr>
              <w:sz w:val="18"/>
              <w:szCs w:val="18"/>
              <w:highlight w:val="green"/>
            </w:rPr>
          </w:rPrChange>
        </w:rPr>
        <w:t xml:space="preserve">Nedodržením jakýchkoliv z podmínek z výše uvedených odst. </w:t>
      </w:r>
      <w:r w:rsidR="00A1297E" w:rsidRPr="0029692D">
        <w:rPr>
          <w:sz w:val="18"/>
          <w:szCs w:val="18"/>
          <w:rPrChange w:id="1266" w:author="Fiala Roman, Ing." w:date="2024-05-29T11:13:00Z">
            <w:rPr>
              <w:sz w:val="18"/>
              <w:szCs w:val="18"/>
              <w:highlight w:val="green"/>
            </w:rPr>
          </w:rPrChange>
        </w:rPr>
        <w:fldChar w:fldCharType="begin"/>
      </w:r>
      <w:r w:rsidR="00A1297E" w:rsidRPr="0029692D">
        <w:rPr>
          <w:sz w:val="18"/>
          <w:szCs w:val="18"/>
          <w:rPrChange w:id="1267" w:author="Fiala Roman, Ing." w:date="2024-05-29T11:13:00Z">
            <w:rPr>
              <w:sz w:val="18"/>
              <w:szCs w:val="18"/>
              <w:highlight w:val="green"/>
            </w:rPr>
          </w:rPrChange>
        </w:rPr>
        <w:instrText xml:space="preserve"> REF _Ref157070566 \r \h  \* MERGEFORMAT </w:instrText>
      </w:r>
      <w:r w:rsidR="00A1297E" w:rsidRPr="0029692D">
        <w:rPr>
          <w:sz w:val="18"/>
          <w:szCs w:val="18"/>
          <w:rPrChange w:id="1268" w:author="Fiala Roman, Ing." w:date="2024-05-29T11:13:00Z">
            <w:rPr>
              <w:sz w:val="18"/>
              <w:szCs w:val="18"/>
            </w:rPr>
          </w:rPrChange>
        </w:rPr>
      </w:r>
      <w:r w:rsidR="00A1297E" w:rsidRPr="0029692D">
        <w:rPr>
          <w:sz w:val="18"/>
          <w:szCs w:val="18"/>
          <w:rPrChange w:id="1269" w:author="Fiala Roman, Ing." w:date="2024-05-29T11:13:00Z">
            <w:rPr>
              <w:sz w:val="18"/>
              <w:szCs w:val="18"/>
              <w:highlight w:val="green"/>
            </w:rPr>
          </w:rPrChange>
        </w:rPr>
        <w:fldChar w:fldCharType="separate"/>
      </w:r>
      <w:r w:rsidR="004F5914" w:rsidRPr="0029692D">
        <w:rPr>
          <w:sz w:val="18"/>
          <w:szCs w:val="18"/>
          <w:rPrChange w:id="1270" w:author="Fiala Roman, Ing." w:date="2024-05-29T11:13:00Z">
            <w:rPr>
              <w:sz w:val="18"/>
              <w:szCs w:val="18"/>
              <w:highlight w:val="green"/>
            </w:rPr>
          </w:rPrChange>
        </w:rPr>
        <w:t>4.1.10</w:t>
      </w:r>
      <w:r w:rsidR="00A1297E" w:rsidRPr="0029692D">
        <w:rPr>
          <w:sz w:val="18"/>
          <w:szCs w:val="18"/>
          <w:rPrChange w:id="1271" w:author="Fiala Roman, Ing." w:date="2024-05-29T11:13:00Z">
            <w:rPr>
              <w:sz w:val="18"/>
              <w:szCs w:val="18"/>
              <w:highlight w:val="green"/>
            </w:rPr>
          </w:rPrChange>
        </w:rPr>
        <w:fldChar w:fldCharType="end"/>
      </w:r>
      <w:r w:rsidRPr="0029692D">
        <w:rPr>
          <w:sz w:val="18"/>
          <w:szCs w:val="18"/>
          <w:rPrChange w:id="1272" w:author="Fiala Roman, Ing." w:date="2024-05-29T11:13:00Z">
            <w:rPr>
              <w:sz w:val="18"/>
              <w:szCs w:val="18"/>
              <w:highlight w:val="green"/>
            </w:rPr>
          </w:rPrChange>
        </w:rPr>
        <w:t xml:space="preserve"> </w:t>
      </w:r>
      <w:r w:rsidR="003A6510" w:rsidRPr="0029692D">
        <w:rPr>
          <w:sz w:val="18"/>
          <w:szCs w:val="18"/>
          <w:rPrChange w:id="1273" w:author="Fiala Roman, Ing." w:date="2024-05-29T11:13:00Z">
            <w:rPr>
              <w:sz w:val="18"/>
              <w:szCs w:val="18"/>
              <w:highlight w:val="green"/>
            </w:rPr>
          </w:rPrChange>
        </w:rPr>
        <w:t>a 4.1.11 - 4.1.12</w:t>
      </w:r>
      <w:r w:rsidR="006E48D5" w:rsidRPr="0029692D">
        <w:rPr>
          <w:sz w:val="18"/>
          <w:szCs w:val="18"/>
          <w:rPrChange w:id="1274" w:author="Fiala Roman, Ing." w:date="2024-05-29T11:13:00Z">
            <w:rPr>
              <w:sz w:val="18"/>
              <w:szCs w:val="18"/>
              <w:highlight w:val="green"/>
            </w:rPr>
          </w:rPrChange>
        </w:rPr>
        <w:t xml:space="preserve"> těchto ZTP</w:t>
      </w:r>
      <w:r w:rsidRPr="0029692D">
        <w:rPr>
          <w:sz w:val="18"/>
          <w:szCs w:val="18"/>
          <w:rPrChange w:id="1275" w:author="Fiala Roman, Ing." w:date="2024-05-29T11:13:00Z">
            <w:rPr>
              <w:sz w:val="18"/>
              <w:szCs w:val="18"/>
              <w:highlight w:val="green"/>
            </w:rPr>
          </w:rPrChange>
        </w:rPr>
        <w:t xml:space="preserve"> je porušením BOZP a Zhotovitel je povinen uhradit smluvní pokutu ve výši uvedené v čl.20.25 Obchodních podmínek</w:t>
      </w:r>
      <w:bookmarkEnd w:id="1264"/>
      <w:r w:rsidR="00B75CA9" w:rsidRPr="0029692D">
        <w:rPr>
          <w:sz w:val="18"/>
          <w:szCs w:val="18"/>
          <w:rPrChange w:id="1276" w:author="Fiala Roman, Ing." w:date="2024-05-29T11:13:00Z">
            <w:rPr>
              <w:sz w:val="18"/>
              <w:szCs w:val="18"/>
              <w:highlight w:val="green"/>
            </w:rPr>
          </w:rPrChange>
        </w:rPr>
        <w:t>.</w:t>
      </w:r>
    </w:p>
    <w:p w14:paraId="5A5320AC" w14:textId="13335F31" w:rsidR="00B75CA9" w:rsidRPr="0029692D" w:rsidDel="004E76B8" w:rsidRDefault="00B75CA9" w:rsidP="001B29A7">
      <w:pPr>
        <w:numPr>
          <w:ilvl w:val="2"/>
          <w:numId w:val="9"/>
        </w:numPr>
        <w:spacing w:after="120" w:line="264" w:lineRule="auto"/>
        <w:jc w:val="both"/>
        <w:rPr>
          <w:del w:id="1277" w:author="Fiala Roman, Ing." w:date="2024-05-21T12:29:00Z"/>
          <w:sz w:val="18"/>
          <w:szCs w:val="18"/>
          <w:rPrChange w:id="1278" w:author="Fiala Roman, Ing." w:date="2024-05-29T11:13:00Z">
            <w:rPr>
              <w:del w:id="1279" w:author="Fiala Roman, Ing." w:date="2024-05-21T12:29:00Z"/>
              <w:sz w:val="18"/>
              <w:szCs w:val="18"/>
              <w:highlight w:val="green"/>
            </w:rPr>
          </w:rPrChange>
        </w:rPr>
      </w:pPr>
      <w:del w:id="1280" w:author="Fiala Roman, Ing." w:date="2024-05-21T12:29:00Z">
        <w:r w:rsidRPr="0029692D" w:rsidDel="004E76B8">
          <w:rPr>
            <w:sz w:val="18"/>
            <w:szCs w:val="18"/>
            <w:rPrChange w:id="1281" w:author="Fiala Roman, Ing." w:date="2024-05-29T11:13:00Z">
              <w:rPr>
                <w:sz w:val="18"/>
                <w:szCs w:val="18"/>
                <w:highlight w:val="green"/>
              </w:rPr>
            </w:rPrChange>
          </w:rPr>
          <w:delText>…..</w:delText>
        </w:r>
      </w:del>
    </w:p>
    <w:p w14:paraId="421955FA" w14:textId="253D94D4" w:rsidR="001B29A7" w:rsidRPr="0029692D" w:rsidDel="004E76B8" w:rsidRDefault="001B29A7" w:rsidP="00472120">
      <w:pPr>
        <w:pStyle w:val="ZTPinfo-text-odr"/>
        <w:rPr>
          <w:del w:id="1282" w:author="Fiala Roman, Ing." w:date="2024-05-21T12:29:00Z"/>
          <w:color w:val="auto"/>
          <w:rPrChange w:id="1283" w:author="Fiala Roman, Ing." w:date="2024-05-29T11:13:00Z">
            <w:rPr>
              <w:del w:id="1284" w:author="Fiala Roman, Ing." w:date="2024-05-21T12:29:00Z"/>
            </w:rPr>
          </w:rPrChange>
        </w:rPr>
      </w:pPr>
      <w:del w:id="1285" w:author="Fiala Roman, Ing." w:date="2024-05-21T12:29:00Z">
        <w:r w:rsidRPr="0029692D" w:rsidDel="004E76B8">
          <w:rPr>
            <w:color w:val="auto"/>
            <w:rPrChange w:id="1286" w:author="Fiala Roman, Ing." w:date="2024-05-29T11:13:00Z">
              <w:rPr/>
            </w:rPrChange>
          </w:rPr>
          <w:delText>uvedou se společné zvláštní požadavky na řešení, pokud jsou,</w:delText>
        </w:r>
      </w:del>
    </w:p>
    <w:p w14:paraId="61043C73" w14:textId="36917E78" w:rsidR="001B29A7" w:rsidRPr="0029692D" w:rsidDel="004E76B8" w:rsidRDefault="001B29A7" w:rsidP="00472120">
      <w:pPr>
        <w:pStyle w:val="ZTPinfo-text-odr"/>
        <w:rPr>
          <w:del w:id="1287" w:author="Fiala Roman, Ing." w:date="2024-05-21T12:29:00Z"/>
          <w:color w:val="auto"/>
          <w:rPrChange w:id="1288" w:author="Fiala Roman, Ing." w:date="2024-05-29T11:13:00Z">
            <w:rPr>
              <w:del w:id="1289" w:author="Fiala Roman, Ing." w:date="2024-05-21T12:29:00Z"/>
            </w:rPr>
          </w:rPrChange>
        </w:rPr>
      </w:pPr>
      <w:del w:id="1290" w:author="Fiala Roman, Ing." w:date="2024-05-21T12:29:00Z">
        <w:r w:rsidRPr="0029692D" w:rsidDel="004E76B8">
          <w:rPr>
            <w:color w:val="auto"/>
            <w:rPrChange w:id="1291" w:author="Fiala Roman, Ing." w:date="2024-05-29T11:13:00Z">
              <w:rPr/>
            </w:rPrChange>
          </w:rPr>
          <w:delText>podle charakteru stavby se uvedou požadavky v níže uvedených kapitolách pro následující profese (pokud v zadání není zvláštní požadavek na některou profesi, v ZTP se pak neuvede)</w:delText>
        </w:r>
      </w:del>
    </w:p>
    <w:p w14:paraId="7A8FDF71" w14:textId="77777777" w:rsidR="001B29A7" w:rsidRPr="0029692D" w:rsidRDefault="001B29A7" w:rsidP="001B29A7">
      <w:pPr>
        <w:keepNext/>
        <w:numPr>
          <w:ilvl w:val="1"/>
          <w:numId w:val="9"/>
        </w:numPr>
        <w:spacing w:before="200" w:after="120" w:line="264" w:lineRule="auto"/>
        <w:outlineLvl w:val="1"/>
        <w:rPr>
          <w:b/>
          <w:szCs w:val="18"/>
        </w:rPr>
      </w:pPr>
      <w:bookmarkStart w:id="1292" w:name="_Toc146112645"/>
      <w:bookmarkStart w:id="1293" w:name="_Toc164150048"/>
      <w:r w:rsidRPr="0029692D">
        <w:rPr>
          <w:b/>
          <w:szCs w:val="18"/>
        </w:rPr>
        <w:t>Zeměměřická činnost zhotovitele</w:t>
      </w:r>
      <w:bookmarkEnd w:id="1292"/>
      <w:bookmarkEnd w:id="1293"/>
    </w:p>
    <w:p w14:paraId="2B8CC297" w14:textId="329AFB1B" w:rsidR="003A6510" w:rsidRPr="0029692D" w:rsidDel="004E76B8" w:rsidRDefault="003A6510" w:rsidP="006F1796">
      <w:pPr>
        <w:spacing w:after="120" w:line="264" w:lineRule="auto"/>
        <w:ind w:left="737"/>
        <w:jc w:val="both"/>
        <w:rPr>
          <w:del w:id="1294" w:author="Fiala Roman, Ing." w:date="2024-05-21T12:29:00Z"/>
          <w:sz w:val="18"/>
          <w:szCs w:val="18"/>
        </w:rPr>
      </w:pPr>
      <w:del w:id="1295" w:author="Fiala Roman, Ing." w:date="2024-05-21T12:29:00Z">
        <w:r w:rsidRPr="0029692D" w:rsidDel="004E76B8">
          <w:rPr>
            <w:i/>
            <w:rPrChange w:id="1296" w:author="Fiala Roman, Ing." w:date="2024-05-29T11:13:00Z">
              <w:rPr>
                <w:i/>
                <w:color w:val="00A1E0"/>
              </w:rPr>
            </w:rPrChange>
          </w:rPr>
          <w:delText>Návrh ZTP pro editaci může být konzultován s jmenovaným AZI Objednatele případně se SŽG - kontakt: Ing. Jan Hloušek HlousekJ@spravazeleznic.cz</w:delText>
        </w:r>
      </w:del>
    </w:p>
    <w:p w14:paraId="7C7BDFD1" w14:textId="6F8A696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Zhotovitel zažádá jmenovaného </w:t>
      </w:r>
      <w:bookmarkStart w:id="1297" w:name="_Hlk156223282"/>
      <w:r w:rsidRPr="0029692D">
        <w:rPr>
          <w:sz w:val="18"/>
          <w:szCs w:val="18"/>
        </w:rPr>
        <w:t>Autorizovaného zeměměřického inženýra</w:t>
      </w:r>
      <w:bookmarkEnd w:id="1297"/>
      <w:r w:rsidRPr="0029692D">
        <w:rPr>
          <w:sz w:val="18"/>
          <w:szCs w:val="18"/>
        </w:rPr>
        <w:t xml:space="preserve"> (AZI) Objednatele</w:t>
      </w:r>
      <w:ins w:id="1298" w:author="Fiala Roman, Ing." w:date="2024-05-21T12:30:00Z">
        <w:r w:rsidR="004E76B8" w:rsidRPr="0029692D">
          <w:rPr>
            <w:sz w:val="18"/>
            <w:szCs w:val="18"/>
          </w:rPr>
          <w:t xml:space="preserve"> Ondruška Jan, Ing., Tel. +420 972 624 535 Mob. +420 702 122 </w:t>
        </w:r>
        <w:proofErr w:type="gramStart"/>
        <w:r w:rsidR="004E76B8" w:rsidRPr="0029692D">
          <w:rPr>
            <w:sz w:val="18"/>
            <w:szCs w:val="18"/>
          </w:rPr>
          <w:t xml:space="preserve">65 </w:t>
        </w:r>
      </w:ins>
      <w:r w:rsidRPr="0029692D">
        <w:rPr>
          <w:sz w:val="18"/>
          <w:szCs w:val="18"/>
        </w:rPr>
        <w:t xml:space="preserve"> o</w:t>
      </w:r>
      <w:proofErr w:type="gramEnd"/>
      <w:r w:rsidRPr="0029692D">
        <w:rPr>
          <w:sz w:val="18"/>
          <w:szCs w:val="18"/>
        </w:rPr>
        <w:t xml:space="preserve"> zajištění aktuálních podkladů a postupu vyplývajícího z požadavků uvedených v TKP a těchto ZTP pro provedení díla nejpozději do termínu předání Staveniště.</w:t>
      </w:r>
    </w:p>
    <w:p w14:paraId="51FD33F1" w14:textId="5F42B79D" w:rsidR="003A6510" w:rsidRPr="0029692D" w:rsidDel="004E76B8" w:rsidRDefault="003A6510" w:rsidP="006F1796">
      <w:pPr>
        <w:pStyle w:val="ZTPinfo-text-odr"/>
        <w:rPr>
          <w:del w:id="1299" w:author="Fiala Roman, Ing." w:date="2024-05-21T12:30:00Z"/>
          <w:color w:val="auto"/>
          <w:rPrChange w:id="1300" w:author="Fiala Roman, Ing." w:date="2024-05-29T11:13:00Z">
            <w:rPr>
              <w:del w:id="1301" w:author="Fiala Roman, Ing." w:date="2024-05-21T12:30:00Z"/>
            </w:rPr>
          </w:rPrChange>
        </w:rPr>
      </w:pPr>
      <w:del w:id="1302" w:author="Fiala Roman, Ing." w:date="2024-05-21T12:30:00Z">
        <w:r w:rsidRPr="0029692D" w:rsidDel="004E76B8">
          <w:rPr>
            <w:color w:val="auto"/>
            <w:rPrChange w:id="1303" w:author="Fiala Roman, Ing." w:date="2024-05-29T11:13:00Z">
              <w:rPr/>
            </w:rPrChange>
          </w:rPr>
          <w:delText>uvede se kontakt na AZI Objednatele – na místně příslušného pracovníka SŽG dle konkrétního OŘ (Jméno, Příjmení, telefon, email).</w:delText>
        </w:r>
      </w:del>
    </w:p>
    <w:p w14:paraId="3746592D"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Poskytování geodetických podkladů se řídí Pokynem generálního ředitele</w:t>
      </w:r>
      <w:bookmarkStart w:id="1304" w:name="_Hlk113520772"/>
      <w:bookmarkStart w:id="1305" w:name="_Hlk113520921"/>
      <w:r w:rsidRPr="0029692D">
        <w:rPr>
          <w:sz w:val="18"/>
          <w:szCs w:val="18"/>
        </w:rPr>
        <w:t xml:space="preserve"> SŽ PO-06/2020-GŘ</w:t>
      </w:r>
      <w:bookmarkEnd w:id="1304"/>
      <w:bookmarkEnd w:id="1305"/>
      <w:r w:rsidRPr="0029692D">
        <w:rPr>
          <w:sz w:val="18"/>
          <w:szCs w:val="18"/>
        </w:rPr>
        <w:t>, Pokyn generálního ředitele k poskytování geodetických podkladů a činností pro přípravu a realizaci opravných a investičních akcí.</w:t>
      </w:r>
    </w:p>
    <w:p w14:paraId="6B6FF1B6" w14:textId="17D4BC7D" w:rsidR="00A50072" w:rsidRPr="0029692D" w:rsidRDefault="00A50072" w:rsidP="006F1796">
      <w:pPr>
        <w:pStyle w:val="Text2-1"/>
      </w:pPr>
      <w:r w:rsidRPr="0029692D">
        <w:lastRenderedPageBreak/>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29692D" w:rsidRDefault="001B29A7" w:rsidP="001B29A7">
      <w:pPr>
        <w:numPr>
          <w:ilvl w:val="2"/>
          <w:numId w:val="9"/>
        </w:numPr>
        <w:spacing w:after="120" w:line="264" w:lineRule="auto"/>
        <w:jc w:val="both"/>
        <w:rPr>
          <w:sz w:val="18"/>
          <w:szCs w:val="18"/>
        </w:rPr>
      </w:pPr>
      <w:r w:rsidRPr="0029692D">
        <w:rPr>
          <w:sz w:val="18"/>
          <w:szCs w:val="18"/>
        </w:rPr>
        <w:t>V případě staveb, které nejsou realizovány podle projektové dokumentace, bude přiměřeně uplatněno ustanovení TKP a dále zjednodušený postup popsaný v</w:t>
      </w:r>
      <w:r w:rsidR="008D7D2F" w:rsidRPr="0029692D">
        <w:rPr>
          <w:sz w:val="18"/>
          <w:szCs w:val="18"/>
        </w:rPr>
        <w:t> </w:t>
      </w:r>
      <w:r w:rsidRPr="0029692D">
        <w:rPr>
          <w:sz w:val="18"/>
          <w:szCs w:val="18"/>
        </w:rPr>
        <w:t xml:space="preserve">následujících bodech. </w:t>
      </w:r>
    </w:p>
    <w:p w14:paraId="5A0141A3" w14:textId="77777777" w:rsidR="00A50072" w:rsidRPr="0029692D" w:rsidRDefault="00A50072" w:rsidP="00A50072">
      <w:pPr>
        <w:numPr>
          <w:ilvl w:val="2"/>
          <w:numId w:val="9"/>
        </w:numPr>
        <w:spacing w:after="120" w:line="264" w:lineRule="auto"/>
        <w:jc w:val="both"/>
        <w:rPr>
          <w:sz w:val="18"/>
          <w:szCs w:val="18"/>
        </w:rPr>
      </w:pPr>
      <w:bookmarkStart w:id="1306" w:name="_Ref164150237"/>
      <w:r w:rsidRPr="0029692D">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proofErr w:type="gramStart"/>
      <w:r w:rsidRPr="0029692D">
        <w:rPr>
          <w:sz w:val="18"/>
          <w:szCs w:val="18"/>
        </w:rPr>
        <w:t>SŽG - ŽBP</w:t>
      </w:r>
      <w:proofErr w:type="gramEnd"/>
      <w:r w:rsidRPr="0029692D">
        <w:rPr>
          <w:sz w:val="18"/>
          <w:szCs w:val="18"/>
        </w:rPr>
        <w:t>, ŽMP, PPK, popř. se správcem železničního katastru nemovitostí (dále jen „ŽKN“).</w:t>
      </w:r>
      <w:bookmarkEnd w:id="1306"/>
      <w:r w:rsidRPr="0029692D">
        <w:rPr>
          <w:sz w:val="18"/>
          <w:szCs w:val="18"/>
        </w:rPr>
        <w:t xml:space="preserve"> </w:t>
      </w:r>
    </w:p>
    <w:p w14:paraId="0D895CF7" w14:textId="27B29044" w:rsidR="00A50072" w:rsidRPr="0029692D" w:rsidRDefault="00A50072" w:rsidP="00A50072">
      <w:pPr>
        <w:numPr>
          <w:ilvl w:val="2"/>
          <w:numId w:val="9"/>
        </w:numPr>
        <w:spacing w:after="120" w:line="264" w:lineRule="auto"/>
        <w:jc w:val="both"/>
        <w:rPr>
          <w:sz w:val="18"/>
          <w:szCs w:val="18"/>
        </w:rPr>
      </w:pPr>
      <w:r w:rsidRPr="0029692D">
        <w:rPr>
          <w:sz w:val="18"/>
          <w:szCs w:val="18"/>
        </w:rPr>
        <w:t>Dostupné podklady uvedené v</w:t>
      </w:r>
      <w:r w:rsidR="006F1796" w:rsidRPr="0029692D">
        <w:rPr>
          <w:sz w:val="18"/>
          <w:szCs w:val="18"/>
        </w:rPr>
        <w:t> odst</w:t>
      </w:r>
      <w:r w:rsidRPr="0029692D">
        <w:rPr>
          <w:sz w:val="18"/>
          <w:szCs w:val="18"/>
        </w:rPr>
        <w:t xml:space="preserve">. </w:t>
      </w:r>
      <w:r w:rsidR="0054599E" w:rsidRPr="00303A1F">
        <w:rPr>
          <w:sz w:val="18"/>
          <w:szCs w:val="18"/>
        </w:rPr>
        <w:fldChar w:fldCharType="begin"/>
      </w:r>
      <w:r w:rsidR="0054599E" w:rsidRPr="0029692D">
        <w:rPr>
          <w:sz w:val="18"/>
          <w:szCs w:val="18"/>
        </w:rPr>
        <w:instrText xml:space="preserve"> REF _Ref164150237 \r \h </w:instrText>
      </w:r>
      <w:r w:rsidR="00A70A69" w:rsidRPr="0029692D">
        <w:rPr>
          <w:sz w:val="18"/>
          <w:szCs w:val="18"/>
        </w:rPr>
        <w:instrText xml:space="preserve"> \* MERGEFORMAT </w:instrText>
      </w:r>
      <w:r w:rsidR="0054599E" w:rsidRPr="00303A1F">
        <w:rPr>
          <w:sz w:val="18"/>
          <w:szCs w:val="18"/>
        </w:rPr>
      </w:r>
      <w:r w:rsidR="0054599E" w:rsidRPr="00303A1F">
        <w:rPr>
          <w:sz w:val="18"/>
          <w:szCs w:val="18"/>
          <w:rPrChange w:id="1307" w:author="Fiala Roman, Ing." w:date="2024-05-29T11:13:00Z">
            <w:rPr>
              <w:sz w:val="18"/>
              <w:szCs w:val="18"/>
            </w:rPr>
          </w:rPrChange>
        </w:rPr>
        <w:fldChar w:fldCharType="separate"/>
      </w:r>
      <w:r w:rsidR="0054599E" w:rsidRPr="0029692D">
        <w:rPr>
          <w:sz w:val="18"/>
          <w:szCs w:val="18"/>
        </w:rPr>
        <w:t>4.2.5</w:t>
      </w:r>
      <w:r w:rsidR="0054599E" w:rsidRPr="00303A1F">
        <w:rPr>
          <w:sz w:val="18"/>
          <w:szCs w:val="18"/>
        </w:rPr>
        <w:fldChar w:fldCharType="end"/>
      </w:r>
      <w:r w:rsidR="0054599E" w:rsidRPr="0029692D">
        <w:rPr>
          <w:sz w:val="18"/>
          <w:szCs w:val="18"/>
        </w:rPr>
        <w:t xml:space="preserve"> </w:t>
      </w:r>
      <w:r w:rsidRPr="0029692D">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Pr="0029692D" w:rsidRDefault="00A50072" w:rsidP="00A50072">
      <w:pPr>
        <w:pStyle w:val="Text2-1"/>
      </w:pPr>
      <w:r w:rsidRPr="0029692D">
        <w:t>Zhotovitel je povinen v případě prací na úplných mapových podkladech zahájených po 30. 6. 2024 si alespoň 1 měsíc předem vyžádat mapové podklady na SŽG ve vazbě na stav DTMŽ.</w:t>
      </w:r>
    </w:p>
    <w:p w14:paraId="73221991" w14:textId="77777777" w:rsidR="00A50072" w:rsidRPr="0029692D" w:rsidRDefault="00A50072" w:rsidP="00A50072">
      <w:pPr>
        <w:pStyle w:val="Text2-1"/>
      </w:pPr>
      <w:r w:rsidRPr="0029692D">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29692D" w:rsidRDefault="00A50072" w:rsidP="006F1796">
      <w:pPr>
        <w:pStyle w:val="Text2-1"/>
      </w:pPr>
      <w:r w:rsidRPr="0029692D">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Geodetická dokumentace (geodetická část projektové dokumentace nebo geodetická část DSPS) bude odevzdána digitálně v otevřené i uzavřené verzi a bude ověřena </w:t>
      </w:r>
      <w:r w:rsidR="002F572B" w:rsidRPr="0029692D">
        <w:rPr>
          <w:sz w:val="18"/>
          <w:szCs w:val="18"/>
        </w:rPr>
        <w:t>autorizovaným</w:t>
      </w:r>
      <w:r w:rsidRPr="0029692D">
        <w:rPr>
          <w:sz w:val="18"/>
          <w:szCs w:val="18"/>
        </w:rPr>
        <w:t xml:space="preserve"> zeměměřickým inženýrem Zhotovitele (dále jen „AZI Zhotovitele“). V</w:t>
      </w:r>
      <w:r w:rsidR="008D7D2F" w:rsidRPr="0029692D">
        <w:rPr>
          <w:sz w:val="18"/>
          <w:szCs w:val="18"/>
        </w:rPr>
        <w:t> </w:t>
      </w:r>
      <w:r w:rsidRPr="0029692D">
        <w:rPr>
          <w:sz w:val="18"/>
          <w:szCs w:val="18"/>
        </w:rPr>
        <w:t>případě doplnění nebo opravy musí být editovaná dokumentace opětovně ověřena AZI Zhotovitele.</w:t>
      </w:r>
    </w:p>
    <w:p w14:paraId="34AA6726" w14:textId="77777777" w:rsidR="00A50072" w:rsidRPr="0029692D" w:rsidRDefault="00A50072" w:rsidP="00A50072">
      <w:pPr>
        <w:pStyle w:val="Text2-1"/>
      </w:pPr>
      <w:r w:rsidRPr="0029692D">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Pr="0029692D" w:rsidRDefault="00A50072" w:rsidP="00A50072">
      <w:pPr>
        <w:pStyle w:val="Text2-1"/>
      </w:pPr>
      <w:r w:rsidRPr="0029692D">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29692D" w:rsidRDefault="00A50072" w:rsidP="006F1796">
      <w:pPr>
        <w:pStyle w:val="Text2-1"/>
      </w:pPr>
      <w:r w:rsidRPr="0029692D">
        <w:t>Po 30. 6. 2024 se geodetická část jednotlivých SO a PS a souborné zpracování geodetické části DSPS předává samostatně a ve formátu ŽXML prostřednictvím informačního systému DTMŽ.</w:t>
      </w:r>
    </w:p>
    <w:p w14:paraId="399DF4DF"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1308" w:name="_Hlk113458748"/>
      <w:r w:rsidRPr="0029692D">
        <w:rPr>
          <w:sz w:val="18"/>
          <w:szCs w:val="18"/>
        </w:rPr>
        <w:t> čl. 1.7.3 TKP ZEMĚMĚŘICKÁ ČINNOST ZAJIŠŤOVANÁ ZHOTOVITELEM</w:t>
      </w:r>
      <w:bookmarkEnd w:id="1308"/>
      <w:r w:rsidRPr="0029692D">
        <w:rPr>
          <w:sz w:val="18"/>
          <w:szCs w:val="18"/>
        </w:rPr>
        <w:t xml:space="preserve"> a předá AZI Objednatele ke kontrole.</w:t>
      </w:r>
    </w:p>
    <w:p w14:paraId="7BC7F3B6"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w:t>
      </w:r>
      <w:proofErr w:type="gramStart"/>
      <w:r w:rsidRPr="0029692D">
        <w:rPr>
          <w:sz w:val="18"/>
          <w:szCs w:val="18"/>
        </w:rPr>
        <w:t>ŽBP</w:t>
      </w:r>
      <w:proofErr w:type="gramEnd"/>
      <w:r w:rsidRPr="0029692D">
        <w:rPr>
          <w:sz w:val="18"/>
          <w:szCs w:val="18"/>
        </w:rPr>
        <w:t xml:space="preserve"> a to na</w:t>
      </w:r>
      <w:r w:rsidRPr="0029692D">
        <w:t xml:space="preserve"> </w:t>
      </w:r>
      <w:r w:rsidRPr="0029692D">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lastRenderedPageBreak/>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V případě úpravy GPK metodou propracování (popř. metodou zmenšování chyb) bude její zaměření součástí dokumentace zaměření skutečného stavu.</w:t>
      </w:r>
    </w:p>
    <w:p w14:paraId="70E96521" w14:textId="77777777" w:rsidR="001B29A7" w:rsidRPr="0029692D" w:rsidRDefault="001B29A7">
      <w:pPr>
        <w:numPr>
          <w:ilvl w:val="2"/>
          <w:numId w:val="9"/>
        </w:numPr>
        <w:shd w:val="clear" w:color="auto" w:fill="FFFFFF" w:themeFill="background1"/>
        <w:spacing w:after="120" w:line="264" w:lineRule="auto"/>
        <w:jc w:val="both"/>
        <w:rPr>
          <w:sz w:val="18"/>
          <w:szCs w:val="18"/>
        </w:rPr>
        <w:pPrChange w:id="1309" w:author="Fiala Roman, Ing." w:date="2024-05-21T12:30:00Z">
          <w:pPr>
            <w:numPr>
              <w:ilvl w:val="2"/>
              <w:numId w:val="9"/>
            </w:numPr>
            <w:tabs>
              <w:tab w:val="num" w:pos="737"/>
            </w:tabs>
            <w:spacing w:after="120" w:line="264" w:lineRule="auto"/>
            <w:ind w:left="737" w:hanging="737"/>
            <w:jc w:val="both"/>
          </w:pPr>
        </w:pPrChange>
      </w:pPr>
      <w:r w:rsidRPr="0029692D">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44D98512" w14:textId="77777777" w:rsidR="001B29A7" w:rsidRPr="0029692D" w:rsidRDefault="001B29A7">
      <w:pPr>
        <w:numPr>
          <w:ilvl w:val="2"/>
          <w:numId w:val="9"/>
        </w:numPr>
        <w:shd w:val="clear" w:color="auto" w:fill="FFFFFF" w:themeFill="background1"/>
        <w:spacing w:after="120" w:line="264" w:lineRule="auto"/>
        <w:jc w:val="both"/>
        <w:rPr>
          <w:sz w:val="18"/>
          <w:szCs w:val="18"/>
          <w:rPrChange w:id="1310" w:author="Fiala Roman, Ing." w:date="2024-05-29T11:13:00Z">
            <w:rPr>
              <w:sz w:val="18"/>
              <w:szCs w:val="18"/>
              <w:highlight w:val="green"/>
            </w:rPr>
          </w:rPrChange>
        </w:rPr>
        <w:pPrChange w:id="1311" w:author="Fiala Roman, Ing." w:date="2024-05-21T12:30:00Z">
          <w:pPr>
            <w:numPr>
              <w:ilvl w:val="2"/>
              <w:numId w:val="9"/>
            </w:numPr>
            <w:tabs>
              <w:tab w:val="num" w:pos="737"/>
            </w:tabs>
            <w:spacing w:after="120" w:line="264" w:lineRule="auto"/>
            <w:ind w:left="737" w:hanging="737"/>
            <w:jc w:val="both"/>
          </w:pPr>
        </w:pPrChange>
      </w:pPr>
      <w:r w:rsidRPr="0029692D">
        <w:rPr>
          <w:sz w:val="18"/>
          <w:szCs w:val="18"/>
          <w:rPrChange w:id="1312" w:author="Fiala Roman, Ing." w:date="2024-05-29T11:13:00Z">
            <w:rPr>
              <w:sz w:val="18"/>
              <w:szCs w:val="18"/>
              <w:highlight w:val="green"/>
            </w:rPr>
          </w:rPrChange>
        </w:rPr>
        <w:t>Nedílnou součástí odevzdání je také projektová dokumentace PPK, případně její aktualizovaná verze, pokud došlo vlivem stavebních prací k její úpravě (např. i změna nivelety).</w:t>
      </w:r>
    </w:p>
    <w:p w14:paraId="67D2D489"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1E30732C" w14:textId="77777777" w:rsidR="001B29A7" w:rsidRPr="0029692D" w:rsidRDefault="001B29A7" w:rsidP="001B29A7">
      <w:pPr>
        <w:numPr>
          <w:ilvl w:val="2"/>
          <w:numId w:val="9"/>
        </w:numPr>
        <w:spacing w:after="120" w:line="264" w:lineRule="auto"/>
        <w:jc w:val="both"/>
        <w:rPr>
          <w:sz w:val="18"/>
          <w:szCs w:val="18"/>
          <w:rPrChange w:id="1313" w:author="Fiala Roman, Ing." w:date="2024-05-29T11:13:00Z">
            <w:rPr>
              <w:sz w:val="18"/>
              <w:szCs w:val="18"/>
              <w:highlight w:val="green"/>
            </w:rPr>
          </w:rPrChange>
        </w:rPr>
      </w:pPr>
      <w:r w:rsidRPr="0029692D">
        <w:rPr>
          <w:sz w:val="18"/>
          <w:szCs w:val="18"/>
          <w:rPrChange w:id="1314" w:author="Fiala Roman, Ing." w:date="2024-05-29T11:13:00Z">
            <w:rPr>
              <w:sz w:val="18"/>
              <w:szCs w:val="18"/>
              <w:highlight w:val="green"/>
            </w:rPr>
          </w:rPrChange>
        </w:rPr>
        <w:t xml:space="preserve">Po úpravě GPK Zhotovitel zajistí zaměření všech kolejových objektů (např. </w:t>
      </w:r>
      <w:proofErr w:type="spellStart"/>
      <w:r w:rsidRPr="0029692D">
        <w:rPr>
          <w:sz w:val="18"/>
          <w:szCs w:val="18"/>
          <w:rPrChange w:id="1315" w:author="Fiala Roman, Ing." w:date="2024-05-29T11:13:00Z">
            <w:rPr>
              <w:sz w:val="18"/>
              <w:szCs w:val="18"/>
              <w:highlight w:val="green"/>
            </w:rPr>
          </w:rPrChange>
        </w:rPr>
        <w:t>balíza</w:t>
      </w:r>
      <w:proofErr w:type="spellEnd"/>
      <w:r w:rsidRPr="0029692D">
        <w:rPr>
          <w:sz w:val="18"/>
          <w:szCs w:val="18"/>
          <w:rPrChange w:id="1316" w:author="Fiala Roman, Ing." w:date="2024-05-29T11:13:00Z">
            <w:rPr>
              <w:sz w:val="18"/>
              <w:szCs w:val="18"/>
              <w:highlight w:val="green"/>
            </w:rPr>
          </w:rPrChange>
        </w:rPr>
        <w:t xml:space="preserve">, kolejnicový </w:t>
      </w:r>
      <w:proofErr w:type="spellStart"/>
      <w:r w:rsidRPr="0029692D">
        <w:rPr>
          <w:sz w:val="18"/>
          <w:szCs w:val="18"/>
          <w:rPrChange w:id="1317" w:author="Fiala Roman, Ing." w:date="2024-05-29T11:13:00Z">
            <w:rPr>
              <w:sz w:val="18"/>
              <w:szCs w:val="18"/>
              <w:highlight w:val="green"/>
            </w:rPr>
          </w:rPrChange>
        </w:rPr>
        <w:t>mazník</w:t>
      </w:r>
      <w:proofErr w:type="spellEnd"/>
      <w:r w:rsidRPr="0029692D">
        <w:rPr>
          <w:sz w:val="18"/>
          <w:szCs w:val="18"/>
          <w:rPrChange w:id="1318" w:author="Fiala Roman, Ing." w:date="2024-05-29T11:13:00Z">
            <w:rPr>
              <w:sz w:val="18"/>
              <w:szCs w:val="18"/>
              <w:highlight w:val="green"/>
            </w:rPr>
          </w:rPrChange>
        </w:rPr>
        <w:t>, snímač počítače náprav, kolejová brzda, výkolejka a další), u kterých došlo ke změně polohy a výšky při úpravě GPK a následně zapracuje do DSPS.</w:t>
      </w:r>
    </w:p>
    <w:p w14:paraId="43BF2BF0"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18055E92" w14:textId="557160BA" w:rsidR="001B29A7" w:rsidRPr="0029692D" w:rsidRDefault="001B29A7" w:rsidP="001B29A7">
      <w:pPr>
        <w:numPr>
          <w:ilvl w:val="2"/>
          <w:numId w:val="9"/>
        </w:numPr>
        <w:spacing w:after="120" w:line="264" w:lineRule="auto"/>
        <w:jc w:val="both"/>
        <w:rPr>
          <w:sz w:val="18"/>
          <w:szCs w:val="18"/>
          <w:rPrChange w:id="1319" w:author="Fiala Roman, Ing." w:date="2024-05-29T11:13:00Z">
            <w:rPr>
              <w:sz w:val="18"/>
              <w:szCs w:val="18"/>
              <w:highlight w:val="green"/>
            </w:rPr>
          </w:rPrChange>
        </w:rPr>
      </w:pPr>
      <w:r w:rsidRPr="0029692D">
        <w:rPr>
          <w:sz w:val="18"/>
          <w:szCs w:val="18"/>
          <w:rPrChange w:id="1320" w:author="Fiala Roman, Ing." w:date="2024-05-29T11:13:00Z">
            <w:rPr>
              <w:sz w:val="18"/>
              <w:szCs w:val="18"/>
              <w:highlight w:val="green"/>
            </w:rPr>
          </w:rPrChange>
        </w:rPr>
        <w:t xml:space="preserve">Pro stanovení rozsahu šířky věcného břemene pro PS, SO, které jsou anebo budou ve správě či vlastnictví Správy železnic, platí tabulka Rozsah věcných břemen ke stažení na webovém odkazu </w:t>
      </w:r>
      <w:r w:rsidR="00563021" w:rsidRPr="0029692D">
        <w:fldChar w:fldCharType="begin"/>
      </w:r>
      <w:r w:rsidR="00563021" w:rsidRPr="0029692D">
        <w:instrText xml:space="preserve"> HYPERLINK "https://www.spravazeleznic.cz/stavby-zakazky/podklady-pro-zhotovitele/zaborovy-elaborat" </w:instrText>
      </w:r>
      <w:r w:rsidR="00563021" w:rsidRPr="0029692D">
        <w:rPr>
          <w:rPrChange w:id="1321" w:author="Fiala Roman, Ing." w:date="2024-05-29T11:13:00Z">
            <w:rPr>
              <w:rStyle w:val="Hypertextovodkaz"/>
              <w:noProof w:val="0"/>
              <w:sz w:val="18"/>
              <w:szCs w:val="18"/>
              <w:highlight w:val="green"/>
            </w:rPr>
          </w:rPrChange>
        </w:rPr>
        <w:fldChar w:fldCharType="separate"/>
      </w:r>
      <w:r w:rsidR="00676AF9" w:rsidRPr="0029692D">
        <w:rPr>
          <w:rStyle w:val="Hypertextovodkaz"/>
          <w:noProof w:val="0"/>
          <w:color w:val="auto"/>
          <w:sz w:val="18"/>
          <w:szCs w:val="18"/>
          <w:rPrChange w:id="1322" w:author="Fiala Roman, Ing." w:date="2024-05-29T11:13:00Z">
            <w:rPr>
              <w:rStyle w:val="Hypertextovodkaz"/>
              <w:noProof w:val="0"/>
              <w:sz w:val="18"/>
              <w:szCs w:val="18"/>
              <w:highlight w:val="green"/>
            </w:rPr>
          </w:rPrChange>
        </w:rPr>
        <w:t>https://www.spravazeleznic.cz/stavby-zakazky/podklady-pro-zhotovitele/zaborovy-elaborat</w:t>
      </w:r>
      <w:r w:rsidR="00563021" w:rsidRPr="0029692D">
        <w:rPr>
          <w:rStyle w:val="Hypertextovodkaz"/>
          <w:noProof w:val="0"/>
          <w:color w:val="auto"/>
          <w:sz w:val="18"/>
          <w:szCs w:val="18"/>
          <w:rPrChange w:id="1323" w:author="Fiala Roman, Ing." w:date="2024-05-29T11:13:00Z">
            <w:rPr>
              <w:rStyle w:val="Hypertextovodkaz"/>
              <w:noProof w:val="0"/>
              <w:sz w:val="18"/>
              <w:szCs w:val="18"/>
              <w:highlight w:val="green"/>
            </w:rPr>
          </w:rPrChange>
        </w:rPr>
        <w:fldChar w:fldCharType="end"/>
      </w:r>
    </w:p>
    <w:p w14:paraId="1D6AAFDB" w14:textId="6AF62376" w:rsidR="00676AF9" w:rsidRPr="0029692D" w:rsidRDefault="00676AF9" w:rsidP="006F1796">
      <w:pPr>
        <w:pStyle w:val="Text2-1"/>
      </w:pPr>
      <w:r w:rsidRPr="0029692D">
        <w:rPr>
          <w:rPrChange w:id="1324" w:author="Fiala Roman, Ing." w:date="2024-05-29T11:13:00Z">
            <w:rPr>
              <w:highlight w:val="green"/>
            </w:rPr>
          </w:rPrChange>
        </w:rPr>
        <w:t>Zhotovitel zahájí vyhotovení podkladů pro majetkoprávní vypořádání stavby na základě zaměření skutečného provedení jednotlivých PS/SO bezodkladně po jejich dokončení, nejpozději do 3 měsíců od jejich dokončení</w:t>
      </w:r>
      <w:r w:rsidRPr="0029692D">
        <w:t>.</w:t>
      </w:r>
    </w:p>
    <w:p w14:paraId="2109CC5A" w14:textId="77777777" w:rsidR="001B29A7" w:rsidRPr="0029692D" w:rsidRDefault="001B29A7" w:rsidP="001B29A7">
      <w:pPr>
        <w:numPr>
          <w:ilvl w:val="2"/>
          <w:numId w:val="9"/>
        </w:numPr>
        <w:spacing w:after="120" w:line="264" w:lineRule="auto"/>
        <w:jc w:val="both"/>
        <w:rPr>
          <w:sz w:val="18"/>
          <w:szCs w:val="18"/>
          <w:rPrChange w:id="1325" w:author="Fiala Roman, Ing." w:date="2024-05-29T11:13:00Z">
            <w:rPr>
              <w:sz w:val="18"/>
              <w:szCs w:val="18"/>
              <w:highlight w:val="green"/>
            </w:rPr>
          </w:rPrChange>
        </w:rPr>
      </w:pPr>
      <w:r w:rsidRPr="0029692D">
        <w:rPr>
          <w:sz w:val="18"/>
          <w:szCs w:val="18"/>
          <w:rPrChange w:id="1326" w:author="Fiala Roman, Ing." w:date="2024-05-29T11:13:00Z">
            <w:rPr>
              <w:sz w:val="18"/>
              <w:szCs w:val="18"/>
              <w:highlight w:val="green"/>
            </w:rPr>
          </w:rPrChange>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0FF14CD9" w14:textId="519F8F6E" w:rsidR="001B29A7" w:rsidRPr="0029692D" w:rsidDel="004E76B8" w:rsidRDefault="001B29A7" w:rsidP="001B29A7">
      <w:pPr>
        <w:spacing w:after="120" w:line="264" w:lineRule="auto"/>
        <w:jc w:val="both"/>
        <w:rPr>
          <w:del w:id="1327" w:author="Fiala Roman, Ing." w:date="2024-05-21T12:31:00Z"/>
          <w:i/>
          <w:sz w:val="18"/>
          <w:szCs w:val="18"/>
          <w:rPrChange w:id="1328" w:author="Fiala Roman, Ing." w:date="2024-05-29T11:13:00Z">
            <w:rPr>
              <w:del w:id="1329" w:author="Fiala Roman, Ing." w:date="2024-05-21T12:31:00Z"/>
              <w:i/>
              <w:color w:val="00A1E0"/>
              <w:sz w:val="18"/>
              <w:szCs w:val="18"/>
            </w:rPr>
          </w:rPrChange>
        </w:rPr>
      </w:pPr>
      <w:del w:id="1330" w:author="Fiala Roman, Ing." w:date="2024-05-21T12:31:00Z">
        <w:r w:rsidRPr="0029692D" w:rsidDel="004E76B8">
          <w:rPr>
            <w:i/>
            <w:sz w:val="18"/>
            <w:szCs w:val="18"/>
            <w:rPrChange w:id="1331" w:author="Fiala Roman, Ing." w:date="2024-05-29T11:13:00Z">
              <w:rPr>
                <w:i/>
                <w:color w:val="00A1E0"/>
                <w:sz w:val="18"/>
                <w:szCs w:val="18"/>
              </w:rPr>
            </w:rPrChange>
          </w:rPr>
          <w:delText>Použít je-li to pro trať relevantní</w:delText>
        </w:r>
      </w:del>
    </w:p>
    <w:p w14:paraId="371DE47E" w14:textId="5E6A42B8" w:rsidR="001B29A7" w:rsidRPr="0029692D" w:rsidRDefault="001B29A7" w:rsidP="001B29A7">
      <w:pPr>
        <w:numPr>
          <w:ilvl w:val="2"/>
          <w:numId w:val="9"/>
        </w:numPr>
        <w:spacing w:after="120" w:line="264" w:lineRule="auto"/>
        <w:jc w:val="both"/>
        <w:rPr>
          <w:sz w:val="18"/>
          <w:szCs w:val="18"/>
          <w:rPrChange w:id="1332" w:author="Fiala Roman, Ing." w:date="2024-05-29T11:13:00Z">
            <w:rPr>
              <w:sz w:val="18"/>
              <w:szCs w:val="18"/>
              <w:highlight w:val="green"/>
            </w:rPr>
          </w:rPrChange>
        </w:rPr>
      </w:pPr>
      <w:r w:rsidRPr="0029692D">
        <w:rPr>
          <w:b/>
          <w:sz w:val="18"/>
          <w:szCs w:val="18"/>
          <w:rPrChange w:id="1333" w:author="Fiala Roman, Ing." w:date="2024-05-29T11:13:00Z">
            <w:rPr>
              <w:b/>
              <w:sz w:val="18"/>
              <w:szCs w:val="18"/>
              <w:highlight w:val="green"/>
            </w:rPr>
          </w:rPrChange>
        </w:rPr>
        <w:t>Na neelektrizovaných tratích</w:t>
      </w:r>
      <w:r w:rsidRPr="0029692D">
        <w:rPr>
          <w:sz w:val="18"/>
          <w:szCs w:val="18"/>
          <w:rPrChange w:id="1334" w:author="Fiala Roman, Ing." w:date="2024-05-29T11:13:00Z">
            <w:rPr>
              <w:sz w:val="18"/>
              <w:szCs w:val="18"/>
              <w:highlight w:val="green"/>
            </w:rPr>
          </w:rPrChange>
        </w:rPr>
        <w:t xml:space="preserve"> platí pro zřizování zajištění PPK postupy dle dopisu Ředitele O13, čj. 168954/2021-SŽ-GŘ-O13, Zajištění prostorové polohy na neelektrizovaných tratích SŽ (viz příloha </w:t>
      </w:r>
      <w:r w:rsidR="002F572B" w:rsidRPr="0029692D">
        <w:rPr>
          <w:sz w:val="18"/>
          <w:szCs w:val="18"/>
          <w:rPrChange w:id="1335" w:author="Fiala Roman, Ing." w:date="2024-05-29T11:13:00Z">
            <w:rPr>
              <w:sz w:val="18"/>
              <w:szCs w:val="18"/>
              <w:highlight w:val="yellow"/>
            </w:rPr>
          </w:rPrChange>
        </w:rPr>
        <w:fldChar w:fldCharType="begin"/>
      </w:r>
      <w:r w:rsidR="002F572B" w:rsidRPr="0029692D">
        <w:rPr>
          <w:sz w:val="18"/>
          <w:szCs w:val="18"/>
          <w:rPrChange w:id="1336" w:author="Fiala Roman, Ing." w:date="2024-05-29T11:13:00Z">
            <w:rPr>
              <w:sz w:val="18"/>
              <w:szCs w:val="18"/>
              <w:highlight w:val="green"/>
            </w:rPr>
          </w:rPrChange>
        </w:rPr>
        <w:instrText xml:space="preserve"> REF _Ref88573787 \r \h </w:instrText>
      </w:r>
      <w:r w:rsidR="004E76B8" w:rsidRPr="0029692D">
        <w:rPr>
          <w:sz w:val="18"/>
          <w:szCs w:val="18"/>
        </w:rPr>
        <w:instrText xml:space="preserve"> \* MERGEFORMAT </w:instrText>
      </w:r>
      <w:r w:rsidR="002F572B" w:rsidRPr="0029692D">
        <w:rPr>
          <w:sz w:val="18"/>
          <w:szCs w:val="18"/>
          <w:rPrChange w:id="1337" w:author="Fiala Roman, Ing." w:date="2024-05-29T11:13:00Z">
            <w:rPr>
              <w:sz w:val="18"/>
              <w:szCs w:val="18"/>
            </w:rPr>
          </w:rPrChange>
        </w:rPr>
      </w:r>
      <w:r w:rsidR="002F572B" w:rsidRPr="0029692D">
        <w:rPr>
          <w:sz w:val="18"/>
          <w:szCs w:val="18"/>
          <w:rPrChange w:id="1338" w:author="Fiala Roman, Ing." w:date="2024-05-29T11:13:00Z">
            <w:rPr>
              <w:sz w:val="18"/>
              <w:szCs w:val="18"/>
              <w:highlight w:val="yellow"/>
            </w:rPr>
          </w:rPrChange>
        </w:rPr>
        <w:fldChar w:fldCharType="separate"/>
      </w:r>
      <w:r w:rsidR="004F5914" w:rsidRPr="0029692D">
        <w:rPr>
          <w:sz w:val="18"/>
          <w:szCs w:val="18"/>
          <w:rPrChange w:id="1339" w:author="Fiala Roman, Ing." w:date="2024-05-29T11:13:00Z">
            <w:rPr>
              <w:sz w:val="18"/>
              <w:szCs w:val="18"/>
              <w:highlight w:val="green"/>
            </w:rPr>
          </w:rPrChange>
        </w:rPr>
        <w:t>7.1.1</w:t>
      </w:r>
      <w:r w:rsidR="002F572B" w:rsidRPr="0029692D">
        <w:rPr>
          <w:sz w:val="18"/>
          <w:szCs w:val="18"/>
          <w:rPrChange w:id="1340" w:author="Fiala Roman, Ing." w:date="2024-05-29T11:13:00Z">
            <w:rPr>
              <w:sz w:val="18"/>
              <w:szCs w:val="18"/>
              <w:highlight w:val="yellow"/>
            </w:rPr>
          </w:rPrChange>
        </w:rPr>
        <w:fldChar w:fldCharType="end"/>
      </w:r>
      <w:r w:rsidRPr="0029692D">
        <w:rPr>
          <w:sz w:val="18"/>
          <w:szCs w:val="18"/>
          <w:rPrChange w:id="1341" w:author="Fiala Roman, Ing." w:date="2024-05-29T11:13:00Z">
            <w:rPr>
              <w:sz w:val="18"/>
              <w:szCs w:val="18"/>
              <w:highlight w:val="green"/>
            </w:rPr>
          </w:rPrChange>
        </w:rPr>
        <w:t xml:space="preserve">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10D39071" w14:textId="20B63E29" w:rsidR="001B29A7" w:rsidRPr="0029692D" w:rsidDel="004E76B8" w:rsidRDefault="001B29A7" w:rsidP="001B29A7">
      <w:pPr>
        <w:numPr>
          <w:ilvl w:val="2"/>
          <w:numId w:val="9"/>
        </w:numPr>
        <w:spacing w:after="120" w:line="264" w:lineRule="auto"/>
        <w:jc w:val="both"/>
        <w:rPr>
          <w:del w:id="1342" w:author="Fiala Roman, Ing." w:date="2024-05-21T12:31:00Z"/>
          <w:sz w:val="18"/>
          <w:szCs w:val="18"/>
          <w:rPrChange w:id="1343" w:author="Fiala Roman, Ing." w:date="2024-05-29T11:13:00Z">
            <w:rPr>
              <w:del w:id="1344" w:author="Fiala Roman, Ing." w:date="2024-05-21T12:31:00Z"/>
              <w:sz w:val="18"/>
              <w:szCs w:val="18"/>
              <w:highlight w:val="green"/>
            </w:rPr>
          </w:rPrChange>
        </w:rPr>
      </w:pPr>
      <w:del w:id="1345" w:author="Fiala Roman, Ing." w:date="2024-05-21T12:31:00Z">
        <w:r w:rsidRPr="0029692D" w:rsidDel="004E76B8">
          <w:rPr>
            <w:sz w:val="18"/>
            <w:szCs w:val="18"/>
            <w:rPrChange w:id="1346" w:author="Fiala Roman, Ing." w:date="2024-05-29T11:13:00Z">
              <w:rPr>
                <w:sz w:val="18"/>
                <w:szCs w:val="18"/>
                <w:highlight w:val="green"/>
              </w:rPr>
            </w:rPrChange>
          </w:rPr>
          <w:delText>……………..</w:delText>
        </w:r>
      </w:del>
    </w:p>
    <w:p w14:paraId="1F58EA49" w14:textId="5B3816B1" w:rsidR="001B29A7" w:rsidRPr="0029692D" w:rsidDel="004E76B8" w:rsidRDefault="001B29A7" w:rsidP="001B29A7">
      <w:pPr>
        <w:numPr>
          <w:ilvl w:val="0"/>
          <w:numId w:val="23"/>
        </w:numPr>
        <w:spacing w:after="120" w:line="264" w:lineRule="auto"/>
        <w:ind w:left="360"/>
        <w:jc w:val="both"/>
        <w:rPr>
          <w:del w:id="1347" w:author="Fiala Roman, Ing." w:date="2024-05-21T12:31:00Z"/>
          <w:i/>
          <w:sz w:val="18"/>
          <w:szCs w:val="18"/>
          <w:rPrChange w:id="1348" w:author="Fiala Roman, Ing." w:date="2024-05-29T11:13:00Z">
            <w:rPr>
              <w:del w:id="1349" w:author="Fiala Roman, Ing." w:date="2024-05-21T12:31:00Z"/>
              <w:i/>
              <w:color w:val="00A1E0"/>
              <w:sz w:val="18"/>
              <w:szCs w:val="18"/>
            </w:rPr>
          </w:rPrChange>
        </w:rPr>
      </w:pPr>
      <w:del w:id="1350" w:author="Fiala Roman, Ing." w:date="2024-05-21T12:31:00Z">
        <w:r w:rsidRPr="0029692D" w:rsidDel="004E76B8">
          <w:rPr>
            <w:i/>
            <w:sz w:val="18"/>
            <w:szCs w:val="18"/>
            <w:rPrChange w:id="1351" w:author="Fiala Roman, Ing." w:date="2024-05-29T11:13:00Z">
              <w:rPr>
                <w:i/>
                <w:color w:val="00A1E0"/>
                <w:sz w:val="18"/>
                <w:szCs w:val="18"/>
              </w:rPr>
            </w:rPrChange>
          </w:rPr>
          <w:delText>Uvedou se případné další specifické požadavky na zeměměřickou činnost Zhotovitele a geodetickou dokumentaci</w:delText>
        </w:r>
      </w:del>
    </w:p>
    <w:p w14:paraId="3120C4F1" w14:textId="77777777" w:rsidR="001B29A7" w:rsidRPr="0029692D" w:rsidRDefault="001B29A7" w:rsidP="001B29A7">
      <w:pPr>
        <w:keepNext/>
        <w:numPr>
          <w:ilvl w:val="1"/>
          <w:numId w:val="9"/>
        </w:numPr>
        <w:spacing w:before="200" w:after="120" w:line="264" w:lineRule="auto"/>
        <w:outlineLvl w:val="1"/>
        <w:rPr>
          <w:b/>
          <w:szCs w:val="18"/>
        </w:rPr>
      </w:pPr>
      <w:bookmarkStart w:id="1352" w:name="_Toc6410438"/>
      <w:bookmarkStart w:id="1353" w:name="_Toc146112646"/>
      <w:bookmarkStart w:id="1354" w:name="_Toc164150049"/>
      <w:r w:rsidRPr="0029692D">
        <w:rPr>
          <w:b/>
          <w:szCs w:val="18"/>
        </w:rPr>
        <w:lastRenderedPageBreak/>
        <w:t>Doklady překládané zhotovitelem</w:t>
      </w:r>
      <w:bookmarkEnd w:id="1352"/>
      <w:bookmarkEnd w:id="1353"/>
      <w:bookmarkEnd w:id="1354"/>
    </w:p>
    <w:p w14:paraId="513023E5"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Pokud již Zhotovitel nepředložil dále uvedené doklady pře</w:t>
      </w:r>
      <w:r w:rsidR="004605F6" w:rsidRPr="0029692D">
        <w:rPr>
          <w:sz w:val="18"/>
          <w:szCs w:val="18"/>
        </w:rPr>
        <w:t>d</w:t>
      </w:r>
      <w:r w:rsidRPr="0029692D">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p>
    <w:p w14:paraId="3EDDF9EF" w14:textId="3674187E" w:rsidR="001B29A7" w:rsidRPr="0029692D" w:rsidDel="004E76B8" w:rsidRDefault="001B29A7" w:rsidP="001B29A7">
      <w:pPr>
        <w:spacing w:after="120" w:line="264" w:lineRule="auto"/>
        <w:jc w:val="both"/>
        <w:rPr>
          <w:del w:id="1355" w:author="Fiala Roman, Ing." w:date="2024-05-21T12:33:00Z"/>
          <w:b/>
          <w:i/>
          <w:sz w:val="18"/>
          <w:szCs w:val="18"/>
          <w:rPrChange w:id="1356" w:author="Fiala Roman, Ing." w:date="2024-05-29T11:13:00Z">
            <w:rPr>
              <w:del w:id="1357" w:author="Fiala Roman, Ing." w:date="2024-05-21T12:33:00Z"/>
              <w:b/>
              <w:i/>
              <w:color w:val="00A1E0"/>
              <w:sz w:val="18"/>
              <w:szCs w:val="18"/>
            </w:rPr>
          </w:rPrChange>
        </w:rPr>
      </w:pPr>
      <w:del w:id="1358" w:author="Fiala Roman, Ing." w:date="2024-05-21T12:33:00Z">
        <w:r w:rsidRPr="0029692D" w:rsidDel="004E76B8">
          <w:rPr>
            <w:b/>
            <w:i/>
            <w:sz w:val="18"/>
            <w:szCs w:val="18"/>
            <w:rPrChange w:id="1359" w:author="Fiala Roman, Ing." w:date="2024-05-29T11:13:00Z">
              <w:rPr>
                <w:b/>
                <w:i/>
                <w:color w:val="00A1E0"/>
                <w:sz w:val="18"/>
                <w:szCs w:val="18"/>
              </w:rPr>
            </w:rPrChange>
          </w:rPr>
          <w:delText xml:space="preserve">Zde je možné uvést konkrétní doklady, počty osob a další …, které jsou Objednatelem požadovány pro tuto stavbu, povinně k předložení před zahájením prací, jako jsou </w:delText>
        </w:r>
        <w:r w:rsidRPr="0029692D" w:rsidDel="004E76B8">
          <w:rPr>
            <w:i/>
            <w:sz w:val="18"/>
            <w:szCs w:val="18"/>
            <w:rPrChange w:id="1360" w:author="Fiala Roman, Ing." w:date="2024-05-29T11:13:00Z">
              <w:rPr>
                <w:i/>
                <w:color w:val="00A1E0"/>
                <w:sz w:val="18"/>
                <w:szCs w:val="18"/>
              </w:rPr>
            </w:rPrChange>
          </w:rPr>
          <w:delText xml:space="preserve">například (Povinnost předložit příslušné doklady je již uvedena v OP, ZOP, a v dalších interních předpisech. V případě, že není potřeba zdůraznění některých profesí, či jiného, než běžného počtu osob, </w:delText>
        </w:r>
        <w:r w:rsidRPr="0029692D" w:rsidDel="004E76B8">
          <w:rPr>
            <w:i/>
            <w:sz w:val="18"/>
            <w:szCs w:val="18"/>
            <w:u w:val="single"/>
            <w:rPrChange w:id="1361" w:author="Fiala Roman, Ing." w:date="2024-05-29T11:13:00Z">
              <w:rPr>
                <w:i/>
                <w:color w:val="00A1E0"/>
                <w:sz w:val="18"/>
                <w:szCs w:val="18"/>
                <w:u w:val="single"/>
              </w:rPr>
            </w:rPrChange>
          </w:rPr>
          <w:delText>není nutno kvalifikace uvádět</w:delText>
        </w:r>
        <w:r w:rsidRPr="0029692D" w:rsidDel="004E76B8">
          <w:rPr>
            <w:i/>
            <w:sz w:val="18"/>
            <w:szCs w:val="18"/>
            <w:rPrChange w:id="1362" w:author="Fiala Roman, Ing." w:date="2024-05-29T11:13:00Z">
              <w:rPr>
                <w:i/>
                <w:color w:val="00A1E0"/>
                <w:sz w:val="18"/>
                <w:szCs w:val="18"/>
              </w:rPr>
            </w:rPrChange>
          </w:rPr>
          <w:delText>). Uvedené kvalifikace jsou pouze příklad.</w:delText>
        </w:r>
        <w:r w:rsidRPr="0029692D" w:rsidDel="004E76B8">
          <w:rPr>
            <w:b/>
            <w:i/>
            <w:sz w:val="18"/>
            <w:szCs w:val="18"/>
            <w:rPrChange w:id="1363" w:author="Fiala Roman, Ing." w:date="2024-05-29T11:13:00Z">
              <w:rPr>
                <w:b/>
                <w:i/>
                <w:color w:val="00A1E0"/>
                <w:sz w:val="18"/>
                <w:szCs w:val="18"/>
              </w:rPr>
            </w:rPrChange>
          </w:rPr>
          <w:delText xml:space="preserve"> ZHOTOVITEL JE POVINEN PRACOVAT DLE PLATNÝCH PŘEDPISŮ SŽ, TZN. I DLE Zam1 A PROTO NENÍ NUTNÉ VYJMENOVÁVAT KVALIFIKACE, POKUD SE NEJEDNÁ O ZVLÁŠTNOST VZHLEDEM K UVEDENÉ STAVBĚ:</w:delText>
        </w:r>
      </w:del>
    </w:p>
    <w:p w14:paraId="184F8455" w14:textId="77777777" w:rsidR="004E76B8" w:rsidRPr="0029692D" w:rsidRDefault="004E76B8" w:rsidP="004E76B8">
      <w:pPr>
        <w:pStyle w:val="Text2-1"/>
        <w:rPr>
          <w:ins w:id="1364" w:author="Fiala Roman, Ing." w:date="2024-05-21T12:33:00Z"/>
        </w:rPr>
      </w:pPr>
      <w:bookmarkStart w:id="1365" w:name="_Toc157502822"/>
      <w:ins w:id="1366" w:author="Fiala Roman, Ing." w:date="2024-05-21T12:33:00Z">
        <w:r w:rsidRPr="0029692D">
          <w:t>Zhotovitel zpracuje technologické předpisy (</w:t>
        </w:r>
        <w:proofErr w:type="spellStart"/>
        <w:r w:rsidRPr="0029692D">
          <w:t>TePř</w:t>
        </w:r>
        <w:proofErr w:type="spellEnd"/>
        <w:r w:rsidRPr="0029692D">
          <w:t>) provádění prací včetně kontrolního a zkušebního plánu v jednotlivých etapách stavby (především v plánované výluce) jednotlivých SO a PS v přiměřeném rozsahu nutném pro realizaci stavby.</w:t>
        </w:r>
      </w:ins>
    </w:p>
    <w:bookmarkEnd w:id="1365"/>
    <w:p w14:paraId="64CA1552" w14:textId="16556AA7" w:rsidR="001B29A7" w:rsidRPr="0029692D" w:rsidDel="004E76B8" w:rsidRDefault="001B29A7" w:rsidP="001B29A7">
      <w:pPr>
        <w:numPr>
          <w:ilvl w:val="2"/>
          <w:numId w:val="9"/>
        </w:numPr>
        <w:spacing w:after="120" w:line="264" w:lineRule="auto"/>
        <w:jc w:val="both"/>
        <w:rPr>
          <w:del w:id="1367" w:author="Fiala Roman, Ing." w:date="2024-05-21T12:33:00Z"/>
          <w:sz w:val="18"/>
          <w:szCs w:val="18"/>
          <w:rPrChange w:id="1368" w:author="Fiala Roman, Ing." w:date="2024-05-29T11:13:00Z">
            <w:rPr>
              <w:del w:id="1369" w:author="Fiala Roman, Ing." w:date="2024-05-21T12:33:00Z"/>
              <w:sz w:val="18"/>
              <w:szCs w:val="18"/>
              <w:highlight w:val="green"/>
            </w:rPr>
          </w:rPrChange>
        </w:rPr>
      </w:pPr>
      <w:del w:id="1370" w:author="Fiala Roman, Ing." w:date="2024-05-21T12:33:00Z">
        <w:r w:rsidRPr="0029692D" w:rsidDel="004E76B8">
          <w:rPr>
            <w:sz w:val="18"/>
            <w:szCs w:val="18"/>
            <w:rPrChange w:id="1371" w:author="Fiala Roman, Ing." w:date="2024-05-29T11:13:00Z">
              <w:rPr>
                <w:sz w:val="18"/>
                <w:szCs w:val="18"/>
                <w:highlight w:val="green"/>
              </w:rPr>
            </w:rPrChange>
          </w:rPr>
          <w:delText xml:space="preserve">Zhotovitel doloží </w:delText>
        </w:r>
        <w:r w:rsidRPr="0029692D" w:rsidDel="004E76B8">
          <w:rPr>
            <w:b/>
            <w:sz w:val="18"/>
            <w:szCs w:val="18"/>
            <w:rPrChange w:id="1372" w:author="Fiala Roman, Ing." w:date="2024-05-29T11:13:00Z">
              <w:rPr>
                <w:b/>
                <w:sz w:val="18"/>
                <w:szCs w:val="18"/>
                <w:highlight w:val="green"/>
              </w:rPr>
            </w:rPrChange>
          </w:rPr>
          <w:delText>mimo jiné</w:delText>
        </w:r>
        <w:r w:rsidRPr="0029692D" w:rsidDel="004E76B8">
          <w:rPr>
            <w:sz w:val="18"/>
            <w:szCs w:val="18"/>
            <w:rPrChange w:id="1373" w:author="Fiala Roman, Ing." w:date="2024-05-29T11:13:00Z">
              <w:rPr>
                <w:sz w:val="18"/>
                <w:szCs w:val="18"/>
                <w:highlight w:val="green"/>
              </w:rPr>
            </w:rPrChange>
          </w:rPr>
          <w:delText xml:space="preserve"> před zahájením prací na železniční dopravní cestě prosté kopie dokladů o kvalifikaci zhotovitelů dle Předpisu o odborné způsobilosti a znalosti osob při provozování dráhy a drážní dopravy SŽ Zam1, v platném znění:</w:delText>
        </w:r>
      </w:del>
    </w:p>
    <w:p w14:paraId="37A0E047" w14:textId="65E935B3" w:rsidR="001B29A7" w:rsidRPr="0029692D" w:rsidDel="004E76B8" w:rsidRDefault="001B29A7" w:rsidP="001B29A7">
      <w:pPr>
        <w:numPr>
          <w:ilvl w:val="0"/>
          <w:numId w:val="4"/>
        </w:numPr>
        <w:spacing w:after="60" w:line="264" w:lineRule="auto"/>
        <w:jc w:val="both"/>
        <w:rPr>
          <w:del w:id="1374" w:author="Fiala Roman, Ing." w:date="2024-05-21T12:33:00Z"/>
          <w:sz w:val="18"/>
          <w:szCs w:val="18"/>
          <w:rPrChange w:id="1375" w:author="Fiala Roman, Ing." w:date="2024-05-29T11:13:00Z">
            <w:rPr>
              <w:del w:id="1376" w:author="Fiala Roman, Ing." w:date="2024-05-21T12:33:00Z"/>
              <w:sz w:val="18"/>
              <w:szCs w:val="18"/>
              <w:highlight w:val="green"/>
            </w:rPr>
          </w:rPrChange>
        </w:rPr>
      </w:pPr>
      <w:del w:id="1377" w:author="Fiala Roman, Ing." w:date="2024-05-21T12:33:00Z">
        <w:r w:rsidRPr="0029692D" w:rsidDel="004E76B8">
          <w:rPr>
            <w:sz w:val="18"/>
            <w:szCs w:val="18"/>
            <w:rPrChange w:id="1378" w:author="Fiala Roman, Ing." w:date="2024-05-29T11:13:00Z">
              <w:rPr>
                <w:sz w:val="18"/>
                <w:szCs w:val="18"/>
                <w:highlight w:val="green"/>
              </w:rPr>
            </w:rPrChange>
          </w:rPr>
          <w:delText xml:space="preserve">…; </w:delText>
        </w:r>
      </w:del>
    </w:p>
    <w:p w14:paraId="31C8D671" w14:textId="3EBDF43C" w:rsidR="001B29A7" w:rsidRPr="0029692D" w:rsidDel="004E76B8" w:rsidRDefault="001B29A7" w:rsidP="001B29A7">
      <w:pPr>
        <w:numPr>
          <w:ilvl w:val="0"/>
          <w:numId w:val="4"/>
        </w:numPr>
        <w:spacing w:after="60" w:line="264" w:lineRule="auto"/>
        <w:jc w:val="both"/>
        <w:rPr>
          <w:del w:id="1379" w:author="Fiala Roman, Ing." w:date="2024-05-21T12:33:00Z"/>
          <w:sz w:val="18"/>
          <w:szCs w:val="18"/>
          <w:rPrChange w:id="1380" w:author="Fiala Roman, Ing." w:date="2024-05-29T11:13:00Z">
            <w:rPr>
              <w:del w:id="1381" w:author="Fiala Roman, Ing." w:date="2024-05-21T12:33:00Z"/>
              <w:sz w:val="18"/>
              <w:szCs w:val="18"/>
              <w:highlight w:val="green"/>
            </w:rPr>
          </w:rPrChange>
        </w:rPr>
      </w:pPr>
      <w:del w:id="1382" w:author="Fiala Roman, Ing." w:date="2024-05-21T12:33:00Z">
        <w:r w:rsidRPr="0029692D" w:rsidDel="004E76B8">
          <w:rPr>
            <w:sz w:val="18"/>
            <w:szCs w:val="18"/>
            <w:rPrChange w:id="1383" w:author="Fiala Roman, Ing." w:date="2024-05-29T11:13:00Z">
              <w:rPr>
                <w:sz w:val="18"/>
                <w:szCs w:val="18"/>
                <w:highlight w:val="green"/>
              </w:rPr>
            </w:rPrChange>
          </w:rPr>
          <w:delText>….</w:delText>
        </w:r>
      </w:del>
    </w:p>
    <w:p w14:paraId="00D76DF1" w14:textId="2D6A983D" w:rsidR="001B29A7" w:rsidRPr="0029692D" w:rsidDel="004E76B8" w:rsidRDefault="001B29A7" w:rsidP="001B29A7">
      <w:pPr>
        <w:numPr>
          <w:ilvl w:val="2"/>
          <w:numId w:val="9"/>
        </w:numPr>
        <w:spacing w:after="120" w:line="264" w:lineRule="auto"/>
        <w:jc w:val="both"/>
        <w:rPr>
          <w:del w:id="1384" w:author="Fiala Roman, Ing." w:date="2024-05-21T12:33:00Z"/>
          <w:sz w:val="18"/>
          <w:szCs w:val="18"/>
          <w:rPrChange w:id="1385" w:author="Fiala Roman, Ing." w:date="2024-05-29T11:13:00Z">
            <w:rPr>
              <w:del w:id="1386" w:author="Fiala Roman, Ing." w:date="2024-05-21T12:33:00Z"/>
              <w:sz w:val="18"/>
              <w:szCs w:val="18"/>
              <w:highlight w:val="green"/>
            </w:rPr>
          </w:rPrChange>
        </w:rPr>
      </w:pPr>
      <w:del w:id="1387" w:author="Fiala Roman, Ing." w:date="2024-05-21T12:33:00Z">
        <w:r w:rsidRPr="0029692D" w:rsidDel="004E76B8">
          <w:rPr>
            <w:sz w:val="18"/>
            <w:szCs w:val="18"/>
            <w:rPrChange w:id="1388" w:author="Fiala Roman, Ing." w:date="2024-05-29T11:13:00Z">
              <w:rPr>
                <w:sz w:val="18"/>
                <w:szCs w:val="18"/>
                <w:highlight w:val="green"/>
              </w:rPr>
            </w:rPrChange>
          </w:rPr>
          <w:delText xml:space="preserve">Výše uvedené doklady upravující odbornou způsobilost musí osvědčit odbornou způsobilost samotného dodavatele (je-li fyzickou osobou) nebo jiné osoby, která bude pro dodavatele příslušnou činnost vykonávat.  </w:delText>
        </w:r>
      </w:del>
    </w:p>
    <w:p w14:paraId="63A17590" w14:textId="755495F3" w:rsidR="001B29A7" w:rsidRPr="0029692D" w:rsidDel="004E76B8" w:rsidRDefault="001B29A7" w:rsidP="001B29A7">
      <w:pPr>
        <w:numPr>
          <w:ilvl w:val="2"/>
          <w:numId w:val="9"/>
        </w:numPr>
        <w:spacing w:after="120" w:line="264" w:lineRule="auto"/>
        <w:jc w:val="both"/>
        <w:rPr>
          <w:del w:id="1389" w:author="Fiala Roman, Ing." w:date="2024-05-21T12:33:00Z"/>
          <w:sz w:val="18"/>
          <w:szCs w:val="18"/>
          <w:rPrChange w:id="1390" w:author="Fiala Roman, Ing." w:date="2024-05-29T11:13:00Z">
            <w:rPr>
              <w:del w:id="1391" w:author="Fiala Roman, Ing." w:date="2024-05-21T12:33:00Z"/>
              <w:sz w:val="18"/>
              <w:szCs w:val="18"/>
              <w:highlight w:val="green"/>
            </w:rPr>
          </w:rPrChange>
        </w:rPr>
      </w:pPr>
      <w:del w:id="1392" w:author="Fiala Roman, Ing." w:date="2024-05-21T12:33:00Z">
        <w:r w:rsidRPr="0029692D" w:rsidDel="004E76B8">
          <w:rPr>
            <w:sz w:val="18"/>
            <w:szCs w:val="18"/>
            <w:rPrChange w:id="1393" w:author="Fiala Roman, Ing." w:date="2024-05-29T11:13:00Z">
              <w:rPr>
                <w:sz w:val="18"/>
                <w:szCs w:val="18"/>
                <w:highlight w:val="green"/>
              </w:rPr>
            </w:rPrChange>
          </w:rPr>
          <w:delText>………….</w:delText>
        </w:r>
      </w:del>
    </w:p>
    <w:p w14:paraId="44280C4D" w14:textId="26C2FF71" w:rsidR="001B29A7" w:rsidRPr="0029692D" w:rsidDel="000E5E35" w:rsidRDefault="001B29A7" w:rsidP="001B29A7">
      <w:pPr>
        <w:keepNext/>
        <w:numPr>
          <w:ilvl w:val="1"/>
          <w:numId w:val="9"/>
        </w:numPr>
        <w:spacing w:before="200" w:after="120" w:line="264" w:lineRule="auto"/>
        <w:outlineLvl w:val="1"/>
        <w:rPr>
          <w:del w:id="1394" w:author="Fiala Roman, Ing." w:date="2024-05-21T12:34:00Z"/>
          <w:b/>
          <w:szCs w:val="18"/>
        </w:rPr>
      </w:pPr>
      <w:bookmarkStart w:id="1395" w:name="_Toc6410439"/>
      <w:bookmarkStart w:id="1396" w:name="_Toc146112647"/>
      <w:bookmarkStart w:id="1397" w:name="_Toc164150050"/>
      <w:del w:id="1398" w:author="Fiala Roman, Ing." w:date="2024-05-21T12:34:00Z">
        <w:r w:rsidRPr="0029692D" w:rsidDel="000E5E35">
          <w:rPr>
            <w:b/>
            <w:szCs w:val="18"/>
          </w:rPr>
          <w:delText>Dokumentace zhotovitele pro stavbu</w:delText>
        </w:r>
        <w:bookmarkEnd w:id="1395"/>
        <w:bookmarkEnd w:id="1396"/>
        <w:bookmarkEnd w:id="1397"/>
      </w:del>
    </w:p>
    <w:p w14:paraId="4F6CB5FF" w14:textId="1B54D8F6" w:rsidR="001B29A7" w:rsidRPr="0029692D" w:rsidDel="004E76B8" w:rsidRDefault="001B29A7" w:rsidP="001B29A7">
      <w:pPr>
        <w:spacing w:after="120" w:line="264" w:lineRule="auto"/>
        <w:jc w:val="both"/>
        <w:rPr>
          <w:del w:id="1399" w:author="Fiala Roman, Ing." w:date="2024-05-21T12:33:00Z"/>
          <w:i/>
          <w:sz w:val="18"/>
          <w:szCs w:val="18"/>
          <w:rPrChange w:id="1400" w:author="Fiala Roman, Ing." w:date="2024-05-29T11:13:00Z">
            <w:rPr>
              <w:del w:id="1401" w:author="Fiala Roman, Ing." w:date="2024-05-21T12:33:00Z"/>
              <w:i/>
              <w:color w:val="00A1E0"/>
              <w:sz w:val="18"/>
              <w:szCs w:val="18"/>
            </w:rPr>
          </w:rPrChange>
        </w:rPr>
      </w:pPr>
      <w:del w:id="1402" w:author="Fiala Roman, Ing." w:date="2024-05-21T12:33:00Z">
        <w:r w:rsidRPr="0029692D" w:rsidDel="004E76B8">
          <w:rPr>
            <w:i/>
            <w:sz w:val="18"/>
            <w:szCs w:val="18"/>
            <w:rPrChange w:id="1403" w:author="Fiala Roman, Ing." w:date="2024-05-29T11:13:00Z">
              <w:rPr>
                <w:i/>
                <w:color w:val="00A1E0"/>
                <w:sz w:val="18"/>
                <w:szCs w:val="18"/>
              </w:rPr>
            </w:rPrChange>
          </w:rPr>
          <w:delText>V případě, že bude požadována konkrétní RDS, bude tato skutečnost uvedena včetně všech požadavků – např.:</w:delText>
        </w:r>
      </w:del>
    </w:p>
    <w:p w14:paraId="188ED12E" w14:textId="028E4C13" w:rsidR="001B29A7" w:rsidRPr="0029692D" w:rsidDel="000E5E35" w:rsidRDefault="001B29A7" w:rsidP="001B29A7">
      <w:pPr>
        <w:numPr>
          <w:ilvl w:val="2"/>
          <w:numId w:val="9"/>
        </w:numPr>
        <w:spacing w:after="120" w:line="264" w:lineRule="auto"/>
        <w:jc w:val="both"/>
        <w:rPr>
          <w:del w:id="1404" w:author="Fiala Roman, Ing." w:date="2024-05-21T12:34:00Z"/>
          <w:sz w:val="18"/>
          <w:szCs w:val="18"/>
          <w:rPrChange w:id="1405" w:author="Fiala Roman, Ing." w:date="2024-05-29T11:13:00Z">
            <w:rPr>
              <w:del w:id="1406" w:author="Fiala Roman, Ing." w:date="2024-05-21T12:34:00Z"/>
              <w:sz w:val="18"/>
              <w:szCs w:val="18"/>
              <w:highlight w:val="green"/>
            </w:rPr>
          </w:rPrChange>
        </w:rPr>
      </w:pPr>
      <w:del w:id="1407" w:author="Fiala Roman, Ing." w:date="2024-05-21T12:34:00Z">
        <w:r w:rsidRPr="0029692D" w:rsidDel="000E5E35">
          <w:rPr>
            <w:sz w:val="18"/>
            <w:szCs w:val="18"/>
            <w:rPrChange w:id="1408" w:author="Fiala Roman, Ing." w:date="2024-05-29T11:13:00Z">
              <w:rPr>
                <w:sz w:val="18"/>
                <w:szCs w:val="18"/>
                <w:highlight w:val="green"/>
              </w:rPr>
            </w:rPrChange>
          </w:rPr>
          <w:delText>Součástí předmětu díla je i vyhotovení Realizační dokumentace stavby (výrobní, montážní, dílenské, dokumentace dodavatele mostních objektů), která v případě potřeby rozpracovává podrobně zadávací dokumentaci (PD</w:delText>
        </w:r>
        <w:r w:rsidR="00676AF9" w:rsidRPr="0029692D" w:rsidDel="000E5E35">
          <w:rPr>
            <w:sz w:val="18"/>
            <w:szCs w:val="18"/>
            <w:rPrChange w:id="1409" w:author="Fiala Roman, Ing." w:date="2024-05-29T11:13:00Z">
              <w:rPr>
                <w:sz w:val="18"/>
                <w:szCs w:val="18"/>
                <w:highlight w:val="green"/>
              </w:rPr>
            </w:rPrChange>
          </w:rPr>
          <w:delText>/</w:delText>
        </w:r>
        <w:r w:rsidRPr="0029692D" w:rsidDel="000E5E35">
          <w:rPr>
            <w:sz w:val="18"/>
            <w:szCs w:val="18"/>
            <w:rPrChange w:id="1410" w:author="Fiala Roman, Ing." w:date="2024-05-29T11:13:00Z">
              <w:rPr>
                <w:sz w:val="18"/>
                <w:szCs w:val="18"/>
                <w:highlight w:val="green"/>
              </w:rPr>
            </w:rPrChange>
          </w:rPr>
          <w:delText>PDPS) s ohledem na znalosti konkrétních dodávaných výrobků, technologií, postupů a výrobních podmínek Zhotovitele. Obsah a rozsah RDS je definován v TKP Staveb státních drah a</w:delText>
        </w:r>
        <w:r w:rsidR="004C5675" w:rsidRPr="0029692D" w:rsidDel="000E5E35">
          <w:rPr>
            <w:sz w:val="18"/>
            <w:szCs w:val="18"/>
            <w:rPrChange w:id="1411" w:author="Fiala Roman, Ing." w:date="2024-05-29T11:13:00Z">
              <w:rPr>
                <w:sz w:val="18"/>
                <w:szCs w:val="18"/>
                <w:highlight w:val="green"/>
              </w:rPr>
            </w:rPrChange>
          </w:rPr>
          <w:delText> </w:delText>
        </w:r>
        <w:r w:rsidRPr="0029692D" w:rsidDel="000E5E35">
          <w:rPr>
            <w:sz w:val="18"/>
            <w:szCs w:val="18"/>
            <w:rPrChange w:id="1412" w:author="Fiala Roman, Ing." w:date="2024-05-29T11:13:00Z">
              <w:rPr>
                <w:sz w:val="18"/>
                <w:szCs w:val="18"/>
                <w:highlight w:val="green"/>
              </w:rPr>
            </w:rPrChange>
          </w:rPr>
          <w:delText>v</w:delText>
        </w:r>
        <w:r w:rsidR="004C5675" w:rsidRPr="0029692D" w:rsidDel="000E5E35">
          <w:rPr>
            <w:sz w:val="18"/>
            <w:szCs w:val="18"/>
            <w:rPrChange w:id="1413" w:author="Fiala Roman, Ing." w:date="2024-05-29T11:13:00Z">
              <w:rPr>
                <w:sz w:val="18"/>
                <w:szCs w:val="18"/>
                <w:highlight w:val="green"/>
              </w:rPr>
            </w:rPrChange>
          </w:rPr>
          <w:delText> </w:delText>
        </w:r>
        <w:r w:rsidRPr="0029692D" w:rsidDel="000E5E35">
          <w:rPr>
            <w:sz w:val="18"/>
            <w:szCs w:val="18"/>
            <w:rPrChange w:id="1414" w:author="Fiala Roman, Ing." w:date="2024-05-29T11:13:00Z">
              <w:rPr>
                <w:sz w:val="18"/>
                <w:szCs w:val="18"/>
                <w:highlight w:val="green"/>
              </w:rPr>
            </w:rPrChange>
          </w:rPr>
          <w:delText>podrobnostech dle přílohy P8 směrnice SŽ SM011, zejména pro:</w:delText>
        </w:r>
      </w:del>
    </w:p>
    <w:p w14:paraId="39FB8783" w14:textId="280927DB" w:rsidR="001B29A7" w:rsidRPr="0029692D" w:rsidDel="000E5E35" w:rsidRDefault="001B29A7" w:rsidP="001B29A7">
      <w:pPr>
        <w:numPr>
          <w:ilvl w:val="0"/>
          <w:numId w:val="7"/>
        </w:numPr>
        <w:spacing w:after="120" w:line="264" w:lineRule="auto"/>
        <w:jc w:val="both"/>
        <w:rPr>
          <w:del w:id="1415" w:author="Fiala Roman, Ing." w:date="2024-05-21T12:34:00Z"/>
          <w:sz w:val="18"/>
          <w:szCs w:val="18"/>
          <w:rPrChange w:id="1416" w:author="Fiala Roman, Ing." w:date="2024-05-29T11:13:00Z">
            <w:rPr>
              <w:del w:id="1417" w:author="Fiala Roman, Ing." w:date="2024-05-21T12:34:00Z"/>
              <w:sz w:val="18"/>
              <w:szCs w:val="18"/>
              <w:highlight w:val="green"/>
            </w:rPr>
          </w:rPrChange>
        </w:rPr>
      </w:pPr>
      <w:del w:id="1418" w:author="Fiala Roman, Ing." w:date="2024-05-21T12:34:00Z">
        <w:r w:rsidRPr="0029692D" w:rsidDel="000E5E35">
          <w:rPr>
            <w:sz w:val="18"/>
            <w:szCs w:val="18"/>
            <w:rPrChange w:id="1419" w:author="Fiala Roman, Ing." w:date="2024-05-29T11:13:00Z">
              <w:rPr>
                <w:sz w:val="18"/>
                <w:szCs w:val="18"/>
                <w:highlight w:val="green"/>
              </w:rPr>
            </w:rPrChange>
          </w:rPr>
          <w:delText>………..</w:delText>
        </w:r>
      </w:del>
    </w:p>
    <w:p w14:paraId="018A701B" w14:textId="06361461" w:rsidR="001B29A7" w:rsidRPr="0029692D" w:rsidDel="000E5E35" w:rsidRDefault="001B29A7" w:rsidP="001B29A7">
      <w:pPr>
        <w:numPr>
          <w:ilvl w:val="0"/>
          <w:numId w:val="7"/>
        </w:numPr>
        <w:spacing w:after="120" w:line="264" w:lineRule="auto"/>
        <w:jc w:val="both"/>
        <w:rPr>
          <w:del w:id="1420" w:author="Fiala Roman, Ing." w:date="2024-05-21T12:34:00Z"/>
          <w:sz w:val="18"/>
          <w:szCs w:val="18"/>
          <w:rPrChange w:id="1421" w:author="Fiala Roman, Ing." w:date="2024-05-29T11:13:00Z">
            <w:rPr>
              <w:del w:id="1422" w:author="Fiala Roman, Ing." w:date="2024-05-21T12:34:00Z"/>
              <w:sz w:val="18"/>
              <w:szCs w:val="18"/>
              <w:highlight w:val="green"/>
            </w:rPr>
          </w:rPrChange>
        </w:rPr>
      </w:pPr>
      <w:del w:id="1423" w:author="Fiala Roman, Ing." w:date="2024-05-21T12:34:00Z">
        <w:r w:rsidRPr="0029692D" w:rsidDel="000E5E35">
          <w:rPr>
            <w:i/>
            <w:sz w:val="18"/>
            <w:szCs w:val="18"/>
            <w:rPrChange w:id="1424" w:author="Fiala Roman, Ing." w:date="2024-05-29T11:13:00Z">
              <w:rPr>
                <w:i/>
                <w:sz w:val="18"/>
                <w:szCs w:val="18"/>
                <w:highlight w:val="green"/>
              </w:rPr>
            </w:rPrChange>
          </w:rPr>
          <w:delText>Příklad:</w:delText>
        </w:r>
        <w:r w:rsidRPr="0029692D" w:rsidDel="000E5E35">
          <w:rPr>
            <w:sz w:val="18"/>
            <w:szCs w:val="18"/>
            <w:rPrChange w:id="1425" w:author="Fiala Roman, Ing." w:date="2024-05-29T11:13:00Z">
              <w:rPr>
                <w:sz w:val="18"/>
                <w:szCs w:val="18"/>
                <w:highlight w:val="green"/>
              </w:rPr>
            </w:rPrChange>
          </w:rPr>
          <w:delText xml:space="preserve"> PS staničního, traťového a přejezdového zabezpečovacího zařízení včetně návazností na technologie sdělovacího zařízení a včetně zapracování přechodových stavů sdělovacího a zabezpečovacího zařízení v souladu s ZOV</w:delText>
        </w:r>
      </w:del>
    </w:p>
    <w:p w14:paraId="36FB622C" w14:textId="11E4FE21" w:rsidR="001B29A7" w:rsidRPr="0029692D" w:rsidDel="000E5E35" w:rsidRDefault="001B29A7" w:rsidP="001B29A7">
      <w:pPr>
        <w:numPr>
          <w:ilvl w:val="0"/>
          <w:numId w:val="5"/>
        </w:numPr>
        <w:spacing w:after="120" w:line="264" w:lineRule="auto"/>
        <w:jc w:val="both"/>
        <w:rPr>
          <w:del w:id="1426" w:author="Fiala Roman, Ing." w:date="2024-05-21T12:34:00Z"/>
          <w:sz w:val="18"/>
          <w:szCs w:val="18"/>
          <w:rPrChange w:id="1427" w:author="Fiala Roman, Ing." w:date="2024-05-29T11:13:00Z">
            <w:rPr>
              <w:del w:id="1428" w:author="Fiala Roman, Ing." w:date="2024-05-21T12:34:00Z"/>
              <w:sz w:val="18"/>
              <w:szCs w:val="18"/>
              <w:highlight w:val="green"/>
            </w:rPr>
          </w:rPrChange>
        </w:rPr>
      </w:pPr>
      <w:del w:id="1429" w:author="Fiala Roman, Ing." w:date="2024-05-21T12:34:00Z">
        <w:r w:rsidRPr="0029692D" w:rsidDel="000E5E35">
          <w:rPr>
            <w:i/>
            <w:sz w:val="18"/>
            <w:szCs w:val="18"/>
            <w:rPrChange w:id="1430" w:author="Fiala Roman, Ing." w:date="2024-05-29T11:13:00Z">
              <w:rPr>
                <w:i/>
                <w:sz w:val="18"/>
                <w:szCs w:val="18"/>
                <w:highlight w:val="green"/>
              </w:rPr>
            </w:rPrChange>
          </w:rPr>
          <w:delText>Příklad:</w:delText>
        </w:r>
        <w:r w:rsidRPr="0029692D" w:rsidDel="000E5E35">
          <w:rPr>
            <w:sz w:val="18"/>
            <w:szCs w:val="18"/>
            <w:rPrChange w:id="1431" w:author="Fiala Roman, Ing." w:date="2024-05-29T11:13:00Z">
              <w:rPr>
                <w:sz w:val="18"/>
                <w:szCs w:val="18"/>
                <w:highlight w:val="green"/>
              </w:rPr>
            </w:rPrChange>
          </w:rPr>
          <w:delText xml:space="preserve"> PS sdělovacího zařízení, včetně zapracování přechodových stavů</w:delText>
        </w:r>
      </w:del>
    </w:p>
    <w:p w14:paraId="0F4BFDD7" w14:textId="47B73B3E" w:rsidR="00676AF9" w:rsidRPr="0029692D" w:rsidDel="000E5E35" w:rsidRDefault="00676AF9" w:rsidP="006F1796">
      <w:pPr>
        <w:spacing w:after="120" w:line="264" w:lineRule="auto"/>
        <w:jc w:val="both"/>
        <w:rPr>
          <w:del w:id="1432" w:author="Fiala Roman, Ing." w:date="2024-05-21T12:34:00Z"/>
          <w:i/>
          <w:sz w:val="18"/>
          <w:szCs w:val="18"/>
          <w:rPrChange w:id="1433" w:author="Fiala Roman, Ing." w:date="2024-05-29T11:13:00Z">
            <w:rPr>
              <w:del w:id="1434" w:author="Fiala Roman, Ing." w:date="2024-05-21T12:34:00Z"/>
              <w:i/>
              <w:color w:val="00A1E0"/>
              <w:sz w:val="18"/>
              <w:szCs w:val="18"/>
            </w:rPr>
          </w:rPrChange>
        </w:rPr>
      </w:pPr>
      <w:bookmarkStart w:id="1435" w:name="_Hlk164067830"/>
      <w:del w:id="1436" w:author="Fiala Roman, Ing." w:date="2024-05-21T12:34:00Z">
        <w:r w:rsidRPr="0029692D" w:rsidDel="000E5E35">
          <w:rPr>
            <w:b/>
            <w:i/>
            <w:sz w:val="18"/>
            <w:szCs w:val="18"/>
            <w:rPrChange w:id="1437" w:author="Fiala Roman, Ing." w:date="2024-05-29T11:13:00Z">
              <w:rPr>
                <w:b/>
                <w:i/>
                <w:color w:val="00A1E0"/>
                <w:sz w:val="18"/>
                <w:szCs w:val="18"/>
              </w:rPr>
            </w:rPrChange>
          </w:rPr>
          <w:delText>Následující odstavec se použije v případě, že jsou RDS dotčeny zabezpečovací, sdělovací zařízení a DDTS.</w:delText>
        </w:r>
        <w:r w:rsidRPr="0029692D" w:rsidDel="000E5E35">
          <w:rPr>
            <w:i/>
            <w:sz w:val="18"/>
            <w:szCs w:val="18"/>
            <w:rPrChange w:id="1438" w:author="Fiala Roman, Ing." w:date="2024-05-29T11:13:00Z">
              <w:rPr>
                <w:i/>
                <w:color w:val="00A1E0"/>
                <w:sz w:val="18"/>
                <w:szCs w:val="18"/>
              </w:rPr>
            </w:rPrChange>
          </w:rPr>
          <w:delText xml:space="preserve"> V ostatních případech, kdy tyto profese nejsou Dokumentací řešeny, text odstraňte.</w:delText>
        </w:r>
      </w:del>
    </w:p>
    <w:p w14:paraId="341D01F1" w14:textId="03A98F2C" w:rsidR="00676AF9" w:rsidRPr="0029692D" w:rsidDel="000E5E35" w:rsidRDefault="00676AF9" w:rsidP="001B29A7">
      <w:pPr>
        <w:numPr>
          <w:ilvl w:val="2"/>
          <w:numId w:val="9"/>
        </w:numPr>
        <w:spacing w:after="120" w:line="264" w:lineRule="auto"/>
        <w:jc w:val="both"/>
        <w:rPr>
          <w:del w:id="1439" w:author="Fiala Roman, Ing." w:date="2024-05-21T12:34:00Z"/>
          <w:sz w:val="18"/>
          <w:szCs w:val="18"/>
          <w:rPrChange w:id="1440" w:author="Fiala Roman, Ing." w:date="2024-05-29T11:13:00Z">
            <w:rPr>
              <w:del w:id="1441" w:author="Fiala Roman, Ing." w:date="2024-05-21T12:34:00Z"/>
              <w:sz w:val="18"/>
              <w:szCs w:val="18"/>
              <w:highlight w:val="green"/>
            </w:rPr>
          </w:rPrChange>
        </w:rPr>
      </w:pPr>
      <w:bookmarkStart w:id="1442" w:name="_Hlk164067856"/>
      <w:bookmarkEnd w:id="1435"/>
      <w:del w:id="1443" w:author="Fiala Roman, Ing." w:date="2024-05-21T12:34:00Z">
        <w:r w:rsidRPr="0029692D" w:rsidDel="000E5E35">
          <w:rPr>
            <w:sz w:val="18"/>
            <w:szCs w:val="18"/>
            <w:rPrChange w:id="1444" w:author="Fiala Roman, Ing." w:date="2024-05-29T11:13:00Z">
              <w:rPr>
                <w:sz w:val="18"/>
                <w:szCs w:val="18"/>
                <w:highlight w:val="green"/>
              </w:rPr>
            </w:rPrChange>
          </w:rPr>
          <w:delTex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w:delText>
        </w:r>
        <w:r w:rsidRPr="0029692D" w:rsidDel="000E5E35">
          <w:rPr>
            <w:sz w:val="18"/>
            <w:szCs w:val="18"/>
            <w:rPrChange w:id="1445" w:author="Fiala Roman, Ing." w:date="2024-05-29T11:13:00Z">
              <w:rPr>
                <w:sz w:val="18"/>
                <w:szCs w:val="18"/>
                <w:highlight w:val="green"/>
              </w:rPr>
            </w:rPrChange>
          </w:rPr>
          <w:lastRenderedPageBreak/>
          <w:delText>na JZP ŽDC bude postupováno dle dokumentu „Specifikace a zásady uchovávání a výměny dat mezi JZP a technologiemi ŽDC“ viz příloha č. 7.1.5 těchto ZTP.</w:delText>
        </w:r>
      </w:del>
    </w:p>
    <w:bookmarkEnd w:id="1442"/>
    <w:p w14:paraId="64F20BD3" w14:textId="454763EC" w:rsidR="001B29A7" w:rsidRPr="0029692D" w:rsidDel="000E5E35" w:rsidRDefault="001B29A7" w:rsidP="001B29A7">
      <w:pPr>
        <w:numPr>
          <w:ilvl w:val="2"/>
          <w:numId w:val="9"/>
        </w:numPr>
        <w:spacing w:after="120" w:line="264" w:lineRule="auto"/>
        <w:jc w:val="both"/>
        <w:rPr>
          <w:del w:id="1446" w:author="Fiala Roman, Ing." w:date="2024-05-21T12:34:00Z"/>
          <w:sz w:val="18"/>
          <w:szCs w:val="18"/>
          <w:rPrChange w:id="1447" w:author="Fiala Roman, Ing." w:date="2024-05-29T11:13:00Z">
            <w:rPr>
              <w:del w:id="1448" w:author="Fiala Roman, Ing." w:date="2024-05-21T12:34:00Z"/>
              <w:sz w:val="18"/>
              <w:szCs w:val="18"/>
              <w:highlight w:val="green"/>
            </w:rPr>
          </w:rPrChange>
        </w:rPr>
      </w:pPr>
      <w:del w:id="1449" w:author="Fiala Roman, Ing." w:date="2024-05-21T12:34:00Z">
        <w:r w:rsidRPr="0029692D" w:rsidDel="000E5E35">
          <w:rPr>
            <w:sz w:val="18"/>
            <w:szCs w:val="18"/>
            <w:rPrChange w:id="1450" w:author="Fiala Roman, Ing." w:date="2024-05-29T11:13:00Z">
              <w:rPr>
                <w:sz w:val="18"/>
                <w:szCs w:val="18"/>
                <w:highlight w:val="green"/>
              </w:rPr>
            </w:rPrChange>
          </w:rPr>
          <w:delText>Zhotovitel RDS dodá schválenou výkresovou dokumentaci pro provizorní zabezpečovací zařízení, řešící pouze cílový stav a rozhodující stavební postupy, odsouhlasené v připomínkovém řízení.</w:delText>
        </w:r>
      </w:del>
    </w:p>
    <w:p w14:paraId="34BC7ACA" w14:textId="1C2515DC" w:rsidR="001B29A7" w:rsidRPr="0029692D" w:rsidDel="000E5E35" w:rsidRDefault="001B29A7" w:rsidP="001B29A7">
      <w:pPr>
        <w:numPr>
          <w:ilvl w:val="2"/>
          <w:numId w:val="9"/>
        </w:numPr>
        <w:spacing w:after="120" w:line="264" w:lineRule="auto"/>
        <w:jc w:val="both"/>
        <w:rPr>
          <w:del w:id="1451" w:author="Fiala Roman, Ing." w:date="2024-05-21T12:34:00Z"/>
          <w:sz w:val="18"/>
          <w:szCs w:val="18"/>
          <w:rPrChange w:id="1452" w:author="Fiala Roman, Ing." w:date="2024-05-29T11:13:00Z">
            <w:rPr>
              <w:del w:id="1453" w:author="Fiala Roman, Ing." w:date="2024-05-21T12:34:00Z"/>
              <w:sz w:val="18"/>
              <w:szCs w:val="18"/>
              <w:highlight w:val="green"/>
            </w:rPr>
          </w:rPrChange>
        </w:rPr>
      </w:pPr>
      <w:del w:id="1454" w:author="Fiala Roman, Ing." w:date="2024-05-21T12:34:00Z">
        <w:r w:rsidRPr="0029692D" w:rsidDel="000E5E35">
          <w:rPr>
            <w:sz w:val="18"/>
            <w:szCs w:val="18"/>
            <w:rPrChange w:id="1455" w:author="Fiala Roman, Ing." w:date="2024-05-29T11:13:00Z">
              <w:rPr>
                <w:sz w:val="18"/>
                <w:szCs w:val="18"/>
                <w:highlight w:val="green"/>
              </w:rPr>
            </w:rPrChange>
          </w:rPr>
          <w:delText xml:space="preserve">Za dodání schválené související výkresové dokumentace pro ostatní stavební postupy zodpovídá Zhotovitel stavby v souladu s přílohou P8 směrnice SŽ SM011. </w:delText>
        </w:r>
      </w:del>
    </w:p>
    <w:p w14:paraId="3DBF68C1" w14:textId="66F01402" w:rsidR="001B29A7" w:rsidRPr="0029692D" w:rsidDel="000E5E35" w:rsidRDefault="001B29A7" w:rsidP="001B29A7">
      <w:pPr>
        <w:numPr>
          <w:ilvl w:val="2"/>
          <w:numId w:val="9"/>
        </w:numPr>
        <w:spacing w:after="120" w:line="264" w:lineRule="auto"/>
        <w:jc w:val="both"/>
        <w:rPr>
          <w:del w:id="1456" w:author="Fiala Roman, Ing." w:date="2024-05-21T12:34:00Z"/>
          <w:sz w:val="18"/>
          <w:szCs w:val="18"/>
          <w:rPrChange w:id="1457" w:author="Fiala Roman, Ing." w:date="2024-05-29T11:13:00Z">
            <w:rPr>
              <w:del w:id="1458" w:author="Fiala Roman, Ing." w:date="2024-05-21T12:34:00Z"/>
              <w:sz w:val="18"/>
              <w:szCs w:val="18"/>
              <w:highlight w:val="green"/>
            </w:rPr>
          </w:rPrChange>
        </w:rPr>
      </w:pPr>
      <w:del w:id="1459" w:author="Fiala Roman, Ing." w:date="2024-05-21T12:34:00Z">
        <w:r w:rsidRPr="0029692D" w:rsidDel="000E5E35">
          <w:rPr>
            <w:sz w:val="18"/>
            <w:szCs w:val="18"/>
            <w:rPrChange w:id="1460" w:author="Fiala Roman, Ing." w:date="2024-05-29T11:13:00Z">
              <w:rPr>
                <w:sz w:val="18"/>
                <w:szCs w:val="18"/>
                <w:highlight w:val="green"/>
              </w:rPr>
            </w:rPrChange>
          </w:rPr>
          <w:delText>Zhotovitel zpracuje technologické předpisy (TePř) provádění prací včetně kontrolního a zkušebního plánu v jednotlivých etapách stavby (především v plánované výluce) jednotlivých SO a PS v přiměřeném rozsahu nutném pro realizaci stavby.</w:delText>
        </w:r>
      </w:del>
    </w:p>
    <w:p w14:paraId="732297FD" w14:textId="233C86AA" w:rsidR="001B29A7" w:rsidRPr="0029692D" w:rsidDel="000E5E35" w:rsidRDefault="001B29A7" w:rsidP="001B29A7">
      <w:pPr>
        <w:numPr>
          <w:ilvl w:val="2"/>
          <w:numId w:val="9"/>
        </w:numPr>
        <w:spacing w:after="120" w:line="264" w:lineRule="auto"/>
        <w:jc w:val="both"/>
        <w:rPr>
          <w:del w:id="1461" w:author="Fiala Roman, Ing." w:date="2024-05-21T12:34:00Z"/>
          <w:sz w:val="18"/>
          <w:szCs w:val="18"/>
          <w:rPrChange w:id="1462" w:author="Fiala Roman, Ing." w:date="2024-05-29T11:13:00Z">
            <w:rPr>
              <w:del w:id="1463" w:author="Fiala Roman, Ing." w:date="2024-05-21T12:34:00Z"/>
              <w:sz w:val="18"/>
              <w:szCs w:val="18"/>
              <w:highlight w:val="green"/>
            </w:rPr>
          </w:rPrChange>
        </w:rPr>
      </w:pPr>
      <w:del w:id="1464" w:author="Fiala Roman, Ing." w:date="2024-05-21T12:34:00Z">
        <w:r w:rsidRPr="0029692D" w:rsidDel="000E5E35">
          <w:rPr>
            <w:sz w:val="18"/>
            <w:szCs w:val="18"/>
            <w:rPrChange w:id="1465" w:author="Fiala Roman, Ing." w:date="2024-05-29T11:13:00Z">
              <w:rPr>
                <w:sz w:val="18"/>
                <w:szCs w:val="18"/>
                <w:highlight w:val="green"/>
              </w:rPr>
            </w:rPrChange>
          </w:rPr>
          <w:delText>…………</w:delText>
        </w:r>
      </w:del>
    </w:p>
    <w:p w14:paraId="112DC9FC" w14:textId="7B4562B8" w:rsidR="001B29A7" w:rsidRPr="0029692D" w:rsidDel="000E5E35" w:rsidRDefault="001B29A7" w:rsidP="001B29A7">
      <w:pPr>
        <w:spacing w:after="120" w:line="264" w:lineRule="auto"/>
        <w:jc w:val="both"/>
        <w:rPr>
          <w:del w:id="1466" w:author="Fiala Roman, Ing." w:date="2024-05-21T12:34:00Z"/>
          <w:i/>
          <w:sz w:val="18"/>
          <w:szCs w:val="18"/>
          <w:rPrChange w:id="1467" w:author="Fiala Roman, Ing." w:date="2024-05-29T11:13:00Z">
            <w:rPr>
              <w:del w:id="1468" w:author="Fiala Roman, Ing." w:date="2024-05-21T12:34:00Z"/>
              <w:i/>
              <w:color w:val="00A1E0"/>
              <w:sz w:val="18"/>
              <w:szCs w:val="18"/>
            </w:rPr>
          </w:rPrChange>
        </w:rPr>
      </w:pPr>
      <w:bookmarkStart w:id="1469" w:name="_Hlk151654254"/>
      <w:del w:id="1470" w:author="Fiala Roman, Ing." w:date="2024-05-21T12:34:00Z">
        <w:r w:rsidRPr="0029692D" w:rsidDel="000E5E35">
          <w:rPr>
            <w:b/>
            <w:i/>
            <w:sz w:val="18"/>
            <w:szCs w:val="18"/>
            <w:rPrChange w:id="1471" w:author="Fiala Roman, Ing." w:date="2024-05-29T11:13:00Z">
              <w:rPr>
                <w:b/>
                <w:i/>
                <w:color w:val="00A1E0"/>
                <w:sz w:val="18"/>
                <w:szCs w:val="18"/>
              </w:rPr>
            </w:rPrChange>
          </w:rPr>
          <w:delText>Vzorkování pro vzorky použitých materiálů</w:delText>
        </w:r>
        <w:r w:rsidRPr="0029692D" w:rsidDel="000E5E35">
          <w:rPr>
            <w:i/>
            <w:sz w:val="18"/>
            <w:szCs w:val="18"/>
            <w:rPrChange w:id="1472" w:author="Fiala Roman, Ing." w:date="2024-05-29T11:13:00Z">
              <w:rPr>
                <w:i/>
                <w:color w:val="00A1E0"/>
                <w:sz w:val="18"/>
                <w:szCs w:val="18"/>
              </w:rPr>
            </w:rPrChange>
          </w:rPr>
          <w:delText xml:space="preserve"> – převážně pro budovy, nástupiště, atd. – příloha Vzorkování SŽ je uložena v souboru Přílohy k ZTP. </w:delText>
        </w:r>
      </w:del>
    </w:p>
    <w:bookmarkEnd w:id="1469"/>
    <w:p w14:paraId="24AA92CE" w14:textId="5B3E3EA9" w:rsidR="001B29A7" w:rsidRPr="0029692D" w:rsidDel="000E5E35" w:rsidRDefault="001B29A7" w:rsidP="001B29A7">
      <w:pPr>
        <w:numPr>
          <w:ilvl w:val="2"/>
          <w:numId w:val="9"/>
        </w:numPr>
        <w:spacing w:after="120" w:line="264" w:lineRule="auto"/>
        <w:jc w:val="both"/>
        <w:rPr>
          <w:del w:id="1473" w:author="Fiala Roman, Ing." w:date="2024-05-21T12:34:00Z"/>
          <w:sz w:val="18"/>
          <w:szCs w:val="18"/>
          <w:rPrChange w:id="1474" w:author="Fiala Roman, Ing." w:date="2024-05-29T11:13:00Z">
            <w:rPr>
              <w:del w:id="1475" w:author="Fiala Roman, Ing." w:date="2024-05-21T12:34:00Z"/>
              <w:sz w:val="18"/>
              <w:szCs w:val="18"/>
              <w:highlight w:val="green"/>
            </w:rPr>
          </w:rPrChange>
        </w:rPr>
      </w:pPr>
      <w:del w:id="1476" w:author="Fiala Roman, Ing." w:date="2024-05-21T12:34:00Z">
        <w:r w:rsidRPr="0029692D" w:rsidDel="000E5E35">
          <w:rPr>
            <w:sz w:val="18"/>
            <w:szCs w:val="18"/>
            <w:rPrChange w:id="1477" w:author="Fiala Roman, Ing." w:date="2024-05-29T11:13:00Z">
              <w:rPr>
                <w:sz w:val="18"/>
                <w:szCs w:val="18"/>
                <w:highlight w:val="green"/>
              </w:rPr>
            </w:rPrChange>
          </w:rPr>
          <w:delText>Zhotovitel v rámci zpracování RDS předloží plán vzorkování pro vzorky použitých materiálů a harmonogram předkládání RDS, který je zároveň součástí harmonogramu výstavby. Předkládání vzorků bude zapracováno do časového harmonogramu výstavby s časovou rezervou pro možné zamítnutí vzorku. Vzorkování materiálů bude probíhat v</w:delText>
        </w:r>
        <w:r w:rsidR="004C5675" w:rsidRPr="0029692D" w:rsidDel="000E5E35">
          <w:rPr>
            <w:sz w:val="18"/>
            <w:szCs w:val="18"/>
            <w:rPrChange w:id="1478" w:author="Fiala Roman, Ing." w:date="2024-05-29T11:13:00Z">
              <w:rPr>
                <w:sz w:val="18"/>
                <w:szCs w:val="18"/>
                <w:highlight w:val="green"/>
              </w:rPr>
            </w:rPrChange>
          </w:rPr>
          <w:delText> </w:delText>
        </w:r>
        <w:r w:rsidRPr="0029692D" w:rsidDel="000E5E35">
          <w:rPr>
            <w:sz w:val="18"/>
            <w:szCs w:val="18"/>
            <w:rPrChange w:id="1479" w:author="Fiala Roman, Ing." w:date="2024-05-29T11:13:00Z">
              <w:rPr>
                <w:sz w:val="18"/>
                <w:szCs w:val="18"/>
                <w:highlight w:val="green"/>
              </w:rPr>
            </w:rPrChange>
          </w:rPr>
          <w:delText>dostatečném časovém předstihu před objednáním a vlastní montáží.</w:delText>
        </w:r>
      </w:del>
    </w:p>
    <w:p w14:paraId="3ECE9C89" w14:textId="242BE702" w:rsidR="001B29A7" w:rsidRPr="0029692D" w:rsidDel="000E5E35" w:rsidRDefault="001B29A7" w:rsidP="001B29A7">
      <w:pPr>
        <w:numPr>
          <w:ilvl w:val="2"/>
          <w:numId w:val="9"/>
        </w:numPr>
        <w:spacing w:after="120" w:line="264" w:lineRule="auto"/>
        <w:jc w:val="both"/>
        <w:rPr>
          <w:del w:id="1480" w:author="Fiala Roman, Ing." w:date="2024-05-21T12:34:00Z"/>
          <w:sz w:val="18"/>
          <w:szCs w:val="18"/>
          <w:rPrChange w:id="1481" w:author="Fiala Roman, Ing." w:date="2024-05-29T11:13:00Z">
            <w:rPr>
              <w:del w:id="1482" w:author="Fiala Roman, Ing." w:date="2024-05-21T12:34:00Z"/>
              <w:sz w:val="18"/>
              <w:szCs w:val="18"/>
              <w:highlight w:val="green"/>
            </w:rPr>
          </w:rPrChange>
        </w:rPr>
      </w:pPr>
      <w:del w:id="1483" w:author="Fiala Roman, Ing." w:date="2024-05-21T12:34:00Z">
        <w:r w:rsidRPr="0029692D" w:rsidDel="000E5E35">
          <w:rPr>
            <w:sz w:val="18"/>
            <w:szCs w:val="18"/>
            <w:rPrChange w:id="1484" w:author="Fiala Roman, Ing." w:date="2024-05-29T11:13:00Z">
              <w:rPr>
                <w:sz w:val="18"/>
                <w:szCs w:val="18"/>
                <w:highlight w:val="green"/>
              </w:rPr>
            </w:rPrChange>
          </w:rPr>
          <w:delText xml:space="preserve">Rozsah vzorkování je určen přílohou </w:delText>
        </w:r>
        <w:r w:rsidR="008C6594" w:rsidRPr="0029692D" w:rsidDel="000E5E35">
          <w:rPr>
            <w:sz w:val="18"/>
            <w:szCs w:val="18"/>
            <w:rPrChange w:id="1485" w:author="Fiala Roman, Ing." w:date="2024-05-29T11:13:00Z">
              <w:rPr>
                <w:sz w:val="18"/>
                <w:szCs w:val="18"/>
                <w:highlight w:val="green"/>
              </w:rPr>
            </w:rPrChange>
          </w:rPr>
          <w:fldChar w:fldCharType="begin"/>
        </w:r>
        <w:r w:rsidR="008C6594" w:rsidRPr="0029692D" w:rsidDel="000E5E35">
          <w:rPr>
            <w:sz w:val="18"/>
            <w:szCs w:val="18"/>
            <w:rPrChange w:id="1486" w:author="Fiala Roman, Ing." w:date="2024-05-29T11:13:00Z">
              <w:rPr>
                <w:sz w:val="18"/>
                <w:szCs w:val="18"/>
                <w:highlight w:val="green"/>
              </w:rPr>
            </w:rPrChange>
          </w:rPr>
          <w:delInstrText xml:space="preserve"> REF _Ref164075689 \r \h  \* MERGEFORMAT </w:delInstrText>
        </w:r>
        <w:r w:rsidR="008C6594" w:rsidRPr="0029692D" w:rsidDel="000E5E35">
          <w:rPr>
            <w:sz w:val="18"/>
            <w:szCs w:val="18"/>
            <w:rPrChange w:id="1487" w:author="Fiala Roman, Ing." w:date="2024-05-29T11:13:00Z">
              <w:rPr>
                <w:sz w:val="18"/>
                <w:szCs w:val="18"/>
              </w:rPr>
            </w:rPrChange>
          </w:rPr>
        </w:r>
        <w:r w:rsidR="008C6594" w:rsidRPr="0029692D" w:rsidDel="000E5E35">
          <w:rPr>
            <w:sz w:val="18"/>
            <w:szCs w:val="18"/>
            <w:rPrChange w:id="1488" w:author="Fiala Roman, Ing." w:date="2024-05-29T11:13:00Z">
              <w:rPr>
                <w:sz w:val="18"/>
                <w:szCs w:val="18"/>
                <w:highlight w:val="green"/>
              </w:rPr>
            </w:rPrChange>
          </w:rPr>
          <w:fldChar w:fldCharType="separate"/>
        </w:r>
        <w:r w:rsidR="004F5914" w:rsidRPr="0029692D" w:rsidDel="000E5E35">
          <w:rPr>
            <w:sz w:val="18"/>
            <w:szCs w:val="18"/>
            <w:rPrChange w:id="1489" w:author="Fiala Roman, Ing." w:date="2024-05-29T11:13:00Z">
              <w:rPr>
                <w:sz w:val="18"/>
                <w:szCs w:val="18"/>
                <w:highlight w:val="green"/>
              </w:rPr>
            </w:rPrChange>
          </w:rPr>
          <w:delText>7.1.4</w:delText>
        </w:r>
        <w:r w:rsidR="008C6594" w:rsidRPr="0029692D" w:rsidDel="000E5E35">
          <w:rPr>
            <w:sz w:val="18"/>
            <w:szCs w:val="18"/>
            <w:rPrChange w:id="1490" w:author="Fiala Roman, Ing." w:date="2024-05-29T11:13:00Z">
              <w:rPr>
                <w:sz w:val="18"/>
                <w:szCs w:val="18"/>
                <w:highlight w:val="green"/>
              </w:rPr>
            </w:rPrChange>
          </w:rPr>
          <w:fldChar w:fldCharType="end"/>
        </w:r>
        <w:r w:rsidR="003129F6" w:rsidRPr="0029692D" w:rsidDel="000E5E35">
          <w:rPr>
            <w:sz w:val="18"/>
            <w:szCs w:val="18"/>
            <w:rPrChange w:id="1491" w:author="Fiala Roman, Ing." w:date="2024-05-29T11:13:00Z">
              <w:rPr>
                <w:sz w:val="18"/>
                <w:szCs w:val="18"/>
                <w:highlight w:val="green"/>
              </w:rPr>
            </w:rPrChange>
          </w:rPr>
          <w:delText xml:space="preserve"> </w:delText>
        </w:r>
        <w:r w:rsidRPr="0029692D" w:rsidDel="000E5E35">
          <w:rPr>
            <w:sz w:val="18"/>
            <w:szCs w:val="18"/>
            <w:rPrChange w:id="1492" w:author="Fiala Roman, Ing." w:date="2024-05-29T11:13:00Z">
              <w:rPr>
                <w:sz w:val="18"/>
                <w:szCs w:val="18"/>
                <w:highlight w:val="green"/>
              </w:rPr>
            </w:rPrChange>
          </w:rPr>
          <w:delText xml:space="preserve">těchto ZTP. Vzorkovány budou všechny viditelné prvky konstrukcí, materiály a povrchové úpravy stavebních konstrukcí. Všechny použité materiály budou </w:delText>
        </w:r>
        <w:r w:rsidR="00795890" w:rsidRPr="0029692D" w:rsidDel="000E5E35">
          <w:rPr>
            <w:sz w:val="18"/>
            <w:szCs w:val="18"/>
            <w:rPrChange w:id="1493" w:author="Fiala Roman, Ing." w:date="2024-05-29T11:13:00Z">
              <w:rPr>
                <w:sz w:val="18"/>
                <w:szCs w:val="18"/>
                <w:highlight w:val="green"/>
              </w:rPr>
            </w:rPrChange>
          </w:rPr>
          <w:delText xml:space="preserve">TDS </w:delText>
        </w:r>
        <w:r w:rsidRPr="0029692D" w:rsidDel="000E5E35">
          <w:rPr>
            <w:sz w:val="18"/>
            <w:szCs w:val="18"/>
            <w:rPrChange w:id="1494" w:author="Fiala Roman, Ing." w:date="2024-05-29T11:13:00Z">
              <w:rPr>
                <w:sz w:val="18"/>
                <w:szCs w:val="18"/>
                <w:highlight w:val="green"/>
              </w:rPr>
            </w:rPrChange>
          </w:rPr>
          <w:delText xml:space="preserve">schváleny a vzorky budou Zhotovitelem vedeny v seznamu vzorků (vzorkovací kniha), kde každý vzorek bude mít prostor pro vyjádření </w:delText>
        </w:r>
        <w:r w:rsidR="00795890" w:rsidRPr="0029692D" w:rsidDel="000E5E35">
          <w:rPr>
            <w:sz w:val="18"/>
            <w:szCs w:val="18"/>
            <w:rPrChange w:id="1495" w:author="Fiala Roman, Ing." w:date="2024-05-29T11:13:00Z">
              <w:rPr>
                <w:sz w:val="18"/>
                <w:szCs w:val="18"/>
                <w:highlight w:val="green"/>
              </w:rPr>
            </w:rPrChange>
          </w:rPr>
          <w:delText>TDS</w:delText>
        </w:r>
        <w:r w:rsidRPr="0029692D" w:rsidDel="000E5E35">
          <w:rPr>
            <w:sz w:val="18"/>
            <w:szCs w:val="18"/>
            <w:rPrChange w:id="1496" w:author="Fiala Roman, Ing." w:date="2024-05-29T11:13:00Z">
              <w:rPr>
                <w:sz w:val="18"/>
                <w:szCs w:val="18"/>
                <w:highlight w:val="green"/>
              </w:rPr>
            </w:rPrChange>
          </w:rPr>
          <w:delText xml:space="preserve"> a jím pověřených osob</w:delText>
        </w:r>
      </w:del>
    </w:p>
    <w:p w14:paraId="17581A59" w14:textId="05FDBC1A" w:rsidR="001B29A7" w:rsidRPr="0029692D" w:rsidDel="000E5E35" w:rsidRDefault="001B29A7" w:rsidP="001B29A7">
      <w:pPr>
        <w:numPr>
          <w:ilvl w:val="2"/>
          <w:numId w:val="9"/>
        </w:numPr>
        <w:spacing w:after="120" w:line="264" w:lineRule="auto"/>
        <w:jc w:val="both"/>
        <w:rPr>
          <w:del w:id="1497" w:author="Fiala Roman, Ing." w:date="2024-05-21T12:34:00Z"/>
          <w:sz w:val="18"/>
          <w:szCs w:val="18"/>
        </w:rPr>
      </w:pPr>
      <w:del w:id="1498" w:author="Fiala Roman, Ing." w:date="2024-05-21T12:34:00Z">
        <w:r w:rsidRPr="0029692D" w:rsidDel="000E5E35">
          <w:rPr>
            <w:sz w:val="18"/>
            <w:szCs w:val="18"/>
            <w:rPrChange w:id="1499" w:author="Fiala Roman, Ing." w:date="2024-05-29T11:13:00Z">
              <w:rPr>
                <w:sz w:val="18"/>
                <w:szCs w:val="18"/>
                <w:highlight w:val="green"/>
              </w:rPr>
            </w:rPrChange>
          </w:rPr>
          <w:delText>Všechny materiály a výrobky, které se v jednom uceleném prostoru nacházejí, budou vzorkovány v ucelených souvisejících souborech. Schválené vzorky budou zůstávat na stavbě pro potřeby dalšího vzorkování</w:delText>
        </w:r>
        <w:r w:rsidRPr="0029692D" w:rsidDel="000E5E35">
          <w:rPr>
            <w:sz w:val="18"/>
            <w:szCs w:val="18"/>
          </w:rPr>
          <w:delText>.</w:delText>
        </w:r>
      </w:del>
    </w:p>
    <w:p w14:paraId="29F7955C" w14:textId="77777777" w:rsidR="001B29A7" w:rsidRPr="0029692D" w:rsidRDefault="001B29A7">
      <w:pPr>
        <w:spacing w:after="120" w:line="264" w:lineRule="auto"/>
        <w:ind w:left="737"/>
        <w:jc w:val="both"/>
        <w:rPr>
          <w:sz w:val="18"/>
          <w:szCs w:val="18"/>
          <w:rPrChange w:id="1500" w:author="Fiala Roman, Ing." w:date="2024-05-29T11:13:00Z">
            <w:rPr>
              <w:sz w:val="18"/>
              <w:szCs w:val="18"/>
              <w:highlight w:val="green"/>
            </w:rPr>
          </w:rPrChange>
        </w:rPr>
        <w:pPrChange w:id="1501" w:author="Fiala Roman, Ing." w:date="2024-05-21T12:34:00Z">
          <w:pPr>
            <w:numPr>
              <w:ilvl w:val="2"/>
              <w:numId w:val="9"/>
            </w:numPr>
            <w:tabs>
              <w:tab w:val="num" w:pos="737"/>
            </w:tabs>
            <w:spacing w:after="120" w:line="264" w:lineRule="auto"/>
            <w:ind w:left="737" w:hanging="737"/>
            <w:jc w:val="both"/>
          </w:pPr>
        </w:pPrChange>
      </w:pPr>
    </w:p>
    <w:p w14:paraId="1A29B9C6" w14:textId="77777777" w:rsidR="001B29A7" w:rsidRPr="0029692D" w:rsidRDefault="001B29A7" w:rsidP="001B29A7">
      <w:pPr>
        <w:keepNext/>
        <w:numPr>
          <w:ilvl w:val="1"/>
          <w:numId w:val="9"/>
        </w:numPr>
        <w:spacing w:before="200" w:after="120" w:line="264" w:lineRule="auto"/>
        <w:outlineLvl w:val="1"/>
        <w:rPr>
          <w:b/>
          <w:szCs w:val="18"/>
        </w:rPr>
      </w:pPr>
      <w:bookmarkStart w:id="1502" w:name="_Toc6410440"/>
      <w:bookmarkStart w:id="1503" w:name="_Toc146112648"/>
      <w:bookmarkStart w:id="1504" w:name="_Toc164150051"/>
      <w:r w:rsidRPr="0029692D">
        <w:rPr>
          <w:b/>
          <w:szCs w:val="18"/>
        </w:rPr>
        <w:t>Dokumentace skutečného provedení stavby</w:t>
      </w:r>
      <w:bookmarkEnd w:id="1502"/>
      <w:bookmarkEnd w:id="1503"/>
      <w:bookmarkEnd w:id="1504"/>
    </w:p>
    <w:p w14:paraId="4DC8A21E" w14:textId="77777777" w:rsidR="00337E90" w:rsidRPr="0029692D" w:rsidRDefault="001B29A7" w:rsidP="00337E90">
      <w:pPr>
        <w:numPr>
          <w:ilvl w:val="2"/>
          <w:numId w:val="9"/>
        </w:numPr>
        <w:spacing w:after="120" w:line="264" w:lineRule="auto"/>
        <w:jc w:val="both"/>
        <w:rPr>
          <w:sz w:val="18"/>
          <w:szCs w:val="18"/>
        </w:rPr>
      </w:pPr>
      <w:r w:rsidRPr="0029692D">
        <w:rPr>
          <w:sz w:val="18"/>
          <w:szCs w:val="18"/>
        </w:rPr>
        <w:t xml:space="preserve">V dokumentaci skutečného provedení stavby (DSPS) budou zapracované veškeré změny a dodatky, jak ve výkresové, tak v textové části. Součástí dokumentace dle skutečného stavu provedení kromě jiného budou informace o použití RFID </w:t>
      </w:r>
      <w:proofErr w:type="spellStart"/>
      <w:r w:rsidRPr="0029692D">
        <w:rPr>
          <w:sz w:val="18"/>
          <w:szCs w:val="18"/>
        </w:rPr>
        <w:t>markerů</w:t>
      </w:r>
      <w:proofErr w:type="spellEnd"/>
      <w:r w:rsidRPr="0029692D">
        <w:rPr>
          <w:sz w:val="18"/>
          <w:szCs w:val="18"/>
        </w:rPr>
        <w:t xml:space="preserve"> k lokalizaci podzemních inženýrských sítí v majetku SŽ.</w:t>
      </w:r>
    </w:p>
    <w:p w14:paraId="250033CA" w14:textId="77777777" w:rsidR="001B6B32" w:rsidRPr="0029692D" w:rsidRDefault="001B29A7" w:rsidP="001B29A7">
      <w:pPr>
        <w:numPr>
          <w:ilvl w:val="2"/>
          <w:numId w:val="9"/>
        </w:numPr>
        <w:spacing w:after="120" w:line="264" w:lineRule="auto"/>
        <w:jc w:val="both"/>
        <w:rPr>
          <w:sz w:val="18"/>
          <w:szCs w:val="18"/>
        </w:rPr>
      </w:pPr>
      <w:r w:rsidRPr="0029692D">
        <w:rPr>
          <w:sz w:val="18"/>
          <w:szCs w:val="18"/>
          <w:rPrChange w:id="1505" w:author="Fiala Roman, Ing." w:date="2024-05-29T11:13:00Z">
            <w:rPr>
              <w:sz w:val="18"/>
              <w:szCs w:val="18"/>
              <w:highlight w:val="green"/>
            </w:rPr>
          </w:rPrChange>
        </w:rPr>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13CF8C86" w14:textId="1E480820" w:rsidR="001B29A7" w:rsidRPr="0029692D" w:rsidDel="000E5E35" w:rsidRDefault="001B6B32" w:rsidP="001B29A7">
      <w:pPr>
        <w:spacing w:after="120" w:line="264" w:lineRule="auto"/>
        <w:jc w:val="both"/>
        <w:rPr>
          <w:del w:id="1506" w:author="Fiala Roman, Ing." w:date="2024-05-21T12:34:00Z"/>
          <w:b/>
          <w:i/>
          <w:sz w:val="18"/>
          <w:szCs w:val="18"/>
          <w:rPrChange w:id="1507" w:author="Fiala Roman, Ing." w:date="2024-05-29T11:13:00Z">
            <w:rPr>
              <w:del w:id="1508" w:author="Fiala Roman, Ing." w:date="2024-05-21T12:34:00Z"/>
              <w:b/>
              <w:i/>
              <w:color w:val="00A1E0"/>
              <w:sz w:val="18"/>
              <w:szCs w:val="18"/>
            </w:rPr>
          </w:rPrChange>
        </w:rPr>
      </w:pPr>
      <w:del w:id="1509" w:author="Fiala Roman, Ing." w:date="2024-05-21T12:34:00Z">
        <w:r w:rsidRPr="0029692D" w:rsidDel="000E5E35">
          <w:rPr>
            <w:i/>
            <w:sz w:val="18"/>
            <w:szCs w:val="18"/>
            <w:rPrChange w:id="1510" w:author="Fiala Roman, Ing." w:date="2024-05-29T11:13:00Z">
              <w:rPr>
                <w:i/>
                <w:color w:val="00A1E0"/>
                <w:sz w:val="18"/>
                <w:szCs w:val="18"/>
              </w:rPr>
            </w:rPrChange>
          </w:rPr>
          <w:delText>P</w:delText>
        </w:r>
        <w:r w:rsidR="001B29A7" w:rsidRPr="0029692D" w:rsidDel="000E5E35">
          <w:rPr>
            <w:i/>
            <w:sz w:val="18"/>
            <w:szCs w:val="18"/>
            <w:rPrChange w:id="1511" w:author="Fiala Roman, Ing." w:date="2024-05-29T11:13:00Z">
              <w:rPr>
                <w:i/>
                <w:color w:val="00A1E0"/>
                <w:sz w:val="18"/>
                <w:szCs w:val="18"/>
              </w:rPr>
            </w:rPrChange>
          </w:rPr>
          <w:delText>okud</w:delText>
        </w:r>
        <w:r w:rsidRPr="0029692D" w:rsidDel="000E5E35">
          <w:rPr>
            <w:i/>
            <w:sz w:val="18"/>
            <w:szCs w:val="18"/>
            <w:rPrChange w:id="1512" w:author="Fiala Roman, Ing." w:date="2024-05-29T11:13:00Z">
              <w:rPr>
                <w:i/>
                <w:color w:val="00A1E0"/>
                <w:sz w:val="18"/>
                <w:szCs w:val="18"/>
              </w:rPr>
            </w:rPrChange>
          </w:rPr>
          <w:delText xml:space="preserve"> by byl ve smlouvě</w:delText>
        </w:r>
        <w:r w:rsidR="001B29A7" w:rsidRPr="0029692D" w:rsidDel="000E5E35">
          <w:rPr>
            <w:i/>
            <w:sz w:val="18"/>
            <w:szCs w:val="18"/>
            <w:rPrChange w:id="1513" w:author="Fiala Roman, Ing." w:date="2024-05-29T11:13:00Z">
              <w:rPr>
                <w:i/>
                <w:color w:val="00A1E0"/>
                <w:sz w:val="18"/>
                <w:szCs w:val="18"/>
              </w:rPr>
            </w:rPrChange>
          </w:rPr>
          <w:delText xml:space="preserve"> </w:delText>
        </w:r>
        <w:r w:rsidR="0041268A" w:rsidRPr="0029692D" w:rsidDel="000E5E35">
          <w:rPr>
            <w:i/>
            <w:sz w:val="18"/>
            <w:szCs w:val="18"/>
            <w:rPrChange w:id="1514" w:author="Fiala Roman, Ing." w:date="2024-05-29T11:13:00Z">
              <w:rPr>
                <w:i/>
                <w:color w:val="00A1E0"/>
                <w:sz w:val="18"/>
                <w:szCs w:val="18"/>
              </w:rPr>
            </w:rPrChange>
          </w:rPr>
          <w:delText xml:space="preserve">uveden </w:delText>
        </w:r>
        <w:r w:rsidRPr="0029692D" w:rsidDel="000E5E35">
          <w:rPr>
            <w:i/>
            <w:sz w:val="18"/>
            <w:szCs w:val="18"/>
            <w:rPrChange w:id="1515" w:author="Fiala Roman, Ing." w:date="2024-05-29T11:13:00Z">
              <w:rPr>
                <w:i/>
                <w:color w:val="00A1E0"/>
                <w:sz w:val="18"/>
                <w:szCs w:val="18"/>
              </w:rPr>
            </w:rPrChange>
          </w:rPr>
          <w:delText xml:space="preserve">požadavek, že </w:delText>
        </w:r>
        <w:r w:rsidR="001B29A7" w:rsidRPr="0029692D" w:rsidDel="000E5E35">
          <w:rPr>
            <w:i/>
            <w:sz w:val="18"/>
            <w:szCs w:val="18"/>
            <w:rPrChange w:id="1516" w:author="Fiala Roman, Ing." w:date="2024-05-29T11:13:00Z">
              <w:rPr>
                <w:i/>
                <w:color w:val="00A1E0"/>
                <w:sz w:val="18"/>
                <w:szCs w:val="18"/>
              </w:rPr>
            </w:rPrChange>
          </w:rPr>
          <w:delText xml:space="preserve">společně s DSPS </w:delText>
        </w:r>
        <w:r w:rsidRPr="0029692D" w:rsidDel="000E5E35">
          <w:rPr>
            <w:i/>
            <w:sz w:val="18"/>
            <w:szCs w:val="18"/>
            <w:rPrChange w:id="1517" w:author="Fiala Roman, Ing." w:date="2024-05-29T11:13:00Z">
              <w:rPr>
                <w:i/>
                <w:color w:val="00A1E0"/>
                <w:sz w:val="18"/>
                <w:szCs w:val="18"/>
              </w:rPr>
            </w:rPrChange>
          </w:rPr>
          <w:delText xml:space="preserve">je </w:delText>
        </w:r>
        <w:r w:rsidR="001B29A7" w:rsidRPr="0029692D" w:rsidDel="000E5E35">
          <w:rPr>
            <w:i/>
            <w:sz w:val="18"/>
            <w:szCs w:val="18"/>
            <w:rPrChange w:id="1518" w:author="Fiala Roman, Ing." w:date="2024-05-29T11:13:00Z">
              <w:rPr>
                <w:i/>
                <w:color w:val="00A1E0"/>
                <w:sz w:val="18"/>
                <w:szCs w:val="18"/>
              </w:rPr>
            </w:rPrChange>
          </w:rPr>
          <w:delText xml:space="preserve">vyžadováno pořízení a předání panoramatických fotografií </w:delText>
        </w:r>
        <w:r w:rsidRPr="0029692D" w:rsidDel="000E5E35">
          <w:rPr>
            <w:i/>
            <w:sz w:val="18"/>
            <w:szCs w:val="18"/>
            <w:rPrChange w:id="1519" w:author="Fiala Roman, Ing." w:date="2024-05-29T11:13:00Z">
              <w:rPr>
                <w:i/>
                <w:color w:val="00A1E0"/>
                <w:sz w:val="18"/>
                <w:szCs w:val="18"/>
              </w:rPr>
            </w:rPrChange>
          </w:rPr>
          <w:delText xml:space="preserve">- </w:delText>
        </w:r>
        <w:r w:rsidR="001B29A7" w:rsidRPr="0029692D" w:rsidDel="000E5E35">
          <w:rPr>
            <w:b/>
            <w:i/>
            <w:sz w:val="18"/>
            <w:szCs w:val="18"/>
            <w:rPrChange w:id="1520" w:author="Fiala Roman, Ing." w:date="2024-05-29T11:13:00Z">
              <w:rPr>
                <w:b/>
                <w:i/>
                <w:color w:val="00A1E0"/>
                <w:sz w:val="18"/>
                <w:szCs w:val="18"/>
              </w:rPr>
            </w:rPrChange>
          </w:rPr>
          <w:delText>je do ZTP vložen následující odstavec</w:delText>
        </w:r>
      </w:del>
    </w:p>
    <w:p w14:paraId="1C4EB6BD" w14:textId="77777777" w:rsidR="001B29A7" w:rsidRPr="0029692D" w:rsidRDefault="001B29A7" w:rsidP="001B29A7">
      <w:pPr>
        <w:numPr>
          <w:ilvl w:val="2"/>
          <w:numId w:val="9"/>
        </w:numPr>
        <w:spacing w:after="120" w:line="264" w:lineRule="auto"/>
        <w:jc w:val="both"/>
        <w:rPr>
          <w:sz w:val="18"/>
          <w:szCs w:val="18"/>
          <w:rPrChange w:id="1521" w:author="Fiala Roman, Ing." w:date="2024-05-29T11:13:00Z">
            <w:rPr>
              <w:sz w:val="18"/>
              <w:szCs w:val="18"/>
              <w:highlight w:val="green"/>
            </w:rPr>
          </w:rPrChange>
        </w:rPr>
      </w:pPr>
      <w:r w:rsidRPr="0029692D">
        <w:rPr>
          <w:sz w:val="18"/>
          <w:szCs w:val="18"/>
          <w:rPrChange w:id="1522" w:author="Fiala Roman, Ing." w:date="2024-05-29T11:13:00Z">
            <w:rPr>
              <w:sz w:val="18"/>
              <w:szCs w:val="18"/>
              <w:highlight w:val="green"/>
            </w:rPr>
          </w:rPrChange>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2C54422" w14:textId="77777777" w:rsidR="00BD17C5" w:rsidRPr="0029692D" w:rsidRDefault="00BD17C5" w:rsidP="00BD17C5">
      <w:pPr>
        <w:pStyle w:val="Text2-1"/>
        <w:rPr>
          <w:rPrChange w:id="1523" w:author="Fiala Roman, Ing." w:date="2024-05-29T11:13:00Z">
            <w:rPr>
              <w:highlight w:val="green"/>
            </w:rPr>
          </w:rPrChange>
        </w:rPr>
      </w:pPr>
      <w:bookmarkStart w:id="1524" w:name="_Ref156811293"/>
      <w:r w:rsidRPr="0029692D">
        <w:rPr>
          <w:b/>
          <w:rPrChange w:id="1525" w:author="Fiala Roman, Ing." w:date="2024-05-29T11:13:00Z">
            <w:rPr>
              <w:b/>
              <w:highlight w:val="green"/>
            </w:rPr>
          </w:rPrChange>
        </w:rPr>
        <w:t>Souborné zpracování geodetické části DSPS</w:t>
      </w:r>
      <w:r w:rsidRPr="0029692D">
        <w:rPr>
          <w:rPrChange w:id="1526" w:author="Fiala Roman, Ing." w:date="2024-05-29T11:13:00Z">
            <w:rPr>
              <w:highlight w:val="green"/>
            </w:rPr>
          </w:rPrChange>
        </w:rPr>
        <w:t xml:space="preserve"> bude předáno Objednateli v listinné a</w:t>
      </w:r>
      <w:r w:rsidR="004C5675" w:rsidRPr="0029692D">
        <w:rPr>
          <w:rPrChange w:id="1527" w:author="Fiala Roman, Ing." w:date="2024-05-29T11:13:00Z">
            <w:rPr>
              <w:highlight w:val="green"/>
            </w:rPr>
          </w:rPrChange>
        </w:rPr>
        <w:t> </w:t>
      </w:r>
      <w:r w:rsidRPr="0029692D">
        <w:rPr>
          <w:rPrChange w:id="1528" w:author="Fiala Roman, Ing." w:date="2024-05-29T11:13:00Z">
            <w:rPr>
              <w:highlight w:val="green"/>
            </w:rPr>
          </w:rPrChange>
        </w:rPr>
        <w:t>elektronické podobě v tomto členění:</w:t>
      </w:r>
      <w:bookmarkEnd w:id="1524"/>
    </w:p>
    <w:p w14:paraId="34D38D2A" w14:textId="77777777" w:rsidR="001B29A7" w:rsidRPr="0029692D" w:rsidRDefault="001B29A7" w:rsidP="00337E90">
      <w:pPr>
        <w:pStyle w:val="Odstavec1-1a"/>
        <w:numPr>
          <w:ilvl w:val="0"/>
          <w:numId w:val="28"/>
        </w:numPr>
        <w:rPr>
          <w:rPrChange w:id="1529" w:author="Fiala Roman, Ing." w:date="2024-05-29T11:13:00Z">
            <w:rPr>
              <w:highlight w:val="green"/>
            </w:rPr>
          </w:rPrChange>
        </w:rPr>
      </w:pPr>
      <w:r w:rsidRPr="0029692D">
        <w:rPr>
          <w:rPrChange w:id="1530" w:author="Fiala Roman, Ing." w:date="2024-05-29T11:13:00Z">
            <w:rPr>
              <w:highlight w:val="green"/>
            </w:rPr>
          </w:rPrChange>
        </w:rPr>
        <w:t>Technická zpráva a Předávací protokol (ve formátu *.</w:t>
      </w:r>
      <w:proofErr w:type="spellStart"/>
      <w:r w:rsidRPr="0029692D">
        <w:rPr>
          <w:rPrChange w:id="1531" w:author="Fiala Roman, Ing." w:date="2024-05-29T11:13:00Z">
            <w:rPr>
              <w:highlight w:val="green"/>
            </w:rPr>
          </w:rPrChange>
        </w:rPr>
        <w:t>pdf</w:t>
      </w:r>
      <w:proofErr w:type="spellEnd"/>
      <w:r w:rsidRPr="0029692D">
        <w:rPr>
          <w:rPrChange w:id="1532" w:author="Fiala Roman, Ing." w:date="2024-05-29T11:13:00Z">
            <w:rPr>
              <w:highlight w:val="green"/>
            </w:rPr>
          </w:rPrChange>
        </w:rPr>
        <w:t>),</w:t>
      </w:r>
    </w:p>
    <w:p w14:paraId="32DB62AB" w14:textId="77777777" w:rsidR="001B29A7" w:rsidRPr="0029692D" w:rsidRDefault="001B29A7" w:rsidP="001B29A7">
      <w:pPr>
        <w:numPr>
          <w:ilvl w:val="0"/>
          <w:numId w:val="7"/>
        </w:numPr>
        <w:spacing w:after="80" w:line="264" w:lineRule="auto"/>
        <w:jc w:val="both"/>
        <w:rPr>
          <w:sz w:val="18"/>
          <w:szCs w:val="18"/>
          <w:rPrChange w:id="1533" w:author="Fiala Roman, Ing." w:date="2024-05-29T11:13:00Z">
            <w:rPr>
              <w:sz w:val="18"/>
              <w:szCs w:val="18"/>
              <w:highlight w:val="green"/>
            </w:rPr>
          </w:rPrChange>
        </w:rPr>
      </w:pPr>
      <w:r w:rsidRPr="0029692D">
        <w:rPr>
          <w:sz w:val="18"/>
          <w:szCs w:val="18"/>
          <w:rPrChange w:id="1534" w:author="Fiala Roman, Ing." w:date="2024-05-29T11:13:00Z">
            <w:rPr>
              <w:sz w:val="18"/>
              <w:szCs w:val="18"/>
              <w:highlight w:val="green"/>
            </w:rPr>
          </w:rPrChange>
        </w:rPr>
        <w:lastRenderedPageBreak/>
        <w:t>Přehled kladu mapových listů JŽM a bodového pole v M 1:10000 formát *.</w:t>
      </w:r>
      <w:proofErr w:type="spellStart"/>
      <w:r w:rsidRPr="0029692D">
        <w:rPr>
          <w:sz w:val="18"/>
          <w:szCs w:val="18"/>
          <w:rPrChange w:id="1535" w:author="Fiala Roman, Ing." w:date="2024-05-29T11:13:00Z">
            <w:rPr>
              <w:sz w:val="18"/>
              <w:szCs w:val="18"/>
              <w:highlight w:val="green"/>
            </w:rPr>
          </w:rPrChange>
        </w:rPr>
        <w:t>dgn</w:t>
      </w:r>
      <w:proofErr w:type="spellEnd"/>
      <w:r w:rsidRPr="0029692D">
        <w:rPr>
          <w:sz w:val="18"/>
          <w:szCs w:val="18"/>
          <w:rPrChange w:id="1536" w:author="Fiala Roman, Ing." w:date="2024-05-29T11:13:00Z">
            <w:rPr>
              <w:sz w:val="18"/>
              <w:szCs w:val="18"/>
              <w:highlight w:val="green"/>
            </w:rPr>
          </w:rPrChange>
        </w:rPr>
        <w:t xml:space="preserve"> a *.</w:t>
      </w:r>
      <w:proofErr w:type="spellStart"/>
      <w:r w:rsidRPr="0029692D">
        <w:rPr>
          <w:sz w:val="18"/>
          <w:szCs w:val="18"/>
          <w:rPrChange w:id="1537" w:author="Fiala Roman, Ing." w:date="2024-05-29T11:13:00Z">
            <w:rPr>
              <w:sz w:val="18"/>
              <w:szCs w:val="18"/>
              <w:highlight w:val="green"/>
            </w:rPr>
          </w:rPrChange>
        </w:rPr>
        <w:t>pdf</w:t>
      </w:r>
      <w:proofErr w:type="spellEnd"/>
      <w:r w:rsidRPr="0029692D">
        <w:rPr>
          <w:sz w:val="18"/>
          <w:szCs w:val="18"/>
          <w:rPrChange w:id="1538" w:author="Fiala Roman, Ing." w:date="2024-05-29T11:13:00Z">
            <w:rPr>
              <w:sz w:val="18"/>
              <w:szCs w:val="18"/>
              <w:highlight w:val="green"/>
            </w:rPr>
          </w:rPrChange>
        </w:rPr>
        <w:t>),</w:t>
      </w:r>
    </w:p>
    <w:p w14:paraId="25650EDE" w14:textId="77777777" w:rsidR="001B29A7" w:rsidRPr="0029692D" w:rsidRDefault="001B29A7" w:rsidP="001B29A7">
      <w:pPr>
        <w:numPr>
          <w:ilvl w:val="0"/>
          <w:numId w:val="7"/>
        </w:numPr>
        <w:spacing w:after="80" w:line="264" w:lineRule="auto"/>
        <w:jc w:val="both"/>
        <w:rPr>
          <w:sz w:val="18"/>
          <w:szCs w:val="18"/>
          <w:rPrChange w:id="1539" w:author="Fiala Roman, Ing." w:date="2024-05-29T11:13:00Z">
            <w:rPr>
              <w:sz w:val="18"/>
              <w:szCs w:val="18"/>
              <w:highlight w:val="green"/>
            </w:rPr>
          </w:rPrChange>
        </w:rPr>
      </w:pPr>
      <w:r w:rsidRPr="0029692D">
        <w:rPr>
          <w:sz w:val="18"/>
          <w:szCs w:val="18"/>
          <w:rPrChange w:id="1540" w:author="Fiala Roman, Ing." w:date="2024-05-29T11:13:00Z">
            <w:rPr>
              <w:sz w:val="18"/>
              <w:szCs w:val="18"/>
              <w:highlight w:val="green"/>
            </w:rPr>
          </w:rPrChange>
        </w:rPr>
        <w:t>Elaborát bodového pole:</w:t>
      </w:r>
    </w:p>
    <w:p w14:paraId="30F81ED6" w14:textId="77777777" w:rsidR="001B29A7" w:rsidRPr="0029692D" w:rsidRDefault="001B29A7" w:rsidP="00337E90">
      <w:pPr>
        <w:pStyle w:val="Odstavec1-4i"/>
        <w:rPr>
          <w:rPrChange w:id="1541" w:author="Fiala Roman, Ing." w:date="2024-05-29T11:13:00Z">
            <w:rPr>
              <w:highlight w:val="green"/>
            </w:rPr>
          </w:rPrChange>
        </w:rPr>
      </w:pPr>
      <w:r w:rsidRPr="0029692D">
        <w:rPr>
          <w:rPrChange w:id="1542" w:author="Fiala Roman, Ing." w:date="2024-05-29T11:13:00Z">
            <w:rPr>
              <w:highlight w:val="green"/>
            </w:rPr>
          </w:rPrChange>
        </w:rPr>
        <w:t>dokumentace po stavbě předaného ŽBP do správy SŽG, zřízeného v</w:t>
      </w:r>
      <w:r w:rsidR="004C5675" w:rsidRPr="0029692D">
        <w:rPr>
          <w:rPrChange w:id="1543" w:author="Fiala Roman, Ing." w:date="2024-05-29T11:13:00Z">
            <w:rPr>
              <w:highlight w:val="green"/>
            </w:rPr>
          </w:rPrChange>
        </w:rPr>
        <w:t> </w:t>
      </w:r>
      <w:r w:rsidRPr="0029692D">
        <w:rPr>
          <w:rPrChange w:id="1544" w:author="Fiala Roman, Ing." w:date="2024-05-29T11:13:00Z">
            <w:rPr>
              <w:highlight w:val="green"/>
            </w:rPr>
          </w:rPrChange>
        </w:rPr>
        <w:t>souladu Metodickým pokynem SŽDC M20/MP007 Železniční bodové pole (způsob stabilizace, měření, zpracování, obsah dokumentace),</w:t>
      </w:r>
    </w:p>
    <w:p w14:paraId="39C3B675" w14:textId="77777777" w:rsidR="001B29A7" w:rsidRPr="0029692D" w:rsidRDefault="001B29A7" w:rsidP="00337E90">
      <w:pPr>
        <w:pStyle w:val="Odstavec1-4i"/>
        <w:rPr>
          <w:rPrChange w:id="1545" w:author="Fiala Roman, Ing." w:date="2024-05-29T11:13:00Z">
            <w:rPr>
              <w:highlight w:val="green"/>
            </w:rPr>
          </w:rPrChange>
        </w:rPr>
      </w:pPr>
      <w:r w:rsidRPr="0029692D">
        <w:rPr>
          <w:rPrChange w:id="1546" w:author="Fiala Roman, Ing." w:date="2024-05-29T11:13:00Z">
            <w:rPr>
              <w:highlight w:val="green"/>
            </w:rPr>
          </w:rPrChange>
        </w:rPr>
        <w:t>dokumentaci o vývoji vytyčovací sítě (seznam souřadnic a výšek bodů, geodetické údaje o bodech)</w:t>
      </w:r>
    </w:p>
    <w:p w14:paraId="243B819E" w14:textId="77777777" w:rsidR="001B29A7" w:rsidRPr="0029692D" w:rsidRDefault="001B29A7" w:rsidP="00337E90">
      <w:pPr>
        <w:numPr>
          <w:ilvl w:val="0"/>
          <w:numId w:val="7"/>
        </w:numPr>
        <w:spacing w:after="80" w:line="264" w:lineRule="auto"/>
        <w:jc w:val="both"/>
        <w:rPr>
          <w:sz w:val="18"/>
          <w:szCs w:val="18"/>
          <w:rPrChange w:id="1547" w:author="Fiala Roman, Ing." w:date="2024-05-29T11:13:00Z">
            <w:rPr>
              <w:sz w:val="18"/>
              <w:szCs w:val="18"/>
              <w:highlight w:val="green"/>
            </w:rPr>
          </w:rPrChange>
        </w:rPr>
      </w:pPr>
      <w:r w:rsidRPr="0029692D">
        <w:rPr>
          <w:sz w:val="18"/>
          <w:szCs w:val="18"/>
          <w:rPrChange w:id="1548" w:author="Fiala Roman, Ing." w:date="2024-05-29T11:13:00Z">
            <w:rPr>
              <w:sz w:val="18"/>
              <w:szCs w:val="18"/>
              <w:highlight w:val="green"/>
            </w:rPr>
          </w:rPrChange>
        </w:rPr>
        <w:t>Seznamy souřadnic podrobných bodů (ve formátu *.</w:t>
      </w:r>
      <w:proofErr w:type="spellStart"/>
      <w:r w:rsidRPr="0029692D">
        <w:rPr>
          <w:sz w:val="18"/>
          <w:szCs w:val="18"/>
          <w:rPrChange w:id="1549" w:author="Fiala Roman, Ing." w:date="2024-05-29T11:13:00Z">
            <w:rPr>
              <w:sz w:val="18"/>
              <w:szCs w:val="18"/>
              <w:highlight w:val="green"/>
            </w:rPr>
          </w:rPrChange>
        </w:rPr>
        <w:t>txt</w:t>
      </w:r>
      <w:proofErr w:type="spellEnd"/>
      <w:r w:rsidRPr="0029692D">
        <w:rPr>
          <w:sz w:val="18"/>
          <w:szCs w:val="18"/>
          <w:rPrChange w:id="1550" w:author="Fiala Roman, Ing." w:date="2024-05-29T11:13:00Z">
            <w:rPr>
              <w:sz w:val="18"/>
              <w:szCs w:val="18"/>
              <w:highlight w:val="green"/>
            </w:rPr>
          </w:rPrChange>
        </w:rPr>
        <w:t>):</w:t>
      </w:r>
    </w:p>
    <w:p w14:paraId="19E85F72" w14:textId="4B2BD654" w:rsidR="001B29A7" w:rsidRPr="0029692D" w:rsidRDefault="001B29A7" w:rsidP="00337E90">
      <w:pPr>
        <w:pStyle w:val="Odstavec1-4i"/>
        <w:rPr>
          <w:rPrChange w:id="1551" w:author="Fiala Roman, Ing." w:date="2024-05-29T11:13:00Z">
            <w:rPr>
              <w:highlight w:val="green"/>
            </w:rPr>
          </w:rPrChange>
        </w:rPr>
      </w:pPr>
      <w:r w:rsidRPr="0029692D">
        <w:rPr>
          <w:rPrChange w:id="1552" w:author="Fiala Roman, Ing." w:date="2024-05-29T11:13:00Z">
            <w:rPr>
              <w:highlight w:val="green"/>
            </w:rPr>
          </w:rPrChange>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676AF9" w:rsidRPr="0029692D">
        <w:rPr>
          <w:rPrChange w:id="1553" w:author="Fiala Roman, Ing." w:date="2024-05-29T11:13:00Z">
            <w:rPr>
              <w:highlight w:val="green"/>
            </w:rPr>
          </w:rPrChange>
        </w:rPr>
        <w:t>,</w:t>
      </w:r>
    </w:p>
    <w:p w14:paraId="02A2521D" w14:textId="77777777" w:rsidR="001B29A7" w:rsidRPr="0029692D" w:rsidRDefault="001B29A7" w:rsidP="00337E90">
      <w:pPr>
        <w:pStyle w:val="Odstavec1-4i"/>
        <w:rPr>
          <w:rPrChange w:id="1554" w:author="Fiala Roman, Ing." w:date="2024-05-29T11:13:00Z">
            <w:rPr>
              <w:highlight w:val="green"/>
            </w:rPr>
          </w:rPrChange>
        </w:rPr>
      </w:pPr>
      <w:r w:rsidRPr="0029692D">
        <w:rPr>
          <w:rPrChange w:id="1555" w:author="Fiala Roman, Ing." w:date="2024-05-29T11:13:00Z">
            <w:rPr>
              <w:highlight w:val="green"/>
            </w:rPr>
          </w:rPrChange>
        </w:rPr>
        <w:t>Seznam (seznamy) souřadnic výšek a charakteristik bodů k výkresu (výkresům) editovaného mapového podkladu s vymazáním neplatných prvků, který bude odpovídat předpisu SŽ M20/MP010 příloha C,</w:t>
      </w:r>
    </w:p>
    <w:p w14:paraId="2834D0C5" w14:textId="77777777" w:rsidR="001B29A7" w:rsidRPr="0029692D" w:rsidRDefault="001B29A7" w:rsidP="00337E90">
      <w:pPr>
        <w:pStyle w:val="Odstavec1-4i"/>
        <w:rPr>
          <w:rPrChange w:id="1556" w:author="Fiala Roman, Ing." w:date="2024-05-29T11:13:00Z">
            <w:rPr>
              <w:highlight w:val="green"/>
            </w:rPr>
          </w:rPrChange>
        </w:rPr>
      </w:pPr>
      <w:r w:rsidRPr="0029692D">
        <w:rPr>
          <w:rPrChange w:id="1557" w:author="Fiala Roman, Ing." w:date="2024-05-29T11:13:00Z">
            <w:rPr>
              <w:highlight w:val="green"/>
            </w:rPr>
          </w:rPrChange>
        </w:rPr>
        <w:t>Seznam souřadnic bodů ŽBP nebo dalších výchozích bodů použitých pro zaměření skutečného provedení stavby.</w:t>
      </w:r>
    </w:p>
    <w:p w14:paraId="0D39CBD2" w14:textId="77777777" w:rsidR="001B29A7" w:rsidRPr="0029692D" w:rsidRDefault="001B29A7" w:rsidP="00337E90">
      <w:pPr>
        <w:numPr>
          <w:ilvl w:val="0"/>
          <w:numId w:val="7"/>
        </w:numPr>
        <w:spacing w:after="80" w:line="264" w:lineRule="auto"/>
        <w:jc w:val="both"/>
        <w:rPr>
          <w:sz w:val="18"/>
          <w:szCs w:val="18"/>
          <w:rPrChange w:id="1558" w:author="Fiala Roman, Ing." w:date="2024-05-29T11:13:00Z">
            <w:rPr>
              <w:sz w:val="18"/>
              <w:szCs w:val="18"/>
              <w:highlight w:val="green"/>
            </w:rPr>
          </w:rPrChange>
        </w:rPr>
      </w:pPr>
      <w:r w:rsidRPr="0029692D">
        <w:rPr>
          <w:sz w:val="18"/>
          <w:szCs w:val="18"/>
          <w:rPrChange w:id="1559" w:author="Fiala Roman, Ing." w:date="2024-05-29T11:13:00Z">
            <w:rPr>
              <w:sz w:val="18"/>
              <w:szCs w:val="18"/>
              <w:highlight w:val="green"/>
            </w:rPr>
          </w:rPrChange>
        </w:rPr>
        <w:t>Výkresové soubory (ve formátu *.</w:t>
      </w:r>
      <w:proofErr w:type="spellStart"/>
      <w:r w:rsidRPr="0029692D">
        <w:rPr>
          <w:sz w:val="18"/>
          <w:szCs w:val="18"/>
          <w:rPrChange w:id="1560" w:author="Fiala Roman, Ing." w:date="2024-05-29T11:13:00Z">
            <w:rPr>
              <w:sz w:val="18"/>
              <w:szCs w:val="18"/>
              <w:highlight w:val="green"/>
            </w:rPr>
          </w:rPrChange>
        </w:rPr>
        <w:t>dgn</w:t>
      </w:r>
      <w:proofErr w:type="spellEnd"/>
      <w:r w:rsidRPr="0029692D">
        <w:rPr>
          <w:sz w:val="18"/>
          <w:szCs w:val="18"/>
          <w:rPrChange w:id="1561" w:author="Fiala Roman, Ing." w:date="2024-05-29T11:13:00Z">
            <w:rPr>
              <w:sz w:val="18"/>
              <w:szCs w:val="18"/>
              <w:highlight w:val="green"/>
            </w:rPr>
          </w:rPrChange>
        </w:rPr>
        <w:t>). Název souboru musí začínat „DSPS_PVS_, KN_, NH_, PS_ nebo SO_“:</w:t>
      </w:r>
    </w:p>
    <w:p w14:paraId="7D4CEEE2" w14:textId="77777777" w:rsidR="001B29A7" w:rsidRPr="0029692D" w:rsidRDefault="001B29A7" w:rsidP="00337E90">
      <w:pPr>
        <w:pStyle w:val="Odstavec1-4i"/>
        <w:rPr>
          <w:rPrChange w:id="1562" w:author="Fiala Roman, Ing." w:date="2024-05-29T11:13:00Z">
            <w:rPr>
              <w:highlight w:val="green"/>
            </w:rPr>
          </w:rPrChange>
        </w:rPr>
      </w:pPr>
      <w:r w:rsidRPr="0029692D">
        <w:rPr>
          <w:rPrChange w:id="1563" w:author="Fiala Roman, Ing." w:date="2024-05-29T11:13:00Z">
            <w:rPr>
              <w:highlight w:val="green"/>
            </w:rPr>
          </w:rPrChange>
        </w:rPr>
        <w:t>Výkres geodetického zaměření skutečného provedení všech definitivních PS a SO doplněný o štítky a soubor „identifikace.csv“, který bude obsahovat seznam těchto PS a SO,</w:t>
      </w:r>
    </w:p>
    <w:p w14:paraId="0B754BC4" w14:textId="6BCA2A3B" w:rsidR="001B29A7" w:rsidRPr="0029692D" w:rsidRDefault="001B29A7" w:rsidP="00337E90">
      <w:pPr>
        <w:pStyle w:val="Odstavec1-4i"/>
        <w:rPr>
          <w:rPrChange w:id="1564" w:author="Fiala Roman, Ing." w:date="2024-05-29T11:13:00Z">
            <w:rPr>
              <w:highlight w:val="green"/>
            </w:rPr>
          </w:rPrChange>
        </w:rPr>
      </w:pPr>
      <w:r w:rsidRPr="0029692D">
        <w:rPr>
          <w:rPrChange w:id="1565" w:author="Fiala Roman, Ing." w:date="2024-05-29T11:13:00Z">
            <w:rPr>
              <w:highlight w:val="green"/>
            </w:rPr>
          </w:rPrChange>
        </w:rPr>
        <w:t>Výkres nebo výkresy v M 1:1000 editovaného mapového podkladu s</w:t>
      </w:r>
      <w:r w:rsidR="004C5675" w:rsidRPr="0029692D">
        <w:rPr>
          <w:rPrChange w:id="1566" w:author="Fiala Roman, Ing." w:date="2024-05-29T11:13:00Z">
            <w:rPr>
              <w:highlight w:val="green"/>
            </w:rPr>
          </w:rPrChange>
        </w:rPr>
        <w:t> </w:t>
      </w:r>
      <w:r w:rsidRPr="0029692D">
        <w:rPr>
          <w:rPrChange w:id="1567" w:author="Fiala Roman, Ing." w:date="2024-05-29T11:13:00Z">
            <w:rPr>
              <w:highlight w:val="green"/>
            </w:rPr>
          </w:rPrChange>
        </w:rPr>
        <w:t>vymazáním neplatných prvků, který bude odpovídat předpisu SŽ M20/MP010, příloha C</w:t>
      </w:r>
      <w:r w:rsidR="00676AF9" w:rsidRPr="0029692D">
        <w:rPr>
          <w:rPrChange w:id="1568" w:author="Fiala Roman, Ing." w:date="2024-05-29T11:13:00Z">
            <w:rPr>
              <w:highlight w:val="green"/>
            </w:rPr>
          </w:rPrChange>
        </w:rPr>
        <w:t>,</w:t>
      </w:r>
      <w:r w:rsidRPr="0029692D">
        <w:rPr>
          <w:rPrChange w:id="1569" w:author="Fiala Roman, Ing." w:date="2024-05-29T11:13:00Z">
            <w:rPr>
              <w:highlight w:val="green"/>
            </w:rPr>
          </w:rPrChange>
        </w:rPr>
        <w:t xml:space="preserve"> </w:t>
      </w:r>
    </w:p>
    <w:p w14:paraId="2DE854D4" w14:textId="77777777" w:rsidR="001B29A7" w:rsidRPr="0029692D" w:rsidRDefault="001B29A7" w:rsidP="00337E90">
      <w:pPr>
        <w:pStyle w:val="Odstavec1-4i"/>
        <w:rPr>
          <w:rPrChange w:id="1570" w:author="Fiala Roman, Ing." w:date="2024-05-29T11:13:00Z">
            <w:rPr>
              <w:highlight w:val="green"/>
            </w:rPr>
          </w:rPrChange>
        </w:rPr>
      </w:pPr>
      <w:r w:rsidRPr="0029692D">
        <w:rPr>
          <w:rPrChange w:id="1571" w:author="Fiala Roman, Ing." w:date="2024-05-29T11:13:00Z">
            <w:rPr>
              <w:highlight w:val="green"/>
            </w:rPr>
          </w:rPrChange>
        </w:rPr>
        <w:t>Výkres v M 1:1000 se zákresem platné mapy KN,</w:t>
      </w:r>
    </w:p>
    <w:p w14:paraId="450B0C73" w14:textId="77777777" w:rsidR="001B29A7" w:rsidRPr="0029692D" w:rsidRDefault="001B29A7" w:rsidP="00337E90">
      <w:pPr>
        <w:pStyle w:val="Odstavec1-4i"/>
        <w:rPr>
          <w:rPrChange w:id="1572" w:author="Fiala Roman, Ing." w:date="2024-05-29T11:13:00Z">
            <w:rPr>
              <w:highlight w:val="green"/>
            </w:rPr>
          </w:rPrChange>
        </w:rPr>
      </w:pPr>
      <w:r w:rsidRPr="0029692D">
        <w:rPr>
          <w:rPrChange w:id="1573" w:author="Fiala Roman, Ing." w:date="2024-05-29T11:13:00Z">
            <w:rPr>
              <w:highlight w:val="green"/>
            </w:rPr>
          </w:rPrChange>
        </w:rPr>
        <w:t>Výkres v M 1:1000 se zákresem nové hranice ČD, SŽ po stavbě.</w:t>
      </w:r>
    </w:p>
    <w:p w14:paraId="53E983E6" w14:textId="77777777" w:rsidR="001B29A7" w:rsidRPr="0029692D" w:rsidRDefault="001B29A7" w:rsidP="00337E90">
      <w:pPr>
        <w:numPr>
          <w:ilvl w:val="0"/>
          <w:numId w:val="7"/>
        </w:numPr>
        <w:spacing w:after="80" w:line="264" w:lineRule="auto"/>
        <w:jc w:val="both"/>
        <w:rPr>
          <w:sz w:val="18"/>
          <w:szCs w:val="18"/>
          <w:rPrChange w:id="1574" w:author="Fiala Roman, Ing." w:date="2024-05-29T11:13:00Z">
            <w:rPr>
              <w:sz w:val="18"/>
              <w:szCs w:val="18"/>
              <w:highlight w:val="green"/>
            </w:rPr>
          </w:rPrChange>
        </w:rPr>
      </w:pPr>
      <w:r w:rsidRPr="0029692D">
        <w:rPr>
          <w:sz w:val="18"/>
          <w:szCs w:val="18"/>
          <w:rPrChange w:id="1575" w:author="Fiala Roman, Ing." w:date="2024-05-29T11:13:00Z">
            <w:rPr>
              <w:sz w:val="18"/>
              <w:szCs w:val="18"/>
              <w:highlight w:val="green"/>
            </w:rPr>
          </w:rPrChange>
        </w:rPr>
        <w:t>Předané geodetické části DSPS jednotlivých PS a SO</w:t>
      </w:r>
    </w:p>
    <w:p w14:paraId="4075EC84" w14:textId="77777777" w:rsidR="001B29A7" w:rsidRPr="0029692D" w:rsidRDefault="001B29A7" w:rsidP="00337E90">
      <w:pPr>
        <w:pStyle w:val="Odstavec1-4i"/>
        <w:rPr>
          <w:rPrChange w:id="1576" w:author="Fiala Roman, Ing." w:date="2024-05-29T11:13:00Z">
            <w:rPr>
              <w:highlight w:val="green"/>
            </w:rPr>
          </w:rPrChange>
        </w:rPr>
      </w:pPr>
      <w:r w:rsidRPr="0029692D">
        <w:rPr>
          <w:rPrChange w:id="1577" w:author="Fiala Roman, Ing." w:date="2024-05-29T11:13:00Z">
            <w:rPr>
              <w:highlight w:val="green"/>
            </w:rPr>
          </w:rPrChange>
        </w:rPr>
        <w:t>Seznam čísel a názvů PS a SO s uvedením zhotovitele geodetické části DSPS jednotlivých PS a SO (ve formátu *.</w:t>
      </w:r>
      <w:proofErr w:type="spellStart"/>
      <w:r w:rsidRPr="0029692D">
        <w:rPr>
          <w:rPrChange w:id="1578" w:author="Fiala Roman, Ing." w:date="2024-05-29T11:13:00Z">
            <w:rPr>
              <w:highlight w:val="green"/>
            </w:rPr>
          </w:rPrChange>
        </w:rPr>
        <w:t>xlsx</w:t>
      </w:r>
      <w:proofErr w:type="spellEnd"/>
      <w:r w:rsidRPr="0029692D">
        <w:rPr>
          <w:rPrChange w:id="1579" w:author="Fiala Roman, Ing." w:date="2024-05-29T11:13:00Z">
            <w:rPr>
              <w:highlight w:val="green"/>
            </w:rPr>
          </w:rPrChange>
        </w:rPr>
        <w:t>),</w:t>
      </w:r>
    </w:p>
    <w:p w14:paraId="06FF5541" w14:textId="77777777" w:rsidR="001B29A7" w:rsidRPr="0029692D" w:rsidRDefault="001B29A7" w:rsidP="00337E90">
      <w:pPr>
        <w:pStyle w:val="Odstavec1-4i"/>
        <w:rPr>
          <w:rPrChange w:id="1580" w:author="Fiala Roman, Ing." w:date="2024-05-29T11:13:00Z">
            <w:rPr>
              <w:highlight w:val="green"/>
            </w:rPr>
          </w:rPrChange>
        </w:rPr>
      </w:pPr>
      <w:r w:rsidRPr="0029692D">
        <w:rPr>
          <w:rPrChange w:id="1581" w:author="Fiala Roman, Ing." w:date="2024-05-29T11:13:00Z">
            <w:rPr>
              <w:highlight w:val="green"/>
            </w:rPr>
          </w:rPrChange>
        </w:rPr>
        <w:t>TZ k jednotlivým PS a SO (ve formátu *.</w:t>
      </w:r>
      <w:proofErr w:type="spellStart"/>
      <w:r w:rsidRPr="0029692D">
        <w:rPr>
          <w:rPrChange w:id="1582" w:author="Fiala Roman, Ing." w:date="2024-05-29T11:13:00Z">
            <w:rPr>
              <w:highlight w:val="green"/>
            </w:rPr>
          </w:rPrChange>
        </w:rPr>
        <w:t>pdf</w:t>
      </w:r>
      <w:proofErr w:type="spellEnd"/>
      <w:r w:rsidRPr="0029692D">
        <w:rPr>
          <w:rPrChange w:id="1583" w:author="Fiala Roman, Ing." w:date="2024-05-29T11:13:00Z">
            <w:rPr>
              <w:highlight w:val="green"/>
            </w:rPr>
          </w:rPrChange>
        </w:rPr>
        <w:t>),</w:t>
      </w:r>
    </w:p>
    <w:p w14:paraId="0C76552A" w14:textId="77777777" w:rsidR="001B29A7" w:rsidRPr="0029692D" w:rsidRDefault="001B29A7" w:rsidP="00337E90">
      <w:pPr>
        <w:pStyle w:val="Odstavec1-4i"/>
        <w:rPr>
          <w:rPrChange w:id="1584" w:author="Fiala Roman, Ing." w:date="2024-05-29T11:13:00Z">
            <w:rPr>
              <w:highlight w:val="green"/>
            </w:rPr>
          </w:rPrChange>
        </w:rPr>
      </w:pPr>
      <w:r w:rsidRPr="0029692D">
        <w:rPr>
          <w:rPrChange w:id="1585" w:author="Fiala Roman, Ing." w:date="2024-05-29T11:13:00Z">
            <w:rPr>
              <w:highlight w:val="green"/>
            </w:rPr>
          </w:rPrChange>
        </w:rPr>
        <w:t>Seznam souřadnic, výšek a charakteristik podrobných bodů k jednotlivým SO a PS (ve formátu *.</w:t>
      </w:r>
      <w:proofErr w:type="spellStart"/>
      <w:r w:rsidRPr="0029692D">
        <w:rPr>
          <w:rPrChange w:id="1586" w:author="Fiala Roman, Ing." w:date="2024-05-29T11:13:00Z">
            <w:rPr>
              <w:highlight w:val="green"/>
            </w:rPr>
          </w:rPrChange>
        </w:rPr>
        <w:t>txt</w:t>
      </w:r>
      <w:proofErr w:type="spellEnd"/>
      <w:r w:rsidRPr="0029692D">
        <w:rPr>
          <w:rPrChange w:id="1587" w:author="Fiala Roman, Ing." w:date="2024-05-29T11:13:00Z">
            <w:rPr>
              <w:highlight w:val="green"/>
            </w:rPr>
          </w:rPrChange>
        </w:rPr>
        <w:t>),</w:t>
      </w:r>
    </w:p>
    <w:p w14:paraId="32ADE8BA" w14:textId="77777777" w:rsidR="001B29A7" w:rsidRPr="0029692D" w:rsidRDefault="001B29A7" w:rsidP="00337E90">
      <w:pPr>
        <w:pStyle w:val="Odstavec1-4i"/>
        <w:rPr>
          <w:rPrChange w:id="1588" w:author="Fiala Roman, Ing." w:date="2024-05-29T11:13:00Z">
            <w:rPr>
              <w:highlight w:val="green"/>
            </w:rPr>
          </w:rPrChange>
        </w:rPr>
      </w:pPr>
      <w:r w:rsidRPr="0029692D">
        <w:rPr>
          <w:rPrChange w:id="1589" w:author="Fiala Roman, Ing." w:date="2024-05-29T11:13:00Z">
            <w:rPr>
              <w:highlight w:val="green"/>
            </w:rPr>
          </w:rPrChange>
        </w:rPr>
        <w:t>Výpočetní protokol a editované zápisníky ve formátu *.</w:t>
      </w:r>
      <w:proofErr w:type="spellStart"/>
      <w:r w:rsidRPr="0029692D">
        <w:rPr>
          <w:rPrChange w:id="1590" w:author="Fiala Roman, Ing." w:date="2024-05-29T11:13:00Z">
            <w:rPr>
              <w:highlight w:val="green"/>
            </w:rPr>
          </w:rPrChange>
        </w:rPr>
        <w:t>txt</w:t>
      </w:r>
      <w:proofErr w:type="spellEnd"/>
      <w:r w:rsidRPr="0029692D">
        <w:rPr>
          <w:rPrChange w:id="1591" w:author="Fiala Roman, Ing." w:date="2024-05-29T11:13:00Z">
            <w:rPr>
              <w:highlight w:val="green"/>
            </w:rPr>
          </w:rPrChange>
        </w:rPr>
        <w:t>; originální zápisníky ve formátu stroje, doložení splnění požadované přesnosti, kalibrační listy, fotodokumentace a další,</w:t>
      </w:r>
    </w:p>
    <w:p w14:paraId="54C5F173" w14:textId="0E7CEFD4" w:rsidR="001B29A7" w:rsidRPr="0029692D" w:rsidRDefault="001B29A7" w:rsidP="00337E90">
      <w:pPr>
        <w:pStyle w:val="Odstavec1-4i"/>
        <w:rPr>
          <w:rPrChange w:id="1592" w:author="Fiala Roman, Ing." w:date="2024-05-29T11:13:00Z">
            <w:rPr>
              <w:highlight w:val="green"/>
            </w:rPr>
          </w:rPrChange>
        </w:rPr>
      </w:pPr>
      <w:r w:rsidRPr="0029692D">
        <w:rPr>
          <w:rPrChange w:id="1593" w:author="Fiala Roman, Ing." w:date="2024-05-29T11:13:00Z">
            <w:rPr>
              <w:highlight w:val="green"/>
            </w:rPr>
          </w:rPrChange>
        </w:rPr>
        <w:t>Výkresy jednotlivých PS a SO v M 1:1000 (ve formátu *.</w:t>
      </w:r>
      <w:proofErr w:type="spellStart"/>
      <w:r w:rsidRPr="0029692D">
        <w:rPr>
          <w:rPrChange w:id="1594" w:author="Fiala Roman, Ing." w:date="2024-05-29T11:13:00Z">
            <w:rPr>
              <w:highlight w:val="green"/>
            </w:rPr>
          </w:rPrChange>
        </w:rPr>
        <w:t>dgn</w:t>
      </w:r>
      <w:proofErr w:type="spellEnd"/>
      <w:r w:rsidRPr="0029692D">
        <w:rPr>
          <w:rPrChange w:id="1595" w:author="Fiala Roman, Ing." w:date="2024-05-29T11:13:00Z">
            <w:rPr>
              <w:highlight w:val="green"/>
            </w:rPr>
          </w:rPrChange>
        </w:rPr>
        <w:t xml:space="preserve"> a *.</w:t>
      </w:r>
      <w:proofErr w:type="spellStart"/>
      <w:r w:rsidRPr="0029692D">
        <w:rPr>
          <w:rPrChange w:id="1596" w:author="Fiala Roman, Ing." w:date="2024-05-29T11:13:00Z">
            <w:rPr>
              <w:highlight w:val="green"/>
            </w:rPr>
          </w:rPrChange>
        </w:rPr>
        <w:t>pdf</w:t>
      </w:r>
      <w:proofErr w:type="spellEnd"/>
      <w:r w:rsidRPr="0029692D">
        <w:rPr>
          <w:rPrChange w:id="1597" w:author="Fiala Roman, Ing." w:date="2024-05-29T11:13:00Z">
            <w:rPr>
              <w:highlight w:val="green"/>
            </w:rPr>
          </w:rPrChange>
        </w:rPr>
        <w:t>). Pokud jsou kóty a detaily vyžadovány ZTP, jsou zakresleny v samostatném pomocném výkrese DGN. Soubor PDF zachycuje soutisk hlavního a pomocného výkresu</w:t>
      </w:r>
      <w:r w:rsidR="000A40CF" w:rsidRPr="0029692D">
        <w:rPr>
          <w:rPrChange w:id="1598" w:author="Fiala Roman, Ing." w:date="2024-05-29T11:13:00Z">
            <w:rPr>
              <w:highlight w:val="green"/>
            </w:rPr>
          </w:rPrChange>
        </w:rPr>
        <w:t>,</w:t>
      </w:r>
    </w:p>
    <w:p w14:paraId="48CCA65D" w14:textId="77777777" w:rsidR="001B29A7" w:rsidRPr="0029692D" w:rsidRDefault="001B29A7" w:rsidP="00337E90">
      <w:pPr>
        <w:pStyle w:val="Odstavec1-4i"/>
        <w:rPr>
          <w:rPrChange w:id="1599" w:author="Fiala Roman, Ing." w:date="2024-05-29T11:13:00Z">
            <w:rPr>
              <w:highlight w:val="green"/>
            </w:rPr>
          </w:rPrChange>
        </w:rPr>
      </w:pPr>
      <w:r w:rsidRPr="0029692D">
        <w:rPr>
          <w:rPrChange w:id="1600" w:author="Fiala Roman, Ing." w:date="2024-05-29T11:13:00Z">
            <w:rPr>
              <w:highlight w:val="green"/>
            </w:rPr>
          </w:rPrChange>
        </w:rPr>
        <w:t>Seznam PS a SO identifikovaných ve vztahu k parcelním číslům pozemků podle evidence právních vztahů KN. Formu a obsah seznamu upřesní AZI Objednatele.</w:t>
      </w:r>
    </w:p>
    <w:p w14:paraId="6E17129A" w14:textId="77777777" w:rsidR="001B29A7" w:rsidRPr="0029692D" w:rsidRDefault="001B29A7" w:rsidP="00337E90">
      <w:pPr>
        <w:numPr>
          <w:ilvl w:val="0"/>
          <w:numId w:val="7"/>
        </w:numPr>
        <w:spacing w:after="80" w:line="264" w:lineRule="auto"/>
        <w:jc w:val="both"/>
        <w:rPr>
          <w:sz w:val="18"/>
          <w:szCs w:val="18"/>
          <w:rPrChange w:id="1601" w:author="Fiala Roman, Ing." w:date="2024-05-29T11:13:00Z">
            <w:rPr>
              <w:sz w:val="18"/>
              <w:szCs w:val="18"/>
              <w:highlight w:val="green"/>
            </w:rPr>
          </w:rPrChange>
        </w:rPr>
      </w:pPr>
      <w:r w:rsidRPr="0029692D">
        <w:rPr>
          <w:sz w:val="18"/>
          <w:szCs w:val="18"/>
          <w:rPrChange w:id="1602" w:author="Fiala Roman, Ing." w:date="2024-05-29T11:13:00Z">
            <w:rPr>
              <w:sz w:val="18"/>
              <w:szCs w:val="18"/>
              <w:highlight w:val="green"/>
            </w:rPr>
          </w:rPrChange>
        </w:rPr>
        <w:t>Geometrické plány</w:t>
      </w:r>
    </w:p>
    <w:p w14:paraId="06318F77" w14:textId="77777777" w:rsidR="001B29A7" w:rsidRPr="0029692D" w:rsidRDefault="001B29A7" w:rsidP="00337E90">
      <w:pPr>
        <w:pStyle w:val="Odstavec1-4i"/>
        <w:rPr>
          <w:rPrChange w:id="1603" w:author="Fiala Roman, Ing." w:date="2024-05-29T11:13:00Z">
            <w:rPr>
              <w:highlight w:val="green"/>
            </w:rPr>
          </w:rPrChange>
        </w:rPr>
      </w:pPr>
      <w:r w:rsidRPr="0029692D">
        <w:rPr>
          <w:rPrChange w:id="1604" w:author="Fiala Roman, Ing." w:date="2024-05-29T11:13:00Z">
            <w:rPr>
              <w:highlight w:val="green"/>
            </w:rPr>
          </w:rPrChange>
        </w:rPr>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5982E6" w14:textId="77777777" w:rsidR="001B29A7" w:rsidRPr="0029692D" w:rsidRDefault="001B29A7" w:rsidP="00337E90">
      <w:pPr>
        <w:pStyle w:val="Odstavec1-4i"/>
        <w:rPr>
          <w:rPrChange w:id="1605" w:author="Fiala Roman, Ing." w:date="2024-05-29T11:13:00Z">
            <w:rPr>
              <w:highlight w:val="green"/>
            </w:rPr>
          </w:rPrChange>
        </w:rPr>
      </w:pPr>
      <w:r w:rsidRPr="0029692D">
        <w:rPr>
          <w:rPrChange w:id="1606" w:author="Fiala Roman, Ing." w:date="2024-05-29T11:13:00Z">
            <w:rPr>
              <w:highlight w:val="green"/>
            </w:rPr>
          </w:rPrChange>
        </w:rPr>
        <w:t xml:space="preserve">Geometrické plány a přílohy dle </w:t>
      </w:r>
      <w:proofErr w:type="spellStart"/>
      <w:r w:rsidRPr="0029692D">
        <w:rPr>
          <w:rPrChange w:id="1607" w:author="Fiala Roman, Ing." w:date="2024-05-29T11:13:00Z">
            <w:rPr>
              <w:highlight w:val="green"/>
            </w:rPr>
          </w:rPrChange>
        </w:rPr>
        <w:t>podčlánku</w:t>
      </w:r>
      <w:proofErr w:type="spellEnd"/>
      <w:r w:rsidRPr="0029692D">
        <w:rPr>
          <w:rPrChange w:id="1608" w:author="Fiala Roman, Ing." w:date="2024-05-29T11:13:00Z">
            <w:rPr>
              <w:highlight w:val="green"/>
            </w:rPr>
          </w:rPrChange>
        </w:rPr>
        <w:t xml:space="preserve"> 1.7.3.5 Kapitoly 1 TKP.</w:t>
      </w:r>
    </w:p>
    <w:p w14:paraId="22FF9403" w14:textId="77777777" w:rsidR="001B29A7" w:rsidRPr="0029692D" w:rsidRDefault="001B29A7" w:rsidP="00337E90">
      <w:pPr>
        <w:numPr>
          <w:ilvl w:val="0"/>
          <w:numId w:val="7"/>
        </w:numPr>
        <w:spacing w:after="80" w:line="264" w:lineRule="auto"/>
        <w:jc w:val="both"/>
        <w:rPr>
          <w:sz w:val="18"/>
          <w:szCs w:val="18"/>
          <w:rPrChange w:id="1609" w:author="Fiala Roman, Ing." w:date="2024-05-29T11:13:00Z">
            <w:rPr>
              <w:sz w:val="18"/>
              <w:szCs w:val="18"/>
              <w:highlight w:val="green"/>
            </w:rPr>
          </w:rPrChange>
        </w:rPr>
      </w:pPr>
      <w:r w:rsidRPr="0029692D">
        <w:rPr>
          <w:sz w:val="18"/>
          <w:szCs w:val="18"/>
          <w:rPrChange w:id="1610" w:author="Fiala Roman, Ing." w:date="2024-05-29T11:13:00Z">
            <w:rPr>
              <w:sz w:val="18"/>
              <w:szCs w:val="18"/>
              <w:highlight w:val="green"/>
            </w:rPr>
          </w:rPrChange>
        </w:rPr>
        <w:lastRenderedPageBreak/>
        <w:t xml:space="preserve">Dokumentace definitivního zajištění koleje dle předpisu SŽDC S3 Železniční svršek, Díl III Zajištění prostorové polohy koleje (ve formátu </w:t>
      </w:r>
      <w:proofErr w:type="gramStart"/>
      <w:r w:rsidRPr="0029692D">
        <w:rPr>
          <w:sz w:val="18"/>
          <w:szCs w:val="18"/>
          <w:rPrChange w:id="1611" w:author="Fiala Roman, Ing." w:date="2024-05-29T11:13:00Z">
            <w:rPr>
              <w:sz w:val="18"/>
              <w:szCs w:val="18"/>
              <w:highlight w:val="green"/>
            </w:rPr>
          </w:rPrChange>
        </w:rPr>
        <w:t>*.</w:t>
      </w:r>
      <w:proofErr w:type="spellStart"/>
      <w:r w:rsidRPr="0029692D">
        <w:rPr>
          <w:sz w:val="18"/>
          <w:szCs w:val="18"/>
          <w:rPrChange w:id="1612" w:author="Fiala Roman, Ing." w:date="2024-05-29T11:13:00Z">
            <w:rPr>
              <w:sz w:val="18"/>
              <w:szCs w:val="18"/>
              <w:highlight w:val="green"/>
            </w:rPr>
          </w:rPrChange>
        </w:rPr>
        <w:t>docx</w:t>
      </w:r>
      <w:proofErr w:type="spellEnd"/>
      <w:r w:rsidRPr="0029692D">
        <w:rPr>
          <w:sz w:val="18"/>
          <w:szCs w:val="18"/>
          <w:rPrChange w:id="1613" w:author="Fiala Roman, Ing." w:date="2024-05-29T11:13:00Z">
            <w:rPr>
              <w:sz w:val="18"/>
              <w:szCs w:val="18"/>
              <w:highlight w:val="green"/>
            </w:rPr>
          </w:rPrChange>
        </w:rPr>
        <w:t>,*.</w:t>
      </w:r>
      <w:proofErr w:type="spellStart"/>
      <w:r w:rsidRPr="0029692D">
        <w:rPr>
          <w:sz w:val="18"/>
          <w:szCs w:val="18"/>
          <w:rPrChange w:id="1614" w:author="Fiala Roman, Ing." w:date="2024-05-29T11:13:00Z">
            <w:rPr>
              <w:sz w:val="18"/>
              <w:szCs w:val="18"/>
              <w:highlight w:val="green"/>
            </w:rPr>
          </w:rPrChange>
        </w:rPr>
        <w:t>xlsx</w:t>
      </w:r>
      <w:proofErr w:type="spellEnd"/>
      <w:proofErr w:type="gramEnd"/>
      <w:r w:rsidRPr="0029692D">
        <w:rPr>
          <w:sz w:val="18"/>
          <w:szCs w:val="18"/>
          <w:rPrChange w:id="1615" w:author="Fiala Roman, Ing." w:date="2024-05-29T11:13:00Z">
            <w:rPr>
              <w:sz w:val="18"/>
              <w:szCs w:val="18"/>
              <w:highlight w:val="green"/>
            </w:rPr>
          </w:rPrChange>
        </w:rPr>
        <w:t>, *.</w:t>
      </w:r>
      <w:proofErr w:type="spellStart"/>
      <w:r w:rsidRPr="0029692D">
        <w:rPr>
          <w:sz w:val="18"/>
          <w:szCs w:val="18"/>
          <w:rPrChange w:id="1616" w:author="Fiala Roman, Ing." w:date="2024-05-29T11:13:00Z">
            <w:rPr>
              <w:sz w:val="18"/>
              <w:szCs w:val="18"/>
              <w:highlight w:val="green"/>
            </w:rPr>
          </w:rPrChange>
        </w:rPr>
        <w:t>dwg</w:t>
      </w:r>
      <w:proofErr w:type="spellEnd"/>
      <w:r w:rsidRPr="0029692D">
        <w:rPr>
          <w:sz w:val="18"/>
          <w:szCs w:val="18"/>
          <w:rPrChange w:id="1617" w:author="Fiala Roman, Ing." w:date="2024-05-29T11:13:00Z">
            <w:rPr>
              <w:sz w:val="18"/>
              <w:szCs w:val="18"/>
              <w:highlight w:val="green"/>
            </w:rPr>
          </w:rPrChange>
        </w:rPr>
        <w:t>, *.</w:t>
      </w:r>
      <w:proofErr w:type="spellStart"/>
      <w:r w:rsidRPr="0029692D">
        <w:rPr>
          <w:sz w:val="18"/>
          <w:szCs w:val="18"/>
          <w:rPrChange w:id="1618" w:author="Fiala Roman, Ing." w:date="2024-05-29T11:13:00Z">
            <w:rPr>
              <w:sz w:val="18"/>
              <w:szCs w:val="18"/>
              <w:highlight w:val="green"/>
            </w:rPr>
          </w:rPrChange>
        </w:rPr>
        <w:t>dng</w:t>
      </w:r>
      <w:proofErr w:type="spellEnd"/>
      <w:r w:rsidRPr="0029692D">
        <w:rPr>
          <w:sz w:val="18"/>
          <w:szCs w:val="18"/>
          <w:rPrChange w:id="1619" w:author="Fiala Roman, Ing." w:date="2024-05-29T11:13:00Z">
            <w:rPr>
              <w:sz w:val="18"/>
              <w:szCs w:val="18"/>
              <w:highlight w:val="green"/>
            </w:rPr>
          </w:rPrChange>
        </w:rPr>
        <w:t>, případně *.</w:t>
      </w:r>
      <w:proofErr w:type="spellStart"/>
      <w:r w:rsidRPr="0029692D">
        <w:rPr>
          <w:sz w:val="18"/>
          <w:szCs w:val="18"/>
          <w:rPrChange w:id="1620" w:author="Fiala Roman, Ing." w:date="2024-05-29T11:13:00Z">
            <w:rPr>
              <w:sz w:val="18"/>
              <w:szCs w:val="18"/>
              <w:highlight w:val="green"/>
            </w:rPr>
          </w:rPrChange>
        </w:rPr>
        <w:t>dfx</w:t>
      </w:r>
      <w:proofErr w:type="spellEnd"/>
      <w:r w:rsidRPr="0029692D">
        <w:rPr>
          <w:sz w:val="18"/>
          <w:szCs w:val="18"/>
          <w:rPrChange w:id="1621" w:author="Fiala Roman, Ing." w:date="2024-05-29T11:13:00Z">
            <w:rPr>
              <w:sz w:val="18"/>
              <w:szCs w:val="18"/>
              <w:highlight w:val="green"/>
            </w:rPr>
          </w:rPrChange>
        </w:rPr>
        <w:t xml:space="preserve"> a *.</w:t>
      </w:r>
      <w:proofErr w:type="spellStart"/>
      <w:r w:rsidRPr="0029692D">
        <w:rPr>
          <w:sz w:val="18"/>
          <w:szCs w:val="18"/>
          <w:rPrChange w:id="1622" w:author="Fiala Roman, Ing." w:date="2024-05-29T11:13:00Z">
            <w:rPr>
              <w:sz w:val="18"/>
              <w:szCs w:val="18"/>
              <w:highlight w:val="green"/>
            </w:rPr>
          </w:rPrChange>
        </w:rPr>
        <w:t>pdf</w:t>
      </w:r>
      <w:proofErr w:type="spellEnd"/>
      <w:r w:rsidRPr="0029692D">
        <w:rPr>
          <w:sz w:val="18"/>
          <w:szCs w:val="18"/>
          <w:rPrChange w:id="1623" w:author="Fiala Roman, Ing." w:date="2024-05-29T11:13:00Z">
            <w:rPr>
              <w:sz w:val="18"/>
              <w:szCs w:val="18"/>
              <w:highlight w:val="green"/>
            </w:rPr>
          </w:rPrChange>
        </w:rPr>
        <w:t>).</w:t>
      </w:r>
    </w:p>
    <w:p w14:paraId="41DE047E" w14:textId="41CDF9C3" w:rsidR="001B29A7" w:rsidRPr="0029692D" w:rsidRDefault="001B29A7" w:rsidP="001B29A7">
      <w:pPr>
        <w:numPr>
          <w:ilvl w:val="3"/>
          <w:numId w:val="9"/>
        </w:numPr>
        <w:spacing w:after="120" w:line="264" w:lineRule="auto"/>
        <w:jc w:val="both"/>
        <w:rPr>
          <w:sz w:val="18"/>
          <w:szCs w:val="18"/>
          <w:rPrChange w:id="1624" w:author="Fiala Roman, Ing." w:date="2024-05-29T11:13:00Z">
            <w:rPr>
              <w:sz w:val="18"/>
              <w:szCs w:val="18"/>
              <w:highlight w:val="green"/>
            </w:rPr>
          </w:rPrChange>
        </w:rPr>
      </w:pPr>
      <w:r w:rsidRPr="0029692D">
        <w:rPr>
          <w:sz w:val="18"/>
          <w:szCs w:val="18"/>
          <w:rPrChange w:id="1625" w:author="Fiala Roman, Ing." w:date="2024-05-29T11:13:00Z">
            <w:rPr>
              <w:sz w:val="18"/>
              <w:szCs w:val="18"/>
              <w:highlight w:val="green"/>
            </w:rPr>
          </w:rPrChange>
        </w:rPr>
        <w:t xml:space="preserve">V listinné podobě bude DSPS předána v rozsahu </w:t>
      </w:r>
      <w:proofErr w:type="gramStart"/>
      <w:r w:rsidR="00472120" w:rsidRPr="0029692D">
        <w:rPr>
          <w:sz w:val="18"/>
          <w:szCs w:val="18"/>
          <w:rPrChange w:id="1626" w:author="Fiala Roman, Ing." w:date="2024-05-29T11:13:00Z">
            <w:rPr>
              <w:sz w:val="18"/>
              <w:szCs w:val="18"/>
              <w:highlight w:val="green"/>
            </w:rPr>
          </w:rPrChange>
        </w:rPr>
        <w:t>odst.</w:t>
      </w:r>
      <w:r w:rsidRPr="0029692D">
        <w:rPr>
          <w:sz w:val="18"/>
          <w:szCs w:val="18"/>
          <w:rPrChange w:id="1627" w:author="Fiala Roman, Ing." w:date="2024-05-29T11:13:00Z">
            <w:rPr>
              <w:sz w:val="18"/>
              <w:szCs w:val="18"/>
              <w:highlight w:val="green"/>
            </w:rPr>
          </w:rPrChange>
        </w:rPr>
        <w:t>.</w:t>
      </w:r>
      <w:proofErr w:type="gramEnd"/>
      <w:r w:rsidRPr="0029692D">
        <w:rPr>
          <w:sz w:val="18"/>
          <w:szCs w:val="18"/>
          <w:rPrChange w:id="1628" w:author="Fiala Roman, Ing." w:date="2024-05-29T11:13:00Z">
            <w:rPr>
              <w:sz w:val="18"/>
              <w:szCs w:val="18"/>
              <w:highlight w:val="green"/>
            </w:rPr>
          </w:rPrChange>
        </w:rPr>
        <w:t xml:space="preserve"> </w:t>
      </w:r>
      <w:r w:rsidR="00617FB4" w:rsidRPr="0029692D">
        <w:rPr>
          <w:sz w:val="18"/>
          <w:szCs w:val="18"/>
          <w:rPrChange w:id="1629" w:author="Fiala Roman, Ing." w:date="2024-05-29T11:13:00Z">
            <w:rPr>
              <w:sz w:val="18"/>
              <w:szCs w:val="18"/>
              <w:highlight w:val="green"/>
            </w:rPr>
          </w:rPrChange>
        </w:rPr>
        <w:fldChar w:fldCharType="begin"/>
      </w:r>
      <w:r w:rsidR="00617FB4" w:rsidRPr="0029692D">
        <w:rPr>
          <w:sz w:val="18"/>
          <w:szCs w:val="18"/>
          <w:rPrChange w:id="1630" w:author="Fiala Roman, Ing." w:date="2024-05-29T11:13:00Z">
            <w:rPr>
              <w:sz w:val="18"/>
              <w:szCs w:val="18"/>
              <w:highlight w:val="green"/>
            </w:rPr>
          </w:rPrChange>
        </w:rPr>
        <w:instrText xml:space="preserve"> REF _Ref156811293 \r \h </w:instrText>
      </w:r>
      <w:r w:rsidR="003129F6" w:rsidRPr="0029692D">
        <w:rPr>
          <w:sz w:val="18"/>
          <w:szCs w:val="18"/>
          <w:rPrChange w:id="1631" w:author="Fiala Roman, Ing." w:date="2024-05-29T11:13:00Z">
            <w:rPr>
              <w:sz w:val="18"/>
              <w:szCs w:val="18"/>
              <w:highlight w:val="green"/>
            </w:rPr>
          </w:rPrChange>
        </w:rPr>
        <w:instrText xml:space="preserve"> \* MERGEFORMAT </w:instrText>
      </w:r>
      <w:r w:rsidR="00617FB4" w:rsidRPr="0029692D">
        <w:rPr>
          <w:sz w:val="18"/>
          <w:szCs w:val="18"/>
          <w:rPrChange w:id="1632" w:author="Fiala Roman, Ing." w:date="2024-05-29T11:13:00Z">
            <w:rPr>
              <w:sz w:val="18"/>
              <w:szCs w:val="18"/>
            </w:rPr>
          </w:rPrChange>
        </w:rPr>
      </w:r>
      <w:r w:rsidR="00617FB4" w:rsidRPr="0029692D">
        <w:rPr>
          <w:sz w:val="18"/>
          <w:szCs w:val="18"/>
          <w:rPrChange w:id="1633" w:author="Fiala Roman, Ing." w:date="2024-05-29T11:13:00Z">
            <w:rPr>
              <w:sz w:val="18"/>
              <w:szCs w:val="18"/>
              <w:highlight w:val="green"/>
            </w:rPr>
          </w:rPrChange>
        </w:rPr>
        <w:fldChar w:fldCharType="separate"/>
      </w:r>
      <w:r w:rsidR="004F5914" w:rsidRPr="0029692D">
        <w:rPr>
          <w:sz w:val="18"/>
          <w:szCs w:val="18"/>
          <w:rPrChange w:id="1634" w:author="Fiala Roman, Ing." w:date="2024-05-29T11:13:00Z">
            <w:rPr>
              <w:sz w:val="18"/>
              <w:szCs w:val="18"/>
              <w:highlight w:val="green"/>
            </w:rPr>
          </w:rPrChange>
        </w:rPr>
        <w:t>4.5.4</w:t>
      </w:r>
      <w:r w:rsidR="00617FB4" w:rsidRPr="0029692D">
        <w:rPr>
          <w:sz w:val="18"/>
          <w:szCs w:val="18"/>
          <w:rPrChange w:id="1635" w:author="Fiala Roman, Ing." w:date="2024-05-29T11:13:00Z">
            <w:rPr>
              <w:sz w:val="18"/>
              <w:szCs w:val="18"/>
              <w:highlight w:val="green"/>
            </w:rPr>
          </w:rPrChange>
        </w:rPr>
        <w:fldChar w:fldCharType="end"/>
      </w:r>
      <w:r w:rsidRPr="0029692D">
        <w:rPr>
          <w:sz w:val="18"/>
          <w:szCs w:val="18"/>
          <w:rPrChange w:id="1636" w:author="Fiala Roman, Ing." w:date="2024-05-29T11:13:00Z">
            <w:rPr>
              <w:sz w:val="18"/>
              <w:szCs w:val="18"/>
              <w:highlight w:val="green"/>
            </w:rPr>
          </w:rPrChange>
        </w:rPr>
        <w:t xml:space="preserve"> těchto ZTP dle části a), e), </w:t>
      </w:r>
      <w:proofErr w:type="gramStart"/>
      <w:r w:rsidRPr="0029692D">
        <w:rPr>
          <w:sz w:val="18"/>
          <w:szCs w:val="18"/>
          <w:rPrChange w:id="1637" w:author="Fiala Roman, Ing." w:date="2024-05-29T11:13:00Z">
            <w:rPr>
              <w:sz w:val="18"/>
              <w:szCs w:val="18"/>
              <w:highlight w:val="green"/>
            </w:rPr>
          </w:rPrChange>
        </w:rPr>
        <w:t>f)(</w:t>
      </w:r>
      <w:proofErr w:type="gramEnd"/>
      <w:r w:rsidRPr="0029692D">
        <w:rPr>
          <w:sz w:val="18"/>
          <w:szCs w:val="18"/>
          <w:rPrChange w:id="1638" w:author="Fiala Roman, Ing." w:date="2024-05-29T11:13:00Z">
            <w:rPr>
              <w:sz w:val="18"/>
              <w:szCs w:val="18"/>
              <w:highlight w:val="green"/>
            </w:rPr>
          </w:rPrChange>
        </w:rPr>
        <w:t>v) a f)(</w:t>
      </w:r>
      <w:proofErr w:type="spellStart"/>
      <w:r w:rsidRPr="0029692D">
        <w:rPr>
          <w:sz w:val="18"/>
          <w:szCs w:val="18"/>
          <w:rPrChange w:id="1639" w:author="Fiala Roman, Ing." w:date="2024-05-29T11:13:00Z">
            <w:rPr>
              <w:sz w:val="18"/>
              <w:szCs w:val="18"/>
              <w:highlight w:val="green"/>
            </w:rPr>
          </w:rPrChange>
        </w:rPr>
        <w:t>vi</w:t>
      </w:r>
      <w:proofErr w:type="spellEnd"/>
      <w:r w:rsidRPr="0029692D">
        <w:rPr>
          <w:sz w:val="18"/>
          <w:szCs w:val="18"/>
          <w:rPrChange w:id="1640" w:author="Fiala Roman, Ing." w:date="2024-05-29T11:13:00Z">
            <w:rPr>
              <w:sz w:val="18"/>
              <w:szCs w:val="18"/>
              <w:highlight w:val="green"/>
            </w:rPr>
          </w:rPrChange>
        </w:rPr>
        <w:t>).</w:t>
      </w:r>
    </w:p>
    <w:p w14:paraId="7D5F2199" w14:textId="77777777" w:rsidR="001B29A7" w:rsidRPr="0029692D" w:rsidRDefault="001B29A7" w:rsidP="001B29A7">
      <w:pPr>
        <w:numPr>
          <w:ilvl w:val="3"/>
          <w:numId w:val="9"/>
        </w:numPr>
        <w:spacing w:after="120" w:line="264" w:lineRule="auto"/>
        <w:jc w:val="both"/>
        <w:rPr>
          <w:b/>
          <w:sz w:val="18"/>
          <w:szCs w:val="18"/>
          <w:rPrChange w:id="1641" w:author="Fiala Roman, Ing." w:date="2024-05-29T11:13:00Z">
            <w:rPr>
              <w:b/>
              <w:sz w:val="18"/>
              <w:szCs w:val="18"/>
              <w:highlight w:val="green"/>
            </w:rPr>
          </w:rPrChange>
        </w:rPr>
      </w:pPr>
      <w:r w:rsidRPr="0029692D">
        <w:rPr>
          <w:sz w:val="18"/>
          <w:szCs w:val="18"/>
          <w:rPrChange w:id="1642" w:author="Fiala Roman, Ing." w:date="2024-05-29T11:13:00Z">
            <w:rPr>
              <w:sz w:val="18"/>
              <w:szCs w:val="18"/>
              <w:highlight w:val="green"/>
            </w:rPr>
          </w:rPrChange>
        </w:rPr>
        <w:t>Zhotovitel zajistí souborné zpracování geodetické části DSPS v takovém rozsahu, aby bylo využitelné pro zhotovení polohopisných plánů v knize plánů dle příslušných Právních předpisů vydaných Objednatelem.</w:t>
      </w:r>
    </w:p>
    <w:p w14:paraId="4598E3E4" w14:textId="77777777" w:rsidR="00BD17C5" w:rsidRPr="0029692D" w:rsidRDefault="00BD17C5" w:rsidP="00BD17C5">
      <w:pPr>
        <w:pStyle w:val="Text2-1"/>
        <w:rPr>
          <w:rPrChange w:id="1643" w:author="Fiala Roman, Ing." w:date="2024-05-29T11:13:00Z">
            <w:rPr>
              <w:highlight w:val="green"/>
            </w:rPr>
          </w:rPrChange>
        </w:rPr>
      </w:pPr>
      <w:r w:rsidRPr="0029692D">
        <w:rPr>
          <w:b/>
          <w:rPrChange w:id="1644" w:author="Fiala Roman, Ing." w:date="2024-05-29T11:13:00Z">
            <w:rPr>
              <w:b/>
              <w:highlight w:val="green"/>
            </w:rPr>
          </w:rPrChange>
        </w:rPr>
        <w:t>Součástí dokumentů skutečného provedení stavby</w:t>
      </w:r>
      <w:r w:rsidRPr="0029692D">
        <w:rPr>
          <w:rPrChange w:id="1645" w:author="Fiala Roman, Ing." w:date="2024-05-29T11:13:00Z">
            <w:rPr>
              <w:highlight w:val="green"/>
            </w:rPr>
          </w:rPrChange>
        </w:rPr>
        <w:t xml:space="preserve"> pro účely kolaudace je také zajištění dokladů v rozsahu požadavků, které se týkají projednání stavby, zápisy z</w:t>
      </w:r>
      <w:r w:rsidR="004C5675" w:rsidRPr="0029692D">
        <w:rPr>
          <w:rPrChange w:id="1646" w:author="Fiala Roman, Ing." w:date="2024-05-29T11:13:00Z">
            <w:rPr>
              <w:highlight w:val="green"/>
            </w:rPr>
          </w:rPrChange>
        </w:rPr>
        <w:t> </w:t>
      </w:r>
      <w:r w:rsidRPr="0029692D">
        <w:rPr>
          <w:rPrChange w:id="1647" w:author="Fiala Roman, Ing." w:date="2024-05-29T11:13:00Z">
            <w:rPr>
              <w:highlight w:val="green"/>
            </w:rPr>
          </w:rPrChange>
        </w:rPr>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29692D" w:rsidRDefault="001B29A7" w:rsidP="00BD17C5">
      <w:pPr>
        <w:spacing w:after="80" w:line="264" w:lineRule="auto"/>
        <w:ind w:left="1418" w:hanging="341"/>
        <w:jc w:val="both"/>
        <w:rPr>
          <w:sz w:val="18"/>
          <w:szCs w:val="18"/>
          <w:rPrChange w:id="1648" w:author="Fiala Roman, Ing." w:date="2024-05-29T11:13:00Z">
            <w:rPr>
              <w:sz w:val="18"/>
              <w:szCs w:val="18"/>
              <w:highlight w:val="green"/>
            </w:rPr>
          </w:rPrChange>
        </w:rPr>
      </w:pPr>
      <w:r w:rsidRPr="0029692D">
        <w:rPr>
          <w:sz w:val="18"/>
          <w:szCs w:val="18"/>
          <w:rPrChange w:id="1649" w:author="Fiala Roman, Ing." w:date="2024-05-29T11:13:00Z">
            <w:rPr>
              <w:sz w:val="18"/>
              <w:szCs w:val="18"/>
              <w:highlight w:val="green"/>
            </w:rPr>
          </w:rPrChange>
        </w:rPr>
        <w:t>a.</w:t>
      </w:r>
      <w:r w:rsidRPr="0029692D">
        <w:rPr>
          <w:sz w:val="18"/>
          <w:szCs w:val="18"/>
          <w:rPrChange w:id="1650" w:author="Fiala Roman, Ing." w:date="2024-05-29T11:13:00Z">
            <w:rPr>
              <w:sz w:val="18"/>
              <w:szCs w:val="18"/>
              <w:highlight w:val="green"/>
            </w:rPr>
          </w:rPrChange>
        </w:rPr>
        <w:tab/>
        <w:t>doklady o udělených výjimkách z platných předpisů a norem, případně souhlas stavebního úřadu,</w:t>
      </w:r>
    </w:p>
    <w:p w14:paraId="57E71B9E" w14:textId="77777777" w:rsidR="001B29A7" w:rsidRPr="0029692D" w:rsidRDefault="001B29A7" w:rsidP="001B29A7">
      <w:pPr>
        <w:spacing w:after="80" w:line="264" w:lineRule="auto"/>
        <w:ind w:left="1077"/>
        <w:jc w:val="both"/>
        <w:rPr>
          <w:sz w:val="18"/>
          <w:szCs w:val="18"/>
          <w:rPrChange w:id="1651" w:author="Fiala Roman, Ing." w:date="2024-05-29T11:13:00Z">
            <w:rPr>
              <w:sz w:val="18"/>
              <w:szCs w:val="18"/>
              <w:highlight w:val="green"/>
            </w:rPr>
          </w:rPrChange>
        </w:rPr>
      </w:pPr>
      <w:r w:rsidRPr="0029692D">
        <w:rPr>
          <w:sz w:val="18"/>
          <w:szCs w:val="18"/>
          <w:rPrChange w:id="1652" w:author="Fiala Roman, Ing." w:date="2024-05-29T11:13:00Z">
            <w:rPr>
              <w:sz w:val="18"/>
              <w:szCs w:val="18"/>
              <w:highlight w:val="green"/>
            </w:rPr>
          </w:rPrChange>
        </w:rPr>
        <w:t>b.</w:t>
      </w:r>
      <w:r w:rsidRPr="0029692D">
        <w:rPr>
          <w:sz w:val="18"/>
          <w:szCs w:val="18"/>
          <w:rPrChange w:id="1653" w:author="Fiala Roman, Ing." w:date="2024-05-29T11:13:00Z">
            <w:rPr>
              <w:sz w:val="18"/>
              <w:szCs w:val="18"/>
              <w:highlight w:val="green"/>
            </w:rPr>
          </w:rPrChange>
        </w:rPr>
        <w:tab/>
        <w:t>doklady o projednání PD,</w:t>
      </w:r>
    </w:p>
    <w:p w14:paraId="581B70C3" w14:textId="77777777" w:rsidR="001B29A7" w:rsidRPr="0029692D" w:rsidRDefault="001B29A7" w:rsidP="00BD17C5">
      <w:pPr>
        <w:spacing w:after="80" w:line="264" w:lineRule="auto"/>
        <w:ind w:left="1418" w:hanging="341"/>
        <w:jc w:val="both"/>
        <w:rPr>
          <w:sz w:val="18"/>
          <w:szCs w:val="18"/>
          <w:rPrChange w:id="1654" w:author="Fiala Roman, Ing." w:date="2024-05-29T11:13:00Z">
            <w:rPr>
              <w:sz w:val="18"/>
              <w:szCs w:val="18"/>
              <w:highlight w:val="green"/>
            </w:rPr>
          </w:rPrChange>
        </w:rPr>
      </w:pPr>
      <w:r w:rsidRPr="0029692D">
        <w:rPr>
          <w:sz w:val="18"/>
          <w:szCs w:val="18"/>
          <w:rPrChange w:id="1655" w:author="Fiala Roman, Ing." w:date="2024-05-29T11:13:00Z">
            <w:rPr>
              <w:sz w:val="18"/>
              <w:szCs w:val="18"/>
              <w:highlight w:val="green"/>
            </w:rPr>
          </w:rPrChange>
        </w:rPr>
        <w:t>c.</w:t>
      </w:r>
      <w:r w:rsidRPr="0029692D">
        <w:rPr>
          <w:sz w:val="18"/>
          <w:szCs w:val="18"/>
          <w:rPrChange w:id="1656" w:author="Fiala Roman, Ing." w:date="2024-05-29T11:13:00Z">
            <w:rPr>
              <w:sz w:val="18"/>
              <w:szCs w:val="18"/>
              <w:highlight w:val="green"/>
            </w:rPr>
          </w:rPrChange>
        </w:rPr>
        <w:tab/>
        <w:t>závazná stanoviska dotčených orgánů a další doklady o jednání s dotčenými orgány a účastníky řízení o povolení záměru,</w:t>
      </w:r>
    </w:p>
    <w:p w14:paraId="2FC1C60D" w14:textId="77777777" w:rsidR="001B29A7" w:rsidRPr="0029692D" w:rsidRDefault="001B29A7" w:rsidP="001B29A7">
      <w:pPr>
        <w:spacing w:after="80" w:line="264" w:lineRule="auto"/>
        <w:ind w:left="1077"/>
        <w:jc w:val="both"/>
        <w:rPr>
          <w:sz w:val="18"/>
          <w:szCs w:val="18"/>
          <w:rPrChange w:id="1657" w:author="Fiala Roman, Ing." w:date="2024-05-29T11:13:00Z">
            <w:rPr>
              <w:sz w:val="18"/>
              <w:szCs w:val="18"/>
              <w:highlight w:val="green"/>
            </w:rPr>
          </w:rPrChange>
        </w:rPr>
      </w:pPr>
      <w:r w:rsidRPr="0029692D">
        <w:rPr>
          <w:sz w:val="18"/>
          <w:szCs w:val="18"/>
          <w:rPrChange w:id="1658" w:author="Fiala Roman, Ing." w:date="2024-05-29T11:13:00Z">
            <w:rPr>
              <w:sz w:val="18"/>
              <w:szCs w:val="18"/>
              <w:highlight w:val="green"/>
            </w:rPr>
          </w:rPrChange>
        </w:rPr>
        <w:t>d.</w:t>
      </w:r>
      <w:r w:rsidRPr="0029692D">
        <w:rPr>
          <w:sz w:val="18"/>
          <w:szCs w:val="18"/>
          <w:rPrChange w:id="1659" w:author="Fiala Roman, Ing." w:date="2024-05-29T11:13:00Z">
            <w:rPr>
              <w:sz w:val="18"/>
              <w:szCs w:val="18"/>
              <w:highlight w:val="green"/>
            </w:rPr>
          </w:rPrChange>
        </w:rPr>
        <w:tab/>
        <w:t>vyjádření vlastníků a správců dotčených inženýrských sítí,</w:t>
      </w:r>
    </w:p>
    <w:p w14:paraId="37D7B910" w14:textId="77777777" w:rsidR="001B29A7" w:rsidRPr="0029692D" w:rsidRDefault="001B29A7" w:rsidP="00BD17C5">
      <w:pPr>
        <w:spacing w:after="80" w:line="264" w:lineRule="auto"/>
        <w:ind w:left="1418" w:hanging="341"/>
        <w:jc w:val="both"/>
        <w:rPr>
          <w:sz w:val="18"/>
          <w:szCs w:val="18"/>
        </w:rPr>
      </w:pPr>
      <w:r w:rsidRPr="0029692D">
        <w:rPr>
          <w:sz w:val="18"/>
          <w:szCs w:val="18"/>
          <w:rPrChange w:id="1660" w:author="Fiala Roman, Ing." w:date="2024-05-29T11:13:00Z">
            <w:rPr>
              <w:sz w:val="18"/>
              <w:szCs w:val="18"/>
              <w:highlight w:val="green"/>
            </w:rPr>
          </w:rPrChange>
        </w:rPr>
        <w:t>e.</w:t>
      </w:r>
      <w:r w:rsidRPr="0029692D">
        <w:rPr>
          <w:sz w:val="18"/>
          <w:szCs w:val="18"/>
          <w:rPrChange w:id="1661" w:author="Fiala Roman, Ing." w:date="2024-05-29T11:13:00Z">
            <w:rPr>
              <w:sz w:val="18"/>
              <w:szCs w:val="18"/>
              <w:highlight w:val="green"/>
            </w:rPr>
          </w:rPrChange>
        </w:rPr>
        <w:tab/>
        <w:t>doklady o projednání s vlastníky pozemků a staveb nebo bytů a nebytových prostor dotčených stavbou, popř. s jinými oprávněnými subjekty.</w:t>
      </w:r>
    </w:p>
    <w:p w14:paraId="69E37A92" w14:textId="08553F92" w:rsidR="001B29A7" w:rsidRPr="0029692D" w:rsidDel="000E5E35" w:rsidRDefault="001B29A7" w:rsidP="001B29A7">
      <w:pPr>
        <w:spacing w:after="120" w:line="264" w:lineRule="auto"/>
        <w:jc w:val="both"/>
        <w:rPr>
          <w:del w:id="1662" w:author="Fiala Roman, Ing." w:date="2024-05-21T12:35:00Z"/>
          <w:b/>
          <w:i/>
          <w:sz w:val="18"/>
          <w:szCs w:val="18"/>
          <w:rPrChange w:id="1663" w:author="Fiala Roman, Ing." w:date="2024-05-29T11:13:00Z">
            <w:rPr>
              <w:del w:id="1664" w:author="Fiala Roman, Ing." w:date="2024-05-21T12:35:00Z"/>
              <w:b/>
              <w:i/>
              <w:color w:val="00A1E0"/>
              <w:sz w:val="18"/>
              <w:szCs w:val="18"/>
            </w:rPr>
          </w:rPrChange>
        </w:rPr>
      </w:pPr>
      <w:bookmarkStart w:id="1665" w:name="_Ref62136016"/>
      <w:del w:id="1666" w:author="Fiala Roman, Ing." w:date="2024-05-21T12:35:00Z">
        <w:r w:rsidRPr="0029692D" w:rsidDel="000E5E35">
          <w:rPr>
            <w:b/>
            <w:i/>
            <w:sz w:val="18"/>
            <w:szCs w:val="18"/>
            <w:rPrChange w:id="1667" w:author="Fiala Roman, Ing." w:date="2024-05-29T11:13:00Z">
              <w:rPr>
                <w:b/>
                <w:i/>
                <w:color w:val="00A1E0"/>
                <w:sz w:val="18"/>
                <w:szCs w:val="18"/>
              </w:rPr>
            </w:rPrChange>
          </w:rPr>
          <w:delText>Dále uvedený text (odst.</w:delText>
        </w:r>
        <w:r w:rsidRPr="0029692D" w:rsidDel="000E5E35">
          <w:rPr>
            <w:b/>
            <w:i/>
            <w:sz w:val="18"/>
            <w:szCs w:val="18"/>
            <w:rPrChange w:id="1668" w:author="Fiala Roman, Ing." w:date="2024-05-29T11:13:00Z">
              <w:rPr>
                <w:b/>
                <w:i/>
                <w:color w:val="00A1E0"/>
                <w:sz w:val="18"/>
                <w:szCs w:val="18"/>
              </w:rPr>
            </w:rPrChange>
          </w:rPr>
          <w:fldChar w:fldCharType="begin"/>
        </w:r>
        <w:r w:rsidRPr="0029692D" w:rsidDel="000E5E35">
          <w:rPr>
            <w:b/>
            <w:i/>
            <w:sz w:val="18"/>
            <w:szCs w:val="18"/>
            <w:rPrChange w:id="1669" w:author="Fiala Roman, Ing." w:date="2024-05-29T11:13:00Z">
              <w:rPr>
                <w:b/>
                <w:i/>
                <w:color w:val="00A1E0"/>
                <w:sz w:val="18"/>
                <w:szCs w:val="18"/>
              </w:rPr>
            </w:rPrChange>
          </w:rPr>
          <w:delInstrText xml:space="preserve"> REF _Ref62143456 \r \h </w:delInstrText>
        </w:r>
      </w:del>
      <w:r w:rsidR="00A70A69" w:rsidRPr="0029692D">
        <w:rPr>
          <w:b/>
          <w:i/>
          <w:sz w:val="18"/>
          <w:szCs w:val="18"/>
          <w:rPrChange w:id="1670" w:author="Fiala Roman, Ing." w:date="2024-05-29T11:13:00Z">
            <w:rPr>
              <w:b/>
              <w:i/>
              <w:color w:val="00A1E0"/>
              <w:sz w:val="18"/>
              <w:szCs w:val="18"/>
            </w:rPr>
          </w:rPrChange>
        </w:rPr>
        <w:instrText xml:space="preserve"> \* MERGEFORMAT </w:instrText>
      </w:r>
      <w:del w:id="1671" w:author="Fiala Roman, Ing." w:date="2024-05-21T12:35:00Z">
        <w:r w:rsidRPr="0029692D" w:rsidDel="000E5E35">
          <w:rPr>
            <w:b/>
            <w:i/>
            <w:sz w:val="18"/>
            <w:szCs w:val="18"/>
            <w:rPrChange w:id="1672" w:author="Fiala Roman, Ing." w:date="2024-05-29T11:13:00Z">
              <w:rPr>
                <w:b/>
                <w:i/>
                <w:sz w:val="18"/>
                <w:szCs w:val="18"/>
              </w:rPr>
            </w:rPrChange>
          </w:rPr>
        </w:r>
        <w:r w:rsidRPr="0029692D" w:rsidDel="000E5E35">
          <w:rPr>
            <w:b/>
            <w:i/>
            <w:sz w:val="18"/>
            <w:szCs w:val="18"/>
            <w:rPrChange w:id="1673" w:author="Fiala Roman, Ing." w:date="2024-05-29T11:13:00Z">
              <w:rPr>
                <w:b/>
                <w:i/>
                <w:color w:val="00A1E0"/>
                <w:sz w:val="18"/>
                <w:szCs w:val="18"/>
              </w:rPr>
            </w:rPrChange>
          </w:rPr>
          <w:fldChar w:fldCharType="separate"/>
        </w:r>
        <w:r w:rsidR="004F5914" w:rsidRPr="0029692D" w:rsidDel="000E5E35">
          <w:rPr>
            <w:b/>
            <w:i/>
            <w:sz w:val="18"/>
            <w:szCs w:val="18"/>
            <w:rPrChange w:id="1674" w:author="Fiala Roman, Ing." w:date="2024-05-29T11:13:00Z">
              <w:rPr>
                <w:b/>
                <w:i/>
                <w:color w:val="00A1E0"/>
                <w:sz w:val="18"/>
                <w:szCs w:val="18"/>
              </w:rPr>
            </w:rPrChange>
          </w:rPr>
          <w:delText>4.5.6</w:delText>
        </w:r>
        <w:r w:rsidRPr="0029692D" w:rsidDel="000E5E35">
          <w:rPr>
            <w:b/>
            <w:i/>
            <w:sz w:val="18"/>
            <w:szCs w:val="18"/>
            <w:rPrChange w:id="1675" w:author="Fiala Roman, Ing." w:date="2024-05-29T11:13:00Z">
              <w:rPr>
                <w:b/>
                <w:i/>
                <w:color w:val="00A1E0"/>
                <w:sz w:val="18"/>
                <w:szCs w:val="18"/>
              </w:rPr>
            </w:rPrChange>
          </w:rPr>
          <w:fldChar w:fldCharType="end"/>
        </w:r>
        <w:r w:rsidRPr="0029692D" w:rsidDel="000E5E35">
          <w:rPr>
            <w:b/>
            <w:i/>
            <w:sz w:val="18"/>
            <w:szCs w:val="18"/>
            <w:rPrChange w:id="1676" w:author="Fiala Roman, Ing." w:date="2024-05-29T11:13:00Z">
              <w:rPr>
                <w:b/>
                <w:i/>
                <w:color w:val="00A1E0"/>
                <w:sz w:val="18"/>
                <w:szCs w:val="18"/>
              </w:rPr>
            </w:rPrChange>
          </w:rPr>
          <w:delText>) platí pro všechny stavby, které obsahují výstavbu, doplnění, nebo pouhou (i zdánlivě drobnou) úpravu systémů GSM-R nebo ETCS.</w:delText>
        </w:r>
      </w:del>
    </w:p>
    <w:p w14:paraId="56E2121F" w14:textId="47E88349" w:rsidR="001B29A7" w:rsidRPr="0029692D" w:rsidDel="000E5E35" w:rsidRDefault="001B29A7" w:rsidP="001B29A7">
      <w:pPr>
        <w:numPr>
          <w:ilvl w:val="2"/>
          <w:numId w:val="9"/>
        </w:numPr>
        <w:spacing w:after="120" w:line="264" w:lineRule="auto"/>
        <w:jc w:val="both"/>
        <w:rPr>
          <w:del w:id="1677" w:author="Fiala Roman, Ing." w:date="2024-05-21T12:35:00Z"/>
          <w:b/>
          <w:sz w:val="18"/>
          <w:szCs w:val="18"/>
          <w:rPrChange w:id="1678" w:author="Fiala Roman, Ing." w:date="2024-05-29T11:13:00Z">
            <w:rPr>
              <w:del w:id="1679" w:author="Fiala Roman, Ing." w:date="2024-05-21T12:35:00Z"/>
              <w:b/>
              <w:sz w:val="18"/>
              <w:szCs w:val="18"/>
              <w:highlight w:val="green"/>
            </w:rPr>
          </w:rPrChange>
        </w:rPr>
      </w:pPr>
      <w:bookmarkStart w:id="1680" w:name="_Ref62143456"/>
      <w:del w:id="1681" w:author="Fiala Roman, Ing." w:date="2024-05-21T12:35:00Z">
        <w:r w:rsidRPr="0029692D" w:rsidDel="000E5E35">
          <w:rPr>
            <w:b/>
            <w:sz w:val="18"/>
            <w:szCs w:val="18"/>
            <w:rPrChange w:id="1682" w:author="Fiala Roman, Ing." w:date="2024-05-29T11:13:00Z">
              <w:rPr>
                <w:b/>
                <w:sz w:val="18"/>
                <w:szCs w:val="18"/>
                <w:highlight w:val="green"/>
              </w:rPr>
            </w:rPrChange>
          </w:rPr>
          <w:delText>ES prohlášení o ověření subsystému:</w:delText>
        </w:r>
        <w:bookmarkEnd w:id="1665"/>
        <w:bookmarkEnd w:id="1680"/>
      </w:del>
    </w:p>
    <w:p w14:paraId="39DE1C5C" w14:textId="1AC547E1" w:rsidR="001B29A7" w:rsidRPr="0029692D" w:rsidDel="000E5E35" w:rsidRDefault="001B29A7" w:rsidP="001B29A7">
      <w:pPr>
        <w:numPr>
          <w:ilvl w:val="3"/>
          <w:numId w:val="9"/>
        </w:numPr>
        <w:spacing w:after="120" w:line="264" w:lineRule="auto"/>
        <w:jc w:val="both"/>
        <w:rPr>
          <w:del w:id="1683" w:author="Fiala Roman, Ing." w:date="2024-05-21T12:35:00Z"/>
          <w:sz w:val="18"/>
          <w:szCs w:val="18"/>
          <w:rPrChange w:id="1684" w:author="Fiala Roman, Ing." w:date="2024-05-29T11:13:00Z">
            <w:rPr>
              <w:del w:id="1685" w:author="Fiala Roman, Ing." w:date="2024-05-21T12:35:00Z"/>
              <w:sz w:val="18"/>
              <w:szCs w:val="18"/>
              <w:highlight w:val="green"/>
            </w:rPr>
          </w:rPrChange>
        </w:rPr>
      </w:pPr>
      <w:del w:id="1686" w:author="Fiala Roman, Ing." w:date="2024-05-21T12:35:00Z">
        <w:r w:rsidRPr="0029692D" w:rsidDel="000E5E35">
          <w:rPr>
            <w:b/>
            <w:sz w:val="18"/>
            <w:szCs w:val="18"/>
            <w:rPrChange w:id="1687" w:author="Fiala Roman, Ing." w:date="2024-05-29T11:13:00Z">
              <w:rPr>
                <w:b/>
                <w:sz w:val="18"/>
                <w:szCs w:val="18"/>
                <w:highlight w:val="green"/>
              </w:rPr>
            </w:rPrChange>
          </w:rPr>
          <w:delText>V případě, že stavba ovlivňuje již certifikovaný systém ERTMS</w:delText>
        </w:r>
        <w:r w:rsidRPr="0029692D" w:rsidDel="000E5E35">
          <w:rPr>
            <w:sz w:val="18"/>
            <w:szCs w:val="18"/>
            <w:rPrChange w:id="1688" w:author="Fiala Roman, Ing." w:date="2024-05-29T11:13:00Z">
              <w:rPr>
                <w:sz w:val="18"/>
                <w:szCs w:val="18"/>
                <w:highlight w:val="green"/>
              </w:rPr>
            </w:rPrChange>
          </w:rPr>
          <w:delText xml:space="preserve"> (tj. ETCS a/nebo GSM-R), </w:delText>
        </w:r>
        <w:r w:rsidRPr="0029692D" w:rsidDel="000E5E35">
          <w:rPr>
            <w:b/>
            <w:sz w:val="18"/>
            <w:szCs w:val="18"/>
            <w:rPrChange w:id="1689" w:author="Fiala Roman, Ing." w:date="2024-05-29T11:13:00Z">
              <w:rPr>
                <w:b/>
                <w:sz w:val="18"/>
                <w:szCs w:val="18"/>
                <w:highlight w:val="green"/>
              </w:rPr>
            </w:rPrChange>
          </w:rPr>
          <w:delText>musí Zhotovitel v souladu s TSI CCS zajistit buď vydání nového nebo aktualizaci stávajícího ES certifikátu o ověření subsystému nebo zajištění vydání Posouzení změny subsystému notifikovanou osobou</w:delText>
        </w:r>
        <w:r w:rsidR="00AB3605" w:rsidRPr="0029692D" w:rsidDel="000E5E35">
          <w:rPr>
            <w:b/>
            <w:sz w:val="18"/>
            <w:szCs w:val="18"/>
            <w:rPrChange w:id="1690" w:author="Fiala Roman, Ing." w:date="2024-05-29T11:13:00Z">
              <w:rPr>
                <w:b/>
                <w:sz w:val="18"/>
                <w:szCs w:val="18"/>
                <w:highlight w:val="green"/>
              </w:rPr>
            </w:rPrChange>
          </w:rPr>
          <w:delText>/oznámeným subjektem</w:delText>
        </w:r>
        <w:r w:rsidRPr="0029692D" w:rsidDel="000E5E35">
          <w:rPr>
            <w:b/>
            <w:sz w:val="18"/>
            <w:szCs w:val="18"/>
            <w:rPrChange w:id="1691" w:author="Fiala Roman, Ing." w:date="2024-05-29T11:13:00Z">
              <w:rPr>
                <w:b/>
                <w:sz w:val="18"/>
                <w:szCs w:val="18"/>
                <w:highlight w:val="green"/>
              </w:rPr>
            </w:rPrChange>
          </w:rPr>
          <w:delText xml:space="preserve"> </w:delText>
        </w:r>
        <w:r w:rsidRPr="0029692D" w:rsidDel="000E5E35">
          <w:rPr>
            <w:sz w:val="18"/>
            <w:szCs w:val="18"/>
            <w:rPrChange w:id="1692" w:author="Fiala Roman, Ing." w:date="2024-05-29T11:13:00Z">
              <w:rPr>
                <w:sz w:val="18"/>
                <w:szCs w:val="18"/>
                <w:highlight w:val="green"/>
              </w:rPr>
            </w:rPrChange>
          </w:rPr>
          <w:delText xml:space="preserve">jako doplňku stávajícího ES certifikátu o ověření subsystému. </w:delText>
        </w:r>
      </w:del>
    </w:p>
    <w:p w14:paraId="18F2BAE2" w14:textId="2B2A8126" w:rsidR="001B29A7" w:rsidRPr="0029692D" w:rsidDel="000E5E35" w:rsidRDefault="001B29A7" w:rsidP="001B29A7">
      <w:pPr>
        <w:numPr>
          <w:ilvl w:val="3"/>
          <w:numId w:val="9"/>
        </w:numPr>
        <w:spacing w:after="120" w:line="264" w:lineRule="auto"/>
        <w:jc w:val="both"/>
        <w:rPr>
          <w:del w:id="1693" w:author="Fiala Roman, Ing." w:date="2024-05-21T12:35:00Z"/>
          <w:sz w:val="18"/>
          <w:szCs w:val="18"/>
          <w:rPrChange w:id="1694" w:author="Fiala Roman, Ing." w:date="2024-05-29T11:13:00Z">
            <w:rPr>
              <w:del w:id="1695" w:author="Fiala Roman, Ing." w:date="2024-05-21T12:35:00Z"/>
              <w:sz w:val="18"/>
              <w:szCs w:val="18"/>
              <w:highlight w:val="green"/>
            </w:rPr>
          </w:rPrChange>
        </w:rPr>
      </w:pPr>
      <w:del w:id="1696" w:author="Fiala Roman, Ing." w:date="2024-05-21T12:35:00Z">
        <w:r w:rsidRPr="0029692D" w:rsidDel="000E5E35">
          <w:rPr>
            <w:sz w:val="18"/>
            <w:szCs w:val="18"/>
            <w:rPrChange w:id="1697" w:author="Fiala Roman, Ing." w:date="2024-05-29T11:13:00Z">
              <w:rPr>
                <w:sz w:val="18"/>
                <w:szCs w:val="18"/>
                <w:highlight w:val="green"/>
              </w:rPr>
            </w:rPrChange>
          </w:rPr>
          <w:delTex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delText>
        </w:r>
        <w:r w:rsidR="00AB3605" w:rsidRPr="0029692D" w:rsidDel="000E5E35">
          <w:rPr>
            <w:sz w:val="18"/>
            <w:szCs w:val="18"/>
            <w:rPrChange w:id="1698" w:author="Fiala Roman, Ing." w:date="2024-05-29T11:13:00Z">
              <w:rPr>
                <w:sz w:val="18"/>
                <w:szCs w:val="18"/>
                <w:highlight w:val="green"/>
              </w:rPr>
            </w:rPrChange>
          </w:rPr>
          <w:delText>/oznámeným subjektem</w:delText>
        </w:r>
        <w:r w:rsidRPr="0029692D" w:rsidDel="000E5E35">
          <w:rPr>
            <w:sz w:val="18"/>
            <w:szCs w:val="18"/>
            <w:rPrChange w:id="1699" w:author="Fiala Roman, Ing." w:date="2024-05-29T11:13:00Z">
              <w:rPr>
                <w:sz w:val="18"/>
                <w:szCs w:val="18"/>
                <w:highlight w:val="green"/>
              </w:rPr>
            </w:rPrChange>
          </w:rPr>
          <w:delText>.</w:delText>
        </w:r>
      </w:del>
    </w:p>
    <w:p w14:paraId="32F83230" w14:textId="35817F64" w:rsidR="001B29A7" w:rsidRPr="0029692D" w:rsidDel="000E5E35" w:rsidRDefault="001B29A7" w:rsidP="001B29A7">
      <w:pPr>
        <w:numPr>
          <w:ilvl w:val="3"/>
          <w:numId w:val="9"/>
        </w:numPr>
        <w:spacing w:after="120" w:line="264" w:lineRule="auto"/>
        <w:jc w:val="both"/>
        <w:rPr>
          <w:del w:id="1700" w:author="Fiala Roman, Ing." w:date="2024-05-21T12:35:00Z"/>
          <w:sz w:val="18"/>
          <w:szCs w:val="18"/>
          <w:rPrChange w:id="1701" w:author="Fiala Roman, Ing." w:date="2024-05-29T11:13:00Z">
            <w:rPr>
              <w:del w:id="1702" w:author="Fiala Roman, Ing." w:date="2024-05-21T12:35:00Z"/>
              <w:sz w:val="18"/>
              <w:szCs w:val="18"/>
              <w:highlight w:val="green"/>
            </w:rPr>
          </w:rPrChange>
        </w:rPr>
      </w:pPr>
      <w:del w:id="1703" w:author="Fiala Roman, Ing." w:date="2024-05-21T12:35:00Z">
        <w:r w:rsidRPr="0029692D" w:rsidDel="000E5E35">
          <w:rPr>
            <w:sz w:val="18"/>
            <w:szCs w:val="18"/>
            <w:rPrChange w:id="1704" w:author="Fiala Roman, Ing." w:date="2024-05-29T11:13:00Z">
              <w:rPr>
                <w:sz w:val="18"/>
                <w:szCs w:val="18"/>
                <w:highlight w:val="green"/>
              </w:rPr>
            </w:rPrChange>
          </w:rPr>
          <w:delTex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delText>
        </w:r>
      </w:del>
    </w:p>
    <w:p w14:paraId="76AA3D37" w14:textId="6962C913" w:rsidR="001B29A7" w:rsidRPr="0029692D" w:rsidDel="000E5E35" w:rsidRDefault="001B29A7" w:rsidP="001B29A7">
      <w:pPr>
        <w:numPr>
          <w:ilvl w:val="3"/>
          <w:numId w:val="9"/>
        </w:numPr>
        <w:spacing w:after="120" w:line="264" w:lineRule="auto"/>
        <w:jc w:val="both"/>
        <w:rPr>
          <w:del w:id="1705" w:author="Fiala Roman, Ing." w:date="2024-05-21T12:35:00Z"/>
          <w:sz w:val="18"/>
          <w:szCs w:val="18"/>
          <w:rPrChange w:id="1706" w:author="Fiala Roman, Ing." w:date="2024-05-29T11:13:00Z">
            <w:rPr>
              <w:del w:id="1707" w:author="Fiala Roman, Ing." w:date="2024-05-21T12:35:00Z"/>
              <w:sz w:val="18"/>
              <w:szCs w:val="18"/>
              <w:highlight w:val="green"/>
            </w:rPr>
          </w:rPrChange>
        </w:rPr>
      </w:pPr>
      <w:del w:id="1708" w:author="Fiala Roman, Ing." w:date="2024-05-21T12:35:00Z">
        <w:r w:rsidRPr="0029692D" w:rsidDel="000E5E35">
          <w:rPr>
            <w:sz w:val="18"/>
            <w:szCs w:val="18"/>
            <w:rPrChange w:id="1709" w:author="Fiala Roman, Ing." w:date="2024-05-29T11:13:00Z">
              <w:rPr>
                <w:sz w:val="18"/>
                <w:szCs w:val="18"/>
                <w:highlight w:val="green"/>
              </w:rPr>
            </w:rPrChange>
          </w:rPr>
          <w:delText>Postup s vydáním Posouzení změny subsystému notifikovanou osobou</w:delText>
        </w:r>
        <w:r w:rsidR="00AB3605" w:rsidRPr="0029692D" w:rsidDel="000E5E35">
          <w:rPr>
            <w:sz w:val="18"/>
            <w:szCs w:val="18"/>
            <w:rPrChange w:id="1710" w:author="Fiala Roman, Ing." w:date="2024-05-29T11:13:00Z">
              <w:rPr>
                <w:sz w:val="18"/>
                <w:szCs w:val="18"/>
                <w:highlight w:val="green"/>
              </w:rPr>
            </w:rPrChange>
          </w:rPr>
          <w:delText>/oznámeným subjektem</w:delText>
        </w:r>
        <w:r w:rsidRPr="0029692D" w:rsidDel="000E5E35">
          <w:rPr>
            <w:sz w:val="18"/>
            <w:szCs w:val="18"/>
            <w:rPrChange w:id="1711" w:author="Fiala Roman, Ing." w:date="2024-05-29T11:13:00Z">
              <w:rPr>
                <w:sz w:val="18"/>
                <w:szCs w:val="18"/>
                <w:highlight w:val="green"/>
              </w:rPr>
            </w:rPrChange>
          </w:rPr>
          <w:delText xml:space="preserve"> lze použít při dílčích změnách subsystému bez změny jeho funkce (např. úpravy v topologii kolejiště, zřízení nového vstupu do oblasti ETCS, rekonfigurace BTS a pod). Přitom Zhotovitel nebo Objednatel může upřednostnit vydání nového</w:delText>
        </w:r>
        <w:r w:rsidRPr="0029692D" w:rsidDel="000E5E35">
          <w:rPr>
            <w:sz w:val="18"/>
            <w:szCs w:val="18"/>
          </w:rPr>
          <w:delText xml:space="preserve"> </w:delText>
        </w:r>
        <w:r w:rsidRPr="0029692D" w:rsidDel="000E5E35">
          <w:rPr>
            <w:sz w:val="18"/>
            <w:szCs w:val="18"/>
            <w:rPrChange w:id="1712" w:author="Fiala Roman, Ing." w:date="2024-05-29T11:13:00Z">
              <w:rPr>
                <w:sz w:val="18"/>
                <w:szCs w:val="18"/>
                <w:highlight w:val="green"/>
              </w:rPr>
            </w:rPrChange>
          </w:rPr>
          <w:delText>nebo aktualizaci stávajícího ES certifikátu o ověření subsystému před vydáním Posouzení změny subsystému notifikovanou osobou</w:delText>
        </w:r>
        <w:r w:rsidR="00AB3605" w:rsidRPr="0029692D" w:rsidDel="000E5E35">
          <w:rPr>
            <w:sz w:val="18"/>
            <w:szCs w:val="18"/>
            <w:rPrChange w:id="1713" w:author="Fiala Roman, Ing." w:date="2024-05-29T11:13:00Z">
              <w:rPr>
                <w:sz w:val="18"/>
                <w:szCs w:val="18"/>
                <w:highlight w:val="green"/>
              </w:rPr>
            </w:rPrChange>
          </w:rPr>
          <w:delText>/oznámeným subjektem</w:delText>
        </w:r>
        <w:r w:rsidRPr="0029692D" w:rsidDel="000E5E35">
          <w:rPr>
            <w:sz w:val="18"/>
            <w:szCs w:val="18"/>
            <w:rPrChange w:id="1714" w:author="Fiala Roman, Ing." w:date="2024-05-29T11:13:00Z">
              <w:rPr>
                <w:sz w:val="18"/>
                <w:szCs w:val="18"/>
                <w:highlight w:val="green"/>
              </w:rPr>
            </w:rPrChange>
          </w:rPr>
          <w:delText xml:space="preserve">. </w:delText>
        </w:r>
      </w:del>
    </w:p>
    <w:p w14:paraId="7BFB68C1" w14:textId="623B5AB1" w:rsidR="001B29A7" w:rsidRPr="0029692D" w:rsidDel="000E5E35" w:rsidRDefault="001B29A7" w:rsidP="001B29A7">
      <w:pPr>
        <w:numPr>
          <w:ilvl w:val="3"/>
          <w:numId w:val="9"/>
        </w:numPr>
        <w:spacing w:after="120" w:line="264" w:lineRule="auto"/>
        <w:jc w:val="both"/>
        <w:rPr>
          <w:del w:id="1715" w:author="Fiala Roman, Ing." w:date="2024-05-21T12:35:00Z"/>
          <w:sz w:val="18"/>
          <w:szCs w:val="18"/>
          <w:rPrChange w:id="1716" w:author="Fiala Roman, Ing." w:date="2024-05-29T11:13:00Z">
            <w:rPr>
              <w:del w:id="1717" w:author="Fiala Roman, Ing." w:date="2024-05-21T12:35:00Z"/>
              <w:sz w:val="18"/>
              <w:szCs w:val="18"/>
              <w:highlight w:val="green"/>
            </w:rPr>
          </w:rPrChange>
        </w:rPr>
      </w:pPr>
      <w:del w:id="1718" w:author="Fiala Roman, Ing." w:date="2024-05-21T12:35:00Z">
        <w:r w:rsidRPr="0029692D" w:rsidDel="000E5E35">
          <w:rPr>
            <w:sz w:val="18"/>
            <w:szCs w:val="18"/>
            <w:rPrChange w:id="1719" w:author="Fiala Roman, Ing." w:date="2024-05-29T11:13:00Z">
              <w:rPr>
                <w:sz w:val="18"/>
                <w:szCs w:val="18"/>
                <w:highlight w:val="green"/>
              </w:rPr>
            </w:rPrChange>
          </w:rPr>
          <w:delText>Ve sporných případech, kdy není možno určit, zda lze použít postup s vydáním Posouzení změny subsystému notifikovanou osobou</w:delText>
        </w:r>
        <w:r w:rsidR="00AB3605" w:rsidRPr="0029692D" w:rsidDel="000E5E35">
          <w:rPr>
            <w:sz w:val="18"/>
            <w:szCs w:val="18"/>
            <w:rPrChange w:id="1720" w:author="Fiala Roman, Ing." w:date="2024-05-29T11:13:00Z">
              <w:rPr>
                <w:sz w:val="18"/>
                <w:szCs w:val="18"/>
                <w:highlight w:val="green"/>
              </w:rPr>
            </w:rPrChange>
          </w:rPr>
          <w:delText>/oznámeným subjektem</w:delText>
        </w:r>
        <w:r w:rsidRPr="0029692D" w:rsidDel="000E5E35">
          <w:rPr>
            <w:sz w:val="18"/>
            <w:szCs w:val="18"/>
            <w:rPrChange w:id="1721" w:author="Fiala Roman, Ing." w:date="2024-05-29T11:13:00Z">
              <w:rPr>
                <w:sz w:val="18"/>
                <w:szCs w:val="18"/>
                <w:highlight w:val="green"/>
              </w:rPr>
            </w:rPrChange>
          </w:rPr>
          <w:delText>, musí Zhotovitel postupovat podle stanoviska notifikované osoby</w:delText>
        </w:r>
        <w:r w:rsidR="00AB3605" w:rsidRPr="0029692D" w:rsidDel="000E5E35">
          <w:rPr>
            <w:sz w:val="18"/>
            <w:szCs w:val="18"/>
            <w:rPrChange w:id="1722" w:author="Fiala Roman, Ing." w:date="2024-05-29T11:13:00Z">
              <w:rPr>
                <w:sz w:val="18"/>
                <w:szCs w:val="18"/>
                <w:highlight w:val="green"/>
              </w:rPr>
            </w:rPrChange>
          </w:rPr>
          <w:delText>/oznámeného subjektu.</w:delText>
        </w:r>
      </w:del>
    </w:p>
    <w:p w14:paraId="76EEA507" w14:textId="6ADF2766" w:rsidR="001B29A7" w:rsidRPr="0029692D" w:rsidDel="000E5E35" w:rsidRDefault="001B29A7" w:rsidP="001B29A7">
      <w:pPr>
        <w:numPr>
          <w:ilvl w:val="3"/>
          <w:numId w:val="9"/>
        </w:numPr>
        <w:spacing w:after="120" w:line="264" w:lineRule="auto"/>
        <w:jc w:val="both"/>
        <w:rPr>
          <w:del w:id="1723" w:author="Fiala Roman, Ing." w:date="2024-05-21T12:35:00Z"/>
          <w:sz w:val="18"/>
          <w:szCs w:val="18"/>
          <w:rPrChange w:id="1724" w:author="Fiala Roman, Ing." w:date="2024-05-29T11:13:00Z">
            <w:rPr>
              <w:del w:id="1725" w:author="Fiala Roman, Ing." w:date="2024-05-21T12:35:00Z"/>
              <w:sz w:val="18"/>
              <w:szCs w:val="18"/>
              <w:highlight w:val="green"/>
            </w:rPr>
          </w:rPrChange>
        </w:rPr>
      </w:pPr>
      <w:del w:id="1726" w:author="Fiala Roman, Ing." w:date="2024-05-21T12:35:00Z">
        <w:r w:rsidRPr="0029692D" w:rsidDel="000E5E35">
          <w:rPr>
            <w:sz w:val="18"/>
            <w:szCs w:val="18"/>
            <w:rPrChange w:id="1727" w:author="Fiala Roman, Ing." w:date="2024-05-29T11:13:00Z">
              <w:rPr>
                <w:sz w:val="18"/>
                <w:szCs w:val="18"/>
                <w:highlight w:val="green"/>
              </w:rPr>
            </w:rPrChange>
          </w:rPr>
          <w:lastRenderedPageBreak/>
          <w:delText>Zhotovitel musí rovněž zajistit aktualizaci nebo vydání nového průkazu způsobilosti UTZ.</w:delText>
        </w:r>
      </w:del>
    </w:p>
    <w:p w14:paraId="3C3DF38E" w14:textId="0DF771B6" w:rsidR="001B29A7" w:rsidRPr="0029692D" w:rsidDel="000E5E35" w:rsidRDefault="001B29A7" w:rsidP="001B29A7">
      <w:pPr>
        <w:numPr>
          <w:ilvl w:val="2"/>
          <w:numId w:val="9"/>
        </w:numPr>
        <w:spacing w:after="120" w:line="264" w:lineRule="auto"/>
        <w:jc w:val="both"/>
        <w:rPr>
          <w:del w:id="1728" w:author="Fiala Roman, Ing." w:date="2024-05-21T12:35:00Z"/>
          <w:sz w:val="18"/>
          <w:szCs w:val="18"/>
          <w:rPrChange w:id="1729" w:author="Fiala Roman, Ing." w:date="2024-05-29T11:13:00Z">
            <w:rPr>
              <w:del w:id="1730" w:author="Fiala Roman, Ing." w:date="2024-05-21T12:35:00Z"/>
              <w:sz w:val="18"/>
              <w:szCs w:val="18"/>
              <w:highlight w:val="green"/>
            </w:rPr>
          </w:rPrChange>
        </w:rPr>
      </w:pPr>
      <w:del w:id="1731" w:author="Fiala Roman, Ing." w:date="2024-05-21T12:35:00Z">
        <w:r w:rsidRPr="0029692D" w:rsidDel="000E5E35">
          <w:rPr>
            <w:sz w:val="18"/>
            <w:szCs w:val="18"/>
            <w:rPrChange w:id="1732" w:author="Fiala Roman, Ing." w:date="2024-05-29T11:13:00Z">
              <w:rPr>
                <w:sz w:val="18"/>
                <w:szCs w:val="18"/>
                <w:highlight w:val="green"/>
              </w:rPr>
            </w:rPrChange>
          </w:rPr>
          <w:delText>Součástí dokumentace dle skutečného stavu provedení kromě jiného budou:</w:delText>
        </w:r>
      </w:del>
    </w:p>
    <w:p w14:paraId="2FB56BB9" w14:textId="575FD3E2" w:rsidR="001B29A7" w:rsidRPr="0029692D" w:rsidDel="000E5E35" w:rsidRDefault="001B29A7" w:rsidP="001B29A7">
      <w:pPr>
        <w:numPr>
          <w:ilvl w:val="0"/>
          <w:numId w:val="4"/>
        </w:numPr>
        <w:spacing w:after="60" w:line="264" w:lineRule="auto"/>
        <w:jc w:val="both"/>
        <w:rPr>
          <w:del w:id="1733" w:author="Fiala Roman, Ing." w:date="2024-05-21T12:35:00Z"/>
          <w:sz w:val="18"/>
          <w:szCs w:val="18"/>
          <w:rPrChange w:id="1734" w:author="Fiala Roman, Ing." w:date="2024-05-29T11:13:00Z">
            <w:rPr>
              <w:del w:id="1735" w:author="Fiala Roman, Ing." w:date="2024-05-21T12:35:00Z"/>
              <w:sz w:val="18"/>
              <w:szCs w:val="18"/>
              <w:highlight w:val="green"/>
            </w:rPr>
          </w:rPrChange>
        </w:rPr>
      </w:pPr>
      <w:del w:id="1736" w:author="Fiala Roman, Ing." w:date="2024-05-21T12:35:00Z">
        <w:r w:rsidRPr="0029692D" w:rsidDel="000E5E35">
          <w:rPr>
            <w:sz w:val="18"/>
            <w:szCs w:val="18"/>
            <w:rPrChange w:id="1737" w:author="Fiala Roman, Ing." w:date="2024-05-29T11:13:00Z">
              <w:rPr>
                <w:sz w:val="18"/>
                <w:szCs w:val="18"/>
                <w:highlight w:val="green"/>
              </w:rPr>
            </w:rPrChange>
          </w:rPr>
          <w:delText>……………...</w:delText>
        </w:r>
        <w:r w:rsidRPr="0029692D" w:rsidDel="000E5E35">
          <w:rPr>
            <w:sz w:val="18"/>
            <w:szCs w:val="18"/>
          </w:rPr>
          <w:delText xml:space="preserve"> </w:delText>
        </w:r>
      </w:del>
    </w:p>
    <w:p w14:paraId="5DF26994" w14:textId="121CDD98" w:rsidR="001B29A7" w:rsidRPr="0029692D" w:rsidDel="000E5E35" w:rsidRDefault="001B29A7" w:rsidP="001B29A7">
      <w:pPr>
        <w:spacing w:after="60" w:line="264" w:lineRule="auto"/>
        <w:jc w:val="both"/>
        <w:rPr>
          <w:del w:id="1738" w:author="Fiala Roman, Ing." w:date="2024-05-21T12:35:00Z"/>
          <w:i/>
          <w:sz w:val="18"/>
          <w:szCs w:val="18"/>
          <w:rPrChange w:id="1739" w:author="Fiala Roman, Ing." w:date="2024-05-29T11:13:00Z">
            <w:rPr>
              <w:del w:id="1740" w:author="Fiala Roman, Ing." w:date="2024-05-21T12:35:00Z"/>
              <w:i/>
              <w:color w:val="00A1E0"/>
              <w:sz w:val="18"/>
              <w:szCs w:val="18"/>
            </w:rPr>
          </w:rPrChange>
        </w:rPr>
      </w:pPr>
      <w:del w:id="1741" w:author="Fiala Roman, Ing." w:date="2024-05-21T12:35:00Z">
        <w:r w:rsidRPr="0029692D" w:rsidDel="000E5E35">
          <w:rPr>
            <w:i/>
            <w:sz w:val="18"/>
            <w:szCs w:val="18"/>
            <w:rPrChange w:id="1742" w:author="Fiala Roman, Ing." w:date="2024-05-29T11:13:00Z">
              <w:rPr>
                <w:i/>
                <w:color w:val="00A1E0"/>
                <w:sz w:val="18"/>
                <w:szCs w:val="18"/>
              </w:rPr>
            </w:rPrChange>
          </w:rPr>
          <w:delText>Zde je možné uvedení požadavků a odlišností pro DSPS nad rámec TKP, případně dokumenty,</w:delText>
        </w:r>
        <w:r w:rsidRPr="0029692D" w:rsidDel="000E5E35">
          <w:rPr>
            <w:sz w:val="18"/>
            <w:szCs w:val="18"/>
          </w:rPr>
          <w:delText xml:space="preserve"> </w:delText>
        </w:r>
        <w:r w:rsidRPr="0029692D" w:rsidDel="000E5E35">
          <w:rPr>
            <w:i/>
            <w:sz w:val="18"/>
            <w:szCs w:val="18"/>
            <w:rPrChange w:id="1743" w:author="Fiala Roman, Ing." w:date="2024-05-29T11:13:00Z">
              <w:rPr>
                <w:i/>
                <w:color w:val="00A1E0"/>
                <w:sz w:val="18"/>
                <w:szCs w:val="18"/>
              </w:rPr>
            </w:rPrChange>
          </w:rPr>
          <w:delText>které nejsou uvedeny v ZD a nevyplývají ani z obecné legislativy, …)</w:delText>
        </w:r>
      </w:del>
    </w:p>
    <w:p w14:paraId="37C936A5" w14:textId="247B068A" w:rsidR="001B29A7" w:rsidRPr="0029692D" w:rsidDel="000E5E35" w:rsidRDefault="001B29A7" w:rsidP="001B29A7">
      <w:pPr>
        <w:spacing w:after="60" w:line="264" w:lineRule="auto"/>
        <w:jc w:val="both"/>
        <w:rPr>
          <w:del w:id="1744" w:author="Fiala Roman, Ing." w:date="2024-05-21T12:35:00Z"/>
          <w:i/>
          <w:sz w:val="18"/>
          <w:szCs w:val="18"/>
          <w:rPrChange w:id="1745" w:author="Fiala Roman, Ing." w:date="2024-05-29T11:13:00Z">
            <w:rPr>
              <w:del w:id="1746" w:author="Fiala Roman, Ing." w:date="2024-05-21T12:35:00Z"/>
              <w:i/>
              <w:color w:val="00A1E0"/>
              <w:sz w:val="18"/>
              <w:szCs w:val="18"/>
            </w:rPr>
          </w:rPrChange>
        </w:rPr>
      </w:pPr>
      <w:del w:id="1747" w:author="Fiala Roman, Ing." w:date="2024-05-21T12:35:00Z">
        <w:r w:rsidRPr="0029692D" w:rsidDel="000E5E35">
          <w:rPr>
            <w:b/>
            <w:i/>
            <w:sz w:val="18"/>
            <w:szCs w:val="18"/>
            <w:rPrChange w:id="1748" w:author="Fiala Roman, Ing." w:date="2024-05-29T11:13:00Z">
              <w:rPr>
                <w:b/>
                <w:i/>
                <w:color w:val="00A1E0"/>
                <w:sz w:val="18"/>
                <w:szCs w:val="18"/>
              </w:rPr>
            </w:rPrChange>
          </w:rPr>
          <w:delText xml:space="preserve">Zde je nutno upravit způsob odevzdání DSPS, resp. typ média pro předání. </w:delText>
        </w:r>
      </w:del>
    </w:p>
    <w:p w14:paraId="3D4236A7" w14:textId="1EB69A40" w:rsidR="001B29A7" w:rsidRPr="0029692D" w:rsidDel="000E5E35" w:rsidRDefault="001B29A7" w:rsidP="001B29A7">
      <w:pPr>
        <w:spacing w:after="60" w:line="264" w:lineRule="auto"/>
        <w:jc w:val="both"/>
        <w:rPr>
          <w:del w:id="1749" w:author="Fiala Roman, Ing." w:date="2024-05-21T12:35:00Z"/>
          <w:i/>
          <w:sz w:val="18"/>
          <w:szCs w:val="18"/>
          <w:rPrChange w:id="1750" w:author="Fiala Roman, Ing." w:date="2024-05-29T11:13:00Z">
            <w:rPr>
              <w:del w:id="1751" w:author="Fiala Roman, Ing." w:date="2024-05-21T12:35:00Z"/>
              <w:i/>
              <w:color w:val="00A1E0"/>
              <w:sz w:val="18"/>
              <w:szCs w:val="18"/>
            </w:rPr>
          </w:rPrChange>
        </w:rPr>
      </w:pPr>
    </w:p>
    <w:p w14:paraId="30376EEC" w14:textId="5EC2EDEC" w:rsidR="001B29A7" w:rsidRPr="0029692D" w:rsidDel="000E5E35" w:rsidRDefault="001B29A7" w:rsidP="001B29A7">
      <w:pPr>
        <w:numPr>
          <w:ilvl w:val="2"/>
          <w:numId w:val="9"/>
        </w:numPr>
        <w:spacing w:after="120" w:line="264" w:lineRule="auto"/>
        <w:jc w:val="both"/>
        <w:rPr>
          <w:del w:id="1752" w:author="Fiala Roman, Ing." w:date="2024-05-21T12:35:00Z"/>
          <w:rFonts w:eastAsia="Verdana" w:cs="Times New Roman"/>
          <w:sz w:val="18"/>
          <w:szCs w:val="18"/>
          <w:rPrChange w:id="1753" w:author="Fiala Roman, Ing." w:date="2024-05-29T11:13:00Z">
            <w:rPr>
              <w:del w:id="1754" w:author="Fiala Roman, Ing." w:date="2024-05-21T12:35:00Z"/>
              <w:rFonts w:eastAsia="Verdana" w:cs="Times New Roman"/>
              <w:sz w:val="18"/>
              <w:szCs w:val="18"/>
              <w:highlight w:val="green"/>
            </w:rPr>
          </w:rPrChange>
        </w:rPr>
      </w:pPr>
      <w:del w:id="1755" w:author="Fiala Roman, Ing." w:date="2024-05-21T12:35:00Z">
        <w:r w:rsidRPr="0029692D" w:rsidDel="000E5E35">
          <w:rPr>
            <w:sz w:val="18"/>
            <w:szCs w:val="18"/>
            <w:rPrChange w:id="1756" w:author="Fiala Roman, Ing." w:date="2024-05-29T11:13:00Z">
              <w:rPr>
                <w:sz w:val="18"/>
                <w:szCs w:val="18"/>
                <w:highlight w:val="green"/>
              </w:rPr>
            </w:rPrChange>
          </w:rPr>
          <w:delText xml:space="preserve">Předání DSPS dle oddílu 1.11.5 Kapitoly 1 TKP a dle </w:delText>
        </w:r>
        <w:r w:rsidR="00472120" w:rsidRPr="0029692D" w:rsidDel="000E5E35">
          <w:rPr>
            <w:sz w:val="18"/>
            <w:szCs w:val="18"/>
            <w:rPrChange w:id="1757" w:author="Fiala Roman, Ing." w:date="2024-05-29T11:13:00Z">
              <w:rPr>
                <w:sz w:val="18"/>
                <w:szCs w:val="18"/>
                <w:highlight w:val="green"/>
              </w:rPr>
            </w:rPrChange>
          </w:rPr>
          <w:delText>odst</w:delText>
        </w:r>
        <w:r w:rsidRPr="0029692D" w:rsidDel="000E5E35">
          <w:rPr>
            <w:sz w:val="18"/>
            <w:szCs w:val="18"/>
            <w:rPrChange w:id="1758" w:author="Fiala Roman, Ing." w:date="2024-05-29T11:13:00Z">
              <w:rPr>
                <w:sz w:val="18"/>
                <w:szCs w:val="18"/>
                <w:highlight w:val="green"/>
              </w:rPr>
            </w:rPrChange>
          </w:rPr>
          <w:delText xml:space="preserve">. </w:delText>
        </w:r>
        <w:r w:rsidRPr="0029692D" w:rsidDel="000E5E35">
          <w:rPr>
            <w:sz w:val="18"/>
            <w:szCs w:val="18"/>
            <w:rPrChange w:id="1759" w:author="Fiala Roman, Ing." w:date="2024-05-29T11:13:00Z">
              <w:rPr>
                <w:sz w:val="18"/>
                <w:szCs w:val="18"/>
                <w:highlight w:val="green"/>
              </w:rPr>
            </w:rPrChange>
          </w:rPr>
          <w:fldChar w:fldCharType="begin"/>
        </w:r>
        <w:r w:rsidRPr="0029692D" w:rsidDel="000E5E35">
          <w:rPr>
            <w:sz w:val="18"/>
            <w:szCs w:val="18"/>
            <w:rPrChange w:id="1760" w:author="Fiala Roman, Ing." w:date="2024-05-29T11:13:00Z">
              <w:rPr>
                <w:sz w:val="18"/>
                <w:szCs w:val="18"/>
                <w:highlight w:val="green"/>
              </w:rPr>
            </w:rPrChange>
          </w:rPr>
          <w:delInstrText xml:space="preserve"> REF _Ref137828191 \r \h  \* MERGEFORMAT </w:delInstrText>
        </w:r>
        <w:r w:rsidRPr="0029692D" w:rsidDel="000E5E35">
          <w:rPr>
            <w:sz w:val="18"/>
            <w:szCs w:val="18"/>
            <w:rPrChange w:id="1761" w:author="Fiala Roman, Ing." w:date="2024-05-29T11:13:00Z">
              <w:rPr>
                <w:sz w:val="18"/>
                <w:szCs w:val="18"/>
              </w:rPr>
            </w:rPrChange>
          </w:rPr>
        </w:r>
        <w:r w:rsidRPr="0029692D" w:rsidDel="000E5E35">
          <w:rPr>
            <w:sz w:val="18"/>
            <w:szCs w:val="18"/>
            <w:rPrChange w:id="1762" w:author="Fiala Roman, Ing." w:date="2024-05-29T11:13:00Z">
              <w:rPr>
                <w:sz w:val="18"/>
                <w:szCs w:val="18"/>
                <w:highlight w:val="green"/>
              </w:rPr>
            </w:rPrChange>
          </w:rPr>
          <w:fldChar w:fldCharType="separate"/>
        </w:r>
        <w:r w:rsidR="004F5914" w:rsidRPr="0029692D" w:rsidDel="000E5E35">
          <w:rPr>
            <w:sz w:val="18"/>
            <w:szCs w:val="18"/>
            <w:rPrChange w:id="1763" w:author="Fiala Roman, Ing." w:date="2024-05-29T11:13:00Z">
              <w:rPr>
                <w:sz w:val="18"/>
                <w:szCs w:val="18"/>
                <w:highlight w:val="green"/>
              </w:rPr>
            </w:rPrChange>
          </w:rPr>
          <w:delText>4.1.2.24</w:delText>
        </w:r>
        <w:r w:rsidRPr="0029692D" w:rsidDel="000E5E35">
          <w:rPr>
            <w:sz w:val="18"/>
            <w:szCs w:val="18"/>
            <w:rPrChange w:id="1764" w:author="Fiala Roman, Ing." w:date="2024-05-29T11:13:00Z">
              <w:rPr>
                <w:sz w:val="18"/>
                <w:szCs w:val="18"/>
                <w:highlight w:val="green"/>
              </w:rPr>
            </w:rPrChange>
          </w:rPr>
          <w:fldChar w:fldCharType="end"/>
        </w:r>
        <w:r w:rsidRPr="0029692D" w:rsidDel="000E5E35">
          <w:rPr>
            <w:sz w:val="18"/>
            <w:szCs w:val="18"/>
            <w:rPrChange w:id="1765" w:author="Fiala Roman, Ing." w:date="2024-05-29T11:13:00Z">
              <w:rPr>
                <w:sz w:val="18"/>
                <w:szCs w:val="18"/>
                <w:highlight w:val="green"/>
              </w:rPr>
            </w:rPrChange>
          </w:rPr>
          <w:delText xml:space="preserve"> - </w:delText>
        </w:r>
        <w:r w:rsidRPr="0029692D" w:rsidDel="000E5E35">
          <w:rPr>
            <w:sz w:val="18"/>
            <w:szCs w:val="18"/>
            <w:rPrChange w:id="1766" w:author="Fiala Roman, Ing." w:date="2024-05-29T11:13:00Z">
              <w:rPr>
                <w:sz w:val="18"/>
                <w:szCs w:val="18"/>
                <w:highlight w:val="green"/>
              </w:rPr>
            </w:rPrChange>
          </w:rPr>
          <w:fldChar w:fldCharType="begin"/>
        </w:r>
        <w:r w:rsidRPr="0029692D" w:rsidDel="000E5E35">
          <w:rPr>
            <w:sz w:val="18"/>
            <w:szCs w:val="18"/>
            <w:rPrChange w:id="1767" w:author="Fiala Roman, Ing." w:date="2024-05-29T11:13:00Z">
              <w:rPr>
                <w:sz w:val="18"/>
                <w:szCs w:val="18"/>
                <w:highlight w:val="green"/>
              </w:rPr>
            </w:rPrChange>
          </w:rPr>
          <w:delInstrText xml:space="preserve"> REF _Ref137828246 \r \h  \* MERGEFORMAT </w:delInstrText>
        </w:r>
        <w:r w:rsidRPr="0029692D" w:rsidDel="000E5E35">
          <w:rPr>
            <w:sz w:val="18"/>
            <w:szCs w:val="18"/>
            <w:rPrChange w:id="1768" w:author="Fiala Roman, Ing." w:date="2024-05-29T11:13:00Z">
              <w:rPr>
                <w:sz w:val="18"/>
                <w:szCs w:val="18"/>
              </w:rPr>
            </w:rPrChange>
          </w:rPr>
        </w:r>
        <w:r w:rsidRPr="0029692D" w:rsidDel="000E5E35">
          <w:rPr>
            <w:sz w:val="18"/>
            <w:szCs w:val="18"/>
            <w:rPrChange w:id="1769" w:author="Fiala Roman, Ing." w:date="2024-05-29T11:13:00Z">
              <w:rPr>
                <w:sz w:val="18"/>
                <w:szCs w:val="18"/>
                <w:highlight w:val="green"/>
              </w:rPr>
            </w:rPrChange>
          </w:rPr>
          <w:fldChar w:fldCharType="separate"/>
        </w:r>
        <w:r w:rsidR="004F5914" w:rsidRPr="0029692D" w:rsidDel="000E5E35">
          <w:rPr>
            <w:sz w:val="18"/>
            <w:szCs w:val="18"/>
            <w:rPrChange w:id="1770" w:author="Fiala Roman, Ing." w:date="2024-05-29T11:13:00Z">
              <w:rPr>
                <w:sz w:val="18"/>
                <w:szCs w:val="18"/>
                <w:highlight w:val="green"/>
              </w:rPr>
            </w:rPrChange>
          </w:rPr>
          <w:delText>4.1.2.27</w:delText>
        </w:r>
        <w:r w:rsidRPr="0029692D" w:rsidDel="000E5E35">
          <w:rPr>
            <w:sz w:val="18"/>
            <w:szCs w:val="18"/>
            <w:rPrChange w:id="1771" w:author="Fiala Roman, Ing." w:date="2024-05-29T11:13:00Z">
              <w:rPr>
                <w:sz w:val="18"/>
                <w:szCs w:val="18"/>
                <w:highlight w:val="green"/>
              </w:rPr>
            </w:rPrChange>
          </w:rPr>
          <w:fldChar w:fldCharType="end"/>
        </w:r>
        <w:r w:rsidRPr="0029692D" w:rsidDel="000E5E35">
          <w:rPr>
            <w:sz w:val="18"/>
            <w:szCs w:val="18"/>
            <w:rPrChange w:id="1772" w:author="Fiala Roman, Ing." w:date="2024-05-29T11:13:00Z">
              <w:rPr>
                <w:sz w:val="18"/>
                <w:szCs w:val="18"/>
                <w:highlight w:val="green"/>
              </w:rPr>
            </w:rPrChange>
          </w:rPr>
          <w:delText xml:space="preserve"> těchto ZTP proběhne na médiu: </w:delText>
        </w:r>
        <w:r w:rsidRPr="0029692D" w:rsidDel="000E5E35">
          <w:rPr>
            <w:b/>
            <w:sz w:val="18"/>
            <w:szCs w:val="18"/>
            <w:rPrChange w:id="1773" w:author="Fiala Roman, Ing." w:date="2024-05-29T11:13:00Z">
              <w:rPr>
                <w:b/>
                <w:sz w:val="18"/>
                <w:szCs w:val="18"/>
                <w:highlight w:val="green"/>
              </w:rPr>
            </w:rPrChange>
          </w:rPr>
          <w:delText>USB flash disk</w:delText>
        </w:r>
        <w:r w:rsidRPr="0029692D" w:rsidDel="000E5E35">
          <w:rPr>
            <w:rFonts w:eastAsia="Verdana" w:cs="Times New Roman"/>
            <w:sz w:val="18"/>
            <w:szCs w:val="18"/>
            <w:rPrChange w:id="1774" w:author="Fiala Roman, Ing." w:date="2024-05-29T11:13:00Z">
              <w:rPr>
                <w:rFonts w:eastAsia="Verdana" w:cs="Times New Roman"/>
                <w:sz w:val="18"/>
                <w:szCs w:val="18"/>
                <w:highlight w:val="green"/>
              </w:rPr>
            </w:rPrChange>
          </w:rPr>
          <w:delText xml:space="preserve"> nebo </w:delText>
        </w:r>
        <w:r w:rsidRPr="0029692D" w:rsidDel="000E5E35">
          <w:rPr>
            <w:rFonts w:eastAsia="Verdana" w:cs="Times New Roman"/>
            <w:b/>
            <w:sz w:val="18"/>
            <w:szCs w:val="18"/>
            <w:rPrChange w:id="1775" w:author="Fiala Roman, Ing." w:date="2024-05-29T11:13:00Z">
              <w:rPr>
                <w:rFonts w:eastAsia="Verdana" w:cs="Times New Roman"/>
                <w:b/>
                <w:sz w:val="18"/>
                <w:szCs w:val="18"/>
                <w:highlight w:val="green"/>
              </w:rPr>
            </w:rPrChange>
          </w:rPr>
          <w:delText>s využitím aplikace</w:delText>
        </w:r>
        <w:r w:rsidRPr="0029692D" w:rsidDel="000E5E35">
          <w:rPr>
            <w:rFonts w:eastAsia="Verdana" w:cs="Times New Roman"/>
            <w:sz w:val="18"/>
            <w:szCs w:val="18"/>
            <w:rPrChange w:id="1776" w:author="Fiala Roman, Ing." w:date="2024-05-29T11:13:00Z">
              <w:rPr>
                <w:rFonts w:eastAsia="Verdana" w:cs="Times New Roman"/>
                <w:sz w:val="18"/>
                <w:szCs w:val="18"/>
                <w:highlight w:val="green"/>
              </w:rPr>
            </w:rPrChange>
          </w:rPr>
          <w:delText>, kterou si dodavatel může stáhnout na Portále modernizace dráhy (</w:delText>
        </w:r>
        <w:r w:rsidR="00563021" w:rsidRPr="0029692D" w:rsidDel="000E5E35">
          <w:fldChar w:fldCharType="begin"/>
        </w:r>
        <w:r w:rsidR="00563021" w:rsidRPr="0029692D" w:rsidDel="000E5E35">
          <w:delInstrText xml:space="preserve"> HYPERLINK "https://modernizace.spravazeleznic.cz" </w:delInstrText>
        </w:r>
        <w:r w:rsidR="00563021" w:rsidRPr="0029692D" w:rsidDel="000E5E35">
          <w:rPr>
            <w:rPrChange w:id="1777" w:author="Fiala Roman, Ing." w:date="2024-05-29T11:13:00Z">
              <w:rPr>
                <w:rFonts w:eastAsia="Verdana" w:cs="Times New Roman"/>
                <w:noProof/>
                <w:color w:val="0563C1" w:themeColor="hyperlink"/>
                <w:sz w:val="18"/>
                <w:szCs w:val="18"/>
                <w:highlight w:val="green"/>
                <w:u w:val="single"/>
              </w:rPr>
            </w:rPrChange>
          </w:rPr>
          <w:fldChar w:fldCharType="separate"/>
        </w:r>
        <w:r w:rsidRPr="0029692D" w:rsidDel="000E5E35">
          <w:rPr>
            <w:rFonts w:eastAsia="Verdana" w:cs="Times New Roman"/>
            <w:noProof/>
            <w:sz w:val="18"/>
            <w:szCs w:val="18"/>
            <w:u w:val="single"/>
            <w:rPrChange w:id="1778" w:author="Fiala Roman, Ing." w:date="2024-05-29T11:13:00Z">
              <w:rPr>
                <w:rFonts w:eastAsia="Verdana" w:cs="Times New Roman"/>
                <w:noProof/>
                <w:color w:val="0563C1" w:themeColor="hyperlink"/>
                <w:sz w:val="18"/>
                <w:szCs w:val="18"/>
                <w:highlight w:val="green"/>
                <w:u w:val="single"/>
              </w:rPr>
            </w:rPrChange>
          </w:rPr>
          <w:delText>https://modernizace.spravazeleznic.cz</w:delText>
        </w:r>
        <w:r w:rsidR="00563021" w:rsidRPr="0029692D" w:rsidDel="000E5E35">
          <w:rPr>
            <w:rFonts w:eastAsia="Verdana" w:cs="Times New Roman"/>
            <w:noProof/>
            <w:sz w:val="18"/>
            <w:szCs w:val="18"/>
            <w:u w:val="single"/>
            <w:rPrChange w:id="1779" w:author="Fiala Roman, Ing." w:date="2024-05-29T11:13:00Z">
              <w:rPr>
                <w:rFonts w:eastAsia="Verdana" w:cs="Times New Roman"/>
                <w:noProof/>
                <w:color w:val="0563C1" w:themeColor="hyperlink"/>
                <w:sz w:val="18"/>
                <w:szCs w:val="18"/>
                <w:highlight w:val="green"/>
                <w:u w:val="single"/>
              </w:rPr>
            </w:rPrChange>
          </w:rPr>
          <w:fldChar w:fldCharType="end"/>
        </w:r>
        <w:r w:rsidRPr="0029692D" w:rsidDel="000E5E35">
          <w:rPr>
            <w:rFonts w:eastAsia="Verdana" w:cs="Times New Roman"/>
            <w:sz w:val="18"/>
            <w:szCs w:val="18"/>
            <w:rPrChange w:id="1780" w:author="Fiala Roman, Ing." w:date="2024-05-29T11:13:00Z">
              <w:rPr>
                <w:rFonts w:eastAsia="Verdana" w:cs="Times New Roman"/>
                <w:sz w:val="18"/>
                <w:szCs w:val="18"/>
                <w:highlight w:val="green"/>
              </w:rPr>
            </w:rPrChange>
          </w:rPr>
          <w:delText>). Helpdesk pro aplikaci poskytuje: p. Jaromír Talůžek, SŽT SŽ, +420 606 796 338, Taluzek@spravazeleznic.cz</w:delText>
        </w:r>
      </w:del>
    </w:p>
    <w:p w14:paraId="59A72DCC" w14:textId="772E6D6B" w:rsidR="001B29A7" w:rsidRPr="0029692D" w:rsidDel="000E5E35" w:rsidRDefault="001B29A7" w:rsidP="001B29A7">
      <w:pPr>
        <w:spacing w:after="120" w:line="264" w:lineRule="auto"/>
        <w:jc w:val="both"/>
        <w:rPr>
          <w:del w:id="1781" w:author="Fiala Roman, Ing." w:date="2024-05-21T12:35:00Z"/>
          <w:sz w:val="18"/>
          <w:szCs w:val="18"/>
          <w:rPrChange w:id="1782" w:author="Fiala Roman, Ing." w:date="2024-05-29T11:13:00Z">
            <w:rPr>
              <w:del w:id="1783" w:author="Fiala Roman, Ing." w:date="2024-05-21T12:35:00Z"/>
              <w:sz w:val="18"/>
              <w:szCs w:val="18"/>
              <w:highlight w:val="green"/>
            </w:rPr>
          </w:rPrChange>
        </w:rPr>
      </w:pPr>
    </w:p>
    <w:p w14:paraId="7D94D1AF" w14:textId="4B289749" w:rsidR="001B29A7" w:rsidRPr="0029692D" w:rsidDel="000E5E35" w:rsidRDefault="001B29A7" w:rsidP="001B29A7">
      <w:pPr>
        <w:spacing w:after="120" w:line="264" w:lineRule="auto"/>
        <w:jc w:val="both"/>
        <w:rPr>
          <w:del w:id="1784" w:author="Fiala Roman, Ing." w:date="2024-05-21T12:35:00Z"/>
          <w:b/>
          <w:i/>
          <w:sz w:val="18"/>
          <w:szCs w:val="18"/>
          <w:rPrChange w:id="1785" w:author="Fiala Roman, Ing." w:date="2024-05-29T11:13:00Z">
            <w:rPr>
              <w:del w:id="1786" w:author="Fiala Roman, Ing." w:date="2024-05-21T12:35:00Z"/>
              <w:b/>
              <w:i/>
              <w:color w:val="00A1E0"/>
              <w:sz w:val="18"/>
              <w:szCs w:val="18"/>
            </w:rPr>
          </w:rPrChange>
        </w:rPr>
      </w:pPr>
      <w:del w:id="1787" w:author="Fiala Roman, Ing." w:date="2024-05-21T12:35:00Z">
        <w:r w:rsidRPr="0029692D" w:rsidDel="000E5E35">
          <w:rPr>
            <w:b/>
            <w:i/>
            <w:sz w:val="18"/>
            <w:szCs w:val="18"/>
            <w:rPrChange w:id="1788" w:author="Fiala Roman, Ing." w:date="2024-05-29T11:13:00Z">
              <w:rPr>
                <w:b/>
                <w:i/>
                <w:color w:val="00A1E0"/>
                <w:sz w:val="18"/>
                <w:szCs w:val="18"/>
              </w:rPr>
            </w:rPrChange>
          </w:rPr>
          <w:delText xml:space="preserve">Dále se uvedou všechny zvláštní požadavky na jednotlivé technologické a stavební části: </w:delText>
        </w:r>
        <w:bookmarkStart w:id="1789" w:name="_Toc6410441"/>
        <w:r w:rsidRPr="0029692D" w:rsidDel="000E5E35">
          <w:rPr>
            <w:b/>
            <w:i/>
            <w:sz w:val="18"/>
            <w:szCs w:val="18"/>
            <w:rPrChange w:id="1790" w:author="Fiala Roman, Ing." w:date="2024-05-29T11:13:00Z">
              <w:rPr>
                <w:b/>
                <w:i/>
                <w:color w:val="00A1E0"/>
                <w:sz w:val="18"/>
                <w:szCs w:val="18"/>
              </w:rPr>
            </w:rPrChange>
          </w:rPr>
          <w:delText>– neobsazené části se smažou!</w:delText>
        </w:r>
      </w:del>
    </w:p>
    <w:p w14:paraId="513D19F7" w14:textId="77777777" w:rsidR="001B29A7" w:rsidRPr="0029692D" w:rsidRDefault="001B29A7" w:rsidP="001B29A7">
      <w:pPr>
        <w:keepNext/>
        <w:numPr>
          <w:ilvl w:val="1"/>
          <w:numId w:val="9"/>
        </w:numPr>
        <w:spacing w:before="200" w:after="120" w:line="264" w:lineRule="auto"/>
        <w:outlineLvl w:val="1"/>
        <w:rPr>
          <w:b/>
          <w:szCs w:val="18"/>
        </w:rPr>
      </w:pPr>
      <w:bookmarkStart w:id="1791" w:name="_Toc146112649"/>
      <w:bookmarkStart w:id="1792" w:name="_Toc164150052"/>
      <w:r w:rsidRPr="0029692D">
        <w:rPr>
          <w:b/>
          <w:szCs w:val="18"/>
        </w:rPr>
        <w:t>Zabezpečovací zařízení</w:t>
      </w:r>
      <w:bookmarkEnd w:id="1789"/>
      <w:bookmarkEnd w:id="1791"/>
      <w:bookmarkEnd w:id="1792"/>
    </w:p>
    <w:p w14:paraId="4A358C71" w14:textId="77777777" w:rsidR="000E5E35" w:rsidRPr="0029692D" w:rsidRDefault="000E5E35" w:rsidP="000E5E35">
      <w:pPr>
        <w:pStyle w:val="Text2-1"/>
        <w:rPr>
          <w:ins w:id="1793" w:author="Fiala Roman, Ing." w:date="2024-05-21T12:35:00Z"/>
        </w:rPr>
      </w:pPr>
      <w:ins w:id="1794" w:author="Fiala Roman, Ing." w:date="2024-05-21T12:35:00Z">
        <w:r w:rsidRPr="0029692D">
          <w:t>Viz TZ.</w:t>
        </w:r>
      </w:ins>
    </w:p>
    <w:p w14:paraId="3019E815" w14:textId="5E91787C" w:rsidR="001B29A7" w:rsidRPr="0029692D" w:rsidDel="000E5E35" w:rsidRDefault="000A40CF" w:rsidP="001B29A7">
      <w:pPr>
        <w:numPr>
          <w:ilvl w:val="2"/>
          <w:numId w:val="9"/>
        </w:numPr>
        <w:spacing w:after="120" w:line="264" w:lineRule="auto"/>
        <w:jc w:val="both"/>
        <w:rPr>
          <w:del w:id="1795" w:author="Fiala Roman, Ing." w:date="2024-05-21T12:35:00Z"/>
          <w:sz w:val="18"/>
          <w:szCs w:val="18"/>
          <w:rPrChange w:id="1796" w:author="Fiala Roman, Ing." w:date="2024-05-29T11:13:00Z">
            <w:rPr>
              <w:del w:id="1797" w:author="Fiala Roman, Ing." w:date="2024-05-21T12:35:00Z"/>
              <w:sz w:val="18"/>
              <w:szCs w:val="18"/>
              <w:highlight w:val="green"/>
            </w:rPr>
          </w:rPrChange>
        </w:rPr>
      </w:pPr>
      <w:del w:id="1798" w:author="Fiala Roman, Ing." w:date="2024-05-21T12:35:00Z">
        <w:r w:rsidRPr="0029692D" w:rsidDel="000E5E35">
          <w:rPr>
            <w:sz w:val="18"/>
            <w:szCs w:val="18"/>
            <w:rPrChange w:id="1799" w:author="Fiala Roman, Ing." w:date="2024-05-29T11:13:00Z">
              <w:rPr>
                <w:sz w:val="18"/>
                <w:szCs w:val="18"/>
                <w:highlight w:val="green"/>
              </w:rPr>
            </w:rPrChange>
          </w:rPr>
          <w:delText>Součinnost Zhotovitele při přezkoušení zabezpečovacích zařízení:</w:delText>
        </w:r>
      </w:del>
    </w:p>
    <w:p w14:paraId="10A17ACE" w14:textId="18946933" w:rsidR="000A40CF" w:rsidRPr="0029692D" w:rsidDel="000E5E35" w:rsidRDefault="000A40CF" w:rsidP="000A40CF">
      <w:pPr>
        <w:pStyle w:val="Text2-2"/>
        <w:rPr>
          <w:del w:id="1800" w:author="Fiala Roman, Ing." w:date="2024-05-21T12:35:00Z"/>
          <w:rPrChange w:id="1801" w:author="Fiala Roman, Ing." w:date="2024-05-29T11:13:00Z">
            <w:rPr>
              <w:del w:id="1802" w:author="Fiala Roman, Ing." w:date="2024-05-21T12:35:00Z"/>
              <w:highlight w:val="green"/>
            </w:rPr>
          </w:rPrChange>
        </w:rPr>
      </w:pPr>
      <w:del w:id="1803" w:author="Fiala Roman, Ing." w:date="2024-05-21T12:35:00Z">
        <w:r w:rsidRPr="0029692D" w:rsidDel="000E5E35">
          <w:rPr>
            <w:rPrChange w:id="1804" w:author="Fiala Roman, Ing." w:date="2024-05-29T11:13:00Z">
              <w:rPr>
                <w:highlight w:val="green"/>
              </w:rPr>
            </w:rPrChange>
          </w:rPr>
          <w:delText>Povinnosti Zhotovitele při přezkoušení a uvádění zabezpečovacích zařízení do provozu se řídí Kapitolou 27 TKP a předpisem SŽDC T200, Předpis pro vyzkoušení a uvádění železničních zabezpečovacích zařízení do provozu.</w:delText>
        </w:r>
      </w:del>
    </w:p>
    <w:p w14:paraId="1DF0E883" w14:textId="10949402" w:rsidR="000A40CF" w:rsidRPr="0029692D" w:rsidDel="000E5E35" w:rsidRDefault="000A40CF" w:rsidP="000A40CF">
      <w:pPr>
        <w:pStyle w:val="Text2-2"/>
        <w:rPr>
          <w:del w:id="1805" w:author="Fiala Roman, Ing." w:date="2024-05-21T12:35:00Z"/>
          <w:rPrChange w:id="1806" w:author="Fiala Roman, Ing." w:date="2024-05-29T11:13:00Z">
            <w:rPr>
              <w:del w:id="1807" w:author="Fiala Roman, Ing." w:date="2024-05-21T12:35:00Z"/>
              <w:highlight w:val="green"/>
            </w:rPr>
          </w:rPrChange>
        </w:rPr>
      </w:pPr>
      <w:del w:id="1808" w:author="Fiala Roman, Ing." w:date="2024-05-21T12:35:00Z">
        <w:r w:rsidRPr="0029692D" w:rsidDel="000E5E35">
          <w:rPr>
            <w:rPrChange w:id="1809" w:author="Fiala Roman, Ing." w:date="2024-05-29T11:13:00Z">
              <w:rPr>
                <w:highlight w:val="green"/>
              </w:rPr>
            </w:rPrChange>
          </w:rPr>
          <w:delText>Zhotovitel je povinen do počátečního harmonogramu u příslušných PS zapracovat konkrétní časové požadavky (časový rozsah) na komplexní vyzkoušení zařízení, kterého se bude účastnit odborná komise.</w:delText>
        </w:r>
      </w:del>
    </w:p>
    <w:p w14:paraId="3E149B7E" w14:textId="01E46C19" w:rsidR="000A40CF" w:rsidRPr="0029692D" w:rsidDel="000E5E35" w:rsidRDefault="000A40CF" w:rsidP="000A40CF">
      <w:pPr>
        <w:pStyle w:val="Text2-2"/>
        <w:rPr>
          <w:del w:id="1810" w:author="Fiala Roman, Ing." w:date="2024-05-21T12:35:00Z"/>
          <w:rPrChange w:id="1811" w:author="Fiala Roman, Ing." w:date="2024-05-29T11:13:00Z">
            <w:rPr>
              <w:del w:id="1812" w:author="Fiala Roman, Ing." w:date="2024-05-21T12:35:00Z"/>
              <w:highlight w:val="green"/>
            </w:rPr>
          </w:rPrChange>
        </w:rPr>
      </w:pPr>
      <w:del w:id="1813" w:author="Fiala Roman, Ing." w:date="2024-05-21T12:35:00Z">
        <w:r w:rsidRPr="0029692D" w:rsidDel="000E5E35">
          <w:rPr>
            <w:rPrChange w:id="1814" w:author="Fiala Roman, Ing." w:date="2024-05-29T11:13:00Z">
              <w:rPr>
                <w:highlight w:val="green"/>
              </w:rPr>
            </w:rPrChange>
          </w:rPr>
          <w:delText>Zhotovitel tyto konkrétní časové požadavky navýší o 20 % na vyhodnocení výsledků funkčních zkoušek provedených Zhotovitelem, popř. provedení vlastních funkčních zkoušek pro ověření kvality, funkčnosti a provozuschopnosti zařízení odbornou komisí.</w:delText>
        </w:r>
      </w:del>
    </w:p>
    <w:p w14:paraId="379E0990" w14:textId="4ABDF50F" w:rsidR="000A40CF" w:rsidRPr="0029692D" w:rsidDel="000E5E35" w:rsidRDefault="000A40CF" w:rsidP="000A40CF">
      <w:pPr>
        <w:pStyle w:val="Text2-2"/>
        <w:rPr>
          <w:del w:id="1815" w:author="Fiala Roman, Ing." w:date="2024-05-21T12:35:00Z"/>
        </w:rPr>
      </w:pPr>
      <w:del w:id="1816" w:author="Fiala Roman, Ing." w:date="2024-05-21T12:35:00Z">
        <w:r w:rsidRPr="0029692D" w:rsidDel="000E5E35">
          <w:rPr>
            <w:rPrChange w:id="1817" w:author="Fiala Roman, Ing." w:date="2024-05-29T11:13:00Z">
              <w:rPr>
                <w:highlight w:val="green"/>
              </w:rPr>
            </w:rPrChange>
          </w:rPr>
          <w:delTex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delText>
        </w:r>
      </w:del>
    </w:p>
    <w:p w14:paraId="77064A50" w14:textId="746F1950" w:rsidR="000A40CF" w:rsidRPr="0029692D" w:rsidDel="000E5E35" w:rsidRDefault="000A40CF" w:rsidP="006F1796">
      <w:pPr>
        <w:pStyle w:val="Text2-1"/>
        <w:rPr>
          <w:del w:id="1818" w:author="Fiala Roman, Ing." w:date="2024-05-21T12:35:00Z"/>
          <w:rPrChange w:id="1819" w:author="Fiala Roman, Ing." w:date="2024-05-29T11:13:00Z">
            <w:rPr>
              <w:del w:id="1820" w:author="Fiala Roman, Ing." w:date="2024-05-21T12:35:00Z"/>
              <w:highlight w:val="green"/>
            </w:rPr>
          </w:rPrChange>
        </w:rPr>
      </w:pPr>
      <w:del w:id="1821" w:author="Fiala Roman, Ing." w:date="2024-05-21T12:35:00Z">
        <w:r w:rsidRPr="0029692D" w:rsidDel="000E5E35">
          <w:rPr>
            <w:rPrChange w:id="1822" w:author="Fiala Roman, Ing." w:date="2024-05-29T11:13:00Z">
              <w:rPr>
                <w:highlight w:val="green"/>
              </w:rPr>
            </w:rPrChange>
          </w:rPr>
          <w:delText>……………</w:delText>
        </w:r>
      </w:del>
    </w:p>
    <w:p w14:paraId="6CE92ED0" w14:textId="77777777" w:rsidR="001B29A7" w:rsidRPr="0029692D" w:rsidRDefault="001B29A7" w:rsidP="001B29A7">
      <w:pPr>
        <w:keepNext/>
        <w:numPr>
          <w:ilvl w:val="1"/>
          <w:numId w:val="9"/>
        </w:numPr>
        <w:spacing w:before="200" w:after="120" w:line="264" w:lineRule="auto"/>
        <w:outlineLvl w:val="1"/>
        <w:rPr>
          <w:b/>
          <w:szCs w:val="18"/>
        </w:rPr>
      </w:pPr>
      <w:bookmarkStart w:id="1823" w:name="_Toc6410442"/>
      <w:bookmarkStart w:id="1824" w:name="_Toc146112650"/>
      <w:bookmarkStart w:id="1825" w:name="_Toc164150053"/>
      <w:r w:rsidRPr="0029692D">
        <w:rPr>
          <w:b/>
          <w:szCs w:val="18"/>
        </w:rPr>
        <w:t>Sdělovací zařízení</w:t>
      </w:r>
      <w:bookmarkEnd w:id="1823"/>
      <w:bookmarkEnd w:id="1824"/>
      <w:bookmarkEnd w:id="1825"/>
    </w:p>
    <w:p w14:paraId="48B5E2D0" w14:textId="0F9D7492" w:rsidR="001B29A7" w:rsidRPr="0029692D" w:rsidRDefault="000E5E35">
      <w:pPr>
        <w:pStyle w:val="Text2-1"/>
        <w:pPrChange w:id="1826" w:author="Fiala Roman, Ing." w:date="2024-05-21T12:35:00Z">
          <w:pPr>
            <w:numPr>
              <w:ilvl w:val="2"/>
              <w:numId w:val="9"/>
            </w:numPr>
            <w:tabs>
              <w:tab w:val="num" w:pos="737"/>
            </w:tabs>
            <w:spacing w:after="120" w:line="264" w:lineRule="auto"/>
            <w:ind w:left="737" w:hanging="737"/>
            <w:jc w:val="both"/>
          </w:pPr>
        </w:pPrChange>
      </w:pPr>
      <w:ins w:id="1827" w:author="Fiala Roman, Ing." w:date="2024-05-21T12:35:00Z">
        <w:r w:rsidRPr="0029692D">
          <w:t>Viz TZ.</w:t>
        </w:r>
      </w:ins>
      <w:del w:id="1828" w:author="Fiala Roman, Ing." w:date="2024-05-21T12:35:00Z">
        <w:r w:rsidR="001B29A7" w:rsidRPr="00303A1F" w:rsidDel="000E5E35">
          <w:delText>…………..</w:delText>
        </w:r>
      </w:del>
    </w:p>
    <w:p w14:paraId="04CB2C25" w14:textId="77777777" w:rsidR="001B29A7" w:rsidRPr="0029692D" w:rsidRDefault="001B29A7" w:rsidP="001B29A7">
      <w:pPr>
        <w:keepNext/>
        <w:numPr>
          <w:ilvl w:val="1"/>
          <w:numId w:val="9"/>
        </w:numPr>
        <w:spacing w:before="200" w:after="120" w:line="264" w:lineRule="auto"/>
        <w:outlineLvl w:val="1"/>
        <w:rPr>
          <w:b/>
          <w:szCs w:val="18"/>
        </w:rPr>
      </w:pPr>
      <w:bookmarkStart w:id="1829" w:name="_Toc6410443"/>
      <w:bookmarkStart w:id="1830" w:name="_Toc146112651"/>
      <w:bookmarkStart w:id="1831" w:name="_Toc164150054"/>
      <w:r w:rsidRPr="0029692D">
        <w:rPr>
          <w:b/>
          <w:szCs w:val="18"/>
        </w:rPr>
        <w:t>Silnoproudá technologie včetně DŘT, trakční a energetická zařízení</w:t>
      </w:r>
      <w:bookmarkEnd w:id="1829"/>
      <w:bookmarkEnd w:id="1830"/>
      <w:bookmarkEnd w:id="1831"/>
    </w:p>
    <w:p w14:paraId="73F3CD70" w14:textId="77777777" w:rsidR="000E5E35" w:rsidRPr="0029692D" w:rsidRDefault="000E5E35" w:rsidP="000E5E35">
      <w:pPr>
        <w:pStyle w:val="Text2-1"/>
        <w:rPr>
          <w:ins w:id="1832" w:author="Fiala Roman, Ing." w:date="2024-05-21T12:36:00Z"/>
        </w:rPr>
      </w:pPr>
      <w:ins w:id="1833" w:author="Fiala Roman, Ing." w:date="2024-05-21T12:36:00Z">
        <w:r w:rsidRPr="0029692D">
          <w:t>Viz TZ.</w:t>
        </w:r>
      </w:ins>
    </w:p>
    <w:p w14:paraId="01692E1C" w14:textId="0B987CAE" w:rsidR="001B29A7" w:rsidRPr="0029692D" w:rsidDel="000E5E35" w:rsidRDefault="001B29A7" w:rsidP="001B29A7">
      <w:pPr>
        <w:numPr>
          <w:ilvl w:val="2"/>
          <w:numId w:val="9"/>
        </w:numPr>
        <w:spacing w:after="120" w:line="264" w:lineRule="auto"/>
        <w:jc w:val="both"/>
        <w:rPr>
          <w:del w:id="1834" w:author="Fiala Roman, Ing." w:date="2024-05-21T12:36:00Z"/>
          <w:sz w:val="18"/>
          <w:szCs w:val="18"/>
        </w:rPr>
      </w:pPr>
      <w:del w:id="1835" w:author="Fiala Roman, Ing." w:date="2024-05-21T12:36:00Z">
        <w:r w:rsidRPr="0029692D" w:rsidDel="000E5E35">
          <w:rPr>
            <w:sz w:val="18"/>
            <w:szCs w:val="18"/>
          </w:rPr>
          <w:delText>…………..</w:delText>
        </w:r>
      </w:del>
    </w:p>
    <w:p w14:paraId="3B1A9129" w14:textId="77777777" w:rsidR="001B29A7" w:rsidRPr="0029692D" w:rsidRDefault="001B29A7" w:rsidP="001B29A7">
      <w:pPr>
        <w:keepNext/>
        <w:numPr>
          <w:ilvl w:val="1"/>
          <w:numId w:val="9"/>
        </w:numPr>
        <w:spacing w:before="200" w:after="120" w:line="264" w:lineRule="auto"/>
        <w:outlineLvl w:val="1"/>
        <w:rPr>
          <w:b/>
          <w:szCs w:val="18"/>
        </w:rPr>
      </w:pPr>
      <w:bookmarkStart w:id="1836" w:name="_Toc6410444"/>
      <w:bookmarkStart w:id="1837" w:name="_Toc146112652"/>
      <w:bookmarkStart w:id="1838" w:name="_Toc164150055"/>
      <w:r w:rsidRPr="0029692D">
        <w:rPr>
          <w:b/>
          <w:szCs w:val="18"/>
        </w:rPr>
        <w:t>Ostatní technologická zařízení</w:t>
      </w:r>
      <w:bookmarkEnd w:id="1836"/>
      <w:bookmarkEnd w:id="1837"/>
      <w:bookmarkEnd w:id="1838"/>
    </w:p>
    <w:p w14:paraId="053F9316" w14:textId="09FE4C7C" w:rsidR="001B29A7" w:rsidRPr="00132B62" w:rsidRDefault="000E5E35">
      <w:pPr>
        <w:pStyle w:val="Text2-1"/>
        <w:pPrChange w:id="1839" w:author="Fiala Roman, Ing." w:date="2024-05-21T12:36:00Z">
          <w:pPr>
            <w:numPr>
              <w:ilvl w:val="2"/>
              <w:numId w:val="9"/>
            </w:numPr>
            <w:tabs>
              <w:tab w:val="num" w:pos="737"/>
            </w:tabs>
            <w:spacing w:after="120" w:line="264" w:lineRule="auto"/>
            <w:ind w:left="737" w:hanging="737"/>
            <w:jc w:val="both"/>
          </w:pPr>
        </w:pPrChange>
      </w:pPr>
      <w:ins w:id="1840" w:author="Fiala Roman, Ing." w:date="2024-05-21T12:36:00Z">
        <w:r w:rsidRPr="0029692D">
          <w:t>Viz TZ.</w:t>
        </w:r>
      </w:ins>
      <w:del w:id="1841" w:author="Fiala Roman, Ing." w:date="2024-05-21T12:36:00Z">
        <w:r w:rsidR="001B29A7" w:rsidRPr="00303A1F" w:rsidDel="000E5E35">
          <w:delText>…………..</w:delText>
        </w:r>
      </w:del>
    </w:p>
    <w:p w14:paraId="72FA72FA" w14:textId="77777777" w:rsidR="001B29A7" w:rsidRPr="0029692D" w:rsidRDefault="001B29A7" w:rsidP="001B29A7">
      <w:pPr>
        <w:keepNext/>
        <w:numPr>
          <w:ilvl w:val="1"/>
          <w:numId w:val="9"/>
        </w:numPr>
        <w:spacing w:before="200" w:after="120" w:line="264" w:lineRule="auto"/>
        <w:outlineLvl w:val="1"/>
        <w:rPr>
          <w:b/>
          <w:szCs w:val="18"/>
        </w:rPr>
      </w:pPr>
      <w:bookmarkStart w:id="1842" w:name="_Toc6410445"/>
      <w:bookmarkStart w:id="1843" w:name="_Toc146112653"/>
      <w:bookmarkStart w:id="1844" w:name="_Toc164150056"/>
      <w:r w:rsidRPr="0029692D">
        <w:rPr>
          <w:b/>
          <w:szCs w:val="18"/>
        </w:rPr>
        <w:t>Železniční svršek</w:t>
      </w:r>
      <w:bookmarkEnd w:id="1842"/>
      <w:bookmarkEnd w:id="1843"/>
      <w:bookmarkEnd w:id="1844"/>
      <w:r w:rsidRPr="0029692D">
        <w:rPr>
          <w:b/>
          <w:szCs w:val="18"/>
        </w:rPr>
        <w:t xml:space="preserve"> </w:t>
      </w:r>
    </w:p>
    <w:p w14:paraId="0D19E5AC" w14:textId="233D4DB0" w:rsidR="001B29A7" w:rsidRPr="0029692D" w:rsidDel="000E5E35" w:rsidRDefault="000E5E35" w:rsidP="000E5E35">
      <w:pPr>
        <w:pStyle w:val="Text2-1"/>
        <w:rPr>
          <w:del w:id="1845" w:author="Fiala Roman, Ing." w:date="2024-05-21T12:36:00Z"/>
        </w:rPr>
      </w:pPr>
      <w:ins w:id="1846" w:author="Fiala Roman, Ing." w:date="2024-05-21T12:36:00Z">
        <w:r w:rsidRPr="0029692D">
          <w:t>Viz TZ.</w:t>
        </w:r>
        <w:r w:rsidRPr="0029692D" w:rsidDel="000E5E35">
          <w:t xml:space="preserve"> </w:t>
        </w:r>
      </w:ins>
      <w:del w:id="1847" w:author="Fiala Roman, Ing." w:date="2024-05-21T12:36:00Z">
        <w:r w:rsidR="001B29A7" w:rsidRPr="0029692D" w:rsidDel="000E5E35">
          <w:delText>…………………………</w:delText>
        </w:r>
      </w:del>
    </w:p>
    <w:p w14:paraId="01DA1542" w14:textId="77777777" w:rsidR="000E5E35" w:rsidRPr="0029692D" w:rsidRDefault="000E5E35">
      <w:pPr>
        <w:pStyle w:val="Text2-1"/>
        <w:rPr>
          <w:ins w:id="1848" w:author="Fiala Roman, Ing." w:date="2024-05-21T12:36:00Z"/>
        </w:rPr>
        <w:pPrChange w:id="1849" w:author="Fiala Roman, Ing." w:date="2024-05-21T12:36:00Z">
          <w:pPr>
            <w:numPr>
              <w:ilvl w:val="2"/>
              <w:numId w:val="9"/>
            </w:numPr>
            <w:tabs>
              <w:tab w:val="num" w:pos="737"/>
            </w:tabs>
            <w:spacing w:after="120" w:line="264" w:lineRule="auto"/>
            <w:ind w:left="737" w:hanging="737"/>
            <w:jc w:val="both"/>
          </w:pPr>
        </w:pPrChange>
      </w:pPr>
    </w:p>
    <w:p w14:paraId="358CACE9" w14:textId="037A8A76" w:rsidR="001B29A7" w:rsidRPr="0029692D" w:rsidDel="000E5E35" w:rsidRDefault="001B29A7">
      <w:pPr>
        <w:pStyle w:val="Text2-1"/>
        <w:rPr>
          <w:del w:id="1850" w:author="Fiala Roman, Ing." w:date="2024-05-21T12:37:00Z"/>
          <w:b/>
          <w:i/>
          <w:rPrChange w:id="1851" w:author="Fiala Roman, Ing." w:date="2024-05-29T11:13:00Z">
            <w:rPr>
              <w:del w:id="1852" w:author="Fiala Roman, Ing." w:date="2024-05-21T12:37:00Z"/>
              <w:b/>
              <w:i/>
              <w:color w:val="00A1E0"/>
              <w:sz w:val="18"/>
              <w:szCs w:val="18"/>
            </w:rPr>
          </w:rPrChange>
        </w:rPr>
        <w:pPrChange w:id="1853" w:author="Fiala Roman, Ing." w:date="2024-05-21T12:36:00Z">
          <w:pPr>
            <w:numPr>
              <w:numId w:val="23"/>
            </w:numPr>
            <w:spacing w:after="120" w:line="264" w:lineRule="auto"/>
            <w:ind w:left="360" w:hanging="360"/>
            <w:jc w:val="both"/>
          </w:pPr>
        </w:pPrChange>
      </w:pPr>
      <w:del w:id="1854" w:author="Fiala Roman, Ing." w:date="2024-05-21T12:37:00Z">
        <w:r w:rsidRPr="0029692D" w:rsidDel="000E5E35">
          <w:rPr>
            <w:b/>
            <w:i/>
            <w:rPrChange w:id="1855" w:author="Fiala Roman, Ing." w:date="2024-05-29T11:13:00Z">
              <w:rPr>
                <w:b/>
                <w:i/>
                <w:color w:val="00A1E0"/>
                <w:sz w:val="18"/>
                <w:szCs w:val="18"/>
              </w:rPr>
            </w:rPrChange>
          </w:rPr>
          <w:delText>Následná úprava směrové a výškové polohy koleje:</w:delText>
        </w:r>
      </w:del>
    </w:p>
    <w:p w14:paraId="70D22DAD" w14:textId="4E337A3E" w:rsidR="003A69D4" w:rsidRPr="0029692D" w:rsidDel="000E5E35" w:rsidRDefault="003A69D4" w:rsidP="001B29A7">
      <w:pPr>
        <w:keepNext/>
        <w:spacing w:after="120" w:line="264" w:lineRule="auto"/>
        <w:jc w:val="both"/>
        <w:rPr>
          <w:del w:id="1856" w:author="Fiala Roman, Ing." w:date="2024-05-21T12:37:00Z"/>
          <w:b/>
          <w:i/>
          <w:sz w:val="18"/>
          <w:szCs w:val="18"/>
          <w:rPrChange w:id="1857" w:author="Fiala Roman, Ing." w:date="2024-05-29T11:13:00Z">
            <w:rPr>
              <w:del w:id="1858" w:author="Fiala Roman, Ing." w:date="2024-05-21T12:37:00Z"/>
              <w:b/>
              <w:i/>
              <w:color w:val="00A1E0"/>
              <w:sz w:val="18"/>
              <w:szCs w:val="18"/>
            </w:rPr>
          </w:rPrChange>
        </w:rPr>
      </w:pPr>
      <w:bookmarkStart w:id="1859" w:name="_Hlk156988765"/>
      <w:del w:id="1860" w:author="Fiala Roman, Ing." w:date="2024-05-21T12:37:00Z">
        <w:r w:rsidRPr="0029692D" w:rsidDel="000E5E35">
          <w:rPr>
            <w:b/>
            <w:i/>
            <w:sz w:val="18"/>
            <w:szCs w:val="18"/>
            <w:rPrChange w:id="1861" w:author="Fiala Roman, Ing." w:date="2024-05-29T11:13:00Z">
              <w:rPr>
                <w:b/>
                <w:i/>
                <w:color w:val="00A1E0"/>
                <w:sz w:val="18"/>
                <w:szCs w:val="18"/>
              </w:rPr>
            </w:rPrChange>
          </w:rPr>
          <w:delText xml:space="preserve">Pro případy, kdy předpokládaná doba realizace následné úpravy směrové a výškové polohy koleje vychází, až po ukončení Díla, tzn. až v termínu po odevzdání DSPS, </w:delText>
        </w:r>
        <w:r w:rsidRPr="0029692D" w:rsidDel="000E5E35">
          <w:rPr>
            <w:b/>
            <w:i/>
            <w:sz w:val="18"/>
            <w:szCs w:val="18"/>
            <w:rPrChange w:id="1862" w:author="Fiala Roman, Ing." w:date="2024-05-29T11:13:00Z">
              <w:rPr>
                <w:b/>
                <w:i/>
                <w:color w:val="00A1E0"/>
                <w:sz w:val="18"/>
                <w:szCs w:val="18"/>
              </w:rPr>
            </w:rPrChange>
          </w:rPr>
          <w:lastRenderedPageBreak/>
          <w:delText xml:space="preserve">geodetické části DSPS, interoperabilita, … (SO…..) tzn. až po uplynutí 6 měsíců po dokončení Stavebních prací, tak se již nebude používat vyhrazené plnění pro následnou úpravu GPK, ale celková doba pro dokončení Díla bude posunuta až do tohoto nejzazšího termínu daného touto prací, ale max. 13 měsíců od spuštění Zkušebního provozu. </w:delText>
        </w:r>
      </w:del>
    </w:p>
    <w:bookmarkEnd w:id="1859"/>
    <w:p w14:paraId="4A2F272E" w14:textId="6C2C744D" w:rsidR="001B29A7" w:rsidRPr="0029692D" w:rsidDel="000E5E35" w:rsidRDefault="001B29A7" w:rsidP="001B29A7">
      <w:pPr>
        <w:keepNext/>
        <w:spacing w:after="120" w:line="264" w:lineRule="auto"/>
        <w:jc w:val="both"/>
        <w:rPr>
          <w:del w:id="1863" w:author="Fiala Roman, Ing." w:date="2024-05-21T12:37:00Z"/>
          <w:b/>
          <w:i/>
          <w:sz w:val="18"/>
          <w:szCs w:val="18"/>
          <w:rPrChange w:id="1864" w:author="Fiala Roman, Ing." w:date="2024-05-29T11:13:00Z">
            <w:rPr>
              <w:del w:id="1865" w:author="Fiala Roman, Ing." w:date="2024-05-21T12:37:00Z"/>
              <w:b/>
              <w:i/>
              <w:color w:val="00A1E0"/>
              <w:sz w:val="18"/>
              <w:szCs w:val="18"/>
            </w:rPr>
          </w:rPrChange>
        </w:rPr>
      </w:pPr>
      <w:del w:id="1866" w:author="Fiala Roman, Ing." w:date="2024-05-21T12:37:00Z">
        <w:r w:rsidRPr="0029692D" w:rsidDel="000E5E35">
          <w:rPr>
            <w:b/>
            <w:i/>
            <w:sz w:val="18"/>
            <w:szCs w:val="18"/>
            <w:rPrChange w:id="1867" w:author="Fiala Roman, Ing." w:date="2024-05-29T11:13:00Z">
              <w:rPr>
                <w:b/>
                <w:i/>
                <w:color w:val="00A1E0"/>
                <w:sz w:val="18"/>
                <w:szCs w:val="18"/>
              </w:rPr>
            </w:rPrChange>
          </w:rPr>
          <w:delText>Vlastním řešením je buď:</w:delText>
        </w:r>
      </w:del>
    </w:p>
    <w:p w14:paraId="0DFEE7C1" w14:textId="75AB389F" w:rsidR="001B29A7" w:rsidRPr="0029692D" w:rsidDel="000E5E35" w:rsidRDefault="003A69D4" w:rsidP="001B29A7">
      <w:pPr>
        <w:numPr>
          <w:ilvl w:val="0"/>
          <w:numId w:val="10"/>
        </w:numPr>
        <w:spacing w:after="120" w:line="264" w:lineRule="auto"/>
        <w:jc w:val="both"/>
        <w:rPr>
          <w:del w:id="1868" w:author="Fiala Roman, Ing." w:date="2024-05-21T12:37:00Z"/>
          <w:b/>
          <w:i/>
          <w:sz w:val="18"/>
          <w:szCs w:val="18"/>
          <w:rPrChange w:id="1869" w:author="Fiala Roman, Ing." w:date="2024-05-29T11:13:00Z">
            <w:rPr>
              <w:del w:id="1870" w:author="Fiala Roman, Ing." w:date="2024-05-21T12:37:00Z"/>
              <w:b/>
              <w:i/>
              <w:color w:val="00A1E0"/>
              <w:sz w:val="18"/>
              <w:szCs w:val="18"/>
            </w:rPr>
          </w:rPrChange>
        </w:rPr>
      </w:pPr>
      <w:bookmarkStart w:id="1871" w:name="_Hlk156988798"/>
      <w:del w:id="1872" w:author="Fiala Roman, Ing." w:date="2024-05-21T12:37:00Z">
        <w:r w:rsidRPr="0029692D" w:rsidDel="000E5E35">
          <w:rPr>
            <w:b/>
            <w:i/>
            <w:sz w:val="18"/>
            <w:szCs w:val="18"/>
            <w:rPrChange w:id="1873" w:author="Fiala Roman, Ing." w:date="2024-05-29T11:13:00Z">
              <w:rPr>
                <w:b/>
                <w:i/>
                <w:color w:val="00A1E0"/>
                <w:sz w:val="18"/>
                <w:szCs w:val="18"/>
              </w:rPr>
            </w:rPrChange>
          </w:rPr>
          <w:delText>posunutí doby pro zhotovení dokumentů – DSPS, geodetické části DSPS, dokladové části DSPS (SO …) tak, aby se následná úprava GPK do této doby vešla (tzn. prodloužení doby pro odevzdání dokumentů na více než standardních 6 měsíců),</w:delText>
        </w:r>
      </w:del>
    </w:p>
    <w:p w14:paraId="070D9B01" w14:textId="5A0EFAA4" w:rsidR="001B29A7" w:rsidRPr="0029692D" w:rsidDel="000E5E35" w:rsidRDefault="003A69D4" w:rsidP="00B65407">
      <w:pPr>
        <w:pStyle w:val="Odstavecseseznamem"/>
        <w:numPr>
          <w:ilvl w:val="0"/>
          <w:numId w:val="10"/>
        </w:numPr>
        <w:rPr>
          <w:del w:id="1874" w:author="Fiala Roman, Ing." w:date="2024-05-21T12:37:00Z"/>
        </w:rPr>
      </w:pPr>
      <w:bookmarkStart w:id="1875" w:name="_Hlk156988828"/>
      <w:bookmarkEnd w:id="1871"/>
      <w:del w:id="1876" w:author="Fiala Roman, Ing." w:date="2024-05-21T12:37:00Z">
        <w:r w:rsidRPr="0029692D" w:rsidDel="000E5E35">
          <w:rPr>
            <w:b/>
            <w:i/>
            <w:sz w:val="18"/>
            <w:szCs w:val="18"/>
            <w:rPrChange w:id="1877" w:author="Fiala Roman, Ing." w:date="2024-05-29T11:13:00Z">
              <w:rPr>
                <w:b/>
                <w:i/>
                <w:color w:val="00A1E0"/>
                <w:sz w:val="18"/>
                <w:szCs w:val="18"/>
              </w:rPr>
            </w:rPrChange>
          </w:rPr>
          <w:delText>nebo posunutí doby pro dokončení Díla (tzn., že doba pro odevzdání dokumentů (SO…..) zůstává stále 6 měsíců), ale celková doba pro dokončení Díla se bude vázat na objekt (položku), který bude obsahovat násl. úpravu GPK. V harmonogramu musí být popsány doby (termíny) pro dokončení DSPS, geodetické části DSPS, dokladové části DSPS (SO …)</w:delText>
        </w:r>
        <w:r w:rsidR="00151305" w:rsidRPr="0029692D" w:rsidDel="000E5E35">
          <w:rPr>
            <w:b/>
            <w:i/>
            <w:sz w:val="18"/>
            <w:szCs w:val="18"/>
            <w:rPrChange w:id="1878" w:author="Fiala Roman, Ing." w:date="2024-05-29T11:13:00Z">
              <w:rPr>
                <w:b/>
                <w:i/>
                <w:color w:val="00A1E0"/>
                <w:sz w:val="18"/>
                <w:szCs w:val="18"/>
              </w:rPr>
            </w:rPrChange>
          </w:rPr>
          <w:delText>,</w:delText>
        </w:r>
        <w:r w:rsidRPr="0029692D" w:rsidDel="000E5E35">
          <w:rPr>
            <w:b/>
            <w:i/>
            <w:sz w:val="18"/>
            <w:szCs w:val="18"/>
            <w:rPrChange w:id="1879" w:author="Fiala Roman, Ing." w:date="2024-05-29T11:13:00Z">
              <w:rPr>
                <w:b/>
                <w:i/>
                <w:color w:val="00A1E0"/>
                <w:sz w:val="18"/>
                <w:szCs w:val="18"/>
              </w:rPr>
            </w:rPrChange>
          </w:rPr>
          <w:delText xml:space="preserve"> aby bylo možné kontrolovat jejich odevzdání. Tyto doby by měly být také popsány v ZTP v kapitole 5.</w:delText>
        </w:r>
        <w:bookmarkEnd w:id="1875"/>
      </w:del>
    </w:p>
    <w:p w14:paraId="30001835" w14:textId="31AB83C6" w:rsidR="001B29A7" w:rsidRPr="0029692D" w:rsidDel="000E5E35" w:rsidRDefault="001B29A7" w:rsidP="00B65407">
      <w:pPr>
        <w:spacing w:after="120" w:line="264" w:lineRule="auto"/>
        <w:jc w:val="both"/>
        <w:rPr>
          <w:del w:id="1880" w:author="Fiala Roman, Ing." w:date="2024-05-21T12:37:00Z"/>
        </w:rPr>
      </w:pPr>
    </w:p>
    <w:p w14:paraId="0EAD6E7E" w14:textId="77777777" w:rsidR="001B29A7" w:rsidRPr="0029692D" w:rsidRDefault="001B29A7" w:rsidP="001B29A7">
      <w:pPr>
        <w:keepNext/>
        <w:numPr>
          <w:ilvl w:val="1"/>
          <w:numId w:val="9"/>
        </w:numPr>
        <w:spacing w:before="200" w:after="120" w:line="264" w:lineRule="auto"/>
        <w:outlineLvl w:val="1"/>
        <w:rPr>
          <w:b/>
          <w:szCs w:val="18"/>
        </w:rPr>
      </w:pPr>
      <w:bookmarkStart w:id="1881" w:name="_Toc6410446"/>
      <w:bookmarkStart w:id="1882" w:name="_Toc146112654"/>
      <w:bookmarkStart w:id="1883" w:name="_Toc164150057"/>
      <w:r w:rsidRPr="0029692D">
        <w:rPr>
          <w:b/>
          <w:szCs w:val="18"/>
        </w:rPr>
        <w:t>Železniční spodek</w:t>
      </w:r>
      <w:bookmarkEnd w:id="1881"/>
      <w:bookmarkEnd w:id="1882"/>
      <w:bookmarkEnd w:id="1883"/>
    </w:p>
    <w:p w14:paraId="58717872" w14:textId="77777777" w:rsidR="000E5E35" w:rsidRPr="0029692D" w:rsidRDefault="000E5E35" w:rsidP="000E5E35">
      <w:pPr>
        <w:pStyle w:val="Text2-1"/>
        <w:rPr>
          <w:ins w:id="1884" w:author="Fiala Roman, Ing." w:date="2024-05-21T12:36:00Z"/>
        </w:rPr>
      </w:pPr>
      <w:ins w:id="1885" w:author="Fiala Roman, Ing." w:date="2024-05-21T12:36:00Z">
        <w:r w:rsidRPr="0029692D">
          <w:t>Viz TZ.</w:t>
        </w:r>
      </w:ins>
    </w:p>
    <w:p w14:paraId="2E7484F5" w14:textId="3588B416" w:rsidR="001B29A7" w:rsidRPr="0029692D" w:rsidDel="000E5E35" w:rsidRDefault="001B29A7" w:rsidP="001B29A7">
      <w:pPr>
        <w:numPr>
          <w:ilvl w:val="2"/>
          <w:numId w:val="9"/>
        </w:numPr>
        <w:spacing w:after="120" w:line="264" w:lineRule="auto"/>
        <w:jc w:val="both"/>
        <w:rPr>
          <w:del w:id="1886" w:author="Fiala Roman, Ing." w:date="2024-05-21T12:36:00Z"/>
          <w:sz w:val="18"/>
          <w:szCs w:val="18"/>
        </w:rPr>
      </w:pPr>
      <w:del w:id="1887" w:author="Fiala Roman, Ing." w:date="2024-05-21T12:36:00Z">
        <w:r w:rsidRPr="0029692D" w:rsidDel="000E5E35">
          <w:rPr>
            <w:sz w:val="18"/>
            <w:szCs w:val="18"/>
          </w:rPr>
          <w:delText>…………………………</w:delText>
        </w:r>
      </w:del>
    </w:p>
    <w:p w14:paraId="471D72C9" w14:textId="7A8166CC" w:rsidR="001B29A7" w:rsidRPr="0029692D" w:rsidDel="000E5E35" w:rsidRDefault="001B29A7" w:rsidP="001B29A7">
      <w:pPr>
        <w:keepNext/>
        <w:numPr>
          <w:ilvl w:val="1"/>
          <w:numId w:val="9"/>
        </w:numPr>
        <w:spacing w:before="200" w:after="120" w:line="264" w:lineRule="auto"/>
        <w:outlineLvl w:val="1"/>
        <w:rPr>
          <w:del w:id="1888" w:author="Fiala Roman, Ing." w:date="2024-05-21T12:37:00Z"/>
          <w:b/>
          <w:szCs w:val="18"/>
        </w:rPr>
      </w:pPr>
      <w:bookmarkStart w:id="1889" w:name="_Toc6410447"/>
      <w:bookmarkStart w:id="1890" w:name="_Toc146112655"/>
      <w:bookmarkStart w:id="1891" w:name="_Toc164150058"/>
      <w:del w:id="1892" w:author="Fiala Roman, Ing." w:date="2024-05-21T12:37:00Z">
        <w:r w:rsidRPr="0029692D" w:rsidDel="000E5E35">
          <w:rPr>
            <w:b/>
            <w:szCs w:val="18"/>
          </w:rPr>
          <w:delText>Nástupiště</w:delText>
        </w:r>
        <w:bookmarkEnd w:id="1889"/>
        <w:bookmarkEnd w:id="1890"/>
        <w:bookmarkEnd w:id="1891"/>
      </w:del>
    </w:p>
    <w:p w14:paraId="4FC9634F" w14:textId="44D8DF4A" w:rsidR="001B29A7" w:rsidRPr="0029692D" w:rsidDel="000E5E35" w:rsidRDefault="001B29A7" w:rsidP="001B29A7">
      <w:pPr>
        <w:numPr>
          <w:ilvl w:val="2"/>
          <w:numId w:val="9"/>
        </w:numPr>
        <w:spacing w:after="120" w:line="264" w:lineRule="auto"/>
        <w:jc w:val="both"/>
        <w:rPr>
          <w:del w:id="1893" w:author="Fiala Roman, Ing." w:date="2024-05-21T12:37:00Z"/>
          <w:sz w:val="18"/>
          <w:szCs w:val="18"/>
        </w:rPr>
      </w:pPr>
      <w:del w:id="1894" w:author="Fiala Roman, Ing." w:date="2024-05-21T12:37:00Z">
        <w:r w:rsidRPr="0029692D" w:rsidDel="000E5E35">
          <w:rPr>
            <w:sz w:val="18"/>
            <w:szCs w:val="18"/>
          </w:rPr>
          <w:delText>…………………………</w:delText>
        </w:r>
      </w:del>
    </w:p>
    <w:p w14:paraId="7BF3A2D0" w14:textId="196CB3D1" w:rsidR="001B29A7" w:rsidRPr="0029692D" w:rsidDel="000E5E35" w:rsidRDefault="001B29A7" w:rsidP="001B29A7">
      <w:pPr>
        <w:keepNext/>
        <w:numPr>
          <w:ilvl w:val="1"/>
          <w:numId w:val="9"/>
        </w:numPr>
        <w:spacing w:before="200" w:after="120" w:line="264" w:lineRule="auto"/>
        <w:outlineLvl w:val="1"/>
        <w:rPr>
          <w:del w:id="1895" w:author="Fiala Roman, Ing." w:date="2024-05-21T12:37:00Z"/>
          <w:b/>
          <w:szCs w:val="18"/>
        </w:rPr>
      </w:pPr>
      <w:bookmarkStart w:id="1896" w:name="_Toc6410448"/>
      <w:bookmarkStart w:id="1897" w:name="_Toc146112656"/>
      <w:bookmarkStart w:id="1898" w:name="_Toc164150059"/>
      <w:del w:id="1899" w:author="Fiala Roman, Ing." w:date="2024-05-21T12:37:00Z">
        <w:r w:rsidRPr="0029692D" w:rsidDel="000E5E35">
          <w:rPr>
            <w:b/>
            <w:szCs w:val="18"/>
          </w:rPr>
          <w:delText>Železniční přejezdy</w:delText>
        </w:r>
        <w:bookmarkEnd w:id="1896"/>
        <w:bookmarkEnd w:id="1897"/>
        <w:bookmarkEnd w:id="1898"/>
      </w:del>
    </w:p>
    <w:p w14:paraId="4CBA12F4" w14:textId="7A3B0ECC" w:rsidR="001B29A7" w:rsidRPr="0029692D" w:rsidDel="000E5E35" w:rsidRDefault="001B29A7" w:rsidP="001B29A7">
      <w:pPr>
        <w:numPr>
          <w:ilvl w:val="2"/>
          <w:numId w:val="9"/>
        </w:numPr>
        <w:spacing w:after="120" w:line="264" w:lineRule="auto"/>
        <w:jc w:val="both"/>
        <w:rPr>
          <w:del w:id="1900" w:author="Fiala Roman, Ing." w:date="2024-05-21T12:37:00Z"/>
          <w:sz w:val="18"/>
          <w:szCs w:val="18"/>
        </w:rPr>
      </w:pPr>
      <w:del w:id="1901" w:author="Fiala Roman, Ing." w:date="2024-05-21T12:37:00Z">
        <w:r w:rsidRPr="0029692D" w:rsidDel="000E5E35">
          <w:rPr>
            <w:sz w:val="18"/>
            <w:szCs w:val="18"/>
          </w:rPr>
          <w:delText>…………………………</w:delText>
        </w:r>
      </w:del>
    </w:p>
    <w:p w14:paraId="1975EB31" w14:textId="77777777" w:rsidR="001B29A7" w:rsidRPr="0029692D" w:rsidRDefault="001B29A7" w:rsidP="001B29A7">
      <w:pPr>
        <w:keepNext/>
        <w:numPr>
          <w:ilvl w:val="1"/>
          <w:numId w:val="9"/>
        </w:numPr>
        <w:spacing w:before="200" w:after="120" w:line="264" w:lineRule="auto"/>
        <w:outlineLvl w:val="1"/>
        <w:rPr>
          <w:b/>
          <w:szCs w:val="18"/>
        </w:rPr>
      </w:pPr>
      <w:bookmarkStart w:id="1902" w:name="_Toc6410449"/>
      <w:bookmarkStart w:id="1903" w:name="_Toc146112657"/>
      <w:bookmarkStart w:id="1904" w:name="_Toc164150060"/>
      <w:r w:rsidRPr="0029692D">
        <w:rPr>
          <w:b/>
          <w:szCs w:val="18"/>
        </w:rPr>
        <w:t>Mosty, propustky a zdi</w:t>
      </w:r>
      <w:bookmarkEnd w:id="1902"/>
      <w:bookmarkEnd w:id="1903"/>
      <w:bookmarkEnd w:id="1904"/>
    </w:p>
    <w:p w14:paraId="2C794C41" w14:textId="77777777" w:rsidR="000E5E35" w:rsidRPr="0029692D" w:rsidRDefault="000E5E35" w:rsidP="000E5E35">
      <w:pPr>
        <w:pStyle w:val="Text2-1"/>
        <w:rPr>
          <w:ins w:id="1905" w:author="Fiala Roman, Ing." w:date="2024-05-21T12:36:00Z"/>
        </w:rPr>
      </w:pPr>
      <w:ins w:id="1906" w:author="Fiala Roman, Ing." w:date="2024-05-21T12:36:00Z">
        <w:r w:rsidRPr="0029692D">
          <w:t>Viz TZ.</w:t>
        </w:r>
      </w:ins>
    </w:p>
    <w:p w14:paraId="5BCC7464" w14:textId="005087E0" w:rsidR="001B29A7" w:rsidRPr="0029692D" w:rsidDel="000E5E35" w:rsidRDefault="001B29A7" w:rsidP="001B29A7">
      <w:pPr>
        <w:numPr>
          <w:ilvl w:val="2"/>
          <w:numId w:val="9"/>
        </w:numPr>
        <w:spacing w:after="120" w:line="264" w:lineRule="auto"/>
        <w:jc w:val="both"/>
        <w:rPr>
          <w:del w:id="1907" w:author="Fiala Roman, Ing." w:date="2024-05-21T12:36:00Z"/>
          <w:sz w:val="18"/>
          <w:szCs w:val="18"/>
        </w:rPr>
      </w:pPr>
      <w:del w:id="1908" w:author="Fiala Roman, Ing." w:date="2024-05-21T12:36:00Z">
        <w:r w:rsidRPr="0029692D" w:rsidDel="000E5E35">
          <w:rPr>
            <w:sz w:val="18"/>
            <w:szCs w:val="18"/>
          </w:rPr>
          <w:delText>…………………………</w:delText>
        </w:r>
      </w:del>
    </w:p>
    <w:p w14:paraId="4D9A0601" w14:textId="33551C1B" w:rsidR="001B29A7" w:rsidRPr="0029692D" w:rsidDel="000E5E35" w:rsidRDefault="001B29A7" w:rsidP="001B29A7">
      <w:pPr>
        <w:keepNext/>
        <w:numPr>
          <w:ilvl w:val="1"/>
          <w:numId w:val="9"/>
        </w:numPr>
        <w:spacing w:before="200" w:after="120" w:line="264" w:lineRule="auto"/>
        <w:outlineLvl w:val="1"/>
        <w:rPr>
          <w:del w:id="1909" w:author="Fiala Roman, Ing." w:date="2024-05-21T12:37:00Z"/>
          <w:b/>
          <w:szCs w:val="18"/>
        </w:rPr>
      </w:pPr>
      <w:bookmarkStart w:id="1910" w:name="_Toc6410450"/>
      <w:bookmarkStart w:id="1911" w:name="_Toc146112658"/>
      <w:bookmarkStart w:id="1912" w:name="_Toc164150061"/>
      <w:del w:id="1913" w:author="Fiala Roman, Ing." w:date="2024-05-21T12:37:00Z">
        <w:r w:rsidRPr="0029692D" w:rsidDel="000E5E35">
          <w:rPr>
            <w:b/>
            <w:szCs w:val="18"/>
          </w:rPr>
          <w:delText>Ostatní inženýrské objekty</w:delText>
        </w:r>
        <w:bookmarkEnd w:id="1910"/>
        <w:bookmarkEnd w:id="1911"/>
        <w:bookmarkEnd w:id="1912"/>
      </w:del>
    </w:p>
    <w:p w14:paraId="28E540DC" w14:textId="7986A1D2" w:rsidR="001B29A7" w:rsidRPr="0029692D" w:rsidDel="000E5E35" w:rsidRDefault="001B29A7" w:rsidP="001B29A7">
      <w:pPr>
        <w:numPr>
          <w:ilvl w:val="2"/>
          <w:numId w:val="9"/>
        </w:numPr>
        <w:spacing w:after="120" w:line="264" w:lineRule="auto"/>
        <w:jc w:val="both"/>
        <w:rPr>
          <w:del w:id="1914" w:author="Fiala Roman, Ing." w:date="2024-05-21T12:37:00Z"/>
          <w:sz w:val="18"/>
          <w:szCs w:val="18"/>
        </w:rPr>
      </w:pPr>
      <w:del w:id="1915" w:author="Fiala Roman, Ing." w:date="2024-05-21T12:37:00Z">
        <w:r w:rsidRPr="0029692D" w:rsidDel="000E5E35">
          <w:rPr>
            <w:sz w:val="18"/>
            <w:szCs w:val="18"/>
          </w:rPr>
          <w:delText>…………………………</w:delText>
        </w:r>
      </w:del>
    </w:p>
    <w:p w14:paraId="7DF6125B" w14:textId="0B772E02" w:rsidR="001B29A7" w:rsidRPr="0029692D" w:rsidDel="000E5E35" w:rsidRDefault="001B29A7" w:rsidP="001B29A7">
      <w:pPr>
        <w:keepNext/>
        <w:numPr>
          <w:ilvl w:val="1"/>
          <w:numId w:val="9"/>
        </w:numPr>
        <w:spacing w:before="200" w:after="120" w:line="264" w:lineRule="auto"/>
        <w:outlineLvl w:val="1"/>
        <w:rPr>
          <w:del w:id="1916" w:author="Fiala Roman, Ing." w:date="2024-05-21T12:37:00Z"/>
          <w:b/>
          <w:szCs w:val="18"/>
        </w:rPr>
      </w:pPr>
      <w:bookmarkStart w:id="1917" w:name="_Toc6410451"/>
      <w:bookmarkStart w:id="1918" w:name="_Toc146112659"/>
      <w:bookmarkStart w:id="1919" w:name="_Toc164150062"/>
      <w:del w:id="1920" w:author="Fiala Roman, Ing." w:date="2024-05-21T12:37:00Z">
        <w:r w:rsidRPr="0029692D" w:rsidDel="000E5E35">
          <w:rPr>
            <w:b/>
            <w:szCs w:val="18"/>
          </w:rPr>
          <w:delText>Železniční tunely</w:delText>
        </w:r>
        <w:bookmarkEnd w:id="1917"/>
        <w:bookmarkEnd w:id="1918"/>
        <w:bookmarkEnd w:id="1919"/>
      </w:del>
    </w:p>
    <w:p w14:paraId="642B367A" w14:textId="762CA903" w:rsidR="001B29A7" w:rsidRPr="0029692D" w:rsidDel="000E5E35" w:rsidRDefault="001B29A7" w:rsidP="001B29A7">
      <w:pPr>
        <w:numPr>
          <w:ilvl w:val="2"/>
          <w:numId w:val="9"/>
        </w:numPr>
        <w:spacing w:after="120" w:line="264" w:lineRule="auto"/>
        <w:jc w:val="both"/>
        <w:rPr>
          <w:del w:id="1921" w:author="Fiala Roman, Ing." w:date="2024-05-21T12:37:00Z"/>
          <w:sz w:val="18"/>
          <w:szCs w:val="18"/>
        </w:rPr>
      </w:pPr>
      <w:del w:id="1922" w:author="Fiala Roman, Ing." w:date="2024-05-21T12:37:00Z">
        <w:r w:rsidRPr="0029692D" w:rsidDel="000E5E35">
          <w:rPr>
            <w:sz w:val="18"/>
            <w:szCs w:val="18"/>
          </w:rPr>
          <w:delText>…………………………</w:delText>
        </w:r>
      </w:del>
    </w:p>
    <w:p w14:paraId="68D5C541" w14:textId="66317417" w:rsidR="001B29A7" w:rsidRPr="0029692D" w:rsidDel="000E5E35" w:rsidRDefault="001B29A7" w:rsidP="001B29A7">
      <w:pPr>
        <w:keepNext/>
        <w:numPr>
          <w:ilvl w:val="1"/>
          <w:numId w:val="9"/>
        </w:numPr>
        <w:spacing w:before="200" w:after="120" w:line="264" w:lineRule="auto"/>
        <w:outlineLvl w:val="1"/>
        <w:rPr>
          <w:del w:id="1923" w:author="Fiala Roman, Ing." w:date="2024-05-21T12:37:00Z"/>
          <w:b/>
          <w:szCs w:val="18"/>
        </w:rPr>
      </w:pPr>
      <w:bookmarkStart w:id="1924" w:name="_Toc6410452"/>
      <w:bookmarkStart w:id="1925" w:name="_Toc146112660"/>
      <w:bookmarkStart w:id="1926" w:name="_Toc164150063"/>
      <w:del w:id="1927" w:author="Fiala Roman, Ing." w:date="2024-05-21T12:37:00Z">
        <w:r w:rsidRPr="0029692D" w:rsidDel="000E5E35">
          <w:rPr>
            <w:b/>
            <w:szCs w:val="18"/>
          </w:rPr>
          <w:delText>Pozemní komunikace</w:delText>
        </w:r>
        <w:bookmarkEnd w:id="1924"/>
        <w:bookmarkEnd w:id="1925"/>
        <w:bookmarkEnd w:id="1926"/>
      </w:del>
    </w:p>
    <w:p w14:paraId="6BFD2DC5" w14:textId="123F86C0" w:rsidR="001B29A7" w:rsidRPr="0029692D" w:rsidDel="000E5E35" w:rsidRDefault="001B29A7" w:rsidP="001B29A7">
      <w:pPr>
        <w:numPr>
          <w:ilvl w:val="2"/>
          <w:numId w:val="9"/>
        </w:numPr>
        <w:spacing w:after="120" w:line="264" w:lineRule="auto"/>
        <w:jc w:val="both"/>
        <w:rPr>
          <w:del w:id="1928" w:author="Fiala Roman, Ing." w:date="2024-05-21T12:37:00Z"/>
          <w:sz w:val="18"/>
          <w:szCs w:val="18"/>
        </w:rPr>
      </w:pPr>
      <w:del w:id="1929" w:author="Fiala Roman, Ing." w:date="2024-05-21T12:37:00Z">
        <w:r w:rsidRPr="0029692D" w:rsidDel="000E5E35">
          <w:rPr>
            <w:sz w:val="18"/>
            <w:szCs w:val="18"/>
          </w:rPr>
          <w:delText>…………………………</w:delText>
        </w:r>
      </w:del>
    </w:p>
    <w:p w14:paraId="6AD1D2A1" w14:textId="6CB43621" w:rsidR="001B29A7" w:rsidRPr="0029692D" w:rsidDel="000E5E35" w:rsidRDefault="001B29A7" w:rsidP="001B29A7">
      <w:pPr>
        <w:keepNext/>
        <w:numPr>
          <w:ilvl w:val="1"/>
          <w:numId w:val="9"/>
        </w:numPr>
        <w:spacing w:before="200" w:after="120" w:line="264" w:lineRule="auto"/>
        <w:outlineLvl w:val="1"/>
        <w:rPr>
          <w:del w:id="1930" w:author="Fiala Roman, Ing." w:date="2024-05-21T12:37:00Z"/>
          <w:b/>
          <w:szCs w:val="18"/>
        </w:rPr>
      </w:pPr>
      <w:bookmarkStart w:id="1931" w:name="_Toc6410453"/>
      <w:bookmarkStart w:id="1932" w:name="_Toc146112661"/>
      <w:bookmarkStart w:id="1933" w:name="_Toc164150064"/>
      <w:del w:id="1934" w:author="Fiala Roman, Ing." w:date="2024-05-21T12:37:00Z">
        <w:r w:rsidRPr="0029692D" w:rsidDel="000E5E35">
          <w:rPr>
            <w:b/>
            <w:szCs w:val="18"/>
          </w:rPr>
          <w:delText>Kabelovody, kolektory</w:delText>
        </w:r>
        <w:bookmarkEnd w:id="1931"/>
        <w:bookmarkEnd w:id="1932"/>
        <w:bookmarkEnd w:id="1933"/>
      </w:del>
    </w:p>
    <w:p w14:paraId="0E8A5244" w14:textId="588D8B9E" w:rsidR="001B29A7" w:rsidRPr="0029692D" w:rsidDel="000E5E35" w:rsidRDefault="001B29A7" w:rsidP="001B29A7">
      <w:pPr>
        <w:numPr>
          <w:ilvl w:val="2"/>
          <w:numId w:val="9"/>
        </w:numPr>
        <w:spacing w:after="120" w:line="264" w:lineRule="auto"/>
        <w:jc w:val="both"/>
        <w:rPr>
          <w:del w:id="1935" w:author="Fiala Roman, Ing." w:date="2024-05-21T12:37:00Z"/>
          <w:sz w:val="18"/>
          <w:szCs w:val="18"/>
        </w:rPr>
      </w:pPr>
      <w:del w:id="1936" w:author="Fiala Roman, Ing." w:date="2024-05-21T12:37:00Z">
        <w:r w:rsidRPr="0029692D" w:rsidDel="000E5E35">
          <w:rPr>
            <w:sz w:val="18"/>
            <w:szCs w:val="18"/>
          </w:rPr>
          <w:delText>…………………………</w:delText>
        </w:r>
      </w:del>
    </w:p>
    <w:p w14:paraId="6B82C435" w14:textId="3C0BDA71" w:rsidR="001B29A7" w:rsidRPr="0029692D" w:rsidDel="000E5E35" w:rsidRDefault="001B29A7" w:rsidP="001B29A7">
      <w:pPr>
        <w:keepNext/>
        <w:numPr>
          <w:ilvl w:val="1"/>
          <w:numId w:val="9"/>
        </w:numPr>
        <w:spacing w:before="200" w:after="120" w:line="264" w:lineRule="auto"/>
        <w:outlineLvl w:val="1"/>
        <w:rPr>
          <w:del w:id="1937" w:author="Fiala Roman, Ing." w:date="2024-05-21T12:37:00Z"/>
          <w:b/>
          <w:szCs w:val="18"/>
        </w:rPr>
      </w:pPr>
      <w:bookmarkStart w:id="1938" w:name="_Toc6410454"/>
      <w:bookmarkStart w:id="1939" w:name="_Toc146112662"/>
      <w:bookmarkStart w:id="1940" w:name="_Toc164150065"/>
      <w:del w:id="1941" w:author="Fiala Roman, Ing." w:date="2024-05-21T12:37:00Z">
        <w:r w:rsidRPr="0029692D" w:rsidDel="000E5E35">
          <w:rPr>
            <w:b/>
            <w:szCs w:val="18"/>
          </w:rPr>
          <w:delText>Protihlukové objekty</w:delText>
        </w:r>
        <w:bookmarkEnd w:id="1938"/>
        <w:bookmarkEnd w:id="1939"/>
        <w:bookmarkEnd w:id="1940"/>
      </w:del>
    </w:p>
    <w:p w14:paraId="12AE065D" w14:textId="2DC7ECA8" w:rsidR="001B29A7" w:rsidRPr="0029692D" w:rsidDel="000E5E35" w:rsidRDefault="001B29A7" w:rsidP="001B29A7">
      <w:pPr>
        <w:numPr>
          <w:ilvl w:val="2"/>
          <w:numId w:val="9"/>
        </w:numPr>
        <w:spacing w:after="120" w:line="264" w:lineRule="auto"/>
        <w:jc w:val="both"/>
        <w:rPr>
          <w:del w:id="1942" w:author="Fiala Roman, Ing." w:date="2024-05-21T12:37:00Z"/>
          <w:sz w:val="18"/>
          <w:szCs w:val="18"/>
        </w:rPr>
      </w:pPr>
      <w:del w:id="1943" w:author="Fiala Roman, Ing." w:date="2024-05-21T12:37:00Z">
        <w:r w:rsidRPr="0029692D" w:rsidDel="000E5E35">
          <w:rPr>
            <w:sz w:val="18"/>
            <w:szCs w:val="18"/>
          </w:rPr>
          <w:delText>…………………………</w:delText>
        </w:r>
      </w:del>
    </w:p>
    <w:p w14:paraId="3936E0D9" w14:textId="4AD101EF" w:rsidR="001B29A7" w:rsidRPr="0029692D" w:rsidDel="000E5E35" w:rsidRDefault="001B29A7" w:rsidP="001B29A7">
      <w:pPr>
        <w:keepNext/>
        <w:numPr>
          <w:ilvl w:val="1"/>
          <w:numId w:val="9"/>
        </w:numPr>
        <w:spacing w:before="200" w:after="120" w:line="264" w:lineRule="auto"/>
        <w:outlineLvl w:val="1"/>
        <w:rPr>
          <w:del w:id="1944" w:author="Fiala Roman, Ing." w:date="2024-05-21T12:37:00Z"/>
          <w:b/>
          <w:szCs w:val="18"/>
        </w:rPr>
      </w:pPr>
      <w:bookmarkStart w:id="1945" w:name="_Toc6410455"/>
      <w:bookmarkStart w:id="1946" w:name="_Toc146112663"/>
      <w:bookmarkStart w:id="1947" w:name="_Toc164150066"/>
      <w:del w:id="1948" w:author="Fiala Roman, Ing." w:date="2024-05-21T12:37:00Z">
        <w:r w:rsidRPr="0029692D" w:rsidDel="000E5E35">
          <w:rPr>
            <w:b/>
            <w:szCs w:val="18"/>
          </w:rPr>
          <w:delText>Pozemní stavební objekty</w:delText>
        </w:r>
        <w:bookmarkEnd w:id="1945"/>
        <w:bookmarkEnd w:id="1946"/>
        <w:bookmarkEnd w:id="1947"/>
      </w:del>
    </w:p>
    <w:p w14:paraId="095CAE1E" w14:textId="4F440B09" w:rsidR="001B29A7" w:rsidRPr="0029692D" w:rsidDel="000E5E35" w:rsidRDefault="001B29A7" w:rsidP="001B29A7">
      <w:pPr>
        <w:numPr>
          <w:ilvl w:val="2"/>
          <w:numId w:val="9"/>
        </w:numPr>
        <w:spacing w:after="120" w:line="264" w:lineRule="auto"/>
        <w:jc w:val="both"/>
        <w:rPr>
          <w:del w:id="1949" w:author="Fiala Roman, Ing." w:date="2024-05-21T12:37:00Z"/>
          <w:sz w:val="18"/>
          <w:szCs w:val="18"/>
        </w:rPr>
      </w:pPr>
      <w:bookmarkStart w:id="1950" w:name="_Hlk144803403"/>
      <w:del w:id="1951" w:author="Fiala Roman, Ing." w:date="2024-05-21T12:37:00Z">
        <w:r w:rsidRPr="0029692D" w:rsidDel="000E5E35">
          <w:rPr>
            <w:sz w:val="18"/>
            <w:szCs w:val="18"/>
          </w:rPr>
          <w:delText>…………</w:delText>
        </w:r>
      </w:del>
    </w:p>
    <w:p w14:paraId="43905ABD" w14:textId="50A58F59" w:rsidR="001B29A7" w:rsidRPr="0029692D" w:rsidDel="000E5E35" w:rsidRDefault="001B29A7" w:rsidP="001B29A7">
      <w:pPr>
        <w:keepNext/>
        <w:numPr>
          <w:ilvl w:val="1"/>
          <w:numId w:val="9"/>
        </w:numPr>
        <w:spacing w:before="200" w:after="120" w:line="264" w:lineRule="auto"/>
        <w:outlineLvl w:val="1"/>
        <w:rPr>
          <w:del w:id="1952" w:author="Fiala Roman, Ing." w:date="2024-05-21T12:37:00Z"/>
          <w:b/>
          <w:szCs w:val="18"/>
        </w:rPr>
      </w:pPr>
      <w:bookmarkStart w:id="1953" w:name="_Toc6410456"/>
      <w:bookmarkStart w:id="1954" w:name="_Toc146112664"/>
      <w:bookmarkStart w:id="1955" w:name="_Toc164150067"/>
      <w:bookmarkEnd w:id="1950"/>
      <w:del w:id="1956" w:author="Fiala Roman, Ing." w:date="2024-05-21T12:37:00Z">
        <w:r w:rsidRPr="0029692D" w:rsidDel="000E5E35">
          <w:rPr>
            <w:b/>
            <w:szCs w:val="18"/>
          </w:rPr>
          <w:delText>Trakční a energická zařízení</w:delText>
        </w:r>
        <w:bookmarkEnd w:id="1953"/>
        <w:bookmarkEnd w:id="1954"/>
        <w:bookmarkEnd w:id="1955"/>
      </w:del>
    </w:p>
    <w:p w14:paraId="13F5D416" w14:textId="7A7919CD" w:rsidR="001B29A7" w:rsidRPr="0029692D" w:rsidDel="000E5E35" w:rsidRDefault="001B29A7" w:rsidP="001B29A7">
      <w:pPr>
        <w:numPr>
          <w:ilvl w:val="2"/>
          <w:numId w:val="9"/>
        </w:numPr>
        <w:spacing w:after="120" w:line="264" w:lineRule="auto"/>
        <w:jc w:val="both"/>
        <w:rPr>
          <w:del w:id="1957" w:author="Fiala Roman, Ing." w:date="2024-05-21T12:37:00Z"/>
          <w:sz w:val="18"/>
          <w:szCs w:val="18"/>
        </w:rPr>
      </w:pPr>
      <w:del w:id="1958" w:author="Fiala Roman, Ing." w:date="2024-05-21T12:37:00Z">
        <w:r w:rsidRPr="0029692D" w:rsidDel="000E5E35">
          <w:rPr>
            <w:sz w:val="18"/>
            <w:szCs w:val="18"/>
          </w:rPr>
          <w:delText>…………</w:delText>
        </w:r>
      </w:del>
    </w:p>
    <w:p w14:paraId="58D61826" w14:textId="3E3E10D0" w:rsidR="001B29A7" w:rsidRPr="0029692D" w:rsidDel="000E5E35" w:rsidRDefault="001B29A7" w:rsidP="001B29A7">
      <w:pPr>
        <w:keepNext/>
        <w:numPr>
          <w:ilvl w:val="1"/>
          <w:numId w:val="9"/>
        </w:numPr>
        <w:spacing w:before="200" w:after="120" w:line="264" w:lineRule="auto"/>
        <w:outlineLvl w:val="1"/>
        <w:rPr>
          <w:del w:id="1959" w:author="Fiala Roman, Ing." w:date="2024-05-21T12:37:00Z"/>
          <w:b/>
          <w:szCs w:val="18"/>
        </w:rPr>
      </w:pPr>
      <w:bookmarkStart w:id="1960" w:name="_Toc146112665"/>
      <w:bookmarkStart w:id="1961" w:name="_Toc164150068"/>
      <w:del w:id="1962" w:author="Fiala Roman, Ing." w:date="2024-05-21T12:37:00Z">
        <w:r w:rsidRPr="0029692D" w:rsidDel="000E5E35">
          <w:rPr>
            <w:b/>
            <w:szCs w:val="18"/>
          </w:rPr>
          <w:lastRenderedPageBreak/>
          <w:delText>Centrální nákup materiálu</w:delText>
        </w:r>
        <w:bookmarkStart w:id="1963" w:name="_Toc6410458"/>
        <w:bookmarkEnd w:id="1960"/>
        <w:bookmarkEnd w:id="1961"/>
      </w:del>
    </w:p>
    <w:p w14:paraId="28694093" w14:textId="51A05DD2" w:rsidR="001B29A7" w:rsidRPr="0029692D" w:rsidDel="000E5E35" w:rsidRDefault="001B29A7" w:rsidP="001B29A7">
      <w:pPr>
        <w:numPr>
          <w:ilvl w:val="2"/>
          <w:numId w:val="9"/>
        </w:numPr>
        <w:spacing w:after="120" w:line="264" w:lineRule="auto"/>
        <w:jc w:val="both"/>
        <w:rPr>
          <w:del w:id="1964" w:author="Fiala Roman, Ing." w:date="2024-05-21T12:37:00Z"/>
          <w:sz w:val="18"/>
          <w:szCs w:val="18"/>
        </w:rPr>
      </w:pPr>
      <w:del w:id="1965" w:author="Fiala Roman, Ing." w:date="2024-05-21T12:37:00Z">
        <w:r w:rsidRPr="0029692D" w:rsidDel="000E5E35">
          <w:rPr>
            <w:b/>
            <w:sz w:val="18"/>
            <w:szCs w:val="18"/>
          </w:rPr>
          <w:delText>Materiál železničního svršku - CNM-II</w:delText>
        </w:r>
      </w:del>
    </w:p>
    <w:p w14:paraId="68DF07EA" w14:textId="1D1C256B" w:rsidR="001B29A7" w:rsidRPr="0029692D" w:rsidDel="000E5E35" w:rsidRDefault="001B29A7" w:rsidP="001B29A7">
      <w:pPr>
        <w:spacing w:after="120" w:line="264" w:lineRule="auto"/>
        <w:jc w:val="both"/>
        <w:rPr>
          <w:del w:id="1966" w:author="Fiala Roman, Ing." w:date="2024-05-21T12:37:00Z"/>
          <w:i/>
          <w:sz w:val="18"/>
          <w:szCs w:val="18"/>
          <w:rPrChange w:id="1967" w:author="Fiala Roman, Ing." w:date="2024-05-29T11:13:00Z">
            <w:rPr>
              <w:del w:id="1968" w:author="Fiala Roman, Ing." w:date="2024-05-21T12:37:00Z"/>
              <w:i/>
              <w:color w:val="00A1E0"/>
              <w:sz w:val="18"/>
              <w:szCs w:val="18"/>
            </w:rPr>
          </w:rPrChange>
        </w:rPr>
      </w:pPr>
      <w:del w:id="1969" w:author="Fiala Roman, Ing." w:date="2024-05-21T12:37:00Z">
        <w:r w:rsidRPr="0029692D" w:rsidDel="000E5E35">
          <w:rPr>
            <w:i/>
            <w:sz w:val="18"/>
            <w:szCs w:val="18"/>
            <w:rPrChange w:id="1970" w:author="Fiala Roman, Ing." w:date="2024-05-29T11:13:00Z">
              <w:rPr>
                <w:i/>
                <w:color w:val="00A1E0"/>
                <w:sz w:val="18"/>
                <w:szCs w:val="18"/>
              </w:rPr>
            </w:rPrChange>
          </w:rPr>
          <w:delText>V případě centrálního nákupu materiálu (např. „CNM-II“ vystrojených pražců a kolejnic) a</w:delText>
        </w:r>
        <w:r w:rsidR="00151305" w:rsidRPr="0029692D" w:rsidDel="000E5E35">
          <w:rPr>
            <w:i/>
            <w:sz w:val="18"/>
            <w:szCs w:val="18"/>
            <w:rPrChange w:id="1971" w:author="Fiala Roman, Ing." w:date="2024-05-29T11:13:00Z">
              <w:rPr>
                <w:i/>
                <w:color w:val="00A1E0"/>
                <w:sz w:val="18"/>
                <w:szCs w:val="18"/>
              </w:rPr>
            </w:rPrChange>
          </w:rPr>
          <w:delText> </w:delText>
        </w:r>
        <w:r w:rsidRPr="0029692D" w:rsidDel="000E5E35">
          <w:rPr>
            <w:i/>
            <w:sz w:val="18"/>
            <w:szCs w:val="18"/>
            <w:rPrChange w:id="1972" w:author="Fiala Roman, Ing." w:date="2024-05-29T11:13:00Z">
              <w:rPr>
                <w:i/>
                <w:color w:val="00A1E0"/>
                <w:sz w:val="18"/>
                <w:szCs w:val="18"/>
              </w:rPr>
            </w:rPrChange>
          </w:rPr>
          <w:delText xml:space="preserve">dodávání užitého materiálu (tedy i mimo CNM) Objednatelem je potřebné upravit </w:delText>
        </w:r>
        <w:r w:rsidR="001131BD" w:rsidRPr="0029692D" w:rsidDel="000E5E35">
          <w:rPr>
            <w:i/>
            <w:sz w:val="18"/>
            <w:szCs w:val="18"/>
            <w:rPrChange w:id="1973" w:author="Fiala Roman, Ing." w:date="2024-05-29T11:13:00Z">
              <w:rPr>
                <w:i/>
                <w:color w:val="00A1E0"/>
                <w:sz w:val="18"/>
                <w:szCs w:val="18"/>
              </w:rPr>
            </w:rPrChange>
          </w:rPr>
          <w:delText>odstavce</w:delText>
        </w:r>
        <w:r w:rsidRPr="0029692D" w:rsidDel="000E5E35">
          <w:rPr>
            <w:i/>
            <w:sz w:val="18"/>
            <w:szCs w:val="18"/>
            <w:rPrChange w:id="1974" w:author="Fiala Roman, Ing." w:date="2024-05-29T11:13:00Z">
              <w:rPr>
                <w:i/>
                <w:color w:val="00A1E0"/>
                <w:sz w:val="18"/>
                <w:szCs w:val="18"/>
              </w:rPr>
            </w:rPrChange>
          </w:rPr>
          <w:delText xml:space="preserve"> dle konkrétního dodávaného materiálu a konkrétních podmínek předání, manipulace a přepravy Materiálu.</w:delText>
        </w:r>
      </w:del>
    </w:p>
    <w:p w14:paraId="4F3F84E8" w14:textId="77972D16" w:rsidR="001B29A7" w:rsidRPr="0029692D" w:rsidDel="000E5E35" w:rsidRDefault="001B29A7" w:rsidP="00AB7F4D">
      <w:pPr>
        <w:pStyle w:val="Text2-2"/>
        <w:rPr>
          <w:del w:id="1975" w:author="Fiala Roman, Ing." w:date="2024-05-21T12:37:00Z"/>
          <w:rPrChange w:id="1976" w:author="Fiala Roman, Ing." w:date="2024-05-29T11:13:00Z">
            <w:rPr>
              <w:del w:id="1977" w:author="Fiala Roman, Ing." w:date="2024-05-21T12:37:00Z"/>
              <w:highlight w:val="green"/>
            </w:rPr>
          </w:rPrChange>
        </w:rPr>
      </w:pPr>
      <w:del w:id="1978" w:author="Fiala Roman, Ing." w:date="2024-05-21T12:37:00Z">
        <w:r w:rsidRPr="0029692D" w:rsidDel="000E5E35">
          <w:rPr>
            <w:rPrChange w:id="1979" w:author="Fiala Roman, Ing." w:date="2024-05-29T11:13:00Z">
              <w:rPr>
                <w:highlight w:val="green"/>
              </w:rPr>
            </w:rPrChange>
          </w:rPr>
          <w:delText>Nové vystrojené betonové pražce a kolejnice (dále „Materiál“), které jsou součástí SO …………… dle technické specifikace položky v Soupisu prací jednotlivých položek, nejsou součástí dodávky na zhotovení stavby a nejsou součástí nákladů stavby. Nákup vystrojených betonových pražců a kolejnic provede centrálně Objednatel a to včetně nakládky na Zhotovitelem přistavené dopravní prostředky v předem určených místech předání (dále „Místa předání“).</w:delText>
        </w:r>
      </w:del>
    </w:p>
    <w:p w14:paraId="52DA9D82" w14:textId="23309222" w:rsidR="001B29A7" w:rsidRPr="0029692D" w:rsidDel="000E5E35" w:rsidRDefault="001B29A7" w:rsidP="00AB7F4D">
      <w:pPr>
        <w:pStyle w:val="Text2-2"/>
        <w:rPr>
          <w:del w:id="1980" w:author="Fiala Roman, Ing." w:date="2024-05-21T12:37:00Z"/>
          <w:rPrChange w:id="1981" w:author="Fiala Roman, Ing." w:date="2024-05-29T11:13:00Z">
            <w:rPr>
              <w:del w:id="1982" w:author="Fiala Roman, Ing." w:date="2024-05-21T12:37:00Z"/>
              <w:highlight w:val="green"/>
            </w:rPr>
          </w:rPrChange>
        </w:rPr>
      </w:pPr>
      <w:del w:id="1983" w:author="Fiala Roman, Ing." w:date="2024-05-21T12:37:00Z">
        <w:r w:rsidRPr="0029692D" w:rsidDel="000E5E35">
          <w:rPr>
            <w:rPrChange w:id="1984" w:author="Fiala Roman, Ing." w:date="2024-05-29T11:13:00Z">
              <w:rPr>
                <w:highlight w:val="green"/>
              </w:rPr>
            </w:rPrChange>
          </w:rPr>
          <w:delText>Součástí činnosti Zhotovitele je u položek v Soupisu prací, u nichž je dodavatelem Materiálu Objednatel, veškerá manipulace a přeprava Materiálu z Místa předání až do místa na stavbě určeného Projektovou dokumentací včetně jeho zabudování a včetně nákladů na tyto činnosti.</w:delText>
        </w:r>
      </w:del>
    </w:p>
    <w:p w14:paraId="27D96D47" w14:textId="7FB1F7AF" w:rsidR="001B29A7" w:rsidRPr="0029692D" w:rsidDel="000E5E35" w:rsidRDefault="001B29A7" w:rsidP="00AB7F4D">
      <w:pPr>
        <w:pStyle w:val="Text2-2"/>
        <w:rPr>
          <w:del w:id="1985" w:author="Fiala Roman, Ing." w:date="2024-05-21T12:37:00Z"/>
          <w:rPrChange w:id="1986" w:author="Fiala Roman, Ing." w:date="2024-05-29T11:13:00Z">
            <w:rPr>
              <w:del w:id="1987" w:author="Fiala Roman, Ing." w:date="2024-05-21T12:37:00Z"/>
              <w:highlight w:val="green"/>
            </w:rPr>
          </w:rPrChange>
        </w:rPr>
      </w:pPr>
      <w:del w:id="1988" w:author="Fiala Roman, Ing." w:date="2024-05-21T12:37:00Z">
        <w:r w:rsidRPr="0029692D" w:rsidDel="000E5E35">
          <w:rPr>
            <w:rPrChange w:id="1989" w:author="Fiala Roman, Ing." w:date="2024-05-29T11:13:00Z">
              <w:rPr>
                <w:highlight w:val="green"/>
              </w:rPr>
            </w:rPrChange>
          </w:rPr>
          <w:delText>Centrálně dodávaný Materiál je v Místě předání předáván Zhotoviteli včetně nakládky na dopravní prostředky, které si Zhotovitel zajistí sám nebo prostřednictvím dodavatele Materiálu na základě jednotlivých objednávek. Zhotovitel si u dodavatele Materiálu ověří možnosti nakládky na vlastní dopravní prostředky. Doprava z Místa předání je na náklady Zhotovitele.</w:delText>
        </w:r>
      </w:del>
    </w:p>
    <w:p w14:paraId="5B420998" w14:textId="22900CA6" w:rsidR="001B29A7" w:rsidRPr="0029692D" w:rsidDel="000E5E35" w:rsidRDefault="001B29A7" w:rsidP="001B29A7">
      <w:pPr>
        <w:spacing w:after="120" w:line="264" w:lineRule="auto"/>
        <w:jc w:val="both"/>
        <w:rPr>
          <w:del w:id="1990" w:author="Fiala Roman, Ing." w:date="2024-05-21T12:37:00Z"/>
          <w:i/>
          <w:sz w:val="18"/>
          <w:szCs w:val="18"/>
          <w:rPrChange w:id="1991" w:author="Fiala Roman, Ing." w:date="2024-05-29T11:13:00Z">
            <w:rPr>
              <w:del w:id="1992" w:author="Fiala Roman, Ing." w:date="2024-05-21T12:37:00Z"/>
              <w:i/>
              <w:color w:val="00A1E0"/>
              <w:sz w:val="18"/>
              <w:szCs w:val="18"/>
            </w:rPr>
          </w:rPrChange>
        </w:rPr>
      </w:pPr>
      <w:del w:id="1993" w:author="Fiala Roman, Ing." w:date="2024-05-21T12:37:00Z">
        <w:r w:rsidRPr="0029692D" w:rsidDel="000E5E35">
          <w:rPr>
            <w:b/>
            <w:i/>
            <w:sz w:val="18"/>
            <w:szCs w:val="18"/>
            <w:rPrChange w:id="1994" w:author="Fiala Roman, Ing." w:date="2024-05-29T11:13:00Z">
              <w:rPr>
                <w:b/>
                <w:i/>
                <w:color w:val="00A1E0"/>
                <w:sz w:val="18"/>
                <w:szCs w:val="18"/>
              </w:rPr>
            </w:rPrChange>
          </w:rPr>
          <w:delText>V tomto odstavci jsou uvedena předpokládaná Místa předání, která budou před podpisem smlouvy konkrétně definována.</w:delText>
        </w:r>
        <w:r w:rsidRPr="0029692D" w:rsidDel="000E5E35">
          <w:rPr>
            <w:i/>
            <w:sz w:val="18"/>
            <w:szCs w:val="18"/>
            <w:rPrChange w:id="1995" w:author="Fiala Roman, Ing." w:date="2024-05-29T11:13:00Z">
              <w:rPr>
                <w:i/>
                <w:color w:val="00A1E0"/>
                <w:sz w:val="18"/>
                <w:szCs w:val="18"/>
              </w:rPr>
            </w:rPrChange>
          </w:rPr>
          <w:delText xml:space="preserve"> Dle rámcových smluv a umístění stavby budou uvedeny konkrétní Místa předání (Místa předání budou upřesněna dle aktuálně uzavřených smluv).</w:delText>
        </w:r>
      </w:del>
    </w:p>
    <w:p w14:paraId="0F76ED08" w14:textId="525B519A" w:rsidR="001B29A7" w:rsidRPr="0029692D" w:rsidDel="000E5E35" w:rsidRDefault="001B29A7" w:rsidP="00AB7F4D">
      <w:pPr>
        <w:pStyle w:val="Text2-2"/>
        <w:rPr>
          <w:del w:id="1996" w:author="Fiala Roman, Ing." w:date="2024-05-21T12:37:00Z"/>
          <w:rPrChange w:id="1997" w:author="Fiala Roman, Ing." w:date="2024-05-29T11:13:00Z">
            <w:rPr>
              <w:del w:id="1998" w:author="Fiala Roman, Ing." w:date="2024-05-21T12:37:00Z"/>
              <w:highlight w:val="green"/>
            </w:rPr>
          </w:rPrChange>
        </w:rPr>
      </w:pPr>
      <w:del w:id="1999" w:author="Fiala Roman, Ing." w:date="2024-05-21T12:37:00Z">
        <w:r w:rsidRPr="0029692D" w:rsidDel="000E5E35">
          <w:rPr>
            <w:rPrChange w:id="2000" w:author="Fiala Roman, Ing." w:date="2024-05-29T11:13:00Z">
              <w:rPr>
                <w:highlight w:val="green"/>
              </w:rPr>
            </w:rPrChange>
          </w:rPr>
          <w:delText>Pro přepravu z Místa předání až do místa stavby určeného Projektovou dokumentací jsou v soupisu prací jednotlivých SO uvedeny položky pro dopravu z předpokládaných Míst předání: pro vystrojené betonové pražce z</w:delText>
        </w:r>
        <w:r w:rsidR="004C5675" w:rsidRPr="0029692D" w:rsidDel="000E5E35">
          <w:rPr>
            <w:rPrChange w:id="2001" w:author="Fiala Roman, Ing." w:date="2024-05-29T11:13:00Z">
              <w:rPr>
                <w:highlight w:val="green"/>
              </w:rPr>
            </w:rPrChange>
          </w:rPr>
          <w:delText> </w:delText>
        </w:r>
        <w:r w:rsidRPr="0029692D" w:rsidDel="000E5E35">
          <w:rPr>
            <w:rPrChange w:id="2002" w:author="Fiala Roman, Ing." w:date="2024-05-29T11:13:00Z">
              <w:rPr>
                <w:highlight w:val="green"/>
              </w:rPr>
            </w:rPrChange>
          </w:rPr>
          <w:delText>výrobního závodu ŽPSV Uherský Ostroh – Veselská 911, 687 24 Uherský Ostroh / závodu Doloplazy – Doloplazy 143, 798 26 Nezamyslice u Prostějova / závodu Nové Hrady – Byňov 123, 373 33 Nové Hrady, pro kolejnice R260 Třinecké železárny, s.r.o. – Průmyslová 1000, 739 61 Třinec – Staré Město a pro kolejnice R350T STRABAG Rail a.s. – MZ Chabařovice, Zalužany 704, 403 17 Chabařovice. Místo předání může být Objednatelem v průběhu zhotovení stavby změněno. Položky dopravy budou čerpány dle skutečných Míst předání.</w:delText>
        </w:r>
      </w:del>
    </w:p>
    <w:p w14:paraId="606FF318" w14:textId="7BFA7411" w:rsidR="001B29A7" w:rsidRPr="0029692D" w:rsidDel="000E5E35" w:rsidRDefault="001B29A7" w:rsidP="00AB7F4D">
      <w:pPr>
        <w:pStyle w:val="Text2-2"/>
        <w:rPr>
          <w:del w:id="2003" w:author="Fiala Roman, Ing." w:date="2024-05-21T12:37:00Z"/>
          <w:rPrChange w:id="2004" w:author="Fiala Roman, Ing." w:date="2024-05-29T11:13:00Z">
            <w:rPr>
              <w:del w:id="2005" w:author="Fiala Roman, Ing." w:date="2024-05-21T12:37:00Z"/>
              <w:highlight w:val="green"/>
            </w:rPr>
          </w:rPrChange>
        </w:rPr>
      </w:pPr>
      <w:del w:id="2006" w:author="Fiala Roman, Ing." w:date="2024-05-21T12:37:00Z">
        <w:r w:rsidRPr="0029692D" w:rsidDel="000E5E35">
          <w:rPr>
            <w:rPrChange w:id="2007" w:author="Fiala Roman, Ing." w:date="2024-05-29T11:13:00Z">
              <w:rPr>
                <w:highlight w:val="green"/>
              </w:rPr>
            </w:rPrChange>
          </w:rPr>
          <w:delText>Plánování čerpání odběru Materiálu: součástí Harmonogramu postupu prací, předloženého v nabídce, bude také Zhotovitelem plánovaný přehled termínů dodávek, typu a požadovaného množství vystrojených betonových pražců a</w:delText>
        </w:r>
        <w:r w:rsidR="004C5675" w:rsidRPr="0029692D" w:rsidDel="000E5E35">
          <w:rPr>
            <w:rPrChange w:id="2008" w:author="Fiala Roman, Ing." w:date="2024-05-29T11:13:00Z">
              <w:rPr>
                <w:highlight w:val="green"/>
              </w:rPr>
            </w:rPrChange>
          </w:rPr>
          <w:delText> </w:delText>
        </w:r>
        <w:r w:rsidRPr="0029692D" w:rsidDel="000E5E35">
          <w:rPr>
            <w:rPrChange w:id="2009" w:author="Fiala Roman, Ing." w:date="2024-05-29T11:13:00Z">
              <w:rPr>
                <w:highlight w:val="green"/>
              </w:rPr>
            </w:rPrChange>
          </w:rPr>
          <w:delText>kolejnic. Předložený plán odběru Materiálů s množstvím pro celou stavbu bude rozčleněn minimálně po jednotlivých kalendářních měsících každého roku, ve kterém má probíhat výstavba.</w:delText>
        </w:r>
      </w:del>
    </w:p>
    <w:p w14:paraId="41CDB97C" w14:textId="424577F7" w:rsidR="001B29A7" w:rsidRPr="0029692D" w:rsidDel="000E5E35" w:rsidRDefault="001B29A7" w:rsidP="00AB7F4D">
      <w:pPr>
        <w:pStyle w:val="Text2-2"/>
        <w:rPr>
          <w:del w:id="2010" w:author="Fiala Roman, Ing." w:date="2024-05-21T12:37:00Z"/>
          <w:rPrChange w:id="2011" w:author="Fiala Roman, Ing." w:date="2024-05-29T11:13:00Z">
            <w:rPr>
              <w:del w:id="2012" w:author="Fiala Roman, Ing." w:date="2024-05-21T12:37:00Z"/>
              <w:highlight w:val="green"/>
            </w:rPr>
          </w:rPrChange>
        </w:rPr>
      </w:pPr>
      <w:del w:id="2013" w:author="Fiala Roman, Ing." w:date="2024-05-21T12:37:00Z">
        <w:r w:rsidRPr="0029692D" w:rsidDel="000E5E35">
          <w:rPr>
            <w:rPrChange w:id="2014" w:author="Fiala Roman, Ing." w:date="2024-05-29T11:13:00Z">
              <w:rPr>
                <w:highlight w:val="green"/>
              </w:rPr>
            </w:rPrChange>
          </w:rPr>
          <w:delText>Upřesnění plánu odběru Materiálu: při předložení aktualizovaného harmonogramu Zhotovitelem musí být vždy součástí tohoto aktualizovaného harmonogramu i aktualizovaný přehled termínů dodávek požadovaného typu a množství vystrojených betonových pražců a kolejnic a to ve stejném rozčlenění jaké je požadováno v předchozím odstavci při plánování čerpání odběru Materiálu.</w:delText>
        </w:r>
      </w:del>
    </w:p>
    <w:p w14:paraId="0C5194C1" w14:textId="7BAD3F24" w:rsidR="001B29A7" w:rsidRPr="0029692D" w:rsidDel="000E5E35" w:rsidRDefault="001B29A7" w:rsidP="00AB7F4D">
      <w:pPr>
        <w:pStyle w:val="Text2-2"/>
        <w:rPr>
          <w:del w:id="2015" w:author="Fiala Roman, Ing." w:date="2024-05-21T12:37:00Z"/>
          <w:rPrChange w:id="2016" w:author="Fiala Roman, Ing." w:date="2024-05-29T11:13:00Z">
            <w:rPr>
              <w:del w:id="2017" w:author="Fiala Roman, Ing." w:date="2024-05-21T12:37:00Z"/>
              <w:highlight w:val="green"/>
            </w:rPr>
          </w:rPrChange>
        </w:rPr>
      </w:pPr>
      <w:del w:id="2018" w:author="Fiala Roman, Ing." w:date="2024-05-21T12:37:00Z">
        <w:r w:rsidRPr="0029692D" w:rsidDel="000E5E35">
          <w:rPr>
            <w:rPrChange w:id="2019" w:author="Fiala Roman, Ing." w:date="2024-05-29T11:13:00Z">
              <w:rPr>
                <w:highlight w:val="green"/>
              </w:rPr>
            </w:rPrChange>
          </w:rPr>
          <w:delText>V případě, že dojde v aktualizovaném přehledu termínů dodávek požadovaného Materiálu ke změně termínů, typu nebo množství dodávaného materiálu, Objednatel bez dohody se Zhotovitelem garantuje pouze dodávky Materiálu v množství a typu, které Zhotovitel avizoval v předchozím Harmonogramu postupu prací nebo aktualizovaném harmonogramu pro probíhající a následující čtvrtletí.</w:delText>
        </w:r>
      </w:del>
    </w:p>
    <w:p w14:paraId="30C46743" w14:textId="387BC64D" w:rsidR="001B29A7" w:rsidRPr="0029692D" w:rsidDel="000E5E35" w:rsidRDefault="001B29A7" w:rsidP="00AB7F4D">
      <w:pPr>
        <w:pStyle w:val="Text2-2"/>
        <w:rPr>
          <w:del w:id="2020" w:author="Fiala Roman, Ing." w:date="2024-05-21T12:37:00Z"/>
          <w:rPrChange w:id="2021" w:author="Fiala Roman, Ing." w:date="2024-05-29T11:13:00Z">
            <w:rPr>
              <w:del w:id="2022" w:author="Fiala Roman, Ing." w:date="2024-05-21T12:37:00Z"/>
              <w:highlight w:val="green"/>
            </w:rPr>
          </w:rPrChange>
        </w:rPr>
      </w:pPr>
      <w:del w:id="2023" w:author="Fiala Roman, Ing." w:date="2024-05-21T12:37:00Z">
        <w:r w:rsidRPr="0029692D" w:rsidDel="000E5E35">
          <w:rPr>
            <w:rPrChange w:id="2024" w:author="Fiala Roman, Ing." w:date="2024-05-29T11:13:00Z">
              <w:rPr>
                <w:highlight w:val="green"/>
              </w:rPr>
            </w:rPrChange>
          </w:rPr>
          <w:lastRenderedPageBreak/>
          <w:delText>Jednotlivé objednávky dodávek Materiálu: Zhotovitel stavby je povinen určit Objednateli minimálně 40 dní před požadovaným termínem dodání přesnou specifikaci typu a požadované množství vystrojených betonových pražců a</w:delText>
        </w:r>
        <w:r w:rsidR="002B1BD6" w:rsidRPr="0029692D" w:rsidDel="000E5E35">
          <w:rPr>
            <w:rPrChange w:id="2025" w:author="Fiala Roman, Ing." w:date="2024-05-29T11:13:00Z">
              <w:rPr>
                <w:highlight w:val="green"/>
              </w:rPr>
            </w:rPrChange>
          </w:rPr>
          <w:delText> </w:delText>
        </w:r>
        <w:r w:rsidRPr="0029692D" w:rsidDel="000E5E35">
          <w:rPr>
            <w:rPrChange w:id="2026" w:author="Fiala Roman, Ing." w:date="2024-05-29T11:13:00Z">
              <w:rPr>
                <w:highlight w:val="green"/>
              </w:rPr>
            </w:rPrChange>
          </w:rPr>
          <w:delText xml:space="preserve">kolejnic s ohledem na postup výstavby dle Harmonogramu pro dodávku. Zhotovitel je povinen minimálně 10 dní před plánovaným odběrem materiálu kontaktovat dodavatele materiálu (kontakty na dodavatele budou předány Zhotoviteli po uzavření Smlouvy Objednatelem) a upřesnit mu dispozice dopravy. </w:delText>
        </w:r>
      </w:del>
    </w:p>
    <w:p w14:paraId="79BA4330" w14:textId="15F40A33" w:rsidR="001B29A7" w:rsidRPr="0029692D" w:rsidDel="000E5E35" w:rsidRDefault="001B29A7" w:rsidP="00AB7F4D">
      <w:pPr>
        <w:pStyle w:val="Text2-2"/>
        <w:rPr>
          <w:del w:id="2027" w:author="Fiala Roman, Ing." w:date="2024-05-21T12:37:00Z"/>
          <w:rPrChange w:id="2028" w:author="Fiala Roman, Ing." w:date="2024-05-29T11:13:00Z">
            <w:rPr>
              <w:del w:id="2029" w:author="Fiala Roman, Ing." w:date="2024-05-21T12:37:00Z"/>
              <w:highlight w:val="green"/>
            </w:rPr>
          </w:rPrChange>
        </w:rPr>
      </w:pPr>
      <w:del w:id="2030" w:author="Fiala Roman, Ing." w:date="2024-05-21T12:37:00Z">
        <w:r w:rsidRPr="0029692D" w:rsidDel="000E5E35">
          <w:rPr>
            <w:rPrChange w:id="2031" w:author="Fiala Roman, Ing." w:date="2024-05-29T11:13:00Z">
              <w:rPr>
                <w:highlight w:val="green"/>
              </w:rPr>
            </w:rPrChange>
          </w:rPr>
          <w:delText>Součástí každé dodávky Materiálu budou doklady o kvalitě dodávky dle příslušných TPD. Při předávání dodávky vystrojených betonových pražců a</w:delText>
        </w:r>
        <w:r w:rsidR="002B1BD6" w:rsidRPr="0029692D" w:rsidDel="000E5E35">
          <w:rPr>
            <w:rPrChange w:id="2032" w:author="Fiala Roman, Ing." w:date="2024-05-29T11:13:00Z">
              <w:rPr>
                <w:highlight w:val="green"/>
              </w:rPr>
            </w:rPrChange>
          </w:rPr>
          <w:delText> </w:delText>
        </w:r>
        <w:r w:rsidRPr="0029692D" w:rsidDel="000E5E35">
          <w:rPr>
            <w:rPrChange w:id="2033" w:author="Fiala Roman, Ing." w:date="2024-05-29T11:13:00Z">
              <w:rPr>
                <w:highlight w:val="green"/>
              </w:rPr>
            </w:rPrChange>
          </w:rPr>
          <w:delText>kolejnic poskytne Objednatel veškerou dokumentaci Zhotoviteli ke kontrole. Fyzické předání betonových pražců a kolejnic včetně kontroly kompletnosti a</w:delText>
        </w:r>
        <w:r w:rsidR="002B1BD6" w:rsidRPr="0029692D" w:rsidDel="000E5E35">
          <w:rPr>
            <w:rPrChange w:id="2034" w:author="Fiala Roman, Ing." w:date="2024-05-29T11:13:00Z">
              <w:rPr>
                <w:highlight w:val="green"/>
              </w:rPr>
            </w:rPrChange>
          </w:rPr>
          <w:delText> </w:delText>
        </w:r>
        <w:r w:rsidRPr="0029692D" w:rsidDel="000E5E35">
          <w:rPr>
            <w:rPrChange w:id="2035" w:author="Fiala Roman, Ing." w:date="2024-05-29T11:13:00Z">
              <w:rPr>
                <w:highlight w:val="green"/>
              </w:rPr>
            </w:rPrChange>
          </w:rPr>
          <w:delText>kvality dodávky Zhotoviteli bude provedeno v Místě předání.</w:delText>
        </w:r>
      </w:del>
    </w:p>
    <w:p w14:paraId="79B07E12" w14:textId="4E380F0F" w:rsidR="00E507DB" w:rsidRPr="0029692D" w:rsidDel="000E5E35" w:rsidRDefault="00E507DB" w:rsidP="00AB7F4D">
      <w:pPr>
        <w:pStyle w:val="Text2-2"/>
        <w:rPr>
          <w:del w:id="2036" w:author="Fiala Roman, Ing." w:date="2024-05-21T12:37:00Z"/>
          <w:rPrChange w:id="2037" w:author="Fiala Roman, Ing." w:date="2024-05-29T11:13:00Z">
            <w:rPr>
              <w:del w:id="2038" w:author="Fiala Roman, Ing." w:date="2024-05-21T12:37:00Z"/>
              <w:highlight w:val="green"/>
            </w:rPr>
          </w:rPrChange>
        </w:rPr>
      </w:pPr>
      <w:del w:id="2039" w:author="Fiala Roman, Ing." w:date="2024-05-21T12:37:00Z">
        <w:r w:rsidRPr="0029692D" w:rsidDel="000E5E35">
          <w:rPr>
            <w:rPrChange w:id="2040" w:author="Fiala Roman, Ing." w:date="2024-05-29T11:13:00Z">
              <w:rPr>
                <w:highlight w:val="green"/>
              </w:rPr>
            </w:rPrChange>
          </w:rPr>
          <w:delText>……….</w:delText>
        </w:r>
      </w:del>
    </w:p>
    <w:p w14:paraId="02E17FA4" w14:textId="12B72DC0" w:rsidR="001E529E" w:rsidRPr="0029692D" w:rsidDel="000E5E35" w:rsidRDefault="001E529E" w:rsidP="001E529E">
      <w:pPr>
        <w:spacing w:after="120" w:line="264" w:lineRule="auto"/>
        <w:jc w:val="both"/>
        <w:rPr>
          <w:del w:id="2041" w:author="Fiala Roman, Ing." w:date="2024-05-21T12:37:00Z"/>
          <w:sz w:val="18"/>
          <w:szCs w:val="18"/>
          <w:rPrChange w:id="2042" w:author="Fiala Roman, Ing." w:date="2024-05-29T11:13:00Z">
            <w:rPr>
              <w:del w:id="2043" w:author="Fiala Roman, Ing." w:date="2024-05-21T12:37:00Z"/>
              <w:color w:val="00A1E0"/>
              <w:sz w:val="18"/>
              <w:szCs w:val="18"/>
              <w:highlight w:val="green"/>
            </w:rPr>
          </w:rPrChange>
        </w:rPr>
      </w:pPr>
      <w:del w:id="2044" w:author="Fiala Roman, Ing." w:date="2024-05-21T12:37:00Z">
        <w:r w:rsidRPr="0029692D" w:rsidDel="000E5E35">
          <w:rPr>
            <w:i/>
            <w:sz w:val="18"/>
            <w:szCs w:val="18"/>
            <w:rPrChange w:id="2045" w:author="Fiala Roman, Ing." w:date="2024-05-29T11:13:00Z">
              <w:rPr>
                <w:i/>
                <w:color w:val="00A1E0"/>
                <w:sz w:val="18"/>
                <w:szCs w:val="18"/>
              </w:rPr>
            </w:rPrChange>
          </w:rPr>
          <w:delText xml:space="preserve">V případě, že zadavatel bude zhotoviteli dodávat materiál jako užitý (tedy mimo CNM) uvede se text: </w:delText>
        </w:r>
        <w:r w:rsidRPr="0029692D" w:rsidDel="000E5E35">
          <w:rPr>
            <w:sz w:val="18"/>
            <w:szCs w:val="18"/>
            <w:rPrChange w:id="2046" w:author="Fiala Roman, Ing." w:date="2024-05-29T11:13:00Z">
              <w:rPr>
                <w:color w:val="00A1E0"/>
                <w:sz w:val="18"/>
                <w:szCs w:val="18"/>
              </w:rPr>
            </w:rPrChange>
          </w:rPr>
          <w:delText>„Zadavatel poskytne zhotoviteli bezplatně níže uvedený materiál včetně kódů položek s výčtem příslušných stavebních objektů (SO), které jsou uvedeny v Položkovém soupisu prací s</w:delText>
        </w:r>
        <w:r w:rsidR="004C5675" w:rsidRPr="0029692D" w:rsidDel="000E5E35">
          <w:rPr>
            <w:sz w:val="18"/>
            <w:szCs w:val="18"/>
            <w:rPrChange w:id="2047" w:author="Fiala Roman, Ing." w:date="2024-05-29T11:13:00Z">
              <w:rPr>
                <w:color w:val="00A1E0"/>
                <w:sz w:val="18"/>
                <w:szCs w:val="18"/>
              </w:rPr>
            </w:rPrChange>
          </w:rPr>
          <w:delText> </w:delText>
        </w:r>
        <w:r w:rsidRPr="0029692D" w:rsidDel="000E5E35">
          <w:rPr>
            <w:sz w:val="18"/>
            <w:szCs w:val="18"/>
            <w:rPrChange w:id="2048" w:author="Fiala Roman, Ing." w:date="2024-05-29T11:13:00Z">
              <w:rPr>
                <w:color w:val="00A1E0"/>
                <w:sz w:val="18"/>
                <w:szCs w:val="18"/>
              </w:rPr>
            </w:rPrChange>
          </w:rPr>
          <w:delText xml:space="preserve">výkazem výměr: </w:delText>
        </w:r>
        <w:r w:rsidRPr="0029692D" w:rsidDel="000E5E35">
          <w:rPr>
            <w:sz w:val="18"/>
            <w:szCs w:val="18"/>
            <w:rPrChange w:id="2049" w:author="Fiala Roman, Ing." w:date="2024-05-29T11:13:00Z">
              <w:rPr>
                <w:color w:val="00A1E0"/>
                <w:sz w:val="18"/>
                <w:szCs w:val="18"/>
                <w:highlight w:val="green"/>
              </w:rPr>
            </w:rPrChange>
          </w:rPr>
          <w:delText>5956213040 Pražec betonový příčný vystrojený užitý SB6: SO 01 a SO…</w:delText>
        </w:r>
      </w:del>
    </w:p>
    <w:p w14:paraId="1FEA56E0" w14:textId="1862CDE2" w:rsidR="001E529E" w:rsidRPr="0029692D" w:rsidDel="000E5E35" w:rsidRDefault="001E529E" w:rsidP="001E529E">
      <w:pPr>
        <w:pStyle w:val="Text2-2"/>
        <w:numPr>
          <w:ilvl w:val="0"/>
          <w:numId w:val="0"/>
        </w:numPr>
        <w:rPr>
          <w:del w:id="2050" w:author="Fiala Roman, Ing." w:date="2024-05-21T12:37:00Z"/>
          <w:rPrChange w:id="2051" w:author="Fiala Roman, Ing." w:date="2024-05-29T11:13:00Z">
            <w:rPr>
              <w:del w:id="2052" w:author="Fiala Roman, Ing." w:date="2024-05-21T12:37:00Z"/>
              <w:highlight w:val="green"/>
            </w:rPr>
          </w:rPrChange>
        </w:rPr>
      </w:pPr>
    </w:p>
    <w:p w14:paraId="7C138DDD" w14:textId="6FF270C0" w:rsidR="001B29A7" w:rsidRPr="0029692D" w:rsidDel="000E5E35" w:rsidRDefault="001E529E" w:rsidP="001B29A7">
      <w:pPr>
        <w:numPr>
          <w:ilvl w:val="2"/>
          <w:numId w:val="9"/>
        </w:numPr>
        <w:spacing w:after="120" w:line="264" w:lineRule="auto"/>
        <w:jc w:val="both"/>
        <w:rPr>
          <w:del w:id="2053" w:author="Fiala Roman, Ing." w:date="2024-05-21T12:37:00Z"/>
          <w:b/>
          <w:sz w:val="18"/>
          <w:szCs w:val="18"/>
          <w:rPrChange w:id="2054" w:author="Fiala Roman, Ing." w:date="2024-05-29T11:13:00Z">
            <w:rPr>
              <w:del w:id="2055" w:author="Fiala Roman, Ing." w:date="2024-05-21T12:37:00Z"/>
              <w:b/>
              <w:sz w:val="18"/>
              <w:szCs w:val="18"/>
              <w:highlight w:val="green"/>
            </w:rPr>
          </w:rPrChange>
        </w:rPr>
      </w:pPr>
      <w:del w:id="2056" w:author="Fiala Roman, Ing." w:date="2024-05-21T12:37:00Z">
        <w:r w:rsidRPr="0029692D" w:rsidDel="000E5E35">
          <w:rPr>
            <w:b/>
            <w:sz w:val="18"/>
            <w:szCs w:val="18"/>
            <w:rPrChange w:id="2057" w:author="Fiala Roman, Ing." w:date="2024-05-29T11:13:00Z">
              <w:rPr>
                <w:b/>
                <w:sz w:val="18"/>
                <w:szCs w:val="18"/>
                <w:highlight w:val="green"/>
              </w:rPr>
            </w:rPrChange>
          </w:rPr>
          <w:delText>Centrální nákup materiálu – Mobiliář a ADZ</w:delText>
        </w:r>
      </w:del>
    </w:p>
    <w:p w14:paraId="15365ADD" w14:textId="1F667ACD" w:rsidR="001E529E" w:rsidRPr="0029692D" w:rsidDel="000E5E35" w:rsidRDefault="001E529E" w:rsidP="001E529E">
      <w:pPr>
        <w:spacing w:after="120" w:line="264" w:lineRule="auto"/>
        <w:ind w:left="737"/>
        <w:jc w:val="both"/>
        <w:rPr>
          <w:del w:id="2058" w:author="Fiala Roman, Ing." w:date="2024-05-21T12:37:00Z"/>
          <w:i/>
          <w:sz w:val="18"/>
          <w:szCs w:val="18"/>
          <w:rPrChange w:id="2059" w:author="Fiala Roman, Ing." w:date="2024-05-29T11:13:00Z">
            <w:rPr>
              <w:del w:id="2060" w:author="Fiala Roman, Ing." w:date="2024-05-21T12:37:00Z"/>
              <w:i/>
              <w:color w:val="00A1E0"/>
              <w:sz w:val="18"/>
              <w:szCs w:val="18"/>
            </w:rPr>
          </w:rPrChange>
        </w:rPr>
      </w:pPr>
      <w:del w:id="2061" w:author="Fiala Roman, Ing." w:date="2024-05-21T12:37:00Z">
        <w:r w:rsidRPr="0029692D" w:rsidDel="000E5E35">
          <w:rPr>
            <w:i/>
            <w:sz w:val="18"/>
            <w:szCs w:val="18"/>
            <w:rPrChange w:id="2062" w:author="Fiala Roman, Ing." w:date="2024-05-29T11:13:00Z">
              <w:rPr>
                <w:i/>
                <w:color w:val="00A1E0"/>
                <w:sz w:val="18"/>
                <w:szCs w:val="18"/>
              </w:rPr>
            </w:rPrChange>
          </w:rPr>
          <w:delText>POZOR – vždy před soutěží je nutno zkontrolovat verzi stavební připravenosti a katalogu CNM, dochází ke změnám a uzavírání dodatků</w:delText>
        </w:r>
      </w:del>
    </w:p>
    <w:p w14:paraId="61488243" w14:textId="4243FABC" w:rsidR="001E529E" w:rsidRPr="0029692D" w:rsidDel="000E5E35" w:rsidRDefault="001E529E" w:rsidP="001E529E">
      <w:pPr>
        <w:pStyle w:val="Text2-2"/>
        <w:rPr>
          <w:del w:id="2063" w:author="Fiala Roman, Ing." w:date="2024-05-21T12:37:00Z"/>
          <w:rPrChange w:id="2064" w:author="Fiala Roman, Ing." w:date="2024-05-29T11:13:00Z">
            <w:rPr>
              <w:del w:id="2065" w:author="Fiala Roman, Ing." w:date="2024-05-21T12:37:00Z"/>
              <w:highlight w:val="green"/>
            </w:rPr>
          </w:rPrChange>
        </w:rPr>
      </w:pPr>
      <w:del w:id="2066" w:author="Fiala Roman, Ing." w:date="2024-05-21T12:37:00Z">
        <w:r w:rsidRPr="0029692D" w:rsidDel="000E5E35">
          <w:rPr>
            <w:rPrChange w:id="2067" w:author="Fiala Roman, Ing." w:date="2024-05-29T11:13:00Z">
              <w:rPr>
                <w:highlight w:val="green"/>
              </w:rPr>
            </w:rPrChange>
          </w:rPr>
          <w:delText>V rámci této stavby bude dodán Objednatelem mobiliář (sedací nábytek do interiéru/exteriéru, nádoby na odpad do interiéru/exteriéru, nádoby na tříděný odpad, stojany na kola, vývěsky a informační panely – dále jen „Mobiliář“) a Zařízení pro vstup a výběr poplatku (automaty dveřních zámků - dále jen „ADZ“).</w:delText>
        </w:r>
      </w:del>
    </w:p>
    <w:p w14:paraId="35BA2419" w14:textId="44F6C507" w:rsidR="001E529E" w:rsidRPr="0029692D" w:rsidDel="000E5E35" w:rsidRDefault="001E529E" w:rsidP="001E529E">
      <w:pPr>
        <w:pStyle w:val="Text2-2"/>
        <w:rPr>
          <w:del w:id="2068" w:author="Fiala Roman, Ing." w:date="2024-05-21T12:37:00Z"/>
          <w:rPrChange w:id="2069" w:author="Fiala Roman, Ing." w:date="2024-05-29T11:13:00Z">
            <w:rPr>
              <w:del w:id="2070" w:author="Fiala Roman, Ing." w:date="2024-05-21T12:37:00Z"/>
              <w:highlight w:val="green"/>
            </w:rPr>
          </w:rPrChange>
        </w:rPr>
      </w:pPr>
      <w:del w:id="2071" w:author="Fiala Roman, Ing." w:date="2024-05-21T12:37:00Z">
        <w:r w:rsidRPr="0029692D" w:rsidDel="000E5E35">
          <w:rPr>
            <w:rPrChange w:id="2072" w:author="Fiala Roman, Ing." w:date="2024-05-29T11:13:00Z">
              <w:rPr>
                <w:highlight w:val="green"/>
              </w:rPr>
            </w:rPrChange>
          </w:rPr>
          <w:delText>Mobiliář a ADZ  v objektech: SO ……, položkách …… není součástí dodávky na zhotovení stavby a není součástí nákladů stavby.</w:delText>
        </w:r>
      </w:del>
    </w:p>
    <w:p w14:paraId="4107B22B" w14:textId="07AFE895" w:rsidR="00E50503" w:rsidRPr="0029692D" w:rsidDel="000E5E35" w:rsidRDefault="00E50503" w:rsidP="00E50503">
      <w:pPr>
        <w:pStyle w:val="ZTPinfo-text-odr"/>
        <w:rPr>
          <w:del w:id="2073" w:author="Fiala Roman, Ing." w:date="2024-05-21T12:37:00Z"/>
          <w:color w:val="auto"/>
          <w:rPrChange w:id="2074" w:author="Fiala Roman, Ing." w:date="2024-05-29T11:13:00Z">
            <w:rPr>
              <w:del w:id="2075" w:author="Fiala Roman, Ing." w:date="2024-05-21T12:37:00Z"/>
            </w:rPr>
          </w:rPrChange>
        </w:rPr>
      </w:pPr>
      <w:del w:id="2076" w:author="Fiala Roman, Ing." w:date="2024-05-21T12:37:00Z">
        <w:r w:rsidRPr="0029692D" w:rsidDel="000E5E35">
          <w:rPr>
            <w:color w:val="auto"/>
            <w:rPrChange w:id="2077" w:author="Fiala Roman, Ing." w:date="2024-05-29T11:13:00Z">
              <w:rPr/>
            </w:rPrChange>
          </w:rPr>
          <w:delText>zde budou vyjmenovány všechny objekty a položky, kterých se dodávka mobiliáře týká, zároveň u položek bude vyjmenován konkrétní mobiliář – A.1 až D.2 a typ ADZ – A.1 až B.2. POZOR – od 04/2023 je nový katalog (lavičky a kolostavy) a je nutno vždy stáhnout do ZD Katalog a Stavební připravenost ze sdíleného disku.</w:delText>
        </w:r>
      </w:del>
    </w:p>
    <w:p w14:paraId="5F4AE25A" w14:textId="29891C44" w:rsidR="001E529E" w:rsidRPr="0029692D" w:rsidDel="000E5E35" w:rsidRDefault="00E50503" w:rsidP="00E50503">
      <w:pPr>
        <w:pStyle w:val="ZTPinfo-text"/>
        <w:rPr>
          <w:del w:id="2078" w:author="Fiala Roman, Ing." w:date="2024-05-21T12:37:00Z"/>
          <w:color w:val="auto"/>
          <w:rPrChange w:id="2079" w:author="Fiala Roman, Ing." w:date="2024-05-29T11:13:00Z">
            <w:rPr>
              <w:del w:id="2080" w:author="Fiala Roman, Ing." w:date="2024-05-21T12:37:00Z"/>
              <w:highlight w:val="green"/>
            </w:rPr>
          </w:rPrChange>
        </w:rPr>
      </w:pPr>
      <w:del w:id="2081" w:author="Fiala Roman, Ing." w:date="2024-05-21T12:37:00Z">
        <w:r w:rsidRPr="0029692D" w:rsidDel="000E5E35">
          <w:rPr>
            <w:color w:val="auto"/>
            <w:rPrChange w:id="2082" w:author="Fiala Roman, Ing." w:date="2024-05-29T11:13:00Z">
              <w:rPr/>
            </w:rPrChange>
          </w:rPr>
          <w:delText>V případě, že v Projektové dokumentaci nebude u příslušných položek v technické specifikaci upravena stavební připravenost a tyto požadavky tak nejsou součástí Dokumentace, tak se použije následující odstavec:</w:delText>
        </w:r>
      </w:del>
    </w:p>
    <w:p w14:paraId="56DA8284" w14:textId="497486BA" w:rsidR="00E50503" w:rsidRPr="0029692D" w:rsidDel="000E5E35" w:rsidRDefault="00E50503" w:rsidP="00E50503">
      <w:pPr>
        <w:pStyle w:val="Text2-2"/>
        <w:rPr>
          <w:del w:id="2083" w:author="Fiala Roman, Ing." w:date="2024-05-21T12:37:00Z"/>
          <w:rPrChange w:id="2084" w:author="Fiala Roman, Ing." w:date="2024-05-29T11:13:00Z">
            <w:rPr>
              <w:del w:id="2085" w:author="Fiala Roman, Ing." w:date="2024-05-21T12:37:00Z"/>
              <w:highlight w:val="green"/>
            </w:rPr>
          </w:rPrChange>
        </w:rPr>
      </w:pPr>
      <w:del w:id="2086" w:author="Fiala Roman, Ing." w:date="2024-05-21T12:37:00Z">
        <w:r w:rsidRPr="0029692D" w:rsidDel="000E5E35">
          <w:rPr>
            <w:rPrChange w:id="2087" w:author="Fiala Roman, Ing." w:date="2024-05-29T11:13:00Z">
              <w:rPr>
                <w:highlight w:val="green"/>
              </w:rPr>
            </w:rPrChange>
          </w:rPr>
          <w:delText>Zhotovitel připraví v místech umístění Mobiliáře a ADZ přípravu pro montáž (instalaci) dle „Požadavků na stavební připravenost“, která jsou Přílohou</w:delText>
        </w:r>
        <w:r w:rsidR="00E507DB" w:rsidRPr="0029692D" w:rsidDel="000E5E35">
          <w:rPr>
            <w:rPrChange w:id="2088" w:author="Fiala Roman, Ing." w:date="2024-05-29T11:13:00Z">
              <w:rPr>
                <w:highlight w:val="green"/>
              </w:rPr>
            </w:rPrChange>
          </w:rPr>
          <w:delText xml:space="preserve"> </w:delText>
        </w:r>
        <w:r w:rsidR="008C6594" w:rsidRPr="0029692D" w:rsidDel="000E5E35">
          <w:rPr>
            <w:rPrChange w:id="2089" w:author="Fiala Roman, Ing." w:date="2024-05-29T11:13:00Z">
              <w:rPr>
                <w:highlight w:val="green"/>
              </w:rPr>
            </w:rPrChange>
          </w:rPr>
          <w:fldChar w:fldCharType="begin"/>
        </w:r>
        <w:r w:rsidR="008C6594" w:rsidRPr="0029692D" w:rsidDel="000E5E35">
          <w:rPr>
            <w:rPrChange w:id="2090" w:author="Fiala Roman, Ing." w:date="2024-05-29T11:13:00Z">
              <w:rPr>
                <w:highlight w:val="green"/>
              </w:rPr>
            </w:rPrChange>
          </w:rPr>
          <w:delInstrText xml:space="preserve"> REF _Ref164075558 \r \h </w:delInstrText>
        </w:r>
      </w:del>
      <w:r w:rsidR="00A70A69" w:rsidRPr="0029692D">
        <w:instrText xml:space="preserve"> \* MERGEFORMAT </w:instrText>
      </w:r>
      <w:del w:id="2091" w:author="Fiala Roman, Ing." w:date="2024-05-21T12:37:00Z">
        <w:r w:rsidR="008C6594" w:rsidRPr="0029692D" w:rsidDel="000E5E35">
          <w:rPr>
            <w:rPrChange w:id="2092" w:author="Fiala Roman, Ing." w:date="2024-05-29T11:13:00Z">
              <w:rPr/>
            </w:rPrChange>
          </w:rPr>
        </w:r>
        <w:r w:rsidR="008C6594" w:rsidRPr="0029692D" w:rsidDel="000E5E35">
          <w:rPr>
            <w:rPrChange w:id="2093" w:author="Fiala Roman, Ing." w:date="2024-05-29T11:13:00Z">
              <w:rPr>
                <w:highlight w:val="green"/>
              </w:rPr>
            </w:rPrChange>
          </w:rPr>
          <w:fldChar w:fldCharType="separate"/>
        </w:r>
        <w:r w:rsidR="004F5914" w:rsidRPr="0029692D" w:rsidDel="000E5E35">
          <w:rPr>
            <w:rPrChange w:id="2094" w:author="Fiala Roman, Ing." w:date="2024-05-29T11:13:00Z">
              <w:rPr>
                <w:highlight w:val="green"/>
              </w:rPr>
            </w:rPrChange>
          </w:rPr>
          <w:delText>7.1.3</w:delText>
        </w:r>
        <w:r w:rsidR="008C6594" w:rsidRPr="0029692D" w:rsidDel="000E5E35">
          <w:rPr>
            <w:rPrChange w:id="2095" w:author="Fiala Roman, Ing." w:date="2024-05-29T11:13:00Z">
              <w:rPr>
                <w:highlight w:val="green"/>
              </w:rPr>
            </w:rPrChange>
          </w:rPr>
          <w:fldChar w:fldCharType="end"/>
        </w:r>
        <w:r w:rsidR="008C6594" w:rsidRPr="0029692D" w:rsidDel="000E5E35">
          <w:rPr>
            <w:rPrChange w:id="2096" w:author="Fiala Roman, Ing." w:date="2024-05-29T11:13:00Z">
              <w:rPr>
                <w:highlight w:val="green"/>
              </w:rPr>
            </w:rPrChange>
          </w:rPr>
          <w:delText xml:space="preserve"> </w:delText>
        </w:r>
        <w:r w:rsidRPr="0029692D" w:rsidDel="000E5E35">
          <w:rPr>
            <w:rPrChange w:id="2097" w:author="Fiala Roman, Ing." w:date="2024-05-29T11:13:00Z">
              <w:rPr>
                <w:highlight w:val="green"/>
              </w:rPr>
            </w:rPrChange>
          </w:rPr>
          <w:delText>těchto ZTP, a to v SO …, položky č. …. Stavební připravenost pro montáž Mobiliáře a ADZ je součástí stavby a je součástí nákladů stavby.</w:delText>
        </w:r>
      </w:del>
    </w:p>
    <w:p w14:paraId="17CDEA68" w14:textId="62BD63D3" w:rsidR="00E50503" w:rsidRPr="0029692D" w:rsidDel="000E5E35" w:rsidRDefault="00E50503" w:rsidP="00E50503">
      <w:pPr>
        <w:pStyle w:val="Text2-2"/>
        <w:rPr>
          <w:del w:id="2098" w:author="Fiala Roman, Ing." w:date="2024-05-21T12:37:00Z"/>
          <w:rPrChange w:id="2099" w:author="Fiala Roman, Ing." w:date="2024-05-29T11:13:00Z">
            <w:rPr>
              <w:del w:id="2100" w:author="Fiala Roman, Ing." w:date="2024-05-21T12:37:00Z"/>
              <w:highlight w:val="green"/>
            </w:rPr>
          </w:rPrChange>
        </w:rPr>
      </w:pPr>
      <w:del w:id="2101" w:author="Fiala Roman, Ing." w:date="2024-05-21T12:37:00Z">
        <w:r w:rsidRPr="0029692D" w:rsidDel="000E5E35">
          <w:rPr>
            <w:b/>
            <w:rPrChange w:id="2102" w:author="Fiala Roman, Ing." w:date="2024-05-29T11:13:00Z">
              <w:rPr>
                <w:b/>
                <w:highlight w:val="green"/>
              </w:rPr>
            </w:rPrChange>
          </w:rPr>
          <w:delText>Plánování čerpání odběru Mobiliáře a ADZ:</w:delText>
        </w:r>
        <w:r w:rsidRPr="0029692D" w:rsidDel="000E5E35">
          <w:rPr>
            <w:rPrChange w:id="2103" w:author="Fiala Roman, Ing." w:date="2024-05-29T11:13:00Z">
              <w:rPr>
                <w:highlight w:val="green"/>
              </w:rPr>
            </w:rPrChange>
          </w:rPr>
          <w:delText xml:space="preserve"> součástí počátečního Harmonogramu, bude také Zhotovitelem plánovaný přehled termínů dodávek, typu a požadovaného množství Mobiliáře a ADZ – Tabulka CNM-MB. Předložená Tabulka CNM MB odběru Mobiliáře/ADZ s množstvím pro celou stavbu bude rozčleněn dle předpokládaných odběrů.</w:delText>
        </w:r>
      </w:del>
    </w:p>
    <w:p w14:paraId="51A65333" w14:textId="247878BB" w:rsidR="00E50503" w:rsidRPr="0029692D" w:rsidDel="000E5E35" w:rsidRDefault="00E50503" w:rsidP="00E50503">
      <w:pPr>
        <w:pStyle w:val="Text2-2"/>
        <w:rPr>
          <w:del w:id="2104" w:author="Fiala Roman, Ing." w:date="2024-05-21T12:37:00Z"/>
          <w:rPrChange w:id="2105" w:author="Fiala Roman, Ing." w:date="2024-05-29T11:13:00Z">
            <w:rPr>
              <w:del w:id="2106" w:author="Fiala Roman, Ing." w:date="2024-05-21T12:37:00Z"/>
              <w:highlight w:val="green"/>
            </w:rPr>
          </w:rPrChange>
        </w:rPr>
      </w:pPr>
      <w:del w:id="2107" w:author="Fiala Roman, Ing." w:date="2024-05-21T12:37:00Z">
        <w:r w:rsidRPr="0029692D" w:rsidDel="000E5E35">
          <w:rPr>
            <w:b/>
            <w:rPrChange w:id="2108" w:author="Fiala Roman, Ing." w:date="2024-05-29T11:13:00Z">
              <w:rPr>
                <w:b/>
                <w:highlight w:val="green"/>
              </w:rPr>
            </w:rPrChange>
          </w:rPr>
          <w:delText>Upřesnění plánu odběru Mobiliáře a ADZ:</w:delText>
        </w:r>
        <w:r w:rsidRPr="0029692D" w:rsidDel="000E5E35">
          <w:rPr>
            <w:rPrChange w:id="2109" w:author="Fiala Roman, Ing." w:date="2024-05-29T11:13:00Z">
              <w:rPr>
                <w:highlight w:val="green"/>
              </w:rPr>
            </w:rPrChange>
          </w:rPr>
          <w:delText xml:space="preserve"> při předložení aktualizovaného harmonogramu Zhotovitelem musí být vždy součástí tohoto aktualizovaného harmonogramu i aktualizovaná Tabulka CNM-MB s přehledem termínů dodávek požadovaného typu a</w:delText>
        </w:r>
        <w:r w:rsidR="004C5675" w:rsidRPr="0029692D" w:rsidDel="000E5E35">
          <w:rPr>
            <w:rPrChange w:id="2110" w:author="Fiala Roman, Ing." w:date="2024-05-29T11:13:00Z">
              <w:rPr>
                <w:highlight w:val="green"/>
              </w:rPr>
            </w:rPrChange>
          </w:rPr>
          <w:delText> </w:delText>
        </w:r>
        <w:r w:rsidRPr="0029692D" w:rsidDel="000E5E35">
          <w:rPr>
            <w:rPrChange w:id="2111" w:author="Fiala Roman, Ing." w:date="2024-05-29T11:13:00Z">
              <w:rPr>
                <w:highlight w:val="green"/>
              </w:rPr>
            </w:rPrChange>
          </w:rPr>
          <w:delText>množství Mobiliáře/ADZ a to ve stejném rozčlenění jaké je požadováno v předchozím odstavci při plánování čerpání odběru Mobiliáře/ADZ.</w:delText>
        </w:r>
      </w:del>
    </w:p>
    <w:p w14:paraId="74D2A6F0" w14:textId="3B14DBCA" w:rsidR="00E50503" w:rsidRPr="0029692D" w:rsidDel="000E5E35" w:rsidRDefault="00E50503" w:rsidP="00E50503">
      <w:pPr>
        <w:pStyle w:val="Text2-2"/>
        <w:rPr>
          <w:del w:id="2112" w:author="Fiala Roman, Ing." w:date="2024-05-21T12:37:00Z"/>
          <w:rPrChange w:id="2113" w:author="Fiala Roman, Ing." w:date="2024-05-29T11:13:00Z">
            <w:rPr>
              <w:del w:id="2114" w:author="Fiala Roman, Ing." w:date="2024-05-21T12:37:00Z"/>
              <w:highlight w:val="green"/>
            </w:rPr>
          </w:rPrChange>
        </w:rPr>
      </w:pPr>
      <w:del w:id="2115" w:author="Fiala Roman, Ing." w:date="2024-05-21T12:37:00Z">
        <w:r w:rsidRPr="0029692D" w:rsidDel="000E5E35">
          <w:rPr>
            <w:rPrChange w:id="2116" w:author="Fiala Roman, Ing." w:date="2024-05-29T11:13:00Z">
              <w:rPr>
                <w:highlight w:val="green"/>
              </w:rPr>
            </w:rPrChange>
          </w:rPr>
          <w:lastRenderedPageBreak/>
          <w:delText>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w:delText>
        </w:r>
        <w:r w:rsidR="002B1BD6" w:rsidRPr="0029692D" w:rsidDel="000E5E35">
          <w:rPr>
            <w:rPrChange w:id="2117" w:author="Fiala Roman, Ing." w:date="2024-05-29T11:13:00Z">
              <w:rPr>
                <w:highlight w:val="green"/>
              </w:rPr>
            </w:rPrChange>
          </w:rPr>
          <w:delText> </w:delText>
        </w:r>
        <w:r w:rsidRPr="0029692D" w:rsidDel="000E5E35">
          <w:rPr>
            <w:rPrChange w:id="2118" w:author="Fiala Roman, Ing." w:date="2024-05-29T11:13:00Z">
              <w:rPr>
                <w:highlight w:val="green"/>
              </w:rPr>
            </w:rPrChange>
          </w:rPr>
          <w:delText>předchozím Harmonogramu postupu prací nebo aktualizovaném harmonogramu pro probíhající a následující čtvrtletí.</w:delText>
        </w:r>
      </w:del>
    </w:p>
    <w:p w14:paraId="505B361B" w14:textId="00A4FE12" w:rsidR="00E50503" w:rsidRPr="0029692D" w:rsidDel="000E5E35" w:rsidRDefault="00E50503" w:rsidP="00E50503">
      <w:pPr>
        <w:pStyle w:val="Text2-2"/>
        <w:rPr>
          <w:del w:id="2119" w:author="Fiala Roman, Ing." w:date="2024-05-21T12:37:00Z"/>
          <w:rPrChange w:id="2120" w:author="Fiala Roman, Ing." w:date="2024-05-29T11:13:00Z">
            <w:rPr>
              <w:del w:id="2121" w:author="Fiala Roman, Ing." w:date="2024-05-21T12:37:00Z"/>
              <w:highlight w:val="green"/>
            </w:rPr>
          </w:rPrChange>
        </w:rPr>
      </w:pPr>
      <w:del w:id="2122" w:author="Fiala Roman, Ing." w:date="2024-05-21T12:37:00Z">
        <w:r w:rsidRPr="0029692D" w:rsidDel="000E5E35">
          <w:rPr>
            <w:b/>
            <w:rPrChange w:id="2123" w:author="Fiala Roman, Ing." w:date="2024-05-29T11:13:00Z">
              <w:rPr>
                <w:b/>
                <w:highlight w:val="green"/>
              </w:rPr>
            </w:rPrChange>
          </w:rPr>
          <w:delText>Jednotlivé objednávky dodávek Mobiliáře a ADZ:</w:delText>
        </w:r>
        <w:r w:rsidRPr="0029692D" w:rsidDel="000E5E35">
          <w:rPr>
            <w:rPrChange w:id="2124" w:author="Fiala Roman, Ing." w:date="2024-05-29T11:13:00Z">
              <w:rPr>
                <w:highlight w:val="green"/>
              </w:rPr>
            </w:rPrChange>
          </w:rPr>
          <w:delText xml:space="preserve"> Zhotovitel stavby je povinen určit </w:delText>
        </w:r>
        <w:r w:rsidR="00405E92" w:rsidRPr="0029692D" w:rsidDel="000E5E35">
          <w:rPr>
            <w:rPrChange w:id="2125" w:author="Fiala Roman, Ing." w:date="2024-05-29T11:13:00Z">
              <w:rPr>
                <w:highlight w:val="green"/>
              </w:rPr>
            </w:rPrChange>
          </w:rPr>
          <w:delText xml:space="preserve">TDS </w:delText>
        </w:r>
        <w:r w:rsidRPr="0029692D" w:rsidDel="000E5E35">
          <w:rPr>
            <w:b/>
            <w:rPrChange w:id="2126" w:author="Fiala Roman, Ing." w:date="2024-05-29T11:13:00Z">
              <w:rPr>
                <w:b/>
                <w:highlight w:val="green"/>
              </w:rPr>
            </w:rPrChange>
          </w:rPr>
          <w:delText>minimálně 70 dní před požadovaným termínem dodání</w:delText>
        </w:r>
        <w:r w:rsidRPr="0029692D" w:rsidDel="000E5E35">
          <w:rPr>
            <w:rPrChange w:id="2127" w:author="Fiala Roman, Ing." w:date="2024-05-29T11:13:00Z">
              <w:rPr>
                <w:highlight w:val="green"/>
              </w:rPr>
            </w:rPrChange>
          </w:rPr>
          <w:delText xml:space="preserve"> přesnou specifikaci typu a požadované množství Mobiliáře a ADZ s</w:delText>
        </w:r>
        <w:r w:rsidR="002B1BD6" w:rsidRPr="0029692D" w:rsidDel="000E5E35">
          <w:rPr>
            <w:rPrChange w:id="2128" w:author="Fiala Roman, Ing." w:date="2024-05-29T11:13:00Z">
              <w:rPr>
                <w:highlight w:val="green"/>
              </w:rPr>
            </w:rPrChange>
          </w:rPr>
          <w:delText> </w:delText>
        </w:r>
        <w:r w:rsidRPr="0029692D" w:rsidDel="000E5E35">
          <w:rPr>
            <w:rPrChange w:id="2129" w:author="Fiala Roman, Ing." w:date="2024-05-29T11:13:00Z">
              <w:rPr>
                <w:highlight w:val="green"/>
              </w:rPr>
            </w:rPrChange>
          </w:rPr>
          <w:delText xml:space="preserve">ohledem na postup výstavby dle Harmonogramu pro dodávku a místo určení dodávky (včetně dopravních a logistických instrukcí). Požadavek zašle na „Požadavkovém listu CNM-MB“, který je přílohou </w:delText>
        </w:r>
        <w:r w:rsidR="008C6594" w:rsidRPr="0029692D" w:rsidDel="000E5E35">
          <w:rPr>
            <w:rPrChange w:id="2130" w:author="Fiala Roman, Ing." w:date="2024-05-29T11:13:00Z">
              <w:rPr>
                <w:highlight w:val="green"/>
              </w:rPr>
            </w:rPrChange>
          </w:rPr>
          <w:fldChar w:fldCharType="begin"/>
        </w:r>
        <w:r w:rsidR="008C6594" w:rsidRPr="0029692D" w:rsidDel="000E5E35">
          <w:rPr>
            <w:rPrChange w:id="2131" w:author="Fiala Roman, Ing." w:date="2024-05-29T11:13:00Z">
              <w:rPr>
                <w:highlight w:val="green"/>
              </w:rPr>
            </w:rPrChange>
          </w:rPr>
          <w:delInstrText xml:space="preserve"> REF _Ref150952643 \r \h  \* MERGEFORMAT </w:delInstrText>
        </w:r>
        <w:r w:rsidR="008C6594" w:rsidRPr="0029692D" w:rsidDel="000E5E35">
          <w:rPr>
            <w:rPrChange w:id="2132" w:author="Fiala Roman, Ing." w:date="2024-05-29T11:13:00Z">
              <w:rPr/>
            </w:rPrChange>
          </w:rPr>
        </w:r>
        <w:r w:rsidR="008C6594" w:rsidRPr="0029692D" w:rsidDel="000E5E35">
          <w:rPr>
            <w:rPrChange w:id="2133" w:author="Fiala Roman, Ing." w:date="2024-05-29T11:13:00Z">
              <w:rPr>
                <w:highlight w:val="green"/>
              </w:rPr>
            </w:rPrChange>
          </w:rPr>
          <w:fldChar w:fldCharType="separate"/>
        </w:r>
        <w:r w:rsidR="004F5914" w:rsidRPr="0029692D" w:rsidDel="000E5E35">
          <w:rPr>
            <w:rPrChange w:id="2134" w:author="Fiala Roman, Ing." w:date="2024-05-29T11:13:00Z">
              <w:rPr>
                <w:highlight w:val="green"/>
              </w:rPr>
            </w:rPrChange>
          </w:rPr>
          <w:delText>7.1.2</w:delText>
        </w:r>
        <w:r w:rsidR="008C6594" w:rsidRPr="0029692D" w:rsidDel="000E5E35">
          <w:rPr>
            <w:rPrChange w:id="2135" w:author="Fiala Roman, Ing." w:date="2024-05-29T11:13:00Z">
              <w:rPr>
                <w:highlight w:val="green"/>
              </w:rPr>
            </w:rPrChange>
          </w:rPr>
          <w:fldChar w:fldCharType="end"/>
        </w:r>
        <w:r w:rsidRPr="0029692D" w:rsidDel="000E5E35">
          <w:rPr>
            <w:rPrChange w:id="2136" w:author="Fiala Roman, Ing." w:date="2024-05-29T11:13:00Z">
              <w:rPr>
                <w:highlight w:val="green"/>
              </w:rPr>
            </w:rPrChange>
          </w:rPr>
          <w:delText xml:space="preserve"> těchto ZTP.</w:delText>
        </w:r>
      </w:del>
    </w:p>
    <w:p w14:paraId="56377975" w14:textId="0C36E2FE" w:rsidR="001E529E" w:rsidRPr="0029692D" w:rsidDel="000E5E35" w:rsidRDefault="00E50503" w:rsidP="00E50503">
      <w:pPr>
        <w:pStyle w:val="Text2-2"/>
        <w:rPr>
          <w:del w:id="2137" w:author="Fiala Roman, Ing." w:date="2024-05-21T12:37:00Z"/>
        </w:rPr>
      </w:pPr>
      <w:del w:id="2138" w:author="Fiala Roman, Ing." w:date="2024-05-21T12:37:00Z">
        <w:r w:rsidRPr="0029692D" w:rsidDel="000E5E35">
          <w:rPr>
            <w:rPrChange w:id="2139" w:author="Fiala Roman, Ing." w:date="2024-05-29T11:13:00Z">
              <w:rPr>
                <w:highlight w:val="green"/>
              </w:rPr>
            </w:rPrChange>
          </w:rPr>
          <w:delText>Součástí každé dodávky Mobiliáře a ADZ budou doklady o jakosti dodávky.</w:delText>
        </w:r>
      </w:del>
    </w:p>
    <w:p w14:paraId="293B5A91" w14:textId="77777777" w:rsidR="001B29A7" w:rsidRPr="0029692D" w:rsidRDefault="001B29A7" w:rsidP="001B29A7">
      <w:pPr>
        <w:keepNext/>
        <w:numPr>
          <w:ilvl w:val="1"/>
          <w:numId w:val="9"/>
        </w:numPr>
        <w:spacing w:before="200" w:after="120" w:line="264" w:lineRule="auto"/>
        <w:outlineLvl w:val="1"/>
        <w:rPr>
          <w:b/>
          <w:szCs w:val="18"/>
        </w:rPr>
      </w:pPr>
      <w:bookmarkStart w:id="2140" w:name="_Toc146112666"/>
      <w:bookmarkStart w:id="2141" w:name="_Toc164150069"/>
      <w:r w:rsidRPr="0029692D">
        <w:rPr>
          <w:b/>
          <w:szCs w:val="18"/>
        </w:rPr>
        <w:t>Životní prostředí</w:t>
      </w:r>
      <w:bookmarkEnd w:id="1963"/>
      <w:bookmarkEnd w:id="2140"/>
      <w:bookmarkEnd w:id="2141"/>
    </w:p>
    <w:p w14:paraId="650E3714" w14:textId="77777777" w:rsidR="001B29A7" w:rsidRPr="0029692D" w:rsidRDefault="001B29A7" w:rsidP="00EA6825">
      <w:pPr>
        <w:pStyle w:val="Text2-1"/>
      </w:pPr>
      <w:bookmarkStart w:id="2142" w:name="_Hlk151656168"/>
      <w:r w:rsidRPr="0029692D">
        <w:t xml:space="preserve">Zhotovitel je v termínu do 30 dnů od účinnosti Smlouvy povinen písemně oznámit </w:t>
      </w:r>
      <w:r w:rsidR="00F04FA6" w:rsidRPr="0029692D">
        <w:t>TDS</w:t>
      </w:r>
      <w:r w:rsidRPr="0029692D">
        <w:t xml:space="preserve"> </w:t>
      </w:r>
      <w:r w:rsidRPr="0029692D">
        <w:rPr>
          <w:b/>
        </w:rPr>
        <w:t>vady a nedostatky v Projektové dokumentaci</w:t>
      </w:r>
      <w:r w:rsidRPr="0029692D">
        <w:t>, u kterých lze oprávněně předpokládat, že vlivem stavební činnosti a veškeré činnosti Zhotovitele, spojené s</w:t>
      </w:r>
      <w:r w:rsidR="002B1BD6" w:rsidRPr="0029692D">
        <w:t> </w:t>
      </w:r>
      <w:r w:rsidRPr="0029692D">
        <w:t xml:space="preserve">prováděním Díla, </w:t>
      </w:r>
      <w:r w:rsidRPr="0029692D">
        <w:rPr>
          <w:b/>
        </w:rPr>
        <w:t xml:space="preserve">budou samostatně nebo ve spojení ohrožovat životní prostředí </w:t>
      </w:r>
      <w:r w:rsidRPr="0029692D">
        <w:t>(dále také „ŽP“). Toto písemné oznámení bude Zhotovitelem náležitě odůvodněno. V</w:t>
      </w:r>
      <w:r w:rsidR="00151305" w:rsidRPr="0029692D">
        <w:t> </w:t>
      </w:r>
      <w:r w:rsidRPr="0029692D">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2142"/>
      <w:r w:rsidRPr="0029692D">
        <w:t>.</w:t>
      </w:r>
    </w:p>
    <w:p w14:paraId="6D63E243" w14:textId="77777777" w:rsidR="001B29A7" w:rsidRPr="0029692D" w:rsidRDefault="001B29A7" w:rsidP="001B29A7">
      <w:pPr>
        <w:numPr>
          <w:ilvl w:val="2"/>
          <w:numId w:val="9"/>
        </w:numPr>
        <w:spacing w:after="120" w:line="264" w:lineRule="auto"/>
        <w:jc w:val="both"/>
        <w:rPr>
          <w:b/>
          <w:sz w:val="18"/>
          <w:szCs w:val="18"/>
        </w:rPr>
      </w:pPr>
      <w:bookmarkStart w:id="2143" w:name="_Hlk156376294"/>
      <w:r w:rsidRPr="0029692D">
        <w:rPr>
          <w:b/>
          <w:sz w:val="18"/>
          <w:szCs w:val="18"/>
        </w:rPr>
        <w:t>Ochrana přírody a krajiny</w:t>
      </w:r>
    </w:p>
    <w:p w14:paraId="761F4D1D" w14:textId="77777777" w:rsidR="000E5E35" w:rsidRPr="0029692D" w:rsidRDefault="000E5E35" w:rsidP="000E5E35">
      <w:pPr>
        <w:pStyle w:val="Text2-1"/>
        <w:numPr>
          <w:ilvl w:val="2"/>
          <w:numId w:val="6"/>
        </w:numPr>
        <w:rPr>
          <w:ins w:id="2144" w:author="Fiala Roman, Ing." w:date="2024-05-21T12:38:00Z"/>
        </w:rPr>
      </w:pPr>
      <w:bookmarkStart w:id="2145" w:name="_Hlk151656385"/>
      <w:bookmarkStart w:id="2146" w:name="_Hlk156376365"/>
      <w:bookmarkEnd w:id="2143"/>
      <w:ins w:id="2147" w:author="Fiala Roman, Ing." w:date="2024-05-21T12:38:00Z">
        <w:r w:rsidRPr="0029692D">
          <w:t xml:space="preserve">Zhotovitel je v termínu do 30 dnů od účinnosti Smlouvy povinen písemně oznámit TDS </w:t>
        </w:r>
        <w:r w:rsidRPr="0029692D">
          <w:rPr>
            <w:b/>
          </w:rPr>
          <w:t>vady a nedostatky v Projektové dokumentaci</w:t>
        </w:r>
        <w:r w:rsidRPr="0029692D">
          <w:t xml:space="preserve">, u kterých lze oprávněně předpokládat, že vlivem stavební činnosti a veškeré činnosti Zhotovitele, spojené s prováděním Díla, </w:t>
        </w:r>
        <w:r w:rsidRPr="0029692D">
          <w:rPr>
            <w:b/>
          </w:rPr>
          <w:t xml:space="preserve">budou samostatně nebo ve spojení ohrožovat životní prostředí </w:t>
        </w:r>
        <w:r w:rsidRPr="0029692D">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ins>
    </w:p>
    <w:p w14:paraId="29DE51D0" w14:textId="77777777" w:rsidR="000E5E35" w:rsidRPr="0029692D" w:rsidRDefault="000E5E35" w:rsidP="000E5E35">
      <w:pPr>
        <w:numPr>
          <w:ilvl w:val="2"/>
          <w:numId w:val="6"/>
        </w:numPr>
        <w:spacing w:after="120" w:line="264" w:lineRule="auto"/>
        <w:jc w:val="both"/>
        <w:rPr>
          <w:ins w:id="2148" w:author="Fiala Roman, Ing." w:date="2024-05-21T12:38:00Z"/>
          <w:b/>
          <w:sz w:val="18"/>
          <w:szCs w:val="18"/>
        </w:rPr>
      </w:pPr>
      <w:ins w:id="2149" w:author="Fiala Roman, Ing." w:date="2024-05-21T12:38:00Z">
        <w:r w:rsidRPr="0029692D">
          <w:rPr>
            <w:b/>
            <w:sz w:val="18"/>
            <w:szCs w:val="18"/>
          </w:rPr>
          <w:t>Ochrana přírody a krajiny</w:t>
        </w:r>
      </w:ins>
    </w:p>
    <w:p w14:paraId="50F57134" w14:textId="77777777" w:rsidR="000E5E35" w:rsidRPr="0029692D" w:rsidRDefault="000E5E35" w:rsidP="000E5E35">
      <w:pPr>
        <w:numPr>
          <w:ilvl w:val="3"/>
          <w:numId w:val="6"/>
        </w:numPr>
        <w:snapToGrid w:val="0"/>
        <w:spacing w:after="120" w:line="264" w:lineRule="auto"/>
        <w:jc w:val="both"/>
        <w:rPr>
          <w:ins w:id="2150" w:author="Fiala Roman, Ing." w:date="2024-05-21T12:38:00Z"/>
          <w:sz w:val="18"/>
          <w:szCs w:val="18"/>
        </w:rPr>
      </w:pPr>
      <w:ins w:id="2151" w:author="Fiala Roman, Ing." w:date="2024-05-21T12:38:00Z">
        <w:r w:rsidRPr="0029692D">
          <w:rPr>
            <w:sz w:val="18"/>
            <w:szCs w:val="18"/>
          </w:rPr>
          <w:t>Zhotovitel se zavazuje dodržet veškeré legislativní požadavky z oblasti ochrany životního prostředí a veškeré podmínky obdržených vyjádření dotčených orgánů státní správy.</w:t>
        </w:r>
      </w:ins>
    </w:p>
    <w:p w14:paraId="7304AD28" w14:textId="77777777" w:rsidR="000E5E35" w:rsidRPr="0029692D" w:rsidRDefault="000E5E35" w:rsidP="000E5E35">
      <w:pPr>
        <w:pStyle w:val="Text2-2"/>
        <w:numPr>
          <w:ilvl w:val="3"/>
          <w:numId w:val="6"/>
        </w:numPr>
        <w:rPr>
          <w:ins w:id="2152" w:author="Fiala Roman, Ing." w:date="2024-05-21T12:38:00Z"/>
        </w:rPr>
      </w:pPr>
      <w:ins w:id="2153" w:author="Fiala Roman, Ing." w:date="2024-05-21T12:38:00Z">
        <w:r w:rsidRPr="0029692D">
          <w: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t>
        </w:r>
      </w:ins>
    </w:p>
    <w:p w14:paraId="1573CC7F" w14:textId="77777777" w:rsidR="000E5E35" w:rsidRPr="0029692D" w:rsidRDefault="000E5E35" w:rsidP="000E5E35">
      <w:pPr>
        <w:pStyle w:val="Text2-2"/>
        <w:numPr>
          <w:ilvl w:val="3"/>
          <w:numId w:val="6"/>
        </w:numPr>
        <w:rPr>
          <w:ins w:id="2154" w:author="Fiala Roman, Ing." w:date="2024-05-21T12:38:00Z"/>
        </w:rPr>
      </w:pPr>
      <w:ins w:id="2155" w:author="Fiala Roman, Ing." w:date="2024-05-21T12:38:00Z">
        <w:r w:rsidRPr="0029692D">
          <w:t>V případě že k likvidaci dřevní hmoty pálením přesto dojde, je nutno dodržet následující:</w:t>
        </w:r>
      </w:ins>
    </w:p>
    <w:p w14:paraId="1678EC72" w14:textId="77777777" w:rsidR="000E5E35" w:rsidRPr="0029692D" w:rsidRDefault="000E5E35" w:rsidP="000E5E35">
      <w:pPr>
        <w:pStyle w:val="Odstavec1-4i"/>
        <w:numPr>
          <w:ilvl w:val="4"/>
          <w:numId w:val="7"/>
        </w:numPr>
        <w:rPr>
          <w:ins w:id="2156" w:author="Fiala Roman, Ing." w:date="2024-05-21T12:38:00Z"/>
          <w:rStyle w:val="Tun"/>
          <w:b w:val="0"/>
        </w:rPr>
      </w:pPr>
      <w:ins w:id="2157" w:author="Fiala Roman, Ing." w:date="2024-05-21T12:38:00Z">
        <w:r w:rsidRPr="0029692D">
          <w:rPr>
            <w:rStyle w:val="Tun"/>
            <w:b w:val="0"/>
          </w:rPr>
          <w:t xml:space="preserve">při spalování vytěženého dřeva je povoleno zřizovat ohniště zásadně mimo trasy </w:t>
        </w:r>
        <w:proofErr w:type="gramStart"/>
        <w:r w:rsidRPr="0029692D">
          <w:rPr>
            <w:rStyle w:val="Tun"/>
            <w:b w:val="0"/>
          </w:rPr>
          <w:t>kabelů - o</w:t>
        </w:r>
        <w:proofErr w:type="gramEnd"/>
        <w:r w:rsidRPr="0029692D">
          <w:rPr>
            <w:rStyle w:val="Tun"/>
            <w:b w:val="0"/>
          </w:rPr>
          <w:t xml:space="preserve"> vytyčení kabelových tras je nutno předem požádat příslušného správce,</w:t>
        </w:r>
      </w:ins>
    </w:p>
    <w:p w14:paraId="38138FC1" w14:textId="77777777" w:rsidR="000E5E35" w:rsidRPr="0029692D" w:rsidRDefault="000E5E35" w:rsidP="000E5E35">
      <w:pPr>
        <w:pStyle w:val="Odstavec1-4i"/>
        <w:numPr>
          <w:ilvl w:val="4"/>
          <w:numId w:val="7"/>
        </w:numPr>
        <w:rPr>
          <w:ins w:id="2158" w:author="Fiala Roman, Ing." w:date="2024-05-21T12:38:00Z"/>
          <w:rStyle w:val="Tun"/>
          <w:b w:val="0"/>
        </w:rPr>
      </w:pPr>
      <w:ins w:id="2159" w:author="Fiala Roman, Ing." w:date="2024-05-21T12:38:00Z">
        <w:r w:rsidRPr="0029692D">
          <w:rPr>
            <w:rStyle w:val="Tun"/>
            <w:b w:val="0"/>
          </w:rPr>
          <w:t>s ohledem na možnost blízkosti kabelových tras je tento způsob likvidace dřevní hmoty pálením zakázán do vzdálenosti 15 m od osy krajní koleje,</w:t>
        </w:r>
      </w:ins>
    </w:p>
    <w:p w14:paraId="617EBDBF" w14:textId="77777777" w:rsidR="000E5E35" w:rsidRPr="0029692D" w:rsidRDefault="000E5E35" w:rsidP="000E5E35">
      <w:pPr>
        <w:pStyle w:val="Odstavec1-4i"/>
        <w:numPr>
          <w:ilvl w:val="4"/>
          <w:numId w:val="7"/>
        </w:numPr>
        <w:rPr>
          <w:ins w:id="2160" w:author="Fiala Roman, Ing." w:date="2024-05-21T12:38:00Z"/>
        </w:rPr>
      </w:pPr>
      <w:ins w:id="2161" w:author="Fiala Roman, Ing." w:date="2024-05-21T12:38:00Z">
        <w:r w:rsidRPr="0029692D">
          <w:rPr>
            <w:rStyle w:val="Tun"/>
            <w:b w:val="0"/>
          </w:rPr>
          <w:t xml:space="preserve">při výběru místa a času pro spalování je nutno dodržet povinnosti vyplývajících z příslušné související legislativy zejména Zákon č. 133/1985 Sb., o požární ochraně v platném </w:t>
        </w:r>
        <w:proofErr w:type="gramStart"/>
        <w:r w:rsidRPr="0029692D">
          <w:rPr>
            <w:rStyle w:val="Tun"/>
            <w:b w:val="0"/>
          </w:rPr>
          <w:t>znění - ustanovení</w:t>
        </w:r>
        <w:proofErr w:type="gramEnd"/>
        <w:r w:rsidRPr="0029692D">
          <w:rPr>
            <w:rStyle w:val="Tun"/>
            <w:b w:val="0"/>
          </w:rPr>
          <w:t xml:space="preserve"> § 17 odst. 3 písm. f), a Vyhlášku místně příslušné obce upravující podmínky pálení na území katastru obce a doplňujícího interního předpisu SŽ R14 – Řád zabezpečení požární ochrany státní organizace Správa železnic - ustanovení čl. 11 bod f) a čl. 17.</w:t>
        </w:r>
      </w:ins>
    </w:p>
    <w:p w14:paraId="56423209" w14:textId="77777777" w:rsidR="000E5E35" w:rsidRPr="0029692D" w:rsidRDefault="000E5E35" w:rsidP="000E5E35">
      <w:pPr>
        <w:numPr>
          <w:ilvl w:val="2"/>
          <w:numId w:val="6"/>
        </w:numPr>
        <w:spacing w:after="120" w:line="264" w:lineRule="auto"/>
        <w:jc w:val="both"/>
        <w:rPr>
          <w:ins w:id="2162" w:author="Fiala Roman, Ing." w:date="2024-05-21T12:38:00Z"/>
          <w:sz w:val="18"/>
          <w:szCs w:val="18"/>
        </w:rPr>
      </w:pPr>
      <w:ins w:id="2163" w:author="Fiala Roman, Ing." w:date="2024-05-21T12:38:00Z">
        <w:r w:rsidRPr="0029692D">
          <w:rPr>
            <w:b/>
            <w:sz w:val="18"/>
            <w:szCs w:val="18"/>
          </w:rPr>
          <w:t>Nakládání s odpady</w:t>
        </w:r>
      </w:ins>
    </w:p>
    <w:p w14:paraId="44866174" w14:textId="77777777" w:rsidR="000E5E35" w:rsidRPr="0029692D" w:rsidRDefault="000E5E35" w:rsidP="000E5E35">
      <w:pPr>
        <w:numPr>
          <w:ilvl w:val="3"/>
          <w:numId w:val="6"/>
        </w:numPr>
        <w:spacing w:after="120" w:line="264" w:lineRule="auto"/>
        <w:jc w:val="both"/>
        <w:rPr>
          <w:ins w:id="2164" w:author="Fiala Roman, Ing." w:date="2024-05-21T12:38:00Z"/>
          <w:sz w:val="18"/>
          <w:szCs w:val="18"/>
        </w:rPr>
      </w:pPr>
      <w:ins w:id="2165" w:author="Fiala Roman, Ing." w:date="2024-05-21T12:38:00Z">
        <w:r w:rsidRPr="0029692D">
          <w:rPr>
            <w:sz w:val="18"/>
            <w:szCs w:val="18"/>
          </w:rPr>
          <w:t xml:space="preserve">Zhotovitel předloží TDS nejméně 60 dní před dokončením Díla </w:t>
        </w:r>
        <w:r w:rsidRPr="0029692D">
          <w:rPr>
            <w:b/>
            <w:sz w:val="18"/>
            <w:szCs w:val="18"/>
          </w:rPr>
          <w:t>Závěrečnou zprávu odpadového hospodářství stavby dle směrnice SŽ SM096</w:t>
        </w:r>
        <w:r w:rsidRPr="0029692D">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ins>
    </w:p>
    <w:p w14:paraId="72558557" w14:textId="77777777" w:rsidR="000E5E35" w:rsidRPr="0029692D" w:rsidRDefault="000E5E35" w:rsidP="000E5E35">
      <w:pPr>
        <w:numPr>
          <w:ilvl w:val="3"/>
          <w:numId w:val="6"/>
        </w:numPr>
        <w:spacing w:after="120" w:line="264" w:lineRule="auto"/>
        <w:jc w:val="both"/>
        <w:rPr>
          <w:ins w:id="2166" w:author="Fiala Roman, Ing." w:date="2024-05-21T12:38:00Z"/>
          <w:sz w:val="18"/>
          <w:szCs w:val="18"/>
        </w:rPr>
      </w:pPr>
      <w:ins w:id="2167" w:author="Fiala Roman, Ing." w:date="2024-05-21T12:38:00Z">
        <w:r w:rsidRPr="0029692D">
          <w:rPr>
            <w:sz w:val="18"/>
            <w:szCs w:val="18"/>
          </w:rPr>
          <w:t>TDS nesmí potvrdit dokončení díla v Předávacím protokolu/respektive v Potvrzení o splnění smlouvy bez zajištění odevzdání Závěrečné zprávy a Výkazu.</w:t>
        </w:r>
      </w:ins>
    </w:p>
    <w:p w14:paraId="55E95184" w14:textId="77777777" w:rsidR="000E5E35" w:rsidRPr="0029692D" w:rsidRDefault="000E5E35" w:rsidP="000E5E35">
      <w:pPr>
        <w:numPr>
          <w:ilvl w:val="3"/>
          <w:numId w:val="6"/>
        </w:numPr>
        <w:spacing w:after="120" w:line="264" w:lineRule="auto"/>
        <w:jc w:val="both"/>
        <w:rPr>
          <w:ins w:id="2168" w:author="Fiala Roman, Ing." w:date="2024-05-21T12:38:00Z"/>
          <w:sz w:val="18"/>
          <w:szCs w:val="18"/>
        </w:rPr>
      </w:pPr>
      <w:ins w:id="2169" w:author="Fiala Roman, Ing." w:date="2024-05-21T12:38:00Z">
        <w:r w:rsidRPr="0029692D">
          <w:rPr>
            <w:sz w:val="18"/>
            <w:szCs w:val="18"/>
          </w:rPr>
          <w:t xml:space="preserve">Zhotovitel se zavazuje zajistit </w:t>
        </w:r>
        <w:proofErr w:type="spellStart"/>
        <w:r w:rsidRPr="0029692D">
          <w:rPr>
            <w:sz w:val="18"/>
            <w:szCs w:val="18"/>
          </w:rPr>
          <w:t>převzorkování</w:t>
        </w:r>
        <w:proofErr w:type="spellEnd"/>
        <w:r w:rsidRPr="0029692D">
          <w:rPr>
            <w:sz w:val="18"/>
            <w:szCs w:val="18"/>
          </w:rPr>
          <w:t xml:space="preserve">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29692D">
          <w:rPr>
            <w:b/>
            <w:sz w:val="18"/>
            <w:szCs w:val="18"/>
          </w:rPr>
          <w:t>Metodického návodu Správy železnic k problematice vzorkování stavebních a demoličních odpadů v rámci přípravy a realizace staveb</w:t>
        </w:r>
        <w:r w:rsidRPr="0029692D">
          <w:rPr>
            <w:sz w:val="18"/>
            <w:szCs w:val="18"/>
          </w:rPr>
          <w:t>, který je přílohou B.3 směrnice SŽ SM096 Směrnice pro nakládání s odpady.</w:t>
        </w:r>
      </w:ins>
    </w:p>
    <w:p w14:paraId="72E918FB" w14:textId="77777777" w:rsidR="000E5E35" w:rsidRPr="0029692D" w:rsidRDefault="000E5E35" w:rsidP="000E5E35">
      <w:pPr>
        <w:numPr>
          <w:ilvl w:val="3"/>
          <w:numId w:val="6"/>
        </w:numPr>
        <w:spacing w:after="120" w:line="264" w:lineRule="auto"/>
        <w:jc w:val="both"/>
        <w:rPr>
          <w:ins w:id="2170" w:author="Fiala Roman, Ing." w:date="2024-05-21T12:38:00Z"/>
          <w:sz w:val="18"/>
          <w:szCs w:val="18"/>
        </w:rPr>
      </w:pPr>
      <w:ins w:id="2171" w:author="Fiala Roman, Ing." w:date="2024-05-21T12:38:00Z">
        <w:r w:rsidRPr="0029692D">
          <w:rPr>
            <w:b/>
            <w:sz w:val="18"/>
            <w:szCs w:val="18"/>
          </w:rPr>
          <w:t>Zhotovitel bude stavební a demoliční odpad (skupina katalogu odpadů č. 17) v co největší možné míře recyklovat.</w:t>
        </w:r>
        <w:r w:rsidRPr="0029692D">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w:t>
        </w:r>
        <w:proofErr w:type="gramStart"/>
        <w:r w:rsidRPr="0029692D">
          <w:rPr>
            <w:sz w:val="18"/>
            <w:szCs w:val="18"/>
          </w:rPr>
          <w:t>případě</w:t>
        </w:r>
        <w:proofErr w:type="gramEnd"/>
        <w:r w:rsidRPr="0029692D">
          <w:rPr>
            <w:sz w:val="18"/>
            <w:szCs w:val="18"/>
          </w:rPr>
          <w:t xml:space="preserve">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ins>
    </w:p>
    <w:p w14:paraId="737041D4" w14:textId="77777777" w:rsidR="000E5E35" w:rsidRPr="0029692D" w:rsidRDefault="000E5E35" w:rsidP="000E5E35">
      <w:pPr>
        <w:numPr>
          <w:ilvl w:val="3"/>
          <w:numId w:val="6"/>
        </w:numPr>
        <w:spacing w:after="120" w:line="264" w:lineRule="auto"/>
        <w:jc w:val="both"/>
        <w:rPr>
          <w:ins w:id="2172" w:author="Fiala Roman, Ing." w:date="2024-05-21T12:38:00Z"/>
          <w:b/>
          <w:sz w:val="18"/>
          <w:szCs w:val="18"/>
        </w:rPr>
      </w:pPr>
      <w:ins w:id="2173" w:author="Fiala Roman, Ing." w:date="2024-05-21T12:38:00Z">
        <w:r w:rsidRPr="0029692D">
          <w:rPr>
            <w:b/>
            <w:sz w:val="18"/>
            <w:szCs w:val="18"/>
          </w:rPr>
          <w:t>Zhotovitel stavby si zajistí rozsah</w:t>
        </w:r>
        <w:r w:rsidRPr="0029692D">
          <w:rPr>
            <w:sz w:val="18"/>
            <w:szCs w:val="18"/>
          </w:rPr>
          <w:t xml:space="preserve"> </w:t>
        </w:r>
        <w:r w:rsidRPr="0029692D">
          <w:rPr>
            <w:b/>
            <w:sz w:val="18"/>
            <w:szCs w:val="18"/>
          </w:rPr>
          <w:t>zařízení k nakládání, resp. recyklačních míst/center sám, a to dle celkového množství a kategorie odpadů a tuto cenu si včetně rizika zohlední v nabídkové ceně položky.</w:t>
        </w:r>
      </w:ins>
    </w:p>
    <w:p w14:paraId="349A4A8B" w14:textId="77777777" w:rsidR="000E5E35" w:rsidRPr="0029692D" w:rsidRDefault="000E5E35" w:rsidP="000E5E35">
      <w:pPr>
        <w:numPr>
          <w:ilvl w:val="3"/>
          <w:numId w:val="6"/>
        </w:numPr>
        <w:spacing w:after="120" w:line="264" w:lineRule="auto"/>
        <w:jc w:val="both"/>
        <w:rPr>
          <w:ins w:id="2174" w:author="Fiala Roman, Ing." w:date="2024-05-21T12:38:00Z"/>
          <w:b/>
          <w:sz w:val="18"/>
          <w:szCs w:val="18"/>
        </w:rPr>
      </w:pPr>
      <w:ins w:id="2175" w:author="Fiala Roman, Ing." w:date="2024-05-21T12:38:00Z">
        <w:r w:rsidRPr="0029692D">
          <w:rPr>
            <w:b/>
            <w:sz w:val="18"/>
            <w:szCs w:val="18"/>
          </w:rPr>
          <w:t>Polohy a vzdálenosti</w:t>
        </w:r>
        <w:r w:rsidRPr="0029692D">
          <w:rPr>
            <w:sz w:val="18"/>
            <w:szCs w:val="18"/>
          </w:rPr>
          <w:t xml:space="preserve"> </w:t>
        </w:r>
        <w:r w:rsidRPr="0029692D">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29692D">
          <w:rPr>
            <w:sz w:val="18"/>
            <w:szCs w:val="18"/>
          </w:rPr>
          <w:t xml:space="preserve"> </w:t>
        </w:r>
        <w:r w:rsidRPr="0029692D">
          <w:rPr>
            <w:b/>
            <w:sz w:val="18"/>
            <w:szCs w:val="18"/>
          </w:rPr>
          <w:t>o povolení záměru Umístění zařízení k nakládání</w:t>
        </w:r>
        <w:r w:rsidRPr="0029692D" w:rsidDel="007B4DCD">
          <w:rPr>
            <w:b/>
            <w:sz w:val="18"/>
            <w:szCs w:val="18"/>
          </w:rPr>
          <w:t>,</w:t>
        </w:r>
        <w:r w:rsidRPr="0029692D">
          <w:rPr>
            <w:b/>
            <w:sz w:val="18"/>
            <w:szCs w:val="18"/>
          </w:rPr>
          <w:t xml:space="preserve"> resp. recyklačních míst/center není podkladem pro výběrové řízení na zhotovitele stavby, má tedy pouze informativní charakter.</w:t>
        </w:r>
      </w:ins>
    </w:p>
    <w:p w14:paraId="2BEC290A" w14:textId="00E262BA" w:rsidR="001B29A7" w:rsidRPr="0029692D" w:rsidDel="000E5E35" w:rsidRDefault="001B29A7" w:rsidP="001B29A7">
      <w:pPr>
        <w:numPr>
          <w:ilvl w:val="3"/>
          <w:numId w:val="6"/>
        </w:numPr>
        <w:snapToGrid w:val="0"/>
        <w:spacing w:after="120" w:line="264" w:lineRule="auto"/>
        <w:jc w:val="both"/>
        <w:rPr>
          <w:del w:id="2176" w:author="Fiala Roman, Ing." w:date="2024-05-21T12:38:00Z"/>
          <w:sz w:val="18"/>
          <w:szCs w:val="18"/>
        </w:rPr>
      </w:pPr>
      <w:del w:id="2177" w:author="Fiala Roman, Ing." w:date="2024-05-21T12:38:00Z">
        <w:r w:rsidRPr="0029692D" w:rsidDel="000E5E35">
          <w:rPr>
            <w:sz w:val="18"/>
            <w:szCs w:val="18"/>
          </w:rPr>
          <w:delText xml:space="preserve">Zhotovitel se zavazuje dodržet veškeré legislativní požadavky </w:delText>
        </w:r>
        <w:bookmarkStart w:id="2178" w:name="_Hlk150855405"/>
        <w:r w:rsidRPr="0029692D" w:rsidDel="000E5E35">
          <w:rPr>
            <w:sz w:val="18"/>
            <w:szCs w:val="18"/>
          </w:rPr>
          <w:delText>z oblasti ochrany životního prostředí</w:delText>
        </w:r>
        <w:bookmarkEnd w:id="2178"/>
        <w:r w:rsidRPr="0029692D" w:rsidDel="000E5E35">
          <w:rPr>
            <w:sz w:val="18"/>
            <w:szCs w:val="18"/>
          </w:rPr>
          <w:delText xml:space="preserve"> a veškeré podmínky obdržených vyjádření dotčených orgánů státní správy</w:delText>
        </w:r>
        <w:bookmarkEnd w:id="2145"/>
        <w:r w:rsidRPr="0029692D" w:rsidDel="000E5E35">
          <w:rPr>
            <w:sz w:val="18"/>
            <w:szCs w:val="18"/>
          </w:rPr>
          <w:delText>.</w:delText>
        </w:r>
        <w:bookmarkEnd w:id="2146"/>
      </w:del>
    </w:p>
    <w:p w14:paraId="1DEF327C" w14:textId="3AB74E2F" w:rsidR="005465AE" w:rsidRPr="0029692D" w:rsidDel="000E5E35" w:rsidRDefault="005465AE" w:rsidP="005465AE">
      <w:pPr>
        <w:pStyle w:val="Text2-2"/>
        <w:numPr>
          <w:ilvl w:val="0"/>
          <w:numId w:val="0"/>
        </w:numPr>
        <w:ind w:left="737"/>
        <w:rPr>
          <w:del w:id="2179" w:author="Fiala Roman, Ing." w:date="2024-05-21T12:38:00Z"/>
        </w:rPr>
      </w:pPr>
      <w:bookmarkStart w:id="2180" w:name="_Hlk156376396"/>
      <w:del w:id="2181" w:author="Fiala Roman, Ing." w:date="2024-05-21T12:38:00Z">
        <w:r w:rsidRPr="0029692D" w:rsidDel="000E5E35">
          <w:rPr>
            <w:i/>
            <w:rPrChange w:id="2182" w:author="Fiala Roman, Ing." w:date="2024-05-29T11:13:00Z">
              <w:rPr>
                <w:i/>
                <w:color w:val="00A1E0"/>
              </w:rPr>
            </w:rPrChange>
          </w:rPr>
          <w:delText xml:space="preserve">V případě kdy je dle příslušné legislativy z oblasti ochrany životního prostředí a podmínek vyjádření dotčených orgánů státní správy požadováno zajištění ekologicko-biologického dozoru použijí se následující </w:delText>
        </w:r>
        <w:r w:rsidR="00CE5B87" w:rsidRPr="0029692D" w:rsidDel="000E5E35">
          <w:rPr>
            <w:i/>
            <w:rPrChange w:id="2183" w:author="Fiala Roman, Ing." w:date="2024-05-29T11:13:00Z">
              <w:rPr>
                <w:i/>
                <w:color w:val="00A1E0"/>
              </w:rPr>
            </w:rPrChange>
          </w:rPr>
          <w:delText>odstavec</w:delText>
        </w:r>
      </w:del>
    </w:p>
    <w:p w14:paraId="7C708E51" w14:textId="70935238" w:rsidR="001B29A7" w:rsidRPr="0029692D" w:rsidDel="000E5E35" w:rsidRDefault="005465AE" w:rsidP="005465AE">
      <w:pPr>
        <w:pStyle w:val="Text2-2"/>
        <w:rPr>
          <w:del w:id="2184" w:author="Fiala Roman, Ing." w:date="2024-05-21T12:38:00Z"/>
        </w:rPr>
      </w:pPr>
      <w:bookmarkStart w:id="2185" w:name="_Hlk156376476"/>
      <w:bookmarkEnd w:id="2180"/>
      <w:del w:id="2186" w:author="Fiala Roman, Ing." w:date="2024-05-21T12:38:00Z">
        <w:r w:rsidRPr="0029692D" w:rsidDel="000E5E35">
          <w:rPr>
            <w:rPrChange w:id="2187" w:author="Fiala Roman, Ing." w:date="2024-05-29T11:13:00Z">
              <w:rPr>
                <w:highlight w:val="green"/>
              </w:rPr>
            </w:rPrChange>
          </w:rPr>
          <w:delText>Je-li požadováno zajištění ekologicko-biologického dozoru v průběhu realizace stavebního záměru, zajistí ho zhotovitel stavby, po konzultaci se specialistou/garantem na ŽP Objednatele, na náklady zhotovitele. Požadavky na rozsah činností ekologicko-biologického dozoru jsou:</w:delText>
        </w:r>
        <w:bookmarkEnd w:id="2185"/>
      </w:del>
    </w:p>
    <w:p w14:paraId="0510C060" w14:textId="74535E43" w:rsidR="001B29A7" w:rsidRPr="0029692D" w:rsidDel="000E5E35" w:rsidRDefault="001B29A7" w:rsidP="005465AE">
      <w:pPr>
        <w:pStyle w:val="Odstavec1-4i"/>
        <w:rPr>
          <w:del w:id="2188" w:author="Fiala Roman, Ing." w:date="2024-05-21T12:38:00Z"/>
          <w:rPrChange w:id="2189" w:author="Fiala Roman, Ing." w:date="2024-05-29T11:13:00Z">
            <w:rPr>
              <w:del w:id="2190" w:author="Fiala Roman, Ing." w:date="2024-05-21T12:38:00Z"/>
              <w:highlight w:val="green"/>
            </w:rPr>
          </w:rPrChange>
        </w:rPr>
      </w:pPr>
      <w:bookmarkStart w:id="2191" w:name="_Hlk156376557"/>
      <w:del w:id="2192" w:author="Fiala Roman, Ing." w:date="2024-05-21T12:38:00Z">
        <w:r w:rsidRPr="0029692D" w:rsidDel="000E5E35">
          <w:rPr>
            <w:rPrChange w:id="2193" w:author="Fiala Roman, Ing." w:date="2024-05-29T11:13:00Z">
              <w:rPr>
                <w:highlight w:val="green"/>
              </w:rPr>
            </w:rPrChange>
          </w:rPr>
          <w:delText>podrobná znalost projektové dokumentace včetně realizační dokumentace zhotovitele stavby k eliminaci možných konfliktů se zákonnými podmínkami a podmínkami orgánů ochrany přírody a pro zajištění provádění stavebních prací způsobem citlivým k existenci významného přírodního stanoviště a k přítomnosti ohrožených druhů živočichů a rostlin</w:delText>
        </w:r>
      </w:del>
    </w:p>
    <w:p w14:paraId="6EB0DB98" w14:textId="05E75050" w:rsidR="001B29A7" w:rsidRPr="0029692D" w:rsidDel="000E5E35" w:rsidRDefault="001B29A7" w:rsidP="005465AE">
      <w:pPr>
        <w:pStyle w:val="Odstavec1-4i"/>
        <w:rPr>
          <w:del w:id="2194" w:author="Fiala Roman, Ing." w:date="2024-05-21T12:38:00Z"/>
          <w:rPrChange w:id="2195" w:author="Fiala Roman, Ing." w:date="2024-05-29T11:13:00Z">
            <w:rPr>
              <w:del w:id="2196" w:author="Fiala Roman, Ing." w:date="2024-05-21T12:38:00Z"/>
              <w:highlight w:val="green"/>
            </w:rPr>
          </w:rPrChange>
        </w:rPr>
      </w:pPr>
      <w:del w:id="2197" w:author="Fiala Roman, Ing." w:date="2024-05-21T12:38:00Z">
        <w:r w:rsidRPr="0029692D" w:rsidDel="000E5E35">
          <w:rPr>
            <w:rPrChange w:id="2198" w:author="Fiala Roman, Ing." w:date="2024-05-29T11:13:00Z">
              <w:rPr>
                <w:highlight w:val="green"/>
              </w:rPr>
            </w:rPrChange>
          </w:rPr>
          <w:delText>součinnost s TDS a zhotovitelem stavby, průběžný dozor po celou dobu provádění realizace stavby (v návaznosti na dodržování postupů prací a zvolených technologií v souladu se zákony týkajícími se ŽP) a</w:delText>
        </w:r>
        <w:r w:rsidR="002B1BD6" w:rsidRPr="0029692D" w:rsidDel="000E5E35">
          <w:rPr>
            <w:rPrChange w:id="2199" w:author="Fiala Roman, Ing." w:date="2024-05-29T11:13:00Z">
              <w:rPr>
                <w:highlight w:val="green"/>
              </w:rPr>
            </w:rPrChange>
          </w:rPr>
          <w:delText> </w:delText>
        </w:r>
        <w:r w:rsidRPr="0029692D" w:rsidDel="000E5E35">
          <w:rPr>
            <w:rPrChange w:id="2200" w:author="Fiala Roman, Ing." w:date="2024-05-29T11:13:00Z">
              <w:rPr>
                <w:highlight w:val="green"/>
              </w:rPr>
            </w:rPrChange>
          </w:rPr>
          <w:delText>případné konzultace a odborné poradenství při jednáních s orgány státní správy, samosprávy či veřejností</w:delText>
        </w:r>
      </w:del>
    </w:p>
    <w:p w14:paraId="11E54351" w14:textId="17664F9D" w:rsidR="001B29A7" w:rsidRPr="0029692D" w:rsidDel="000E5E35" w:rsidRDefault="001B29A7" w:rsidP="005465AE">
      <w:pPr>
        <w:pStyle w:val="Odstavec1-4i"/>
        <w:rPr>
          <w:del w:id="2201" w:author="Fiala Roman, Ing." w:date="2024-05-21T12:38:00Z"/>
          <w:rPrChange w:id="2202" w:author="Fiala Roman, Ing." w:date="2024-05-29T11:13:00Z">
            <w:rPr>
              <w:del w:id="2203" w:author="Fiala Roman, Ing." w:date="2024-05-21T12:38:00Z"/>
              <w:highlight w:val="green"/>
            </w:rPr>
          </w:rPrChange>
        </w:rPr>
      </w:pPr>
      <w:del w:id="2204" w:author="Fiala Roman, Ing." w:date="2024-05-21T12:38:00Z">
        <w:r w:rsidRPr="0029692D" w:rsidDel="000E5E35">
          <w:rPr>
            <w:rPrChange w:id="2205" w:author="Fiala Roman, Ing." w:date="2024-05-29T11:13:00Z">
              <w:rPr>
                <w:highlight w:val="green"/>
              </w:rPr>
            </w:rPrChange>
          </w:rPr>
          <w:delText>neprodleně, v předstihu a prokazatelně upozornit TDS a zhotovitele stavby, že realizované dílo je prováděno odchylně od stanovených podmínek, v rozporu se zákony týkající se životního prostředí (veškeré kontroly, činnosti jsou formou zápisu zaznamenány do stavebního deníku)</w:delText>
        </w:r>
      </w:del>
    </w:p>
    <w:p w14:paraId="23543FE3" w14:textId="4154A70D" w:rsidR="001B29A7" w:rsidRPr="0029692D" w:rsidDel="000E5E35" w:rsidRDefault="001B29A7" w:rsidP="005465AE">
      <w:pPr>
        <w:pStyle w:val="Odstavec1-4i"/>
        <w:rPr>
          <w:del w:id="2206" w:author="Fiala Roman, Ing." w:date="2024-05-21T12:38:00Z"/>
          <w:rPrChange w:id="2207" w:author="Fiala Roman, Ing." w:date="2024-05-29T11:13:00Z">
            <w:rPr>
              <w:del w:id="2208" w:author="Fiala Roman, Ing." w:date="2024-05-21T12:38:00Z"/>
              <w:highlight w:val="green"/>
            </w:rPr>
          </w:rPrChange>
        </w:rPr>
      </w:pPr>
      <w:del w:id="2209" w:author="Fiala Roman, Ing." w:date="2024-05-21T12:38:00Z">
        <w:r w:rsidRPr="0029692D" w:rsidDel="000E5E35">
          <w:rPr>
            <w:rPrChange w:id="2210" w:author="Fiala Roman, Ing." w:date="2024-05-29T11:13:00Z">
              <w:rPr>
                <w:highlight w:val="green"/>
              </w:rPr>
            </w:rPrChange>
          </w:rPr>
          <w:delText xml:space="preserve">úvodní zhodnocení před započetím realizace prací s písemným výstupem pro TDS a zhotovitele stavby, provedení pochůzky </w:delText>
        </w:r>
        <w:r w:rsidRPr="0029692D" w:rsidDel="000E5E35">
          <w:rPr>
            <w:rPrChange w:id="2211" w:author="Fiala Roman, Ing." w:date="2024-05-29T11:13:00Z">
              <w:rPr>
                <w:highlight w:val="green"/>
              </w:rPr>
            </w:rPrChange>
          </w:rPr>
          <w:lastRenderedPageBreak/>
          <w:delText>a</w:delText>
        </w:r>
        <w:r w:rsidR="002B1BD6" w:rsidRPr="0029692D" w:rsidDel="000E5E35">
          <w:rPr>
            <w:rPrChange w:id="2212" w:author="Fiala Roman, Ing." w:date="2024-05-29T11:13:00Z">
              <w:rPr>
                <w:highlight w:val="green"/>
              </w:rPr>
            </w:rPrChange>
          </w:rPr>
          <w:delText> </w:delText>
        </w:r>
        <w:r w:rsidRPr="0029692D" w:rsidDel="000E5E35">
          <w:rPr>
            <w:rPrChange w:id="2213" w:author="Fiala Roman, Ing." w:date="2024-05-29T11:13:00Z">
              <w:rPr>
                <w:highlight w:val="green"/>
              </w:rPr>
            </w:rPrChange>
          </w:rPr>
          <w:delText>průzkumu výskytu, včetně případného odborného odchytu a transferu chráněných druhů na náhradní stanoviště/vymezení migračního prostoru před zahájením prací a při významných technických zásazích, které by mohly mít vliv na životní prostředí</w:delText>
        </w:r>
      </w:del>
    </w:p>
    <w:p w14:paraId="7223A98D" w14:textId="0279046C" w:rsidR="001B29A7" w:rsidRPr="0029692D" w:rsidDel="000E5E35" w:rsidRDefault="001B29A7" w:rsidP="005465AE">
      <w:pPr>
        <w:pStyle w:val="Odstavec1-4i"/>
        <w:rPr>
          <w:del w:id="2214" w:author="Fiala Roman, Ing." w:date="2024-05-21T12:38:00Z"/>
          <w:rPrChange w:id="2215" w:author="Fiala Roman, Ing." w:date="2024-05-29T11:13:00Z">
            <w:rPr>
              <w:del w:id="2216" w:author="Fiala Roman, Ing." w:date="2024-05-21T12:38:00Z"/>
              <w:highlight w:val="green"/>
            </w:rPr>
          </w:rPrChange>
        </w:rPr>
      </w:pPr>
      <w:del w:id="2217" w:author="Fiala Roman, Ing." w:date="2024-05-21T12:38:00Z">
        <w:r w:rsidRPr="0029692D" w:rsidDel="000E5E35">
          <w:rPr>
            <w:rPrChange w:id="2218" w:author="Fiala Roman, Ing." w:date="2024-05-29T11:13:00Z">
              <w:rPr>
                <w:highlight w:val="green"/>
              </w:rPr>
            </w:rPrChange>
          </w:rPr>
          <w:delText xml:space="preserve">účinná spolupráce a přítomnost na vyžádání při kontrole realizace stavebních prací (včetně účasti na kontrolních dnech stavby či výrobních poradách) </w:delText>
        </w:r>
      </w:del>
    </w:p>
    <w:p w14:paraId="5D2C6801" w14:textId="059739DC" w:rsidR="001B29A7" w:rsidRPr="0029692D" w:rsidDel="000E5E35" w:rsidRDefault="001B29A7" w:rsidP="005465AE">
      <w:pPr>
        <w:pStyle w:val="Odstavec1-4i"/>
        <w:rPr>
          <w:del w:id="2219" w:author="Fiala Roman, Ing." w:date="2024-05-21T12:38:00Z"/>
          <w:rPrChange w:id="2220" w:author="Fiala Roman, Ing." w:date="2024-05-29T11:13:00Z">
            <w:rPr>
              <w:del w:id="2221" w:author="Fiala Roman, Ing." w:date="2024-05-21T12:38:00Z"/>
              <w:highlight w:val="green"/>
            </w:rPr>
          </w:rPrChange>
        </w:rPr>
      </w:pPr>
      <w:del w:id="2222" w:author="Fiala Roman, Ing." w:date="2024-05-21T12:38:00Z">
        <w:r w:rsidRPr="0029692D" w:rsidDel="000E5E35">
          <w:rPr>
            <w:rPrChange w:id="2223" w:author="Fiala Roman, Ing." w:date="2024-05-29T11:13:00Z">
              <w:rPr>
                <w:highlight w:val="green"/>
              </w:rPr>
            </w:rPrChange>
          </w:rPr>
          <w:delText xml:space="preserve">informování TDS a zhotovitele stavby o činnosti ekologicko-biologického dozoru v lokalitě – pravidelné dílčí měsíční zprávy/posudky, pravidelný monitoring </w:delText>
        </w:r>
      </w:del>
    </w:p>
    <w:p w14:paraId="6ADE0886" w14:textId="49467150" w:rsidR="00AD29D4" w:rsidRPr="0029692D" w:rsidDel="000E5E35" w:rsidRDefault="001B29A7" w:rsidP="00AD29D4">
      <w:pPr>
        <w:pStyle w:val="Odstavec1-4i"/>
        <w:rPr>
          <w:del w:id="2224" w:author="Fiala Roman, Ing." w:date="2024-05-21T12:38:00Z"/>
          <w:rPrChange w:id="2225" w:author="Fiala Roman, Ing." w:date="2024-05-29T11:13:00Z">
            <w:rPr>
              <w:del w:id="2226" w:author="Fiala Roman, Ing." w:date="2024-05-21T12:38:00Z"/>
              <w:highlight w:val="green"/>
            </w:rPr>
          </w:rPrChange>
        </w:rPr>
      </w:pPr>
      <w:del w:id="2227" w:author="Fiala Roman, Ing." w:date="2024-05-21T12:38:00Z">
        <w:r w:rsidRPr="0029692D" w:rsidDel="000E5E35">
          <w:rPr>
            <w:rPrChange w:id="2228" w:author="Fiala Roman, Ing." w:date="2024-05-29T11:13:00Z">
              <w:rPr>
                <w:highlight w:val="green"/>
              </w:rPr>
            </w:rPrChange>
          </w:rPr>
          <w:delText>závěrečné vyhodnocení ekologicko-biologického dozoru po ukončení realizace stavebních prací ve formě písemné hodnotící závěrečné zprávy včetně písemné zprávy pro orgán ochrany přírody (v termínu do 30 dnů po ukončení realizace stavebních prací).</w:delText>
        </w:r>
        <w:bookmarkEnd w:id="2191"/>
      </w:del>
    </w:p>
    <w:p w14:paraId="40C2401C" w14:textId="5CD43048" w:rsidR="00AD29D4" w:rsidRPr="0029692D" w:rsidDel="000E5E35" w:rsidRDefault="00AD29D4" w:rsidP="00472120">
      <w:pPr>
        <w:pStyle w:val="ZTPinfo-text-odr"/>
        <w:rPr>
          <w:del w:id="2229" w:author="Fiala Roman, Ing." w:date="2024-05-21T12:38:00Z"/>
          <w:color w:val="auto"/>
          <w:rPrChange w:id="2230" w:author="Fiala Roman, Ing." w:date="2024-05-29T11:13:00Z">
            <w:rPr>
              <w:del w:id="2231" w:author="Fiala Roman, Ing." w:date="2024-05-21T12:38:00Z"/>
            </w:rPr>
          </w:rPrChange>
        </w:rPr>
      </w:pPr>
      <w:del w:id="2232" w:author="Fiala Roman, Ing." w:date="2024-05-21T12:38:00Z">
        <w:r w:rsidRPr="0029692D" w:rsidDel="000E5E35">
          <w:rPr>
            <w:color w:val="auto"/>
            <w:rPrChange w:id="2233" w:author="Fiala Roman, Ing." w:date="2024-05-29T11:13:00Z">
              <w:rPr/>
            </w:rPrChange>
          </w:rPr>
          <w:delText>Následující dva odstavce se uvedou v případě, že bude v rámci realizace dané stavby prováděná činnost údržby a kácení stromoví</w:delText>
        </w:r>
      </w:del>
    </w:p>
    <w:p w14:paraId="0CAF8AE3" w14:textId="4EA61393" w:rsidR="00AD29D4" w:rsidRPr="0029692D" w:rsidDel="000E5E35" w:rsidRDefault="00AD29D4" w:rsidP="00AD29D4">
      <w:pPr>
        <w:pStyle w:val="Text2-2"/>
        <w:rPr>
          <w:del w:id="2234" w:author="Fiala Roman, Ing." w:date="2024-05-21T12:38:00Z"/>
          <w:rPrChange w:id="2235" w:author="Fiala Roman, Ing." w:date="2024-05-29T11:13:00Z">
            <w:rPr>
              <w:del w:id="2236" w:author="Fiala Roman, Ing." w:date="2024-05-21T12:38:00Z"/>
              <w:highlight w:val="green"/>
            </w:rPr>
          </w:rPrChange>
        </w:rPr>
      </w:pPr>
      <w:del w:id="2237" w:author="Fiala Roman, Ing." w:date="2024-05-21T12:38:00Z">
        <w:r w:rsidRPr="0029692D" w:rsidDel="000E5E35">
          <w:rPr>
            <w:rPrChange w:id="2238" w:author="Fiala Roman, Ing." w:date="2024-05-29T11:13:00Z">
              <w:rPr>
                <w:highlight w:val="green"/>
              </w:rPr>
            </w:rPrChange>
          </w:rPr>
          <w:delText>Zhotovitel se zavazuje dodržet v případě údržby a kácení stromoví, že pálení dřevní hmoty na místě bude jako poslední možnost její likvidace, po vyčerpání všech předchozích možností dle předpisu SŽ Metodický pokyn pro údržbu stromoví článek 20 odst. 5.</w:delText>
        </w:r>
      </w:del>
    </w:p>
    <w:p w14:paraId="1F7EDD9B" w14:textId="5449DCB2" w:rsidR="00AD29D4" w:rsidRPr="0029692D" w:rsidDel="000E5E35" w:rsidRDefault="00AD29D4" w:rsidP="00AD29D4">
      <w:pPr>
        <w:pStyle w:val="Text2-2"/>
        <w:rPr>
          <w:del w:id="2239" w:author="Fiala Roman, Ing." w:date="2024-05-21T12:38:00Z"/>
          <w:rPrChange w:id="2240" w:author="Fiala Roman, Ing." w:date="2024-05-29T11:13:00Z">
            <w:rPr>
              <w:del w:id="2241" w:author="Fiala Roman, Ing." w:date="2024-05-21T12:38:00Z"/>
              <w:highlight w:val="green"/>
            </w:rPr>
          </w:rPrChange>
        </w:rPr>
      </w:pPr>
      <w:del w:id="2242" w:author="Fiala Roman, Ing." w:date="2024-05-21T12:38:00Z">
        <w:r w:rsidRPr="0029692D" w:rsidDel="000E5E35">
          <w:rPr>
            <w:rPrChange w:id="2243" w:author="Fiala Roman, Ing." w:date="2024-05-29T11:13:00Z">
              <w:rPr>
                <w:highlight w:val="green"/>
              </w:rPr>
            </w:rPrChange>
          </w:rPr>
          <w:delText>V případě že k likvidaci dřevní hmoty pálením přesto dojde, je nutno dodržet následující:</w:delText>
        </w:r>
      </w:del>
    </w:p>
    <w:p w14:paraId="1B614C24" w14:textId="31F177B5" w:rsidR="00AD29D4" w:rsidRPr="0029692D" w:rsidDel="000E5E35" w:rsidRDefault="00AD29D4" w:rsidP="00472120">
      <w:pPr>
        <w:pStyle w:val="Odstavec1-4i"/>
        <w:numPr>
          <w:ilvl w:val="4"/>
          <w:numId w:val="37"/>
        </w:numPr>
        <w:rPr>
          <w:del w:id="2244" w:author="Fiala Roman, Ing." w:date="2024-05-21T12:38:00Z"/>
          <w:rStyle w:val="Tun"/>
          <w:b w:val="0"/>
          <w:rPrChange w:id="2245" w:author="Fiala Roman, Ing." w:date="2024-05-29T11:13:00Z">
            <w:rPr>
              <w:del w:id="2246" w:author="Fiala Roman, Ing." w:date="2024-05-21T12:38:00Z"/>
              <w:rStyle w:val="Tun"/>
              <w:b w:val="0"/>
              <w:sz w:val="20"/>
              <w:szCs w:val="20"/>
              <w:highlight w:val="green"/>
            </w:rPr>
          </w:rPrChange>
        </w:rPr>
      </w:pPr>
      <w:bookmarkStart w:id="2247" w:name="_Hlk163465813"/>
      <w:del w:id="2248" w:author="Fiala Roman, Ing." w:date="2024-05-21T12:38:00Z">
        <w:r w:rsidRPr="0029692D" w:rsidDel="000E5E35">
          <w:rPr>
            <w:rStyle w:val="Tun"/>
            <w:b w:val="0"/>
            <w:rPrChange w:id="2249" w:author="Fiala Roman, Ing." w:date="2024-05-29T11:13:00Z">
              <w:rPr>
                <w:rStyle w:val="Tun"/>
                <w:b w:val="0"/>
                <w:highlight w:val="green"/>
              </w:rPr>
            </w:rPrChange>
          </w:rPr>
          <w:delText>při spalování vytěženého dřeva je povoleno zřizovat ohniště zásadně mimo trasy kabelů - o vytyčení kabelových tras je nutno předem požádat příslušného správce,</w:delText>
        </w:r>
      </w:del>
    </w:p>
    <w:p w14:paraId="7EB2B839" w14:textId="178A1C2B" w:rsidR="00AD29D4" w:rsidRPr="0029692D" w:rsidDel="000E5E35" w:rsidRDefault="00AD29D4" w:rsidP="00AD29D4">
      <w:pPr>
        <w:pStyle w:val="Odstavec1-4i"/>
        <w:numPr>
          <w:ilvl w:val="4"/>
          <w:numId w:val="7"/>
        </w:numPr>
        <w:rPr>
          <w:del w:id="2250" w:author="Fiala Roman, Ing." w:date="2024-05-21T12:38:00Z"/>
          <w:rStyle w:val="Tun"/>
          <w:b w:val="0"/>
          <w:rPrChange w:id="2251" w:author="Fiala Roman, Ing." w:date="2024-05-29T11:13:00Z">
            <w:rPr>
              <w:del w:id="2252" w:author="Fiala Roman, Ing." w:date="2024-05-21T12:38:00Z"/>
              <w:rStyle w:val="Tun"/>
              <w:b w:val="0"/>
              <w:sz w:val="20"/>
              <w:szCs w:val="20"/>
              <w:highlight w:val="green"/>
            </w:rPr>
          </w:rPrChange>
        </w:rPr>
      </w:pPr>
      <w:del w:id="2253" w:author="Fiala Roman, Ing." w:date="2024-05-21T12:38:00Z">
        <w:r w:rsidRPr="0029692D" w:rsidDel="000E5E35">
          <w:rPr>
            <w:rStyle w:val="Tun"/>
            <w:b w:val="0"/>
            <w:rPrChange w:id="2254" w:author="Fiala Roman, Ing." w:date="2024-05-29T11:13:00Z">
              <w:rPr>
                <w:rStyle w:val="Tun"/>
                <w:b w:val="0"/>
                <w:highlight w:val="green"/>
              </w:rPr>
            </w:rPrChange>
          </w:rPr>
          <w:delText>s ohledem na možnost blízkosti kabelových tras je tento způsob likvidace dřevní hmoty pálením zakázán do vzdálenosti 15 m od osy krajní koleje,</w:delText>
        </w:r>
      </w:del>
    </w:p>
    <w:p w14:paraId="27EF1CE9" w14:textId="21802480" w:rsidR="00AD29D4" w:rsidRPr="0029692D" w:rsidDel="000E5E35" w:rsidRDefault="00AD29D4" w:rsidP="00472120">
      <w:pPr>
        <w:pStyle w:val="Odstavec1-4i"/>
        <w:numPr>
          <w:ilvl w:val="4"/>
          <w:numId w:val="7"/>
        </w:numPr>
        <w:rPr>
          <w:del w:id="2255" w:author="Fiala Roman, Ing." w:date="2024-05-21T12:38:00Z"/>
          <w:rPrChange w:id="2256" w:author="Fiala Roman, Ing." w:date="2024-05-29T11:13:00Z">
            <w:rPr>
              <w:del w:id="2257" w:author="Fiala Roman, Ing." w:date="2024-05-21T12:38:00Z"/>
              <w:highlight w:val="green"/>
            </w:rPr>
          </w:rPrChange>
        </w:rPr>
      </w:pPr>
      <w:del w:id="2258" w:author="Fiala Roman, Ing." w:date="2024-05-21T12:38:00Z">
        <w:r w:rsidRPr="0029692D" w:rsidDel="000E5E35">
          <w:rPr>
            <w:rStyle w:val="Tun"/>
            <w:b w:val="0"/>
            <w:rPrChange w:id="2259" w:author="Fiala Roman, Ing." w:date="2024-05-29T11:13:00Z">
              <w:rPr>
                <w:rStyle w:val="Tun"/>
                <w:b w:val="0"/>
                <w:highlight w:val="green"/>
              </w:rPr>
            </w:rPrChange>
          </w:rPr>
          <w:delText>při výběru místa a času pro spalování je nutno dodržet povinnosti vyplývajících z příslušné související legislativy zejména Zákon č. 133/1985 Sb., o požární ochraně v platném znění - ustanovení § 17 odst. 3 písm. f), a Vyhlášku místně příslušné obce upravující podmínky pálení na území katastru obce a doplňujícího interního předpisu SŽ R14 – Řád zabezpečení požární ochrany státní organizace Správa železnic - ustanovení čl. 11 bod f) a čl. 17.</w:delText>
        </w:r>
        <w:bookmarkEnd w:id="2247"/>
      </w:del>
    </w:p>
    <w:p w14:paraId="65B281B7" w14:textId="7998F8BC" w:rsidR="001B29A7" w:rsidRPr="0029692D" w:rsidDel="000E5E35" w:rsidRDefault="001B29A7" w:rsidP="001B29A7">
      <w:pPr>
        <w:numPr>
          <w:ilvl w:val="2"/>
          <w:numId w:val="9"/>
        </w:numPr>
        <w:spacing w:after="120" w:line="264" w:lineRule="auto"/>
        <w:jc w:val="both"/>
        <w:rPr>
          <w:del w:id="2260" w:author="Fiala Roman, Ing." w:date="2024-05-21T12:38:00Z"/>
          <w:sz w:val="18"/>
          <w:szCs w:val="18"/>
        </w:rPr>
      </w:pPr>
      <w:del w:id="2261" w:author="Fiala Roman, Ing." w:date="2024-05-21T12:38:00Z">
        <w:r w:rsidRPr="0029692D" w:rsidDel="000E5E35">
          <w:rPr>
            <w:b/>
            <w:sz w:val="18"/>
            <w:szCs w:val="18"/>
          </w:rPr>
          <w:delText>Nakládání s odpady</w:delText>
        </w:r>
      </w:del>
    </w:p>
    <w:p w14:paraId="0C273B4D" w14:textId="07AB80D6" w:rsidR="001B29A7" w:rsidRPr="0029692D" w:rsidDel="000E5E35" w:rsidRDefault="001B29A7" w:rsidP="001B29A7">
      <w:pPr>
        <w:numPr>
          <w:ilvl w:val="3"/>
          <w:numId w:val="9"/>
        </w:numPr>
        <w:spacing w:after="120" w:line="264" w:lineRule="auto"/>
        <w:jc w:val="both"/>
        <w:rPr>
          <w:del w:id="2262" w:author="Fiala Roman, Ing." w:date="2024-05-21T12:38:00Z"/>
          <w:sz w:val="18"/>
          <w:szCs w:val="18"/>
        </w:rPr>
      </w:pPr>
      <w:del w:id="2263" w:author="Fiala Roman, Ing." w:date="2024-05-21T12:38:00Z">
        <w:r w:rsidRPr="0029692D" w:rsidDel="000E5E35">
          <w:rPr>
            <w:sz w:val="18"/>
            <w:szCs w:val="18"/>
          </w:rPr>
          <w:delText xml:space="preserve">Zhotovitel předloží TDS nejméně 60 dní před dokončením Díla </w:delText>
        </w:r>
        <w:r w:rsidRPr="0029692D" w:rsidDel="000E5E35">
          <w:rPr>
            <w:b/>
            <w:sz w:val="18"/>
            <w:szCs w:val="18"/>
          </w:rPr>
          <w:delText>Závěrečnou zprávu odpadového hospodářství stavby dle směrnice SŽ SM096</w:delText>
        </w:r>
        <w:r w:rsidRPr="0029692D" w:rsidDel="000E5E35">
          <w:rPr>
            <w:sz w:val="18"/>
            <w:szCs w:val="18"/>
          </w:rPr>
          <w:delText>, podle závazné osnovy uvedené v příloze B.1 směrnice SŽ SM096, včetně Výkazu o předcházení vzniku odpadu a nakládání s odpady dle Přílohy B.2 směrnice SŽ SM096. TDS zajistí kontrolu Závěrečné zprávy a Výkazu specialistou/garantem na ŽP Objednatele.</w:delText>
        </w:r>
      </w:del>
    </w:p>
    <w:p w14:paraId="581AA913" w14:textId="3FA1E3D6" w:rsidR="001B29A7" w:rsidRPr="0029692D" w:rsidDel="000E5E35" w:rsidRDefault="001B29A7" w:rsidP="001B29A7">
      <w:pPr>
        <w:numPr>
          <w:ilvl w:val="3"/>
          <w:numId w:val="9"/>
        </w:numPr>
        <w:spacing w:after="120" w:line="264" w:lineRule="auto"/>
        <w:jc w:val="both"/>
        <w:rPr>
          <w:del w:id="2264" w:author="Fiala Roman, Ing." w:date="2024-05-21T12:38:00Z"/>
          <w:sz w:val="18"/>
          <w:szCs w:val="18"/>
        </w:rPr>
      </w:pPr>
      <w:del w:id="2265" w:author="Fiala Roman, Ing." w:date="2024-05-21T12:38:00Z">
        <w:r w:rsidRPr="0029692D" w:rsidDel="000E5E35">
          <w:rPr>
            <w:sz w:val="18"/>
            <w:szCs w:val="18"/>
          </w:rPr>
          <w:delText>TDS nesmí potvrdit dokončení díla v Předávacím protokolu/respektive v</w:delText>
        </w:r>
        <w:r w:rsidR="002B1BD6" w:rsidRPr="0029692D" w:rsidDel="000E5E35">
          <w:rPr>
            <w:sz w:val="18"/>
            <w:szCs w:val="18"/>
          </w:rPr>
          <w:delText> </w:delText>
        </w:r>
        <w:r w:rsidRPr="0029692D" w:rsidDel="000E5E35">
          <w:rPr>
            <w:sz w:val="18"/>
            <w:szCs w:val="18"/>
          </w:rPr>
          <w:delText>Potvrzení o splnění smlouvy bez zajištění odevzdání Závěrečné zprávy a</w:delText>
        </w:r>
        <w:r w:rsidR="002B1BD6" w:rsidRPr="0029692D" w:rsidDel="000E5E35">
          <w:rPr>
            <w:sz w:val="18"/>
            <w:szCs w:val="18"/>
          </w:rPr>
          <w:delText> </w:delText>
        </w:r>
        <w:r w:rsidRPr="0029692D" w:rsidDel="000E5E35">
          <w:rPr>
            <w:sz w:val="18"/>
            <w:szCs w:val="18"/>
          </w:rPr>
          <w:delText>Výkazu.</w:delText>
        </w:r>
      </w:del>
    </w:p>
    <w:p w14:paraId="11D52F46" w14:textId="55CAC56B" w:rsidR="001B29A7" w:rsidRPr="0029692D" w:rsidDel="000E5E35" w:rsidRDefault="001B29A7" w:rsidP="001B29A7">
      <w:pPr>
        <w:numPr>
          <w:ilvl w:val="3"/>
          <w:numId w:val="9"/>
        </w:numPr>
        <w:spacing w:after="120" w:line="264" w:lineRule="auto"/>
        <w:jc w:val="both"/>
        <w:rPr>
          <w:del w:id="2266" w:author="Fiala Roman, Ing." w:date="2024-05-21T12:38:00Z"/>
          <w:sz w:val="18"/>
          <w:szCs w:val="18"/>
        </w:rPr>
      </w:pPr>
      <w:del w:id="2267" w:author="Fiala Roman, Ing." w:date="2024-05-21T12:38:00Z">
        <w:r w:rsidRPr="0029692D" w:rsidDel="000E5E35">
          <w:rPr>
            <w:sz w:val="18"/>
            <w:szCs w:val="18"/>
          </w:rPr>
          <w:delTex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delText>
        </w:r>
        <w:r w:rsidRPr="0029692D" w:rsidDel="000E5E35">
          <w:rPr>
            <w:b/>
            <w:sz w:val="18"/>
            <w:szCs w:val="18"/>
          </w:rPr>
          <w:delText>Metodického návodu Správy železnic k</w:delText>
        </w:r>
        <w:r w:rsidR="002B1BD6" w:rsidRPr="0029692D" w:rsidDel="000E5E35">
          <w:rPr>
            <w:b/>
            <w:sz w:val="18"/>
            <w:szCs w:val="18"/>
          </w:rPr>
          <w:delText> </w:delText>
        </w:r>
        <w:r w:rsidRPr="0029692D" w:rsidDel="000E5E35">
          <w:rPr>
            <w:b/>
            <w:sz w:val="18"/>
            <w:szCs w:val="18"/>
          </w:rPr>
          <w:delText xml:space="preserve">problematice vzorkování stavebních a demoličních odpadů </w:delText>
        </w:r>
        <w:r w:rsidRPr="0029692D" w:rsidDel="000E5E35">
          <w:rPr>
            <w:b/>
            <w:sz w:val="18"/>
            <w:szCs w:val="18"/>
          </w:rPr>
          <w:lastRenderedPageBreak/>
          <w:delText>v rámci přípravy a realizace staveb</w:delText>
        </w:r>
        <w:r w:rsidRPr="0029692D" w:rsidDel="000E5E35">
          <w:rPr>
            <w:sz w:val="18"/>
            <w:szCs w:val="18"/>
          </w:rPr>
          <w:delText>, který je přílohou B.3 směrnice SŽ SM096 Směrnice pro nakládání s</w:delText>
        </w:r>
        <w:r w:rsidR="00E1321E" w:rsidRPr="0029692D" w:rsidDel="000E5E35">
          <w:rPr>
            <w:sz w:val="18"/>
            <w:szCs w:val="18"/>
          </w:rPr>
          <w:delText> </w:delText>
        </w:r>
        <w:r w:rsidRPr="0029692D" w:rsidDel="000E5E35">
          <w:rPr>
            <w:sz w:val="18"/>
            <w:szCs w:val="18"/>
          </w:rPr>
          <w:delText>odpady</w:delText>
        </w:r>
        <w:r w:rsidR="00E1321E" w:rsidRPr="0029692D" w:rsidDel="000E5E35">
          <w:rPr>
            <w:sz w:val="18"/>
            <w:szCs w:val="18"/>
          </w:rPr>
          <w:delText>.</w:delText>
        </w:r>
      </w:del>
    </w:p>
    <w:p w14:paraId="3A833D16" w14:textId="47DAEA2B" w:rsidR="001B29A7" w:rsidRPr="0029692D" w:rsidDel="000E5E35" w:rsidRDefault="001B29A7" w:rsidP="001B29A7">
      <w:pPr>
        <w:spacing w:after="120" w:line="264" w:lineRule="auto"/>
        <w:ind w:left="737"/>
        <w:jc w:val="both"/>
        <w:rPr>
          <w:del w:id="2268" w:author="Fiala Roman, Ing." w:date="2024-05-21T12:38:00Z"/>
          <w:i/>
          <w:rPrChange w:id="2269" w:author="Fiala Roman, Ing." w:date="2024-05-29T11:13:00Z">
            <w:rPr>
              <w:del w:id="2270" w:author="Fiala Roman, Ing." w:date="2024-05-21T12:38:00Z"/>
              <w:i/>
              <w:color w:val="00A1E0"/>
            </w:rPr>
          </w:rPrChange>
        </w:rPr>
      </w:pPr>
      <w:bookmarkStart w:id="2271" w:name="_Hlk151657497"/>
      <w:bookmarkStart w:id="2272" w:name="_Hlk155710175"/>
      <w:del w:id="2273" w:author="Fiala Roman, Ing." w:date="2024-05-21T12:38:00Z">
        <w:r w:rsidRPr="0029692D" w:rsidDel="000E5E35">
          <w:rPr>
            <w:i/>
            <w:sz w:val="18"/>
            <w:szCs w:val="18"/>
            <w:rPrChange w:id="2274" w:author="Fiala Roman, Ing." w:date="2024-05-29T11:13:00Z">
              <w:rPr>
                <w:i/>
                <w:color w:val="00A1E0"/>
                <w:sz w:val="18"/>
                <w:szCs w:val="18"/>
              </w:rPr>
            </w:rPrChange>
          </w:rPr>
          <w:delText xml:space="preserve">Následující dva odstavce se použijí v případě výskytu azbestu v demolovaných a opravovaných objektech: </w:delText>
        </w:r>
        <w:bookmarkEnd w:id="2271"/>
        <w:bookmarkEnd w:id="2272"/>
      </w:del>
    </w:p>
    <w:p w14:paraId="57CB58B8" w14:textId="60AFDDC3" w:rsidR="001B29A7" w:rsidRPr="0029692D" w:rsidDel="000E5E35" w:rsidRDefault="001B29A7" w:rsidP="001B29A7">
      <w:pPr>
        <w:numPr>
          <w:ilvl w:val="3"/>
          <w:numId w:val="9"/>
        </w:numPr>
        <w:spacing w:after="120" w:line="264" w:lineRule="auto"/>
        <w:jc w:val="both"/>
        <w:rPr>
          <w:del w:id="2275" w:author="Fiala Roman, Ing." w:date="2024-05-21T12:38:00Z"/>
          <w:sz w:val="18"/>
          <w:szCs w:val="18"/>
          <w:rPrChange w:id="2276" w:author="Fiala Roman, Ing." w:date="2024-05-29T11:13:00Z">
            <w:rPr>
              <w:del w:id="2277" w:author="Fiala Roman, Ing." w:date="2024-05-21T12:38:00Z"/>
              <w:sz w:val="18"/>
              <w:szCs w:val="18"/>
              <w:highlight w:val="green"/>
            </w:rPr>
          </w:rPrChange>
        </w:rPr>
      </w:pPr>
      <w:bookmarkStart w:id="2278" w:name="_Hlk151657608"/>
      <w:del w:id="2279" w:author="Fiala Roman, Ing." w:date="2024-05-21T12:38:00Z">
        <w:r w:rsidRPr="0029692D" w:rsidDel="000E5E35">
          <w:rPr>
            <w:sz w:val="18"/>
            <w:szCs w:val="18"/>
            <w:rPrChange w:id="2280" w:author="Fiala Roman, Ing." w:date="2024-05-29T11:13:00Z">
              <w:rPr>
                <w:sz w:val="18"/>
                <w:szCs w:val="18"/>
                <w:highlight w:val="green"/>
              </w:rPr>
            </w:rPrChange>
          </w:rPr>
          <w:delText xml:space="preserve">Vzhledem k výskytu azbestu v rámci demolovaných a opravovaných objektů je Zhotovitel povinen </w:delText>
        </w:r>
        <w:r w:rsidRPr="0029692D" w:rsidDel="000E5E35">
          <w:rPr>
            <w:b/>
            <w:sz w:val="18"/>
            <w:szCs w:val="18"/>
            <w:rPrChange w:id="2281" w:author="Fiala Roman, Ing." w:date="2024-05-29T11:13:00Z">
              <w:rPr>
                <w:b/>
                <w:sz w:val="18"/>
                <w:szCs w:val="18"/>
                <w:highlight w:val="green"/>
              </w:rPr>
            </w:rPrChange>
          </w:rPr>
          <w:delText xml:space="preserve">ohlásit příslušnému orgánu ochrany veřejného zdraví </w:delText>
        </w:r>
        <w:r w:rsidRPr="0029692D" w:rsidDel="000E5E35">
          <w:rPr>
            <w:sz w:val="18"/>
            <w:szCs w:val="18"/>
            <w:rPrChange w:id="2282" w:author="Fiala Roman, Ing." w:date="2024-05-29T11:13:00Z">
              <w:rPr>
                <w:sz w:val="18"/>
                <w:szCs w:val="18"/>
                <w:highlight w:val="green"/>
              </w:rPr>
            </w:rPrChange>
          </w:rPr>
          <w:delText xml:space="preserve">takové práce, při nichž jsou nebo mohou být </w:delText>
        </w:r>
        <w:r w:rsidRPr="0029692D" w:rsidDel="000E5E35">
          <w:rPr>
            <w:b/>
            <w:sz w:val="18"/>
            <w:szCs w:val="18"/>
            <w:rPrChange w:id="2283" w:author="Fiala Roman, Ing." w:date="2024-05-29T11:13:00Z">
              <w:rPr>
                <w:b/>
                <w:sz w:val="18"/>
                <w:szCs w:val="18"/>
                <w:highlight w:val="green"/>
              </w:rPr>
            </w:rPrChange>
          </w:rPr>
          <w:delText>zaměstnanci exponováni</w:delText>
        </w:r>
        <w:r w:rsidRPr="0029692D" w:rsidDel="000E5E35">
          <w:rPr>
            <w:sz w:val="18"/>
            <w:szCs w:val="18"/>
            <w:rPrChange w:id="2284" w:author="Fiala Roman, Ing." w:date="2024-05-29T11:13:00Z">
              <w:rPr>
                <w:sz w:val="18"/>
                <w:szCs w:val="18"/>
                <w:highlight w:val="green"/>
              </w:rPr>
            </w:rPrChange>
          </w:rPr>
          <w:delText xml:space="preserve"> </w:delText>
        </w:r>
        <w:r w:rsidRPr="0029692D" w:rsidDel="000E5E35">
          <w:rPr>
            <w:b/>
            <w:sz w:val="18"/>
            <w:szCs w:val="18"/>
            <w:rPrChange w:id="2285" w:author="Fiala Roman, Ing." w:date="2024-05-29T11:13:00Z">
              <w:rPr>
                <w:b/>
                <w:sz w:val="18"/>
                <w:szCs w:val="18"/>
                <w:highlight w:val="green"/>
              </w:rPr>
            </w:rPrChange>
          </w:rPr>
          <w:delText>škodlivým účinkům azbestu</w:delText>
        </w:r>
        <w:r w:rsidRPr="0029692D" w:rsidDel="000E5E35">
          <w:rPr>
            <w:sz w:val="18"/>
            <w:szCs w:val="18"/>
            <w:rPrChange w:id="2286" w:author="Fiala Roman, Ing." w:date="2024-05-29T11:13:00Z">
              <w:rPr>
                <w:sz w:val="18"/>
                <w:szCs w:val="18"/>
                <w:highlight w:val="green"/>
              </w:rPr>
            </w:rPrChange>
          </w:rPr>
          <w:delText xml:space="preserve">.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w:delText>
        </w:r>
        <w:r w:rsidRPr="0029692D" w:rsidDel="000E5E35">
          <w:rPr>
            <w:b/>
            <w:sz w:val="18"/>
            <w:szCs w:val="18"/>
            <w:rPrChange w:id="2287" w:author="Fiala Roman, Ing." w:date="2024-05-29T11:13:00Z">
              <w:rPr>
                <w:b/>
                <w:sz w:val="18"/>
                <w:szCs w:val="18"/>
                <w:highlight w:val="green"/>
              </w:rPr>
            </w:rPrChange>
          </w:rPr>
          <w:delText>Povinnost ohlásit práce s expozicí azbestu Zhotovitel nemá, jde-li o práci s ojedinělou a krátkodobou expozici azbestu ve smyslu vyhlášky č. 394/2006 Sb.</w:delText>
        </w:r>
        <w:r w:rsidRPr="0029692D" w:rsidDel="000E5E35">
          <w:rPr>
            <w:i/>
            <w:sz w:val="18"/>
            <w:szCs w:val="18"/>
            <w:rPrChange w:id="2288" w:author="Fiala Roman, Ing." w:date="2024-05-29T11:13:00Z">
              <w:rPr>
                <w:i/>
                <w:sz w:val="18"/>
                <w:szCs w:val="18"/>
                <w:highlight w:val="green"/>
              </w:rPr>
            </w:rPrChange>
          </w:rPr>
          <w:delText xml:space="preserve"> </w:delText>
        </w:r>
        <w:r w:rsidRPr="0029692D" w:rsidDel="000E5E35">
          <w:rPr>
            <w:sz w:val="18"/>
            <w:szCs w:val="18"/>
            <w:rPrChange w:id="2289" w:author="Fiala Roman, Ing." w:date="2024-05-29T11:13:00Z">
              <w:rPr>
                <w:sz w:val="18"/>
                <w:szCs w:val="18"/>
                <w:highlight w:val="green"/>
              </w:rPr>
            </w:rPrChange>
          </w:rPr>
          <w:delText>O těchto skutečnostech bude Zhotovitel informovat TDS a specialistu/garanta na ŽP Objednatele v náležitém předstihu.</w:delText>
        </w:r>
        <w:r w:rsidRPr="0029692D" w:rsidDel="000E5E35">
          <w:rPr>
            <w:i/>
            <w:sz w:val="18"/>
            <w:szCs w:val="18"/>
            <w:rPrChange w:id="2290" w:author="Fiala Roman, Ing." w:date="2024-05-29T11:13:00Z">
              <w:rPr>
                <w:i/>
                <w:sz w:val="18"/>
                <w:szCs w:val="18"/>
                <w:highlight w:val="green"/>
              </w:rPr>
            </w:rPrChange>
          </w:rPr>
          <w:delText xml:space="preserve"> </w:delText>
        </w:r>
        <w:r w:rsidRPr="0029692D" w:rsidDel="000E5E35">
          <w:rPr>
            <w:b/>
            <w:sz w:val="18"/>
            <w:szCs w:val="18"/>
            <w:rPrChange w:id="2291" w:author="Fiala Roman, Ing." w:date="2024-05-29T11:13:00Z">
              <w:rPr>
                <w:b/>
                <w:sz w:val="18"/>
                <w:szCs w:val="18"/>
                <w:highlight w:val="green"/>
              </w:rPr>
            </w:rPrChange>
          </w:rPr>
          <w:delText>Práce musí současně probíhat v souladu s Metodickým návodem pro řízení vzniku odpadů s obsahem azbestu při provádění a odstraňování staveb a pro nakládání s nimi (MŽP, leden 2018).</w:delText>
        </w:r>
        <w:bookmarkEnd w:id="2278"/>
      </w:del>
    </w:p>
    <w:p w14:paraId="2F1781FB" w14:textId="5B987623" w:rsidR="001B29A7" w:rsidRPr="0029692D" w:rsidDel="000E5E35" w:rsidRDefault="001B29A7" w:rsidP="001B29A7">
      <w:pPr>
        <w:numPr>
          <w:ilvl w:val="3"/>
          <w:numId w:val="6"/>
        </w:numPr>
        <w:spacing w:after="120" w:line="264" w:lineRule="auto"/>
        <w:jc w:val="both"/>
        <w:rPr>
          <w:del w:id="2292" w:author="Fiala Roman, Ing." w:date="2024-05-21T12:38:00Z"/>
          <w:sz w:val="18"/>
          <w:szCs w:val="18"/>
          <w:rPrChange w:id="2293" w:author="Fiala Roman, Ing." w:date="2024-05-29T11:13:00Z">
            <w:rPr>
              <w:del w:id="2294" w:author="Fiala Roman, Ing." w:date="2024-05-21T12:38:00Z"/>
              <w:sz w:val="18"/>
              <w:szCs w:val="18"/>
              <w:highlight w:val="green"/>
            </w:rPr>
          </w:rPrChange>
        </w:rPr>
      </w:pPr>
      <w:del w:id="2295" w:author="Fiala Roman, Ing." w:date="2024-05-21T12:38:00Z">
        <w:r w:rsidRPr="0029692D" w:rsidDel="000E5E35">
          <w:rPr>
            <w:sz w:val="18"/>
            <w:szCs w:val="18"/>
            <w:rPrChange w:id="2296" w:author="Fiala Roman, Ing." w:date="2024-05-29T11:13:00Z">
              <w:rPr>
                <w:sz w:val="18"/>
                <w:szCs w:val="18"/>
                <w:highlight w:val="green"/>
              </w:rPr>
            </w:rPrChange>
          </w:rPr>
          <w:delText xml:space="preserve">Objednatel realizuje průzkum přítomnosti azbestových materiálů ve vybraných objektech s předpokládanými stavebními zásahy, označených jako tzv. základní objekty a dále v případě objektů situovaných v jejich blízkosti, označených jako tzv. přidružené objekty. Zatímco v případě základních objektů je prováděn komplexní průzkum vč. laboratorních analýz odebraných vzorků, u objektů přidružených dochází zpravidla pouze k vizuální prohlídce. Výstupem jsou podrobné </w:delText>
        </w:r>
        <w:r w:rsidRPr="0029692D" w:rsidDel="000E5E35">
          <w:rPr>
            <w:b/>
            <w:sz w:val="18"/>
            <w:szCs w:val="18"/>
            <w:rPrChange w:id="2297" w:author="Fiala Roman, Ing." w:date="2024-05-29T11:13:00Z">
              <w:rPr>
                <w:b/>
                <w:sz w:val="18"/>
                <w:szCs w:val="18"/>
                <w:highlight w:val="green"/>
              </w:rPr>
            </w:rPrChange>
          </w:rPr>
          <w:delText>Inspekční zprávy</w:delText>
        </w:r>
        <w:r w:rsidRPr="0029692D" w:rsidDel="000E5E35">
          <w:rPr>
            <w:sz w:val="18"/>
            <w:szCs w:val="18"/>
            <w:rPrChange w:id="2298" w:author="Fiala Roman, Ing." w:date="2024-05-29T11:13:00Z">
              <w:rPr>
                <w:sz w:val="18"/>
                <w:szCs w:val="18"/>
                <w:highlight w:val="green"/>
              </w:rPr>
            </w:rPrChange>
          </w:rPr>
          <w:delText xml:space="preserve"> zjištění výskytu azbestu a dále souhrnný </w:delText>
        </w:r>
        <w:r w:rsidRPr="0029692D" w:rsidDel="000E5E35">
          <w:rPr>
            <w:b/>
            <w:sz w:val="18"/>
            <w:szCs w:val="18"/>
            <w:rPrChange w:id="2299" w:author="Fiala Roman, Ing." w:date="2024-05-29T11:13:00Z">
              <w:rPr>
                <w:b/>
                <w:sz w:val="18"/>
                <w:szCs w:val="18"/>
                <w:highlight w:val="green"/>
              </w:rPr>
            </w:rPrChange>
          </w:rPr>
          <w:delText>Registr</w:delText>
        </w:r>
        <w:r w:rsidRPr="0029692D" w:rsidDel="000E5E35">
          <w:rPr>
            <w:sz w:val="18"/>
            <w:szCs w:val="18"/>
            <w:rPrChange w:id="2300" w:author="Fiala Roman, Ing." w:date="2024-05-29T11:13:00Z">
              <w:rPr>
                <w:sz w:val="18"/>
                <w:szCs w:val="18"/>
                <w:highlight w:val="green"/>
              </w:rPr>
            </w:rPrChange>
          </w:rPr>
          <w:delTex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provozuschopnosti, oddělení ŽP.</w:delText>
        </w:r>
      </w:del>
    </w:p>
    <w:p w14:paraId="33E24CAE" w14:textId="42DB7033" w:rsidR="001B29A7" w:rsidRPr="0029692D" w:rsidDel="000E5E35" w:rsidRDefault="001B29A7" w:rsidP="00472120">
      <w:pPr>
        <w:pStyle w:val="ZTPinfo-text-odr"/>
        <w:rPr>
          <w:del w:id="2301" w:author="Fiala Roman, Ing." w:date="2024-05-21T12:38:00Z"/>
          <w:b/>
          <w:i w:val="0"/>
          <w:color w:val="auto"/>
          <w:rPrChange w:id="2302" w:author="Fiala Roman, Ing." w:date="2024-05-29T11:13:00Z">
            <w:rPr>
              <w:del w:id="2303" w:author="Fiala Roman, Ing." w:date="2024-05-21T12:38:00Z"/>
              <w:b/>
              <w:i w:val="0"/>
            </w:rPr>
          </w:rPrChange>
        </w:rPr>
      </w:pPr>
      <w:del w:id="2304" w:author="Fiala Roman, Ing." w:date="2024-05-21T12:38:00Z">
        <w:r w:rsidRPr="0029692D" w:rsidDel="000E5E35">
          <w:rPr>
            <w:b/>
            <w:color w:val="auto"/>
            <w:rPrChange w:id="2305" w:author="Fiala Roman, Ing." w:date="2024-05-29T11:13:00Z">
              <w:rPr>
                <w:b/>
              </w:rPr>
            </w:rPrChange>
          </w:rPr>
          <w:delText xml:space="preserve">Následující odstavec se použije vždy </w:delText>
        </w:r>
      </w:del>
    </w:p>
    <w:p w14:paraId="0BA48887" w14:textId="174CBB14" w:rsidR="001B29A7" w:rsidRPr="0029692D" w:rsidDel="000E5E35" w:rsidRDefault="001B29A7" w:rsidP="001B29A7">
      <w:pPr>
        <w:numPr>
          <w:ilvl w:val="3"/>
          <w:numId w:val="9"/>
        </w:numPr>
        <w:spacing w:after="120" w:line="264" w:lineRule="auto"/>
        <w:jc w:val="both"/>
        <w:rPr>
          <w:del w:id="2306" w:author="Fiala Roman, Ing." w:date="2024-05-21T12:38:00Z"/>
          <w:sz w:val="18"/>
          <w:szCs w:val="18"/>
        </w:rPr>
      </w:pPr>
      <w:bookmarkStart w:id="2307" w:name="_Hlk151657984"/>
      <w:del w:id="2308" w:author="Fiala Roman, Ing." w:date="2024-05-21T12:38:00Z">
        <w:r w:rsidRPr="0029692D" w:rsidDel="000E5E35">
          <w:rPr>
            <w:b/>
            <w:sz w:val="18"/>
            <w:szCs w:val="18"/>
          </w:rPr>
          <w:delText>Zhotovitel bude stavební a demoliční odpad (skupina katalogu odpadů č. 17) v co největší možné míře recyklovat.</w:delText>
        </w:r>
        <w:r w:rsidRPr="0029692D" w:rsidDel="000E5E35">
          <w:rPr>
            <w:sz w:val="18"/>
            <w:szCs w:val="18"/>
          </w:rPr>
          <w:delTex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delText>
        </w:r>
        <w:bookmarkEnd w:id="2307"/>
      </w:del>
    </w:p>
    <w:p w14:paraId="42166A4D" w14:textId="75B1AB67" w:rsidR="001B29A7" w:rsidRPr="0029692D" w:rsidDel="000E5E35" w:rsidRDefault="001B29A7" w:rsidP="001B29A7">
      <w:pPr>
        <w:spacing w:after="120" w:line="264" w:lineRule="auto"/>
        <w:ind w:left="737"/>
        <w:jc w:val="both"/>
        <w:rPr>
          <w:del w:id="2309" w:author="Fiala Roman, Ing." w:date="2024-05-21T12:38:00Z"/>
          <w:i/>
          <w:sz w:val="18"/>
          <w:szCs w:val="18"/>
          <w:rPrChange w:id="2310" w:author="Fiala Roman, Ing." w:date="2024-05-29T11:13:00Z">
            <w:rPr>
              <w:del w:id="2311" w:author="Fiala Roman, Ing." w:date="2024-05-21T12:38:00Z"/>
              <w:i/>
              <w:color w:val="00A1E0"/>
              <w:sz w:val="18"/>
              <w:szCs w:val="18"/>
            </w:rPr>
          </w:rPrChange>
        </w:rPr>
      </w:pPr>
      <w:del w:id="2312" w:author="Fiala Roman, Ing." w:date="2024-05-21T12:38:00Z">
        <w:r w:rsidRPr="0029692D" w:rsidDel="000E5E35">
          <w:rPr>
            <w:i/>
            <w:sz w:val="18"/>
            <w:szCs w:val="18"/>
            <w:rPrChange w:id="2313" w:author="Fiala Roman, Ing." w:date="2024-05-29T11:13:00Z">
              <w:rPr>
                <w:i/>
                <w:color w:val="00A1E0"/>
                <w:sz w:val="18"/>
                <w:szCs w:val="18"/>
              </w:rPr>
            </w:rPrChange>
          </w:rPr>
          <w:delText>Následující odstavec se použije v případě demolic v akci:</w:delText>
        </w:r>
      </w:del>
    </w:p>
    <w:p w14:paraId="70F8DBD8" w14:textId="366ABB85" w:rsidR="001B29A7" w:rsidRPr="0029692D" w:rsidDel="000E5E35" w:rsidRDefault="001B29A7" w:rsidP="001B29A7">
      <w:pPr>
        <w:numPr>
          <w:ilvl w:val="3"/>
          <w:numId w:val="6"/>
        </w:numPr>
        <w:spacing w:after="120" w:line="264" w:lineRule="auto"/>
        <w:jc w:val="both"/>
        <w:rPr>
          <w:del w:id="2314" w:author="Fiala Roman, Ing." w:date="2024-05-21T12:38:00Z"/>
          <w:rPrChange w:id="2315" w:author="Fiala Roman, Ing." w:date="2024-05-29T11:13:00Z">
            <w:rPr>
              <w:del w:id="2316" w:author="Fiala Roman, Ing." w:date="2024-05-21T12:38:00Z"/>
              <w:highlight w:val="green"/>
            </w:rPr>
          </w:rPrChange>
        </w:rPr>
      </w:pPr>
      <w:del w:id="2317" w:author="Fiala Roman, Ing." w:date="2024-05-21T12:38:00Z">
        <w:r w:rsidRPr="0029692D" w:rsidDel="000E5E35">
          <w:rPr>
            <w:sz w:val="18"/>
            <w:szCs w:val="18"/>
            <w:rPrChange w:id="2318" w:author="Fiala Roman, Ing." w:date="2024-05-29T11:13:00Z">
              <w:rPr>
                <w:sz w:val="18"/>
                <w:szCs w:val="18"/>
                <w:highlight w:val="green"/>
              </w:rPr>
            </w:rPrChange>
          </w:rPr>
          <w:delText xml:space="preserve">Demolice budou realizovány v souladu </w:delText>
        </w:r>
        <w:r w:rsidRPr="0029692D" w:rsidDel="000E5E35">
          <w:rPr>
            <w:b/>
            <w:sz w:val="18"/>
            <w:szCs w:val="18"/>
            <w:rPrChange w:id="2319" w:author="Fiala Roman, Ing." w:date="2024-05-29T11:13:00Z">
              <w:rPr>
                <w:b/>
                <w:sz w:val="18"/>
                <w:szCs w:val="18"/>
                <w:highlight w:val="green"/>
              </w:rPr>
            </w:rPrChange>
          </w:rPr>
          <w:delText>s Metodickým návodem odboru odpadů MŽP při řízení vzniku stavebních a demoličních odpadů a pro nakládání s nimi</w:delText>
        </w:r>
        <w:r w:rsidRPr="0029692D" w:rsidDel="000E5E35">
          <w:rPr>
            <w:sz w:val="18"/>
            <w:szCs w:val="18"/>
            <w:rPrChange w:id="2320" w:author="Fiala Roman, Ing." w:date="2024-05-29T11:13:00Z">
              <w:rPr>
                <w:sz w:val="18"/>
                <w:szCs w:val="18"/>
                <w:highlight w:val="green"/>
              </w:rPr>
            </w:rPrChange>
          </w:rPr>
          <w:delTex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w:delText>
        </w:r>
        <w:r w:rsidR="00664CD9" w:rsidRPr="0029692D" w:rsidDel="000E5E35">
          <w:rPr>
            <w:sz w:val="18"/>
            <w:szCs w:val="18"/>
            <w:rPrChange w:id="2321" w:author="Fiala Roman, Ing." w:date="2024-05-29T11:13:00Z">
              <w:rPr>
                <w:sz w:val="18"/>
                <w:szCs w:val="18"/>
                <w:highlight w:val="green"/>
              </w:rPr>
            </w:rPrChange>
          </w:rPr>
          <w:delText> </w:delText>
        </w:r>
        <w:r w:rsidRPr="0029692D" w:rsidDel="000E5E35">
          <w:rPr>
            <w:sz w:val="18"/>
            <w:szCs w:val="18"/>
            <w:rPrChange w:id="2322" w:author="Fiala Roman, Ing." w:date="2024-05-29T11:13:00Z">
              <w:rPr>
                <w:sz w:val="18"/>
                <w:szCs w:val="18"/>
                <w:highlight w:val="green"/>
              </w:rPr>
            </w:rPrChange>
          </w:rPr>
          <w:delText xml:space="preserve">množství materiálů, které se dají umístit v rámci stavby. Při demolici se </w:delText>
        </w:r>
        <w:r w:rsidRPr="0029692D" w:rsidDel="000E5E35">
          <w:rPr>
            <w:sz w:val="18"/>
            <w:szCs w:val="18"/>
            <w:rPrChange w:id="2323" w:author="Fiala Roman, Ing." w:date="2024-05-29T11:13:00Z">
              <w:rPr>
                <w:sz w:val="18"/>
                <w:szCs w:val="18"/>
                <w:highlight w:val="green"/>
              </w:rPr>
            </w:rPrChange>
          </w:rPr>
          <w:lastRenderedPageBreak/>
          <w:delText>budou postupně odstraňovat příměsi komplikující recyklaci stavební suti a</w:delText>
        </w:r>
        <w:r w:rsidR="00664CD9" w:rsidRPr="0029692D" w:rsidDel="000E5E35">
          <w:rPr>
            <w:sz w:val="18"/>
            <w:szCs w:val="18"/>
            <w:rPrChange w:id="2324" w:author="Fiala Roman, Ing." w:date="2024-05-29T11:13:00Z">
              <w:rPr>
                <w:sz w:val="18"/>
                <w:szCs w:val="18"/>
                <w:highlight w:val="green"/>
              </w:rPr>
            </w:rPrChange>
          </w:rPr>
          <w:delText> </w:delText>
        </w:r>
        <w:r w:rsidRPr="0029692D" w:rsidDel="000E5E35">
          <w:rPr>
            <w:sz w:val="18"/>
            <w:szCs w:val="18"/>
            <w:rPrChange w:id="2325" w:author="Fiala Roman, Ing." w:date="2024-05-29T11:13:00Z">
              <w:rPr>
                <w:sz w:val="18"/>
                <w:szCs w:val="18"/>
                <w:highlight w:val="green"/>
              </w:rPr>
            </w:rPrChange>
          </w:rPr>
          <w:delText>nakládat s nimi samostatně. Dále je nutné rozebírat selektivně a</w:delText>
        </w:r>
        <w:r w:rsidR="00664CD9" w:rsidRPr="0029692D" w:rsidDel="000E5E35">
          <w:rPr>
            <w:sz w:val="18"/>
            <w:szCs w:val="18"/>
            <w:rPrChange w:id="2326" w:author="Fiala Roman, Ing." w:date="2024-05-29T11:13:00Z">
              <w:rPr>
                <w:sz w:val="18"/>
                <w:szCs w:val="18"/>
                <w:highlight w:val="green"/>
              </w:rPr>
            </w:rPrChange>
          </w:rPr>
          <w:delText> </w:delText>
        </w:r>
        <w:r w:rsidRPr="0029692D" w:rsidDel="000E5E35">
          <w:rPr>
            <w:sz w:val="18"/>
            <w:szCs w:val="18"/>
            <w:rPrChange w:id="2327" w:author="Fiala Roman, Ing." w:date="2024-05-29T11:13:00Z">
              <w:rPr>
                <w:sz w:val="18"/>
                <w:szCs w:val="18"/>
                <w:highlight w:val="green"/>
              </w:rPr>
            </w:rPrChange>
          </w:rPr>
          <w:delText>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delText>
        </w:r>
      </w:del>
    </w:p>
    <w:p w14:paraId="1616DF70" w14:textId="132392FD" w:rsidR="001B29A7" w:rsidRPr="0029692D" w:rsidDel="000E5E35" w:rsidRDefault="001B29A7" w:rsidP="001B29A7">
      <w:pPr>
        <w:numPr>
          <w:ilvl w:val="3"/>
          <w:numId w:val="9"/>
        </w:numPr>
        <w:spacing w:after="120" w:line="264" w:lineRule="auto"/>
        <w:jc w:val="both"/>
        <w:rPr>
          <w:del w:id="2328" w:author="Fiala Roman, Ing." w:date="2024-05-21T12:38:00Z"/>
          <w:b/>
          <w:sz w:val="18"/>
          <w:szCs w:val="18"/>
        </w:rPr>
      </w:pPr>
      <w:del w:id="2329" w:author="Fiala Roman, Ing." w:date="2024-05-21T12:38:00Z">
        <w:r w:rsidRPr="0029692D" w:rsidDel="000E5E35">
          <w:rPr>
            <w:b/>
            <w:sz w:val="18"/>
            <w:szCs w:val="18"/>
          </w:rPr>
          <w:delText>Zhotovitel stavby si zajistí rozsah</w:delText>
        </w:r>
        <w:r w:rsidRPr="0029692D" w:rsidDel="000E5E35">
          <w:rPr>
            <w:sz w:val="18"/>
            <w:szCs w:val="18"/>
          </w:rPr>
          <w:delText xml:space="preserve"> </w:delText>
        </w:r>
        <w:r w:rsidRPr="0029692D" w:rsidDel="000E5E35">
          <w:rPr>
            <w:b/>
            <w:sz w:val="18"/>
            <w:szCs w:val="18"/>
          </w:rPr>
          <w:delText>zařízení k nakládání, resp. recyklačních míst/center sám, a to dle celkového množství a kategorie odpadů a tuto cenu si včetně rizika zohlední v nabídkové ceně položky.</w:delText>
        </w:r>
      </w:del>
    </w:p>
    <w:p w14:paraId="068689CF" w14:textId="171E3F52" w:rsidR="001B29A7" w:rsidRPr="0029692D" w:rsidDel="000E5E35" w:rsidRDefault="001B29A7" w:rsidP="001B29A7">
      <w:pPr>
        <w:numPr>
          <w:ilvl w:val="3"/>
          <w:numId w:val="9"/>
        </w:numPr>
        <w:spacing w:after="120" w:line="264" w:lineRule="auto"/>
        <w:jc w:val="both"/>
        <w:rPr>
          <w:del w:id="2330" w:author="Fiala Roman, Ing." w:date="2024-05-21T12:38:00Z"/>
          <w:b/>
          <w:sz w:val="18"/>
          <w:szCs w:val="18"/>
        </w:rPr>
      </w:pPr>
      <w:del w:id="2331" w:author="Fiala Roman, Ing." w:date="2024-05-21T12:38:00Z">
        <w:r w:rsidRPr="0029692D" w:rsidDel="000E5E35">
          <w:rPr>
            <w:b/>
            <w:sz w:val="18"/>
            <w:szCs w:val="18"/>
          </w:rPr>
          <w:delText>Polohy a vzdálenosti</w:delText>
        </w:r>
        <w:r w:rsidRPr="0029692D" w:rsidDel="000E5E35">
          <w:rPr>
            <w:sz w:val="18"/>
            <w:szCs w:val="18"/>
          </w:rPr>
          <w:delText xml:space="preserve"> </w:delText>
        </w:r>
        <w:r w:rsidRPr="0029692D" w:rsidDel="000E5E35">
          <w:rPr>
            <w:b/>
            <w:sz w:val="18"/>
            <w:szCs w:val="18"/>
          </w:rPr>
          <w:delText>zařízení k</w:delText>
        </w:r>
        <w:r w:rsidR="00210706" w:rsidRPr="0029692D" w:rsidDel="000E5E35">
          <w:rPr>
            <w:b/>
            <w:sz w:val="18"/>
            <w:szCs w:val="18"/>
          </w:rPr>
          <w:delText xml:space="preserve"> </w:delText>
        </w:r>
        <w:r w:rsidRPr="0029692D" w:rsidDel="000E5E35">
          <w:rPr>
            <w:b/>
            <w:sz w:val="18"/>
            <w:szCs w:val="18"/>
          </w:rPr>
          <w:delText>nakládání, resp. recyklačních míst/center pro likvidaci, resp. recyklaci odpadů uvedené v</w:delText>
        </w:r>
        <w:r w:rsidR="00664CD9" w:rsidRPr="0029692D" w:rsidDel="000E5E35">
          <w:rPr>
            <w:b/>
            <w:sz w:val="18"/>
            <w:szCs w:val="18"/>
          </w:rPr>
          <w:delText> </w:delText>
        </w:r>
        <w:r w:rsidRPr="0029692D" w:rsidDel="000E5E35">
          <w:rPr>
            <w:b/>
            <w:sz w:val="18"/>
            <w:szCs w:val="18"/>
          </w:rPr>
          <w:delText>Projektové dokumentaci nebo jiné části Zadávací dokumentace jsou pouze informativní a slouží pro interní potřeby Objednatele a řízení.</w:delText>
        </w:r>
        <w:r w:rsidRPr="0029692D" w:rsidDel="000E5E35">
          <w:rPr>
            <w:sz w:val="18"/>
            <w:szCs w:val="18"/>
          </w:rPr>
          <w:delText xml:space="preserve"> </w:delText>
        </w:r>
        <w:r w:rsidRPr="0029692D" w:rsidDel="000E5E35">
          <w:rPr>
            <w:b/>
            <w:sz w:val="18"/>
            <w:szCs w:val="18"/>
          </w:rPr>
          <w:delText>o</w:delText>
        </w:r>
        <w:r w:rsidR="00AB6D1A" w:rsidRPr="0029692D" w:rsidDel="000E5E35">
          <w:rPr>
            <w:b/>
            <w:sz w:val="18"/>
            <w:szCs w:val="18"/>
          </w:rPr>
          <w:delText> </w:delText>
        </w:r>
        <w:r w:rsidRPr="0029692D" w:rsidDel="000E5E35">
          <w:rPr>
            <w:b/>
            <w:sz w:val="18"/>
            <w:szCs w:val="18"/>
          </w:rPr>
          <w:delText xml:space="preserve">povolení záměru Umístění </w:delText>
        </w:r>
        <w:bookmarkStart w:id="2332" w:name="_Hlk156379812"/>
        <w:r w:rsidRPr="0029692D" w:rsidDel="000E5E35">
          <w:rPr>
            <w:b/>
            <w:sz w:val="18"/>
            <w:szCs w:val="18"/>
          </w:rPr>
          <w:delText xml:space="preserve">zařízení k </w:delText>
        </w:r>
        <w:r w:rsidR="000F6F3E" w:rsidRPr="0029692D" w:rsidDel="000E5E35">
          <w:rPr>
            <w:b/>
            <w:sz w:val="18"/>
            <w:szCs w:val="18"/>
          </w:rPr>
          <w:delText>nakládání</w:delText>
        </w:r>
        <w:bookmarkEnd w:id="2332"/>
        <w:r w:rsidR="000F6F3E" w:rsidRPr="0029692D" w:rsidDel="000E5E35">
          <w:rPr>
            <w:b/>
            <w:sz w:val="18"/>
            <w:szCs w:val="18"/>
          </w:rPr>
          <w:delText>,</w:delText>
        </w:r>
        <w:r w:rsidRPr="0029692D" w:rsidDel="000E5E35">
          <w:rPr>
            <w:b/>
            <w:sz w:val="18"/>
            <w:szCs w:val="18"/>
          </w:rPr>
          <w:delText xml:space="preserve"> resp. recyklačních míst/center není podkladem pro výběrové řízení na zhotovitele stavby, má tedy pouze informativní charakter.</w:delText>
        </w:r>
      </w:del>
    </w:p>
    <w:p w14:paraId="72616D90" w14:textId="7E6FEF2C" w:rsidR="001B29A7" w:rsidRPr="0029692D" w:rsidDel="000E5E35" w:rsidRDefault="001B29A7" w:rsidP="001B29A7">
      <w:pPr>
        <w:numPr>
          <w:ilvl w:val="0"/>
          <w:numId w:val="23"/>
        </w:numPr>
        <w:spacing w:after="120" w:line="264" w:lineRule="auto"/>
        <w:ind w:left="360"/>
        <w:jc w:val="both"/>
        <w:rPr>
          <w:del w:id="2333" w:author="Fiala Roman, Ing." w:date="2024-05-21T12:38:00Z"/>
          <w:i/>
          <w:sz w:val="18"/>
          <w:szCs w:val="18"/>
          <w:rPrChange w:id="2334" w:author="Fiala Roman, Ing." w:date="2024-05-29T11:13:00Z">
            <w:rPr>
              <w:del w:id="2335" w:author="Fiala Roman, Ing." w:date="2024-05-21T12:38:00Z"/>
              <w:i/>
              <w:color w:val="00A1E0"/>
              <w:sz w:val="18"/>
              <w:szCs w:val="18"/>
            </w:rPr>
          </w:rPrChange>
        </w:rPr>
      </w:pPr>
      <w:del w:id="2336" w:author="Fiala Roman, Ing." w:date="2024-05-21T12:38:00Z">
        <w:r w:rsidRPr="0029692D" w:rsidDel="000E5E35">
          <w:rPr>
            <w:i/>
            <w:sz w:val="18"/>
            <w:szCs w:val="18"/>
            <w:rPrChange w:id="2337" w:author="Fiala Roman, Ing." w:date="2024-05-29T11:13:00Z">
              <w:rPr>
                <w:i/>
                <w:color w:val="00A1E0"/>
                <w:sz w:val="18"/>
                <w:szCs w:val="18"/>
              </w:rPr>
            </w:rPrChange>
          </w:rPr>
          <w:delText>V případě, že budou v Projektové dokumentaci vyčleněny odpady do samostatného SO 90-90 bude uveden tento text:</w:delText>
        </w:r>
      </w:del>
    </w:p>
    <w:p w14:paraId="1EB52354" w14:textId="7CB39688" w:rsidR="001B29A7" w:rsidRPr="0029692D" w:rsidDel="000E5E35" w:rsidRDefault="001B29A7" w:rsidP="001B29A7">
      <w:pPr>
        <w:numPr>
          <w:ilvl w:val="3"/>
          <w:numId w:val="9"/>
        </w:numPr>
        <w:spacing w:after="120" w:line="264" w:lineRule="auto"/>
        <w:jc w:val="both"/>
        <w:rPr>
          <w:del w:id="2338" w:author="Fiala Roman, Ing." w:date="2024-05-21T12:38:00Z"/>
          <w:sz w:val="18"/>
          <w:szCs w:val="18"/>
          <w:rPrChange w:id="2339" w:author="Fiala Roman, Ing." w:date="2024-05-29T11:13:00Z">
            <w:rPr>
              <w:del w:id="2340" w:author="Fiala Roman, Ing." w:date="2024-05-21T12:38:00Z"/>
              <w:sz w:val="18"/>
              <w:szCs w:val="18"/>
              <w:highlight w:val="green"/>
            </w:rPr>
          </w:rPrChange>
        </w:rPr>
      </w:pPr>
      <w:del w:id="2341" w:author="Fiala Roman, Ing." w:date="2024-05-21T12:38:00Z">
        <w:r w:rsidRPr="0029692D" w:rsidDel="000E5E35">
          <w:rPr>
            <w:sz w:val="18"/>
            <w:szCs w:val="18"/>
            <w:rPrChange w:id="2342" w:author="Fiala Roman, Ing." w:date="2024-05-29T11:13:00Z">
              <w:rPr>
                <w:sz w:val="18"/>
                <w:szCs w:val="18"/>
                <w:highlight w:val="green"/>
              </w:rPr>
            </w:rPrChange>
          </w:rPr>
          <w:delText>Za vícepráci pro položku „Likvidace odpadů včetně dopravy“ se počítá navýšení množství odpadu v dané kategorii nad rámec celkového množství v</w:delText>
        </w:r>
        <w:r w:rsidR="00664CD9" w:rsidRPr="0029692D" w:rsidDel="000E5E35">
          <w:rPr>
            <w:sz w:val="18"/>
            <w:szCs w:val="18"/>
            <w:rPrChange w:id="2343" w:author="Fiala Roman, Ing." w:date="2024-05-29T11:13:00Z">
              <w:rPr>
                <w:sz w:val="18"/>
                <w:szCs w:val="18"/>
                <w:highlight w:val="green"/>
              </w:rPr>
            </w:rPrChange>
          </w:rPr>
          <w:delText> </w:delText>
        </w:r>
        <w:r w:rsidRPr="0029692D" w:rsidDel="000E5E35">
          <w:rPr>
            <w:sz w:val="18"/>
            <w:szCs w:val="18"/>
            <w:rPrChange w:id="2344" w:author="Fiala Roman, Ing." w:date="2024-05-29T11:13:00Z">
              <w:rPr>
                <w:sz w:val="18"/>
                <w:szCs w:val="18"/>
                <w:highlight w:val="green"/>
              </w:rPr>
            </w:rPrChange>
          </w:rPr>
          <w:delText>kategorii v součtu všech SO a PS uvedené v SO 90-90.</w:delText>
        </w:r>
      </w:del>
    </w:p>
    <w:p w14:paraId="2619044A" w14:textId="531C64E5" w:rsidR="001B29A7" w:rsidRPr="0029692D" w:rsidDel="000E5E35" w:rsidRDefault="001B29A7" w:rsidP="001B29A7">
      <w:pPr>
        <w:numPr>
          <w:ilvl w:val="3"/>
          <w:numId w:val="9"/>
        </w:numPr>
        <w:spacing w:after="120" w:line="264" w:lineRule="auto"/>
        <w:jc w:val="both"/>
        <w:rPr>
          <w:del w:id="2345" w:author="Fiala Roman, Ing." w:date="2024-05-21T12:38:00Z"/>
          <w:sz w:val="18"/>
          <w:szCs w:val="18"/>
          <w:rPrChange w:id="2346" w:author="Fiala Roman, Ing." w:date="2024-05-29T11:13:00Z">
            <w:rPr>
              <w:del w:id="2347" w:author="Fiala Roman, Ing." w:date="2024-05-21T12:38:00Z"/>
              <w:sz w:val="18"/>
              <w:szCs w:val="18"/>
              <w:highlight w:val="green"/>
            </w:rPr>
          </w:rPrChange>
        </w:rPr>
      </w:pPr>
      <w:del w:id="2348" w:author="Fiala Roman, Ing." w:date="2024-05-21T12:38:00Z">
        <w:r w:rsidRPr="0029692D" w:rsidDel="000E5E35">
          <w:rPr>
            <w:sz w:val="18"/>
            <w:szCs w:val="18"/>
            <w:rPrChange w:id="2349" w:author="Fiala Roman, Ing." w:date="2024-05-29T11:13:00Z">
              <w:rPr>
                <w:sz w:val="18"/>
                <w:szCs w:val="18"/>
                <w:highlight w:val="green"/>
              </w:rPr>
            </w:rPrChange>
          </w:rPr>
          <w:delText>Ceny Zhotovitele pro „Likvidaci odpadu včetně dopravy“ lze využít do množství odpadu v dané kategorii navýšené o 20%. V případě, kdy množství odpadu v</w:delText>
        </w:r>
        <w:r w:rsidR="002B1BD6" w:rsidRPr="0029692D" w:rsidDel="000E5E35">
          <w:rPr>
            <w:sz w:val="18"/>
            <w:szCs w:val="18"/>
            <w:rPrChange w:id="2350" w:author="Fiala Roman, Ing." w:date="2024-05-29T11:13:00Z">
              <w:rPr>
                <w:sz w:val="18"/>
                <w:szCs w:val="18"/>
                <w:highlight w:val="green"/>
              </w:rPr>
            </w:rPrChange>
          </w:rPr>
          <w:delText> </w:delText>
        </w:r>
        <w:r w:rsidRPr="0029692D" w:rsidDel="000E5E35">
          <w:rPr>
            <w:sz w:val="18"/>
            <w:szCs w:val="18"/>
            <w:rPrChange w:id="2351" w:author="Fiala Roman, Ing." w:date="2024-05-29T11:13:00Z">
              <w:rPr>
                <w:sz w:val="18"/>
                <w:szCs w:val="18"/>
                <w:highlight w:val="green"/>
              </w:rPr>
            </w:rPrChange>
          </w:rPr>
          <w:delText>daném druhu odpadu překročí 20%, má Objednatel možnost požadovat po Zhotoviteli individuální kalkulaci, příp. si zajistit likvidaci odpadu sám.</w:delText>
        </w:r>
      </w:del>
    </w:p>
    <w:p w14:paraId="28C65C42" w14:textId="400E6DD1" w:rsidR="001B29A7" w:rsidRPr="0029692D" w:rsidDel="000E5E35" w:rsidRDefault="001B29A7" w:rsidP="001B29A7">
      <w:pPr>
        <w:numPr>
          <w:ilvl w:val="3"/>
          <w:numId w:val="9"/>
        </w:numPr>
        <w:spacing w:after="120" w:line="264" w:lineRule="auto"/>
        <w:jc w:val="both"/>
        <w:rPr>
          <w:del w:id="2352" w:author="Fiala Roman, Ing." w:date="2024-05-21T12:38:00Z"/>
          <w:sz w:val="18"/>
          <w:szCs w:val="18"/>
          <w:rPrChange w:id="2353" w:author="Fiala Roman, Ing." w:date="2024-05-29T11:13:00Z">
            <w:rPr>
              <w:del w:id="2354" w:author="Fiala Roman, Ing." w:date="2024-05-21T12:38:00Z"/>
              <w:sz w:val="18"/>
              <w:szCs w:val="18"/>
              <w:highlight w:val="green"/>
            </w:rPr>
          </w:rPrChange>
        </w:rPr>
      </w:pPr>
      <w:del w:id="2355" w:author="Fiala Roman, Ing." w:date="2024-05-21T12:38:00Z">
        <w:r w:rsidRPr="0029692D" w:rsidDel="000E5E35">
          <w:rPr>
            <w:sz w:val="18"/>
            <w:szCs w:val="18"/>
            <w:rPrChange w:id="2356" w:author="Fiala Roman, Ing." w:date="2024-05-29T11:13:00Z">
              <w:rPr>
                <w:sz w:val="18"/>
                <w:szCs w:val="18"/>
                <w:highlight w:val="green"/>
              </w:rPr>
            </w:rPrChange>
          </w:rPr>
          <w:delText>Objednatel v průběhu zhotovení stavby oznámí Zhotoviteli, zda si vícepráce nad 20%, každé jedné kategorii odpadu - položce SO 90-90, vztahující se k</w:delText>
        </w:r>
        <w:r w:rsidR="00664CD9" w:rsidRPr="0029692D" w:rsidDel="000E5E35">
          <w:rPr>
            <w:sz w:val="18"/>
            <w:szCs w:val="18"/>
            <w:rPrChange w:id="2357" w:author="Fiala Roman, Ing." w:date="2024-05-29T11:13:00Z">
              <w:rPr>
                <w:sz w:val="18"/>
                <w:szCs w:val="18"/>
                <w:highlight w:val="green"/>
              </w:rPr>
            </w:rPrChange>
          </w:rPr>
          <w:delText> </w:delText>
        </w:r>
        <w:r w:rsidRPr="0029692D" w:rsidDel="000E5E35">
          <w:rPr>
            <w:sz w:val="18"/>
            <w:szCs w:val="18"/>
            <w:rPrChange w:id="2358" w:author="Fiala Roman, Ing." w:date="2024-05-29T11:13:00Z">
              <w:rPr>
                <w:sz w:val="18"/>
                <w:szCs w:val="18"/>
                <w:highlight w:val="green"/>
              </w:rPr>
            </w:rPrChange>
          </w:rPr>
          <w:delText xml:space="preserve">„Likvidaci odpadů včetně dopravy“ zajistí sám. </w:delText>
        </w:r>
      </w:del>
    </w:p>
    <w:p w14:paraId="5CCE0D7E" w14:textId="5D4D360C" w:rsidR="001B29A7" w:rsidRPr="0029692D" w:rsidDel="000E5E35" w:rsidRDefault="001B29A7" w:rsidP="001B29A7">
      <w:pPr>
        <w:numPr>
          <w:ilvl w:val="3"/>
          <w:numId w:val="9"/>
        </w:numPr>
        <w:spacing w:after="120" w:line="264" w:lineRule="auto"/>
        <w:jc w:val="both"/>
        <w:rPr>
          <w:del w:id="2359" w:author="Fiala Roman, Ing." w:date="2024-05-21T12:38:00Z"/>
          <w:sz w:val="18"/>
          <w:szCs w:val="18"/>
          <w:rPrChange w:id="2360" w:author="Fiala Roman, Ing." w:date="2024-05-29T11:13:00Z">
            <w:rPr>
              <w:del w:id="2361" w:author="Fiala Roman, Ing." w:date="2024-05-21T12:38:00Z"/>
              <w:sz w:val="18"/>
              <w:szCs w:val="18"/>
              <w:highlight w:val="green"/>
            </w:rPr>
          </w:rPrChange>
        </w:rPr>
      </w:pPr>
      <w:del w:id="2362" w:author="Fiala Roman, Ing." w:date="2024-05-21T12:38:00Z">
        <w:r w:rsidRPr="0029692D" w:rsidDel="000E5E35">
          <w:rPr>
            <w:sz w:val="18"/>
            <w:szCs w:val="18"/>
            <w:rPrChange w:id="2363" w:author="Fiala Roman, Ing." w:date="2024-05-29T11:13:00Z">
              <w:rPr>
                <w:sz w:val="18"/>
                <w:szCs w:val="18"/>
                <w:highlight w:val="green"/>
              </w:rPr>
            </w:rPrChange>
          </w:rPr>
          <w:delText>Zhotovitel stavby si zajistí rozsah zařízení k nakládání, resp. recyklačních míst/center a možnost ukládání odpadů sám, a to v návaznosti na v</w:delText>
        </w:r>
        <w:r w:rsidR="002B1BD6" w:rsidRPr="0029692D" w:rsidDel="000E5E35">
          <w:rPr>
            <w:sz w:val="18"/>
            <w:szCs w:val="18"/>
            <w:rPrChange w:id="2364" w:author="Fiala Roman, Ing." w:date="2024-05-29T11:13:00Z">
              <w:rPr>
                <w:sz w:val="18"/>
                <w:szCs w:val="18"/>
                <w:highlight w:val="green"/>
              </w:rPr>
            </w:rPrChange>
          </w:rPr>
          <w:delText> </w:delText>
        </w:r>
        <w:r w:rsidRPr="0029692D" w:rsidDel="000E5E35">
          <w:rPr>
            <w:sz w:val="18"/>
            <w:szCs w:val="18"/>
            <w:rPrChange w:id="2365" w:author="Fiala Roman, Ing." w:date="2024-05-29T11:13:00Z">
              <w:rPr>
                <w:sz w:val="18"/>
                <w:szCs w:val="18"/>
                <w:highlight w:val="green"/>
              </w:rPr>
            </w:rPrChange>
          </w:rPr>
          <w:delText>projektové dokumentaci předpokládaný celkový předpokládaný rozsah odpadů v rámci jednotlivých kategorií. Zhotovitel bude při zajišťování kapacit zařízení k nakládání zároveň počítat s tím, že množství odpadů může být v</w:delText>
        </w:r>
        <w:r w:rsidR="00664CD9" w:rsidRPr="0029692D" w:rsidDel="000E5E35">
          <w:rPr>
            <w:sz w:val="18"/>
            <w:szCs w:val="18"/>
            <w:rPrChange w:id="2366" w:author="Fiala Roman, Ing." w:date="2024-05-29T11:13:00Z">
              <w:rPr>
                <w:sz w:val="18"/>
                <w:szCs w:val="18"/>
                <w:highlight w:val="green"/>
              </w:rPr>
            </w:rPrChange>
          </w:rPr>
          <w:delText> </w:delText>
        </w:r>
        <w:r w:rsidRPr="0029692D" w:rsidDel="000E5E35">
          <w:rPr>
            <w:sz w:val="18"/>
            <w:szCs w:val="18"/>
            <w:rPrChange w:id="2367" w:author="Fiala Roman, Ing." w:date="2024-05-29T11:13:00Z">
              <w:rPr>
                <w:sz w:val="18"/>
                <w:szCs w:val="18"/>
                <w:highlight w:val="green"/>
              </w:rPr>
            </w:rPrChange>
          </w:rPr>
          <w:delText xml:space="preserve">rámci každé kategorie až o 20% vyšší. </w:delText>
        </w:r>
      </w:del>
    </w:p>
    <w:p w14:paraId="67E8797B" w14:textId="1FB3AE62" w:rsidR="001B29A7" w:rsidRPr="0029692D" w:rsidDel="000E5E35" w:rsidRDefault="005465AE" w:rsidP="001B29A7">
      <w:pPr>
        <w:numPr>
          <w:ilvl w:val="3"/>
          <w:numId w:val="9"/>
        </w:numPr>
        <w:spacing w:after="120" w:line="264" w:lineRule="auto"/>
        <w:jc w:val="both"/>
        <w:rPr>
          <w:del w:id="2368" w:author="Fiala Roman, Ing." w:date="2024-05-21T12:38:00Z"/>
          <w:sz w:val="18"/>
          <w:szCs w:val="18"/>
          <w:rPrChange w:id="2369" w:author="Fiala Roman, Ing." w:date="2024-05-29T11:13:00Z">
            <w:rPr>
              <w:del w:id="2370" w:author="Fiala Roman, Ing." w:date="2024-05-21T12:38:00Z"/>
              <w:sz w:val="18"/>
              <w:szCs w:val="18"/>
              <w:highlight w:val="green"/>
            </w:rPr>
          </w:rPrChange>
        </w:rPr>
      </w:pPr>
      <w:del w:id="2371" w:author="Fiala Roman, Ing." w:date="2024-05-21T12:38:00Z">
        <w:r w:rsidRPr="0029692D" w:rsidDel="000E5E35">
          <w:rPr>
            <w:sz w:val="18"/>
            <w:szCs w:val="18"/>
            <w:rPrChange w:id="2372" w:author="Fiala Roman, Ing." w:date="2024-05-29T11:13:00Z">
              <w:rPr>
                <w:sz w:val="18"/>
                <w:szCs w:val="18"/>
                <w:highlight w:val="green"/>
              </w:rPr>
            </w:rPrChange>
          </w:rPr>
          <w:delText>Zhotovitel oceňuje položky odpadů pouze v SO 90-90, v jednotlivých SO/PS je neoceňuje.</w:delText>
        </w:r>
      </w:del>
    </w:p>
    <w:p w14:paraId="5C89544D" w14:textId="77777777" w:rsidR="001B29A7" w:rsidRPr="0029692D" w:rsidRDefault="001B29A7" w:rsidP="001B29A7">
      <w:pPr>
        <w:keepNext/>
        <w:numPr>
          <w:ilvl w:val="0"/>
          <w:numId w:val="9"/>
        </w:numPr>
        <w:spacing w:before="280" w:after="120" w:line="264" w:lineRule="auto"/>
        <w:outlineLvl w:val="0"/>
        <w:rPr>
          <w:b/>
          <w:caps/>
          <w:sz w:val="22"/>
          <w:szCs w:val="18"/>
        </w:rPr>
      </w:pPr>
      <w:bookmarkStart w:id="2373" w:name="_Toc6410460"/>
      <w:bookmarkStart w:id="2374" w:name="_Toc146112667"/>
      <w:bookmarkStart w:id="2375" w:name="_Toc164150070"/>
      <w:r w:rsidRPr="0029692D">
        <w:rPr>
          <w:b/>
          <w:caps/>
          <w:sz w:val="22"/>
          <w:szCs w:val="18"/>
        </w:rPr>
        <w:t>ORGANIZACE VÝSTAVBY, VÝLUKY</w:t>
      </w:r>
      <w:bookmarkEnd w:id="2373"/>
      <w:bookmarkEnd w:id="2374"/>
      <w:bookmarkEnd w:id="2375"/>
    </w:p>
    <w:p w14:paraId="1B73E80A" w14:textId="705CF286" w:rsidR="001B29A7" w:rsidRPr="0029692D" w:rsidDel="000E5E35" w:rsidRDefault="001B29A7" w:rsidP="001B29A7">
      <w:pPr>
        <w:spacing w:after="120" w:line="264" w:lineRule="auto"/>
        <w:jc w:val="both"/>
        <w:rPr>
          <w:del w:id="2376" w:author="Fiala Roman, Ing." w:date="2024-05-21T12:38:00Z"/>
          <w:i/>
          <w:sz w:val="18"/>
          <w:szCs w:val="18"/>
          <w:rPrChange w:id="2377" w:author="Fiala Roman, Ing." w:date="2024-05-29T11:13:00Z">
            <w:rPr>
              <w:del w:id="2378" w:author="Fiala Roman, Ing." w:date="2024-05-21T12:38:00Z"/>
              <w:i/>
              <w:color w:val="00A1E0"/>
              <w:sz w:val="18"/>
              <w:szCs w:val="18"/>
            </w:rPr>
          </w:rPrChange>
        </w:rPr>
      </w:pPr>
      <w:del w:id="2379" w:author="Fiala Roman, Ing." w:date="2024-05-21T12:38:00Z">
        <w:r w:rsidRPr="0029692D" w:rsidDel="000E5E35">
          <w:rPr>
            <w:i/>
            <w:sz w:val="18"/>
            <w:szCs w:val="18"/>
            <w:rPrChange w:id="2380" w:author="Fiala Roman, Ing." w:date="2024-05-29T11:13:00Z">
              <w:rPr>
                <w:i/>
                <w:color w:val="00A1E0"/>
                <w:sz w:val="18"/>
                <w:szCs w:val="18"/>
              </w:rPr>
            </w:rPrChange>
          </w:rPr>
          <w:delText>Zde bude uvedení všech specifických a odlišných požadavků na plnění proti ZOV v Projektové dokumentaci, které převážně vyplývají z posunutí termínů při zadání</w:delText>
        </w:r>
        <w:r w:rsidR="00AB6D1A" w:rsidRPr="0029692D" w:rsidDel="000E5E35">
          <w:rPr>
            <w:i/>
            <w:sz w:val="18"/>
            <w:szCs w:val="18"/>
            <w:rPrChange w:id="2381" w:author="Fiala Roman, Ing." w:date="2024-05-29T11:13:00Z">
              <w:rPr>
                <w:i/>
                <w:color w:val="00A1E0"/>
                <w:sz w:val="18"/>
                <w:szCs w:val="18"/>
              </w:rPr>
            </w:rPrChange>
          </w:rPr>
          <w:delText>.</w:delText>
        </w:r>
      </w:del>
    </w:p>
    <w:p w14:paraId="489987D9" w14:textId="68DD55F6" w:rsidR="001B29A7" w:rsidRPr="0029692D" w:rsidDel="000E5E35" w:rsidRDefault="001B29A7" w:rsidP="001B29A7">
      <w:pPr>
        <w:spacing w:after="120" w:line="264" w:lineRule="auto"/>
        <w:jc w:val="both"/>
        <w:rPr>
          <w:del w:id="2382" w:author="Fiala Roman, Ing." w:date="2024-05-21T12:38:00Z"/>
          <w:i/>
          <w:sz w:val="18"/>
          <w:szCs w:val="18"/>
          <w:rPrChange w:id="2383" w:author="Fiala Roman, Ing." w:date="2024-05-29T11:13:00Z">
            <w:rPr>
              <w:del w:id="2384" w:author="Fiala Roman, Ing." w:date="2024-05-21T12:38:00Z"/>
              <w:i/>
              <w:color w:val="00A1E0"/>
              <w:sz w:val="18"/>
              <w:szCs w:val="18"/>
            </w:rPr>
          </w:rPrChange>
        </w:rPr>
      </w:pPr>
      <w:del w:id="2385" w:author="Fiala Roman, Ing." w:date="2024-05-21T12:38:00Z">
        <w:r w:rsidRPr="0029692D" w:rsidDel="000E5E35">
          <w:rPr>
            <w:i/>
            <w:sz w:val="18"/>
            <w:szCs w:val="18"/>
            <w:rPrChange w:id="2386" w:author="Fiala Roman, Ing." w:date="2024-05-29T11:13:00Z">
              <w:rPr>
                <w:i/>
                <w:color w:val="00A1E0"/>
                <w:sz w:val="18"/>
                <w:szCs w:val="18"/>
              </w:rPr>
            </w:rPrChange>
          </w:rPr>
          <w:delText>Jednoznačné uvedení časových milníků a závazných termínů výluk vztažených k aktuálnímu termínu zadání zakázky</w:delText>
        </w:r>
        <w:r w:rsidR="00AB6D1A" w:rsidRPr="0029692D" w:rsidDel="000E5E35">
          <w:rPr>
            <w:i/>
            <w:sz w:val="18"/>
            <w:szCs w:val="18"/>
            <w:rPrChange w:id="2387" w:author="Fiala Roman, Ing." w:date="2024-05-29T11:13:00Z">
              <w:rPr>
                <w:i/>
                <w:color w:val="00A1E0"/>
                <w:sz w:val="18"/>
                <w:szCs w:val="18"/>
              </w:rPr>
            </w:rPrChange>
          </w:rPr>
          <w:delText>.</w:delText>
        </w:r>
      </w:del>
    </w:p>
    <w:p w14:paraId="44FD5CDC" w14:textId="348D27FE" w:rsidR="001B29A7" w:rsidRPr="0029692D" w:rsidDel="000E5E35" w:rsidRDefault="001B29A7" w:rsidP="001B29A7">
      <w:pPr>
        <w:spacing w:after="120" w:line="264" w:lineRule="auto"/>
        <w:jc w:val="both"/>
        <w:rPr>
          <w:del w:id="2388" w:author="Fiala Roman, Ing." w:date="2024-05-21T12:38:00Z"/>
          <w:b/>
          <w:i/>
          <w:sz w:val="18"/>
          <w:szCs w:val="18"/>
          <w:u w:val="single"/>
          <w:rPrChange w:id="2389" w:author="Fiala Roman, Ing." w:date="2024-05-29T11:13:00Z">
            <w:rPr>
              <w:del w:id="2390" w:author="Fiala Roman, Ing." w:date="2024-05-21T12:38:00Z"/>
              <w:b/>
              <w:i/>
              <w:color w:val="00A1E0"/>
              <w:sz w:val="18"/>
              <w:szCs w:val="18"/>
              <w:u w:val="single"/>
            </w:rPr>
          </w:rPrChange>
        </w:rPr>
      </w:pPr>
      <w:del w:id="2391" w:author="Fiala Roman, Ing." w:date="2024-05-21T12:38:00Z">
        <w:r w:rsidRPr="0029692D" w:rsidDel="000E5E35">
          <w:rPr>
            <w:b/>
            <w:i/>
            <w:sz w:val="18"/>
            <w:szCs w:val="18"/>
            <w:u w:val="single"/>
            <w:rPrChange w:id="2392" w:author="Fiala Roman, Ing." w:date="2024-05-29T11:13:00Z">
              <w:rPr>
                <w:b/>
                <w:i/>
                <w:color w:val="00A1E0"/>
                <w:sz w:val="18"/>
                <w:szCs w:val="18"/>
                <w:u w:val="single"/>
              </w:rPr>
            </w:rPrChange>
          </w:rPr>
          <w:delText>Následující text je uveden pouze jako příklad a vždy musí být upraven dle konkrétních požadavků</w:delText>
        </w:r>
        <w:r w:rsidR="00AD29D4" w:rsidRPr="0029692D" w:rsidDel="000E5E35">
          <w:rPr>
            <w:b/>
            <w:i/>
            <w:sz w:val="18"/>
            <w:szCs w:val="18"/>
            <w:u w:val="single"/>
            <w:rPrChange w:id="2393" w:author="Fiala Roman, Ing." w:date="2024-05-29T11:13:00Z">
              <w:rPr>
                <w:b/>
                <w:i/>
                <w:color w:val="00A1E0"/>
                <w:sz w:val="18"/>
                <w:szCs w:val="18"/>
                <w:u w:val="single"/>
              </w:rPr>
            </w:rPrChange>
          </w:rPr>
          <w:delText>(musí být v souladu s Výzvou):</w:delText>
        </w:r>
        <w:r w:rsidRPr="0029692D" w:rsidDel="000E5E35">
          <w:rPr>
            <w:b/>
            <w:i/>
            <w:sz w:val="18"/>
            <w:szCs w:val="18"/>
            <w:u w:val="single"/>
            <w:rPrChange w:id="2394" w:author="Fiala Roman, Ing." w:date="2024-05-29T11:13:00Z">
              <w:rPr>
                <w:b/>
                <w:i/>
                <w:color w:val="00A1E0"/>
                <w:sz w:val="18"/>
                <w:szCs w:val="18"/>
                <w:u w:val="single"/>
              </w:rPr>
            </w:rPrChange>
          </w:rPr>
          <w:delText>:</w:delText>
        </w:r>
      </w:del>
    </w:p>
    <w:p w14:paraId="1993E7A0" w14:textId="77777777" w:rsidR="000E5E35" w:rsidRPr="0029692D" w:rsidRDefault="000E5E35" w:rsidP="000E5E35">
      <w:pPr>
        <w:numPr>
          <w:ilvl w:val="2"/>
          <w:numId w:val="6"/>
        </w:numPr>
        <w:spacing w:after="120" w:line="264" w:lineRule="auto"/>
        <w:jc w:val="both"/>
        <w:rPr>
          <w:ins w:id="2395" w:author="Fiala Roman, Ing." w:date="2024-05-21T12:38:00Z"/>
          <w:sz w:val="18"/>
          <w:szCs w:val="18"/>
        </w:rPr>
      </w:pPr>
      <w:ins w:id="2396" w:author="Fiala Roman, Ing." w:date="2024-05-21T12:38:00Z">
        <w:r w:rsidRPr="0029692D">
          <w:rPr>
            <w:sz w:val="18"/>
            <w:szCs w:val="18"/>
          </w:rPr>
          <w:t xml:space="preserve">Rozhodující milníky doporučeného časového harmonogramu: </w:t>
        </w:r>
      </w:ins>
    </w:p>
    <w:p w14:paraId="5A299873" w14:textId="77777777" w:rsidR="000E5E35" w:rsidRPr="0029692D" w:rsidRDefault="000E5E35" w:rsidP="000E5E35">
      <w:pPr>
        <w:pStyle w:val="Odrka1-1"/>
        <w:numPr>
          <w:ilvl w:val="0"/>
          <w:numId w:val="4"/>
        </w:numPr>
        <w:rPr>
          <w:ins w:id="2397" w:author="Fiala Roman, Ing." w:date="2024-05-21T12:38:00Z"/>
        </w:rPr>
      </w:pPr>
      <w:ins w:id="2398" w:author="Fiala Roman, Ing." w:date="2024-05-21T12:38:00Z">
        <w:r w:rsidRPr="0029692D">
          <w:t xml:space="preserve">Při zpracování harmonogramu je nutné vycházet z jednotlivých stavebních postupů uvedených v ZOV a dodržet množství a délku předjednaných výluk </w:t>
        </w:r>
      </w:ins>
    </w:p>
    <w:p w14:paraId="08CA5DE1" w14:textId="3A9BF6E3" w:rsidR="000E5E35" w:rsidRPr="0029692D" w:rsidRDefault="000E5E35" w:rsidP="000E5E35">
      <w:pPr>
        <w:pStyle w:val="Odrka1-1"/>
        <w:numPr>
          <w:ilvl w:val="0"/>
          <w:numId w:val="4"/>
        </w:numPr>
        <w:rPr>
          <w:ins w:id="2399" w:author="Fiala Roman, Ing." w:date="2024-05-21T12:38:00Z"/>
        </w:rPr>
      </w:pPr>
      <w:ins w:id="2400" w:author="Fiala Roman, Ing." w:date="2024-05-21T12:38:00Z">
        <w:r w:rsidRPr="0029692D">
          <w:t>Rozhodující milníky jsou:</w:t>
        </w:r>
      </w:ins>
      <w:ins w:id="2401" w:author="Fiala Roman, Ing." w:date="2024-05-29T11:13:00Z">
        <w:r w:rsidR="0029692D">
          <w:t xml:space="preserve"> zejména termíny výluk. </w:t>
        </w:r>
      </w:ins>
    </w:p>
    <w:p w14:paraId="56803C01" w14:textId="77777777" w:rsidR="000E5E35" w:rsidRPr="0029692D" w:rsidRDefault="000E5E35" w:rsidP="000E5E35">
      <w:pPr>
        <w:numPr>
          <w:ilvl w:val="2"/>
          <w:numId w:val="6"/>
        </w:numPr>
        <w:spacing w:after="120" w:line="264" w:lineRule="auto"/>
        <w:jc w:val="both"/>
        <w:rPr>
          <w:ins w:id="2402" w:author="Fiala Roman, Ing." w:date="2024-05-21T12:38:00Z"/>
          <w:sz w:val="18"/>
          <w:szCs w:val="18"/>
        </w:rPr>
      </w:pPr>
      <w:ins w:id="2403" w:author="Fiala Roman, Ing." w:date="2024-05-21T12:38:00Z">
        <w:r w:rsidRPr="0029692D">
          <w:rPr>
            <w:sz w:val="18"/>
            <w:szCs w:val="18"/>
          </w:rPr>
          <w:t>V harmonogramu postupu prací je nutno dle ZOV v Projektové dokumentaci respektovat zejména následující požadavky a termíny:</w:t>
        </w:r>
      </w:ins>
    </w:p>
    <w:p w14:paraId="108AE635" w14:textId="77777777" w:rsidR="000E5E35" w:rsidRPr="0029692D" w:rsidRDefault="000E5E35" w:rsidP="000E5E35">
      <w:pPr>
        <w:numPr>
          <w:ilvl w:val="0"/>
          <w:numId w:val="4"/>
        </w:numPr>
        <w:spacing w:after="60" w:line="264" w:lineRule="auto"/>
        <w:jc w:val="both"/>
        <w:rPr>
          <w:ins w:id="2404" w:author="Fiala Roman, Ing." w:date="2024-05-21T12:38:00Z"/>
          <w:sz w:val="18"/>
          <w:szCs w:val="18"/>
        </w:rPr>
      </w:pPr>
      <w:ins w:id="2405" w:author="Fiala Roman, Ing." w:date="2024-05-21T12:38:00Z">
        <w:r w:rsidRPr="0029692D">
          <w:rPr>
            <w:sz w:val="18"/>
            <w:szCs w:val="18"/>
          </w:rPr>
          <w:t>termín zahájení a ukončení stavby</w:t>
        </w:r>
      </w:ins>
    </w:p>
    <w:p w14:paraId="3BAE2BB0" w14:textId="77777777" w:rsidR="000E5E35" w:rsidRPr="0029692D" w:rsidRDefault="000E5E35" w:rsidP="000E5E35">
      <w:pPr>
        <w:numPr>
          <w:ilvl w:val="0"/>
          <w:numId w:val="4"/>
        </w:numPr>
        <w:spacing w:after="60" w:line="264" w:lineRule="auto"/>
        <w:jc w:val="both"/>
        <w:rPr>
          <w:ins w:id="2406" w:author="Fiala Roman, Ing." w:date="2024-05-21T12:38:00Z"/>
          <w:sz w:val="18"/>
          <w:szCs w:val="18"/>
        </w:rPr>
      </w:pPr>
      <w:ins w:id="2407" w:author="Fiala Roman, Ing." w:date="2024-05-21T12:38:00Z">
        <w:r w:rsidRPr="0029692D">
          <w:rPr>
            <w:sz w:val="18"/>
            <w:szCs w:val="18"/>
          </w:rPr>
          <w:t>možné termíny uvádění provozuschopných celků do provozu</w:t>
        </w:r>
      </w:ins>
    </w:p>
    <w:p w14:paraId="23CECDC4" w14:textId="77777777" w:rsidR="000E5E35" w:rsidRPr="0029692D" w:rsidRDefault="000E5E35" w:rsidP="000E5E35">
      <w:pPr>
        <w:numPr>
          <w:ilvl w:val="0"/>
          <w:numId w:val="4"/>
        </w:numPr>
        <w:spacing w:after="60" w:line="264" w:lineRule="auto"/>
        <w:jc w:val="both"/>
        <w:rPr>
          <w:ins w:id="2408" w:author="Fiala Roman, Ing." w:date="2024-05-21T12:38:00Z"/>
          <w:sz w:val="18"/>
          <w:szCs w:val="18"/>
        </w:rPr>
      </w:pPr>
      <w:ins w:id="2409" w:author="Fiala Roman, Ing." w:date="2024-05-21T12:38:00Z">
        <w:r w:rsidRPr="0029692D">
          <w:rPr>
            <w:sz w:val="18"/>
            <w:szCs w:val="18"/>
          </w:rPr>
          <w:t>výlukovou činnost s maximálním využitím výlukových časů</w:t>
        </w:r>
      </w:ins>
    </w:p>
    <w:p w14:paraId="4FB88EFA" w14:textId="77777777" w:rsidR="000E5E35" w:rsidRPr="0029692D" w:rsidRDefault="000E5E35" w:rsidP="000E5E35">
      <w:pPr>
        <w:numPr>
          <w:ilvl w:val="0"/>
          <w:numId w:val="4"/>
        </w:numPr>
        <w:spacing w:after="60" w:line="264" w:lineRule="auto"/>
        <w:jc w:val="both"/>
        <w:rPr>
          <w:ins w:id="2410" w:author="Fiala Roman, Ing." w:date="2024-05-21T12:38:00Z"/>
          <w:sz w:val="18"/>
          <w:szCs w:val="18"/>
        </w:rPr>
      </w:pPr>
      <w:ins w:id="2411" w:author="Fiala Roman, Ing." w:date="2024-05-21T12:38:00Z">
        <w:r w:rsidRPr="0029692D">
          <w:rPr>
            <w:sz w:val="18"/>
            <w:szCs w:val="18"/>
          </w:rPr>
          <w:t>uzavírky pozemních komunikací</w:t>
        </w:r>
      </w:ins>
    </w:p>
    <w:p w14:paraId="7651DE30" w14:textId="77777777" w:rsidR="000E5E35" w:rsidRPr="0029692D" w:rsidRDefault="000E5E35" w:rsidP="000E5E35">
      <w:pPr>
        <w:numPr>
          <w:ilvl w:val="0"/>
          <w:numId w:val="4"/>
        </w:numPr>
        <w:spacing w:after="60" w:line="264" w:lineRule="auto"/>
        <w:jc w:val="both"/>
        <w:rPr>
          <w:ins w:id="2412" w:author="Fiala Roman, Ing." w:date="2024-05-21T12:38:00Z"/>
          <w:sz w:val="18"/>
          <w:szCs w:val="18"/>
        </w:rPr>
      </w:pPr>
      <w:ins w:id="2413" w:author="Fiala Roman, Ing." w:date="2024-05-21T12:38:00Z">
        <w:r w:rsidRPr="0029692D">
          <w:rPr>
            <w:sz w:val="18"/>
            <w:szCs w:val="18"/>
          </w:rPr>
          <w:t>přechodové stavy, provozní zkoušky (kontrolní a zkušební plán)</w:t>
        </w:r>
      </w:ins>
    </w:p>
    <w:p w14:paraId="3DC5E1AE" w14:textId="77777777" w:rsidR="000E5E35" w:rsidRPr="0029692D" w:rsidRDefault="000E5E35" w:rsidP="000E5E35">
      <w:pPr>
        <w:numPr>
          <w:ilvl w:val="0"/>
          <w:numId w:val="4"/>
        </w:numPr>
        <w:spacing w:after="60" w:line="264" w:lineRule="auto"/>
        <w:jc w:val="both"/>
        <w:rPr>
          <w:ins w:id="2414" w:author="Fiala Roman, Ing." w:date="2024-05-21T12:38:00Z"/>
          <w:sz w:val="18"/>
          <w:szCs w:val="18"/>
        </w:rPr>
      </w:pPr>
      <w:ins w:id="2415" w:author="Fiala Roman, Ing." w:date="2024-05-21T12:38:00Z">
        <w:r w:rsidRPr="0029692D">
          <w:rPr>
            <w:sz w:val="18"/>
            <w:szCs w:val="18"/>
          </w:rPr>
          <w:t>koordinace se souběžně probíhajícími stavbami</w:t>
        </w:r>
      </w:ins>
    </w:p>
    <w:p w14:paraId="6B6FAEFE" w14:textId="77777777" w:rsidR="000E5E35" w:rsidRPr="0029692D" w:rsidRDefault="000E5E35" w:rsidP="000E5E35">
      <w:pPr>
        <w:numPr>
          <w:ilvl w:val="2"/>
          <w:numId w:val="6"/>
        </w:numPr>
        <w:spacing w:after="120" w:line="264" w:lineRule="auto"/>
        <w:jc w:val="both"/>
        <w:rPr>
          <w:ins w:id="2416" w:author="Fiala Roman, Ing." w:date="2024-05-21T12:38:00Z"/>
          <w:sz w:val="18"/>
          <w:szCs w:val="18"/>
        </w:rPr>
      </w:pPr>
      <w:ins w:id="2417" w:author="Fiala Roman, Ing." w:date="2024-05-21T12:38:00Z">
        <w:r w:rsidRPr="0029692D">
          <w:rPr>
            <w:sz w:val="18"/>
            <w:szCs w:val="18"/>
          </w:rPr>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ins>
    </w:p>
    <w:p w14:paraId="36993DDC" w14:textId="77777777" w:rsidR="000E5E35" w:rsidRPr="0015220E" w:rsidRDefault="000E5E35" w:rsidP="000E5E35">
      <w:pPr>
        <w:numPr>
          <w:ilvl w:val="2"/>
          <w:numId w:val="6"/>
        </w:numPr>
        <w:spacing w:after="120" w:line="264" w:lineRule="auto"/>
        <w:jc w:val="both"/>
        <w:rPr>
          <w:ins w:id="2418" w:author="Fiala Roman, Ing." w:date="2024-05-21T12:38:00Z"/>
          <w:sz w:val="18"/>
          <w:szCs w:val="18"/>
        </w:rPr>
      </w:pPr>
      <w:ins w:id="2419" w:author="Fiala Roman, Ing." w:date="2024-05-21T12:38:00Z">
        <w:r w:rsidRPr="0029692D">
          <w:rPr>
            <w:sz w:val="18"/>
            <w:szCs w:val="18"/>
          </w:rPr>
          <w:t xml:space="preserve">Závazným pro Zhotovitele jsou termíny a rozsah výluk, které jsou uvedeny v následující </w:t>
        </w:r>
        <w:r w:rsidRPr="0015220E">
          <w:rPr>
            <w:sz w:val="18"/>
            <w:szCs w:val="18"/>
          </w:rPr>
          <w:t>tabulce:</w:t>
        </w:r>
      </w:ins>
    </w:p>
    <w:p w14:paraId="46E03345" w14:textId="54F4D18C" w:rsidR="001B29A7" w:rsidRPr="0015220E" w:rsidDel="000E5E35" w:rsidRDefault="001B29A7" w:rsidP="001B29A7">
      <w:pPr>
        <w:numPr>
          <w:ilvl w:val="2"/>
          <w:numId w:val="9"/>
        </w:numPr>
        <w:spacing w:after="120" w:line="264" w:lineRule="auto"/>
        <w:jc w:val="both"/>
        <w:rPr>
          <w:del w:id="2420" w:author="Fiala Roman, Ing." w:date="2024-05-21T12:38:00Z"/>
          <w:sz w:val="18"/>
          <w:szCs w:val="18"/>
          <w:rPrChange w:id="2421" w:author="Fiala Roman, Ing." w:date="2024-05-29T12:00:00Z">
            <w:rPr>
              <w:del w:id="2422" w:author="Fiala Roman, Ing." w:date="2024-05-21T12:38:00Z"/>
              <w:sz w:val="18"/>
              <w:szCs w:val="18"/>
              <w:highlight w:val="green"/>
            </w:rPr>
          </w:rPrChange>
        </w:rPr>
      </w:pPr>
      <w:del w:id="2423" w:author="Fiala Roman, Ing." w:date="2024-05-21T12:38:00Z">
        <w:r w:rsidRPr="0015220E" w:rsidDel="000E5E35">
          <w:rPr>
            <w:sz w:val="18"/>
            <w:szCs w:val="18"/>
            <w:rPrChange w:id="2424" w:author="Fiala Roman, Ing." w:date="2024-05-29T12:00:00Z">
              <w:rPr>
                <w:sz w:val="18"/>
                <w:szCs w:val="18"/>
                <w:highlight w:val="green"/>
              </w:rPr>
            </w:rPrChange>
          </w:rPr>
          <w:delText xml:space="preserve">Rozhodující milníky doporučeného časového harmonogramu: </w:delText>
        </w:r>
      </w:del>
    </w:p>
    <w:p w14:paraId="221BC59F" w14:textId="4F17D6D4" w:rsidR="001B29A7" w:rsidRPr="0015220E" w:rsidDel="000E5E35" w:rsidRDefault="001B29A7" w:rsidP="005465AE">
      <w:pPr>
        <w:pStyle w:val="Odrka1-1"/>
        <w:rPr>
          <w:del w:id="2425" w:author="Fiala Roman, Ing." w:date="2024-05-21T12:38:00Z"/>
          <w:rPrChange w:id="2426" w:author="Fiala Roman, Ing." w:date="2024-05-29T12:00:00Z">
            <w:rPr>
              <w:del w:id="2427" w:author="Fiala Roman, Ing." w:date="2024-05-21T12:38:00Z"/>
              <w:highlight w:val="green"/>
            </w:rPr>
          </w:rPrChange>
        </w:rPr>
      </w:pPr>
      <w:del w:id="2428" w:author="Fiala Roman, Ing." w:date="2024-05-21T12:38:00Z">
        <w:r w:rsidRPr="0015220E" w:rsidDel="000E5E35">
          <w:rPr>
            <w:rPrChange w:id="2429" w:author="Fiala Roman, Ing." w:date="2024-05-29T12:00:00Z">
              <w:rPr>
                <w:highlight w:val="green"/>
              </w:rPr>
            </w:rPrChange>
          </w:rPr>
          <w:delText xml:space="preserve">Při zpracování harmonogramu je nutné vycházet z jednotlivých stavebních postupů uvedených v ZOV a dodržet množství a délku předjednaných výluk </w:delText>
        </w:r>
      </w:del>
    </w:p>
    <w:p w14:paraId="1E79194A" w14:textId="66B5B50A" w:rsidR="001B29A7" w:rsidRPr="0015220E" w:rsidDel="000E5E35" w:rsidRDefault="001B29A7" w:rsidP="005465AE">
      <w:pPr>
        <w:pStyle w:val="Odrka1-1"/>
        <w:rPr>
          <w:del w:id="2430" w:author="Fiala Roman, Ing." w:date="2024-05-21T12:38:00Z"/>
          <w:rPrChange w:id="2431" w:author="Fiala Roman, Ing." w:date="2024-05-29T12:00:00Z">
            <w:rPr>
              <w:del w:id="2432" w:author="Fiala Roman, Ing." w:date="2024-05-21T12:38:00Z"/>
              <w:highlight w:val="green"/>
            </w:rPr>
          </w:rPrChange>
        </w:rPr>
      </w:pPr>
      <w:del w:id="2433" w:author="Fiala Roman, Ing." w:date="2024-05-21T12:38:00Z">
        <w:r w:rsidRPr="0015220E" w:rsidDel="000E5E35">
          <w:rPr>
            <w:rPrChange w:id="2434" w:author="Fiala Roman, Ing." w:date="2024-05-29T12:00:00Z">
              <w:rPr>
                <w:highlight w:val="green"/>
              </w:rPr>
            </w:rPrChange>
          </w:rPr>
          <w:delText>Rozhodující milníky jsou:</w:delText>
        </w:r>
        <w:r w:rsidR="00AD29D4" w:rsidRPr="0015220E" w:rsidDel="000E5E35">
          <w:rPr>
            <w:rPrChange w:id="2435" w:author="Fiala Roman, Ing." w:date="2024-05-29T12:00:00Z">
              <w:rPr>
                <w:highlight w:val="green"/>
              </w:rPr>
            </w:rPrChange>
          </w:rPr>
          <w:delText>…..</w:delText>
        </w:r>
      </w:del>
    </w:p>
    <w:p w14:paraId="26CBEC06" w14:textId="66066ACF" w:rsidR="001B29A7" w:rsidRPr="0015220E" w:rsidDel="000E5E35" w:rsidRDefault="001B29A7" w:rsidP="001B29A7">
      <w:pPr>
        <w:spacing w:after="80" w:line="264" w:lineRule="auto"/>
        <w:ind w:left="737"/>
        <w:jc w:val="both"/>
        <w:rPr>
          <w:del w:id="2436" w:author="Fiala Roman, Ing." w:date="2024-05-21T12:38:00Z"/>
          <w:i/>
          <w:sz w:val="18"/>
          <w:szCs w:val="18"/>
          <w:rPrChange w:id="2437" w:author="Fiala Roman, Ing." w:date="2024-05-29T12:00:00Z">
            <w:rPr>
              <w:del w:id="2438" w:author="Fiala Roman, Ing." w:date="2024-05-21T12:38:00Z"/>
              <w:i/>
              <w:color w:val="00A1E0"/>
              <w:sz w:val="18"/>
              <w:szCs w:val="18"/>
            </w:rPr>
          </w:rPrChange>
        </w:rPr>
      </w:pPr>
      <w:del w:id="2439" w:author="Fiala Roman, Ing." w:date="2024-05-21T12:38:00Z">
        <w:r w:rsidRPr="0015220E" w:rsidDel="000E5E35">
          <w:rPr>
            <w:i/>
            <w:sz w:val="18"/>
            <w:szCs w:val="18"/>
            <w:rPrChange w:id="2440" w:author="Fiala Roman, Ing." w:date="2024-05-29T12:00:00Z">
              <w:rPr>
                <w:i/>
                <w:color w:val="00A1E0"/>
                <w:sz w:val="18"/>
                <w:szCs w:val="18"/>
              </w:rPr>
            </w:rPrChange>
          </w:rPr>
          <w:delText xml:space="preserve">…… (uvedené milníky musí </w:delText>
        </w:r>
        <w:r w:rsidR="00AB6D1A" w:rsidRPr="0015220E" w:rsidDel="000E5E35">
          <w:rPr>
            <w:i/>
            <w:sz w:val="18"/>
            <w:szCs w:val="18"/>
            <w:rPrChange w:id="2441" w:author="Fiala Roman, Ing." w:date="2024-05-29T12:00:00Z">
              <w:rPr>
                <w:i/>
                <w:color w:val="00A1E0"/>
                <w:sz w:val="18"/>
                <w:szCs w:val="18"/>
              </w:rPr>
            </w:rPrChange>
          </w:rPr>
          <w:delText xml:space="preserve">být </w:delText>
        </w:r>
        <w:r w:rsidRPr="0015220E" w:rsidDel="000E5E35">
          <w:rPr>
            <w:i/>
            <w:sz w:val="18"/>
            <w:szCs w:val="18"/>
            <w:rPrChange w:id="2442" w:author="Fiala Roman, Ing." w:date="2024-05-29T12:00:00Z">
              <w:rPr>
                <w:i/>
                <w:color w:val="00A1E0"/>
                <w:sz w:val="18"/>
                <w:szCs w:val="18"/>
              </w:rPr>
            </w:rPrChange>
          </w:rPr>
          <w:delText xml:space="preserve">shodné s Výzvou). </w:delText>
        </w:r>
      </w:del>
    </w:p>
    <w:p w14:paraId="782A683C" w14:textId="1F3C6FBA" w:rsidR="001B29A7" w:rsidRPr="0015220E" w:rsidDel="000E5E35" w:rsidRDefault="001B29A7" w:rsidP="001B29A7">
      <w:pPr>
        <w:numPr>
          <w:ilvl w:val="2"/>
          <w:numId w:val="9"/>
        </w:numPr>
        <w:spacing w:after="120" w:line="264" w:lineRule="auto"/>
        <w:jc w:val="both"/>
        <w:rPr>
          <w:del w:id="2443" w:author="Fiala Roman, Ing." w:date="2024-05-21T12:38:00Z"/>
          <w:sz w:val="18"/>
          <w:szCs w:val="18"/>
          <w:rPrChange w:id="2444" w:author="Fiala Roman, Ing." w:date="2024-05-29T12:00:00Z">
            <w:rPr>
              <w:del w:id="2445" w:author="Fiala Roman, Ing." w:date="2024-05-21T12:38:00Z"/>
              <w:sz w:val="18"/>
              <w:szCs w:val="18"/>
              <w:highlight w:val="green"/>
            </w:rPr>
          </w:rPrChange>
        </w:rPr>
      </w:pPr>
      <w:del w:id="2446" w:author="Fiala Roman, Ing." w:date="2024-05-21T12:38:00Z">
        <w:r w:rsidRPr="0015220E" w:rsidDel="000E5E35">
          <w:rPr>
            <w:sz w:val="18"/>
            <w:szCs w:val="18"/>
            <w:rPrChange w:id="2447" w:author="Fiala Roman, Ing." w:date="2024-05-29T12:00:00Z">
              <w:rPr>
                <w:sz w:val="18"/>
                <w:szCs w:val="18"/>
                <w:highlight w:val="green"/>
              </w:rPr>
            </w:rPrChange>
          </w:rPr>
          <w:lastRenderedPageBreak/>
          <w:delText>V harmonogramu postupu prací je nutno dle ZOV v Projektové dokumentaci respektovat zejména následující požadavky a termíny:</w:delText>
        </w:r>
      </w:del>
    </w:p>
    <w:p w14:paraId="0DEDBFA2" w14:textId="6C96F4F4" w:rsidR="001B29A7" w:rsidRPr="0015220E" w:rsidDel="000E5E35" w:rsidRDefault="001B29A7" w:rsidP="001B29A7">
      <w:pPr>
        <w:numPr>
          <w:ilvl w:val="0"/>
          <w:numId w:val="4"/>
        </w:numPr>
        <w:spacing w:after="60" w:line="264" w:lineRule="auto"/>
        <w:jc w:val="both"/>
        <w:rPr>
          <w:del w:id="2448" w:author="Fiala Roman, Ing." w:date="2024-05-21T12:38:00Z"/>
          <w:sz w:val="18"/>
          <w:szCs w:val="18"/>
          <w:rPrChange w:id="2449" w:author="Fiala Roman, Ing." w:date="2024-05-29T12:00:00Z">
            <w:rPr>
              <w:del w:id="2450" w:author="Fiala Roman, Ing." w:date="2024-05-21T12:38:00Z"/>
              <w:sz w:val="18"/>
              <w:szCs w:val="18"/>
              <w:highlight w:val="green"/>
            </w:rPr>
          </w:rPrChange>
        </w:rPr>
      </w:pPr>
      <w:del w:id="2451" w:author="Fiala Roman, Ing." w:date="2024-05-21T12:38:00Z">
        <w:r w:rsidRPr="0015220E" w:rsidDel="000E5E35">
          <w:rPr>
            <w:sz w:val="18"/>
            <w:szCs w:val="18"/>
            <w:rPrChange w:id="2452" w:author="Fiala Roman, Ing." w:date="2024-05-29T12:00:00Z">
              <w:rPr>
                <w:sz w:val="18"/>
                <w:szCs w:val="18"/>
                <w:highlight w:val="green"/>
              </w:rPr>
            </w:rPrChange>
          </w:rPr>
          <w:delText>termín zahájení a ukončení stavby</w:delText>
        </w:r>
      </w:del>
    </w:p>
    <w:p w14:paraId="74DD6AD0" w14:textId="17D6589E" w:rsidR="001B29A7" w:rsidRPr="0015220E" w:rsidDel="000E5E35" w:rsidRDefault="001B29A7" w:rsidP="001B29A7">
      <w:pPr>
        <w:numPr>
          <w:ilvl w:val="0"/>
          <w:numId w:val="4"/>
        </w:numPr>
        <w:spacing w:after="60" w:line="264" w:lineRule="auto"/>
        <w:jc w:val="both"/>
        <w:rPr>
          <w:del w:id="2453" w:author="Fiala Roman, Ing." w:date="2024-05-21T12:38:00Z"/>
          <w:sz w:val="18"/>
          <w:szCs w:val="18"/>
          <w:rPrChange w:id="2454" w:author="Fiala Roman, Ing." w:date="2024-05-29T12:00:00Z">
            <w:rPr>
              <w:del w:id="2455" w:author="Fiala Roman, Ing." w:date="2024-05-21T12:38:00Z"/>
              <w:sz w:val="18"/>
              <w:szCs w:val="18"/>
              <w:highlight w:val="green"/>
            </w:rPr>
          </w:rPrChange>
        </w:rPr>
      </w:pPr>
      <w:del w:id="2456" w:author="Fiala Roman, Ing." w:date="2024-05-21T12:38:00Z">
        <w:r w:rsidRPr="0015220E" w:rsidDel="000E5E35">
          <w:rPr>
            <w:sz w:val="18"/>
            <w:szCs w:val="18"/>
            <w:rPrChange w:id="2457" w:author="Fiala Roman, Ing." w:date="2024-05-29T12:00:00Z">
              <w:rPr>
                <w:sz w:val="18"/>
                <w:szCs w:val="18"/>
                <w:highlight w:val="green"/>
              </w:rPr>
            </w:rPrChange>
          </w:rPr>
          <w:delText>možné termíny uvádění provozuschopných celků do provozu</w:delText>
        </w:r>
      </w:del>
    </w:p>
    <w:p w14:paraId="6D5799E8" w14:textId="15125222" w:rsidR="001B29A7" w:rsidRPr="0015220E" w:rsidDel="000E5E35" w:rsidRDefault="001B29A7" w:rsidP="001B29A7">
      <w:pPr>
        <w:numPr>
          <w:ilvl w:val="0"/>
          <w:numId w:val="4"/>
        </w:numPr>
        <w:spacing w:after="60" w:line="264" w:lineRule="auto"/>
        <w:jc w:val="both"/>
        <w:rPr>
          <w:del w:id="2458" w:author="Fiala Roman, Ing." w:date="2024-05-21T12:38:00Z"/>
          <w:sz w:val="18"/>
          <w:szCs w:val="18"/>
          <w:rPrChange w:id="2459" w:author="Fiala Roman, Ing." w:date="2024-05-29T12:00:00Z">
            <w:rPr>
              <w:del w:id="2460" w:author="Fiala Roman, Ing." w:date="2024-05-21T12:38:00Z"/>
              <w:sz w:val="18"/>
              <w:szCs w:val="18"/>
              <w:highlight w:val="green"/>
            </w:rPr>
          </w:rPrChange>
        </w:rPr>
      </w:pPr>
      <w:del w:id="2461" w:author="Fiala Roman, Ing." w:date="2024-05-21T12:38:00Z">
        <w:r w:rsidRPr="0015220E" w:rsidDel="000E5E35">
          <w:rPr>
            <w:sz w:val="18"/>
            <w:szCs w:val="18"/>
            <w:rPrChange w:id="2462" w:author="Fiala Roman, Ing." w:date="2024-05-29T12:00:00Z">
              <w:rPr>
                <w:sz w:val="18"/>
                <w:szCs w:val="18"/>
                <w:highlight w:val="green"/>
              </w:rPr>
            </w:rPrChange>
          </w:rPr>
          <w:delText>výlukovou činnost s maximálním využitím výlukových časů</w:delText>
        </w:r>
      </w:del>
    </w:p>
    <w:p w14:paraId="54B84C4C" w14:textId="7AE5A6AF" w:rsidR="001B29A7" w:rsidRPr="0015220E" w:rsidDel="000E5E35" w:rsidRDefault="001B29A7" w:rsidP="001B29A7">
      <w:pPr>
        <w:numPr>
          <w:ilvl w:val="0"/>
          <w:numId w:val="4"/>
        </w:numPr>
        <w:spacing w:after="60" w:line="264" w:lineRule="auto"/>
        <w:jc w:val="both"/>
        <w:rPr>
          <w:del w:id="2463" w:author="Fiala Roman, Ing." w:date="2024-05-21T12:38:00Z"/>
          <w:sz w:val="18"/>
          <w:szCs w:val="18"/>
          <w:rPrChange w:id="2464" w:author="Fiala Roman, Ing." w:date="2024-05-29T12:00:00Z">
            <w:rPr>
              <w:del w:id="2465" w:author="Fiala Roman, Ing." w:date="2024-05-21T12:38:00Z"/>
              <w:sz w:val="18"/>
              <w:szCs w:val="18"/>
              <w:highlight w:val="green"/>
            </w:rPr>
          </w:rPrChange>
        </w:rPr>
      </w:pPr>
      <w:del w:id="2466" w:author="Fiala Roman, Ing." w:date="2024-05-21T12:38:00Z">
        <w:r w:rsidRPr="0015220E" w:rsidDel="000E5E35">
          <w:rPr>
            <w:sz w:val="18"/>
            <w:szCs w:val="18"/>
            <w:rPrChange w:id="2467" w:author="Fiala Roman, Ing." w:date="2024-05-29T12:00:00Z">
              <w:rPr>
                <w:sz w:val="18"/>
                <w:szCs w:val="18"/>
                <w:highlight w:val="green"/>
              </w:rPr>
            </w:rPrChange>
          </w:rPr>
          <w:delText>uzavírky pozemních komunikací</w:delText>
        </w:r>
      </w:del>
    </w:p>
    <w:p w14:paraId="3D53D28E" w14:textId="57387A97" w:rsidR="001B29A7" w:rsidRPr="0015220E" w:rsidDel="000E5E35" w:rsidRDefault="001B29A7" w:rsidP="001B29A7">
      <w:pPr>
        <w:numPr>
          <w:ilvl w:val="0"/>
          <w:numId w:val="4"/>
        </w:numPr>
        <w:spacing w:after="60" w:line="264" w:lineRule="auto"/>
        <w:jc w:val="both"/>
        <w:rPr>
          <w:del w:id="2468" w:author="Fiala Roman, Ing." w:date="2024-05-21T12:38:00Z"/>
          <w:sz w:val="18"/>
          <w:szCs w:val="18"/>
          <w:rPrChange w:id="2469" w:author="Fiala Roman, Ing." w:date="2024-05-29T12:00:00Z">
            <w:rPr>
              <w:del w:id="2470" w:author="Fiala Roman, Ing." w:date="2024-05-21T12:38:00Z"/>
              <w:sz w:val="18"/>
              <w:szCs w:val="18"/>
              <w:highlight w:val="green"/>
            </w:rPr>
          </w:rPrChange>
        </w:rPr>
      </w:pPr>
      <w:del w:id="2471" w:author="Fiala Roman, Ing." w:date="2024-05-21T12:38:00Z">
        <w:r w:rsidRPr="0015220E" w:rsidDel="000E5E35">
          <w:rPr>
            <w:sz w:val="18"/>
            <w:szCs w:val="18"/>
            <w:rPrChange w:id="2472" w:author="Fiala Roman, Ing." w:date="2024-05-29T12:00:00Z">
              <w:rPr>
                <w:sz w:val="18"/>
                <w:szCs w:val="18"/>
                <w:highlight w:val="green"/>
              </w:rPr>
            </w:rPrChange>
          </w:rPr>
          <w:delText>přechodové stavy, provozní zkoušky (kontrolní a zkušební plán)</w:delText>
        </w:r>
      </w:del>
    </w:p>
    <w:p w14:paraId="53C16E59" w14:textId="2CC3C5CD" w:rsidR="001B29A7" w:rsidRPr="0015220E" w:rsidDel="000E5E35" w:rsidRDefault="001B29A7" w:rsidP="001B29A7">
      <w:pPr>
        <w:numPr>
          <w:ilvl w:val="0"/>
          <w:numId w:val="4"/>
        </w:numPr>
        <w:spacing w:after="60" w:line="264" w:lineRule="auto"/>
        <w:jc w:val="both"/>
        <w:rPr>
          <w:del w:id="2473" w:author="Fiala Roman, Ing." w:date="2024-05-21T12:38:00Z"/>
          <w:sz w:val="18"/>
          <w:szCs w:val="18"/>
          <w:rPrChange w:id="2474" w:author="Fiala Roman, Ing." w:date="2024-05-29T12:00:00Z">
            <w:rPr>
              <w:del w:id="2475" w:author="Fiala Roman, Ing." w:date="2024-05-21T12:38:00Z"/>
              <w:sz w:val="18"/>
              <w:szCs w:val="18"/>
              <w:highlight w:val="green"/>
            </w:rPr>
          </w:rPrChange>
        </w:rPr>
      </w:pPr>
      <w:del w:id="2476" w:author="Fiala Roman, Ing." w:date="2024-05-21T12:38:00Z">
        <w:r w:rsidRPr="0015220E" w:rsidDel="000E5E35">
          <w:rPr>
            <w:sz w:val="18"/>
            <w:szCs w:val="18"/>
            <w:rPrChange w:id="2477" w:author="Fiala Roman, Ing." w:date="2024-05-29T12:00:00Z">
              <w:rPr>
                <w:sz w:val="18"/>
                <w:szCs w:val="18"/>
                <w:highlight w:val="green"/>
              </w:rPr>
            </w:rPrChange>
          </w:rPr>
          <w:delText>koordinace se souběžně probíhajícími stavbami</w:delText>
        </w:r>
      </w:del>
    </w:p>
    <w:p w14:paraId="3EB3213A" w14:textId="30FF83F1" w:rsidR="001B29A7" w:rsidRPr="0015220E" w:rsidDel="000E5E35" w:rsidRDefault="001B29A7" w:rsidP="001B29A7">
      <w:pPr>
        <w:numPr>
          <w:ilvl w:val="2"/>
          <w:numId w:val="9"/>
        </w:numPr>
        <w:spacing w:after="120" w:line="264" w:lineRule="auto"/>
        <w:jc w:val="both"/>
        <w:rPr>
          <w:del w:id="2478" w:author="Fiala Roman, Ing." w:date="2024-05-21T12:38:00Z"/>
          <w:sz w:val="18"/>
          <w:szCs w:val="18"/>
          <w:rPrChange w:id="2479" w:author="Fiala Roman, Ing." w:date="2024-05-29T12:00:00Z">
            <w:rPr>
              <w:del w:id="2480" w:author="Fiala Roman, Ing." w:date="2024-05-21T12:38:00Z"/>
              <w:sz w:val="18"/>
              <w:szCs w:val="18"/>
              <w:highlight w:val="green"/>
            </w:rPr>
          </w:rPrChange>
        </w:rPr>
      </w:pPr>
      <w:del w:id="2481" w:author="Fiala Roman, Ing." w:date="2024-05-21T12:38:00Z">
        <w:r w:rsidRPr="0015220E" w:rsidDel="000E5E35">
          <w:rPr>
            <w:sz w:val="18"/>
            <w:szCs w:val="18"/>
            <w:rPrChange w:id="2482" w:author="Fiala Roman, Ing." w:date="2024-05-29T12:00:00Z">
              <w:rPr>
                <w:sz w:val="18"/>
                <w:szCs w:val="18"/>
                <w:highlight w:val="green"/>
              </w:rPr>
            </w:rPrChange>
          </w:rPr>
          <w:delTex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delText>
        </w:r>
      </w:del>
    </w:p>
    <w:p w14:paraId="790E8030" w14:textId="55758C4A" w:rsidR="001B29A7" w:rsidRPr="0015220E" w:rsidDel="000E5E35" w:rsidRDefault="001B29A7" w:rsidP="001B29A7">
      <w:pPr>
        <w:numPr>
          <w:ilvl w:val="2"/>
          <w:numId w:val="9"/>
        </w:numPr>
        <w:spacing w:after="120" w:line="264" w:lineRule="auto"/>
        <w:jc w:val="both"/>
        <w:rPr>
          <w:del w:id="2483" w:author="Fiala Roman, Ing." w:date="2024-05-21T12:38:00Z"/>
          <w:sz w:val="18"/>
          <w:szCs w:val="18"/>
          <w:rPrChange w:id="2484" w:author="Fiala Roman, Ing." w:date="2024-05-29T12:00:00Z">
            <w:rPr>
              <w:del w:id="2485" w:author="Fiala Roman, Ing." w:date="2024-05-21T12:38:00Z"/>
              <w:sz w:val="18"/>
              <w:szCs w:val="18"/>
              <w:highlight w:val="green"/>
            </w:rPr>
          </w:rPrChange>
        </w:rPr>
      </w:pPr>
      <w:bookmarkStart w:id="2486" w:name="_Ref137824566"/>
      <w:del w:id="2487" w:author="Fiala Roman, Ing." w:date="2024-05-21T12:38:00Z">
        <w:r w:rsidRPr="0015220E" w:rsidDel="000E5E35">
          <w:rPr>
            <w:sz w:val="18"/>
            <w:szCs w:val="18"/>
            <w:rPrChange w:id="2488" w:author="Fiala Roman, Ing." w:date="2024-05-29T12:00:00Z">
              <w:rPr>
                <w:sz w:val="18"/>
                <w:szCs w:val="18"/>
                <w:highlight w:val="green"/>
              </w:rPr>
            </w:rPrChange>
          </w:rPr>
          <w:delText>Závazným pro Zhotovitele jsou termíny a rozsah výluk, které jsou uvedeny v následující tabulce:</w:delText>
        </w:r>
        <w:bookmarkEnd w:id="2486"/>
      </w:del>
    </w:p>
    <w:p w14:paraId="3C58B4A3" w14:textId="77777777" w:rsidR="008A7FD9" w:rsidRPr="0015220E" w:rsidRDefault="008A7FD9" w:rsidP="008A7FD9">
      <w:pPr>
        <w:pStyle w:val="TabulkaNadpis"/>
        <w:rPr>
          <w:rPrChange w:id="2489" w:author="Fiala Roman, Ing." w:date="2024-05-29T12:00:00Z">
            <w:rPr>
              <w:highlight w:val="green"/>
            </w:rPr>
          </w:rPrChange>
        </w:rPr>
      </w:pPr>
      <w:r w:rsidRPr="0015220E">
        <w:t xml:space="preserve">Stavební postupy </w:t>
      </w:r>
      <w:r w:rsidRPr="0015220E">
        <w:rPr>
          <w:rPrChange w:id="2490" w:author="Fiala Roman, Ing." w:date="2024-05-29T12:00:00Z">
            <w:rPr>
              <w:highlight w:val="green"/>
            </w:rPr>
          </w:rPrChange>
        </w:rPr>
        <w:t>/Etapy</w:t>
      </w:r>
    </w:p>
    <w:tbl>
      <w:tblPr>
        <w:tblStyle w:val="Tabulka10"/>
        <w:tblW w:w="8051" w:type="dxa"/>
        <w:tblInd w:w="737" w:type="dxa"/>
        <w:tblLook w:val="04A0" w:firstRow="1" w:lastRow="0" w:firstColumn="1" w:lastColumn="0" w:noHBand="0" w:noVBand="1"/>
      </w:tblPr>
      <w:tblGrid>
        <w:gridCol w:w="1320"/>
        <w:gridCol w:w="3073"/>
        <w:gridCol w:w="1694"/>
        <w:gridCol w:w="1964"/>
        <w:tblGridChange w:id="2491">
          <w:tblGrid>
            <w:gridCol w:w="1320"/>
            <w:gridCol w:w="3073"/>
            <w:gridCol w:w="1694"/>
            <w:gridCol w:w="1964"/>
          </w:tblGrid>
        </w:tblGridChange>
      </w:tblGrid>
      <w:tr w:rsidR="0015220E" w:rsidRPr="0015220E" w14:paraId="16002576" w14:textId="77777777" w:rsidTr="00F13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3216AD27" w14:textId="77777777" w:rsidR="008A7FD9" w:rsidRPr="0015220E" w:rsidRDefault="008A7FD9" w:rsidP="00F13343">
            <w:pPr>
              <w:pStyle w:val="Tabulka-7"/>
              <w:rPr>
                <w:b/>
              </w:rPr>
            </w:pPr>
            <w:r w:rsidRPr="0015220E">
              <w:rPr>
                <w:b/>
              </w:rPr>
              <w:t>Postup</w:t>
            </w:r>
          </w:p>
        </w:tc>
        <w:tc>
          <w:tcPr>
            <w:tcW w:w="3073" w:type="dxa"/>
          </w:tcPr>
          <w:p w14:paraId="2AFD8623"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Činnosti</w:t>
            </w:r>
          </w:p>
        </w:tc>
        <w:tc>
          <w:tcPr>
            <w:tcW w:w="1694" w:type="dxa"/>
          </w:tcPr>
          <w:p w14:paraId="5B0FC5CE"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Typ výluky</w:t>
            </w:r>
          </w:p>
        </w:tc>
        <w:tc>
          <w:tcPr>
            <w:tcW w:w="1964" w:type="dxa"/>
          </w:tcPr>
          <w:p w14:paraId="0724488E" w14:textId="77777777" w:rsidR="008A7FD9" w:rsidRPr="0015220E" w:rsidRDefault="008A7FD9" w:rsidP="00F13343">
            <w:pPr>
              <w:pStyle w:val="Tabulka-7"/>
              <w:cnfStyle w:val="100000000000" w:firstRow="1" w:lastRow="0" w:firstColumn="0" w:lastColumn="0" w:oddVBand="0" w:evenVBand="0" w:oddHBand="0" w:evenHBand="0" w:firstRowFirstColumn="0" w:firstRowLastColumn="0" w:lastRowFirstColumn="0" w:lastRowLastColumn="0"/>
              <w:rPr>
                <w:b/>
              </w:rPr>
            </w:pPr>
            <w:r w:rsidRPr="0015220E">
              <w:rPr>
                <w:b/>
              </w:rPr>
              <w:t>Doba pro dokončení</w:t>
            </w:r>
          </w:p>
        </w:tc>
      </w:tr>
      <w:tr w:rsidR="0029692D" w:rsidRPr="0029692D" w14:paraId="46E487E6"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1EA9EA59" w14:textId="77777777" w:rsidR="008A7FD9" w:rsidRPr="0015220E" w:rsidRDefault="008A7FD9" w:rsidP="00F13343">
            <w:pPr>
              <w:pStyle w:val="Tabulka-7"/>
              <w:rPr>
                <w:rPrChange w:id="2492" w:author="Fiala Roman, Ing." w:date="2024-05-29T11:59:00Z">
                  <w:rPr>
                    <w:highlight w:val="green"/>
                  </w:rPr>
                </w:rPrChange>
              </w:rPr>
            </w:pPr>
          </w:p>
        </w:tc>
        <w:tc>
          <w:tcPr>
            <w:tcW w:w="3073" w:type="dxa"/>
          </w:tcPr>
          <w:p w14:paraId="779020EF" w14:textId="77777777" w:rsidR="008A7FD9" w:rsidRPr="0015220E" w:rsidRDefault="008A7FD9" w:rsidP="00F13343">
            <w:pPr>
              <w:pStyle w:val="Tabulka-7"/>
              <w:cnfStyle w:val="000000000000" w:firstRow="0" w:lastRow="0" w:firstColumn="0" w:lastColumn="0" w:oddVBand="0" w:evenVBand="0" w:oddHBand="0" w:evenHBand="0" w:firstRowFirstColumn="0" w:firstRowLastColumn="0" w:lastRowFirstColumn="0" w:lastRowLastColumn="0"/>
              <w:rPr>
                <w:rPrChange w:id="2493" w:author="Fiala Roman, Ing." w:date="2024-05-29T11:59:00Z">
                  <w:rPr>
                    <w:highlight w:val="green"/>
                  </w:rPr>
                </w:rPrChange>
              </w:rPr>
            </w:pPr>
            <w:r w:rsidRPr="0015220E">
              <w:rPr>
                <w:rPrChange w:id="2494" w:author="Fiala Roman, Ing." w:date="2024-05-29T11:59:00Z">
                  <w:rPr>
                    <w:highlight w:val="green"/>
                  </w:rPr>
                </w:rPrChange>
              </w:rPr>
              <w:t>Zahájení stavby</w:t>
            </w:r>
          </w:p>
        </w:tc>
        <w:tc>
          <w:tcPr>
            <w:tcW w:w="1694" w:type="dxa"/>
          </w:tcPr>
          <w:p w14:paraId="6F4C7166" w14:textId="77777777" w:rsidR="008A7FD9" w:rsidRPr="0015220E" w:rsidRDefault="008A7FD9" w:rsidP="00F13343">
            <w:pPr>
              <w:pStyle w:val="Tabulka-7"/>
              <w:cnfStyle w:val="000000000000" w:firstRow="0" w:lastRow="0" w:firstColumn="0" w:lastColumn="0" w:oddVBand="0" w:evenVBand="0" w:oddHBand="0" w:evenHBand="0" w:firstRowFirstColumn="0" w:firstRowLastColumn="0" w:lastRowFirstColumn="0" w:lastRowLastColumn="0"/>
              <w:rPr>
                <w:rPrChange w:id="2495" w:author="Fiala Roman, Ing." w:date="2024-05-29T11:59:00Z">
                  <w:rPr>
                    <w:highlight w:val="green"/>
                  </w:rPr>
                </w:rPrChange>
              </w:rPr>
            </w:pPr>
          </w:p>
        </w:tc>
        <w:tc>
          <w:tcPr>
            <w:tcW w:w="1964" w:type="dxa"/>
            <w:shd w:val="clear" w:color="auto" w:fill="auto"/>
            <w:vAlign w:val="top"/>
          </w:tcPr>
          <w:p w14:paraId="62A74A91" w14:textId="32999452" w:rsidR="008A7FD9" w:rsidRPr="0015220E" w:rsidRDefault="004655B8" w:rsidP="00472120">
            <w:pPr>
              <w:pStyle w:val="Tabulka"/>
              <w:jc w:val="left"/>
              <w:cnfStyle w:val="000000000000" w:firstRow="0" w:lastRow="0" w:firstColumn="0" w:lastColumn="0" w:oddVBand="0" w:evenVBand="0" w:oddHBand="0" w:evenHBand="0" w:firstRowFirstColumn="0" w:firstRowLastColumn="0" w:lastRowFirstColumn="0" w:lastRowLastColumn="0"/>
              <w:rPr>
                <w:sz w:val="14"/>
                <w:rPrChange w:id="2496" w:author="Fiala Roman, Ing." w:date="2024-05-29T11:59:00Z">
                  <w:rPr>
                    <w:sz w:val="14"/>
                    <w:highlight w:val="green"/>
                  </w:rPr>
                </w:rPrChange>
              </w:rPr>
            </w:pPr>
            <w:del w:id="2497" w:author="Fiala Roman, Ing." w:date="2024-05-21T12:38:00Z">
              <w:r w:rsidRPr="0015220E" w:rsidDel="000E5E35">
                <w:rPr>
                  <w:sz w:val="14"/>
                  <w:rPrChange w:id="2498" w:author="Fiala Roman, Ing." w:date="2024-05-29T11:59:00Z">
                    <w:rPr>
                      <w:sz w:val="14"/>
                      <w:highlight w:val="green"/>
                    </w:rPr>
                  </w:rPrChange>
                </w:rPr>
                <w:delText>Předpokládaný termín červen 2020</w:delText>
              </w:r>
            </w:del>
            <w:ins w:id="2499" w:author="Fiala Roman, Ing." w:date="2024-05-21T12:38:00Z">
              <w:r w:rsidR="000E5E35" w:rsidRPr="0015220E">
                <w:rPr>
                  <w:sz w:val="14"/>
                  <w:rPrChange w:id="2500" w:author="Fiala Roman, Ing." w:date="2024-05-29T11:59:00Z">
                    <w:rPr>
                      <w:sz w:val="14"/>
                      <w:highlight w:val="green"/>
                    </w:rPr>
                  </w:rPrChange>
                </w:rPr>
                <w:t>červen</w:t>
              </w:r>
            </w:ins>
            <w:ins w:id="2501" w:author="Fiala Roman, Ing." w:date="2024-05-29T11:59:00Z">
              <w:r w:rsidR="0015220E" w:rsidRPr="0015220E">
                <w:rPr>
                  <w:sz w:val="14"/>
                  <w:rPrChange w:id="2502" w:author="Fiala Roman, Ing." w:date="2024-05-29T11:59:00Z">
                    <w:rPr>
                      <w:color w:val="FF0000"/>
                      <w:sz w:val="14"/>
                    </w:rPr>
                  </w:rPrChange>
                </w:rPr>
                <w:t>ec</w:t>
              </w:r>
            </w:ins>
            <w:ins w:id="2503" w:author="Fiala Roman, Ing." w:date="2024-05-21T12:38:00Z">
              <w:r w:rsidR="000E5E35" w:rsidRPr="0015220E">
                <w:rPr>
                  <w:sz w:val="14"/>
                  <w:rPrChange w:id="2504" w:author="Fiala Roman, Ing." w:date="2024-05-29T11:59:00Z">
                    <w:rPr>
                      <w:sz w:val="14"/>
                      <w:highlight w:val="green"/>
                    </w:rPr>
                  </w:rPrChange>
                </w:rPr>
                <w:t xml:space="preserve"> 2024</w:t>
              </w:r>
            </w:ins>
          </w:p>
        </w:tc>
      </w:tr>
      <w:tr w:rsidR="0029692D" w:rsidRPr="0029692D" w14:paraId="744B3F80"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483E599F" w14:textId="77777777" w:rsidR="008A7FD9" w:rsidRPr="0015220E" w:rsidRDefault="008A7FD9" w:rsidP="00F13343">
            <w:pPr>
              <w:pStyle w:val="Tabulka-7"/>
              <w:rPr>
                <w:rPrChange w:id="2505" w:author="Fiala Roman, Ing." w:date="2024-05-29T11:59:00Z">
                  <w:rPr>
                    <w:highlight w:val="green"/>
                  </w:rPr>
                </w:rPrChange>
              </w:rPr>
            </w:pPr>
            <w:r w:rsidRPr="0015220E">
              <w:t xml:space="preserve">1. Stavební postup </w:t>
            </w:r>
            <w:r w:rsidRPr="0015220E">
              <w:rPr>
                <w:rPrChange w:id="2506" w:author="Fiala Roman, Ing." w:date="2024-05-29T11:59:00Z">
                  <w:rPr>
                    <w:highlight w:val="green"/>
                  </w:rPr>
                </w:rPrChange>
              </w:rPr>
              <w:t>/ Etapa</w:t>
            </w:r>
          </w:p>
        </w:tc>
        <w:tc>
          <w:tcPr>
            <w:tcW w:w="3073" w:type="dxa"/>
          </w:tcPr>
          <w:p w14:paraId="1B010527" w14:textId="77777777" w:rsidR="008A7FD9" w:rsidRPr="0015220E" w:rsidRDefault="008A7FD9" w:rsidP="00F13343">
            <w:pPr>
              <w:pStyle w:val="Tabulka-7"/>
              <w:cnfStyle w:val="000000000000" w:firstRow="0" w:lastRow="0" w:firstColumn="0" w:lastColumn="0" w:oddVBand="0" w:evenVBand="0" w:oddHBand="0" w:evenHBand="0" w:firstRowFirstColumn="0" w:firstRowLastColumn="0" w:lastRowFirstColumn="0" w:lastRowLastColumn="0"/>
              <w:rPr>
                <w:rPrChange w:id="2507" w:author="Fiala Roman, Ing." w:date="2024-05-29T11:59:00Z">
                  <w:rPr>
                    <w:highlight w:val="green"/>
                  </w:rPr>
                </w:rPrChange>
              </w:rPr>
            </w:pPr>
            <w:r w:rsidRPr="0015220E">
              <w:rPr>
                <w:rPrChange w:id="2508" w:author="Fiala Roman, Ing." w:date="2024-05-29T11:59:00Z">
                  <w:rPr>
                    <w:highlight w:val="green"/>
                  </w:rPr>
                </w:rPrChange>
              </w:rPr>
              <w:t>Přípravné práce</w:t>
            </w:r>
          </w:p>
        </w:tc>
        <w:tc>
          <w:tcPr>
            <w:tcW w:w="1694" w:type="dxa"/>
          </w:tcPr>
          <w:p w14:paraId="112F5B39" w14:textId="77777777" w:rsidR="008A7FD9" w:rsidRPr="0015220E" w:rsidRDefault="008A7FD9" w:rsidP="00F13343">
            <w:pPr>
              <w:pStyle w:val="Tabulka-7"/>
              <w:cnfStyle w:val="000000000000" w:firstRow="0" w:lastRow="0" w:firstColumn="0" w:lastColumn="0" w:oddVBand="0" w:evenVBand="0" w:oddHBand="0" w:evenHBand="0" w:firstRowFirstColumn="0" w:firstRowLastColumn="0" w:lastRowFirstColumn="0" w:lastRowLastColumn="0"/>
              <w:rPr>
                <w:rPrChange w:id="2509" w:author="Fiala Roman, Ing." w:date="2024-05-29T11:59:00Z">
                  <w:rPr>
                    <w:highlight w:val="green"/>
                  </w:rPr>
                </w:rPrChange>
              </w:rPr>
            </w:pPr>
            <w:r w:rsidRPr="0015220E">
              <w:rPr>
                <w:rPrChange w:id="2510" w:author="Fiala Roman, Ing." w:date="2024-05-29T11:59:00Z">
                  <w:rPr>
                    <w:highlight w:val="green"/>
                  </w:rPr>
                </w:rPrChange>
              </w:rPr>
              <w:t>Bez výluky</w:t>
            </w:r>
          </w:p>
        </w:tc>
        <w:tc>
          <w:tcPr>
            <w:tcW w:w="1964" w:type="dxa"/>
            <w:shd w:val="clear" w:color="auto" w:fill="auto"/>
            <w:vAlign w:val="top"/>
          </w:tcPr>
          <w:p w14:paraId="60CB5A12" w14:textId="47D48B09" w:rsidR="008A7FD9" w:rsidRPr="0015220E" w:rsidRDefault="004655B8" w:rsidP="00472120">
            <w:pPr>
              <w:pStyle w:val="Tabulka"/>
              <w:jc w:val="left"/>
              <w:cnfStyle w:val="000000000000" w:firstRow="0" w:lastRow="0" w:firstColumn="0" w:lastColumn="0" w:oddVBand="0" w:evenVBand="0" w:oddHBand="0" w:evenHBand="0" w:firstRowFirstColumn="0" w:firstRowLastColumn="0" w:lastRowFirstColumn="0" w:lastRowLastColumn="0"/>
              <w:rPr>
                <w:sz w:val="14"/>
                <w:rPrChange w:id="2511" w:author="Fiala Roman, Ing." w:date="2024-05-29T11:59:00Z">
                  <w:rPr>
                    <w:sz w:val="14"/>
                    <w:highlight w:val="green"/>
                  </w:rPr>
                </w:rPrChange>
              </w:rPr>
            </w:pPr>
            <w:del w:id="2512" w:author="Fiala Roman, Ing." w:date="2024-05-21T12:39:00Z">
              <w:r w:rsidRPr="0015220E" w:rsidDel="000E5E35">
                <w:rPr>
                  <w:sz w:val="14"/>
                  <w:rPrChange w:id="2513" w:author="Fiala Roman, Ing." w:date="2024-05-29T11:59:00Z">
                    <w:rPr>
                      <w:sz w:val="14"/>
                      <w:highlight w:val="green"/>
                    </w:rPr>
                  </w:rPrChange>
                </w:rPr>
                <w:delText>2 měsíce od zahájení stavebních prací (předpoklad 06 až 07/2020)</w:delText>
              </w:r>
            </w:del>
            <w:ins w:id="2514" w:author="Fiala Roman, Ing." w:date="2024-05-29T11:59:00Z">
              <w:r w:rsidR="0015220E" w:rsidRPr="0015220E">
                <w:rPr>
                  <w:sz w:val="14"/>
                  <w:rPrChange w:id="2515" w:author="Fiala Roman, Ing." w:date="2024-05-29T11:59:00Z">
                    <w:rPr>
                      <w:color w:val="FF0000"/>
                      <w:sz w:val="14"/>
                    </w:rPr>
                  </w:rPrChange>
                </w:rPr>
                <w:t>červenec</w:t>
              </w:r>
            </w:ins>
            <w:ins w:id="2516" w:author="Fiala Roman, Ing." w:date="2024-05-21T12:39:00Z">
              <w:r w:rsidR="000E5E35" w:rsidRPr="0015220E">
                <w:rPr>
                  <w:sz w:val="14"/>
                  <w:rPrChange w:id="2517" w:author="Fiala Roman, Ing." w:date="2024-05-29T11:59:00Z">
                    <w:rPr>
                      <w:sz w:val="14"/>
                      <w:highlight w:val="green"/>
                    </w:rPr>
                  </w:rPrChange>
                </w:rPr>
                <w:t xml:space="preserve"> 2024</w:t>
              </w:r>
            </w:ins>
          </w:p>
        </w:tc>
      </w:tr>
      <w:tr w:rsidR="0029692D" w:rsidRPr="0029692D" w14:paraId="110C2C9C" w14:textId="77777777" w:rsidTr="00F13343">
        <w:tc>
          <w:tcPr>
            <w:cnfStyle w:val="001000000000" w:firstRow="0" w:lastRow="0" w:firstColumn="1" w:lastColumn="0" w:oddVBand="0" w:evenVBand="0" w:oddHBand="0" w:evenHBand="0" w:firstRowFirstColumn="0" w:firstRowLastColumn="0" w:lastRowFirstColumn="0" w:lastRowLastColumn="0"/>
            <w:tcW w:w="1320" w:type="dxa"/>
          </w:tcPr>
          <w:p w14:paraId="05CFFEF9" w14:textId="77777777" w:rsidR="008A7FD9" w:rsidRPr="0015220E" w:rsidRDefault="008A7FD9" w:rsidP="00F13343">
            <w:pPr>
              <w:pStyle w:val="Tabulka-7"/>
              <w:rPr>
                <w:rPrChange w:id="2518" w:author="Fiala Roman, Ing." w:date="2024-05-29T11:59:00Z">
                  <w:rPr>
                    <w:highlight w:val="green"/>
                  </w:rPr>
                </w:rPrChange>
              </w:rPr>
            </w:pPr>
            <w:r w:rsidRPr="0015220E">
              <w:rPr>
                <w:rPrChange w:id="2519" w:author="Fiala Roman, Ing." w:date="2024-05-29T11:59:00Z">
                  <w:rPr>
                    <w:highlight w:val="green"/>
                  </w:rPr>
                </w:rPrChange>
              </w:rPr>
              <w:t>2. Stavební postup / Etapa</w:t>
            </w:r>
          </w:p>
        </w:tc>
        <w:tc>
          <w:tcPr>
            <w:tcW w:w="3073" w:type="dxa"/>
          </w:tcPr>
          <w:p w14:paraId="17755879" w14:textId="7B285639" w:rsidR="008A7FD9" w:rsidRPr="0015220E" w:rsidRDefault="008A7FD9" w:rsidP="00F13343">
            <w:pPr>
              <w:pStyle w:val="Tabulka-7"/>
              <w:cnfStyle w:val="000000000000" w:firstRow="0" w:lastRow="0" w:firstColumn="0" w:lastColumn="0" w:oddVBand="0" w:evenVBand="0" w:oddHBand="0" w:evenHBand="0" w:firstRowFirstColumn="0" w:firstRowLastColumn="0" w:lastRowFirstColumn="0" w:lastRowLastColumn="0"/>
              <w:rPr>
                <w:rPrChange w:id="2520" w:author="Fiala Roman, Ing." w:date="2024-05-29T11:59:00Z">
                  <w:rPr>
                    <w:highlight w:val="green"/>
                  </w:rPr>
                </w:rPrChange>
              </w:rPr>
            </w:pPr>
            <w:del w:id="2521" w:author="Fiala Roman, Ing." w:date="2024-05-21T12:41:00Z">
              <w:r w:rsidRPr="0015220E" w:rsidDel="000E5E35">
                <w:rPr>
                  <w:rPrChange w:id="2522" w:author="Fiala Roman, Ing." w:date="2024-05-29T11:59:00Z">
                    <w:rPr>
                      <w:highlight w:val="green"/>
                    </w:rPr>
                  </w:rPrChange>
                </w:rPr>
                <w:delText>…………….</w:delText>
              </w:r>
            </w:del>
            <w:ins w:id="2523" w:author="Fiala Roman, Ing." w:date="2024-05-21T12:41:00Z">
              <w:r w:rsidR="000E5E35" w:rsidRPr="0015220E">
                <w:rPr>
                  <w:rPrChange w:id="2524" w:author="Fiala Roman, Ing." w:date="2024-05-29T11:59:00Z">
                    <w:rPr>
                      <w:highlight w:val="green"/>
                    </w:rPr>
                  </w:rPrChange>
                </w:rPr>
                <w:t xml:space="preserve">Hlavní stavební práce – výměna mostnic </w:t>
              </w:r>
            </w:ins>
            <w:ins w:id="2525" w:author="Fiala Roman, Ing." w:date="2024-05-29T11:57:00Z">
              <w:r w:rsidR="0015220E" w:rsidRPr="0015220E">
                <w:rPr>
                  <w:rPrChange w:id="2526" w:author="Fiala Roman, Ing." w:date="2024-05-29T11:59:00Z">
                    <w:rPr>
                      <w:color w:val="FF0000"/>
                    </w:rPr>
                  </w:rPrChange>
                </w:rPr>
                <w:t>v km 0,265</w:t>
              </w:r>
            </w:ins>
          </w:p>
        </w:tc>
        <w:tc>
          <w:tcPr>
            <w:tcW w:w="1694" w:type="dxa"/>
          </w:tcPr>
          <w:p w14:paraId="0BCFCE69" w14:textId="49C94CC6" w:rsidR="008A7FD9" w:rsidRPr="0015220E" w:rsidRDefault="0015220E" w:rsidP="00F13343">
            <w:pPr>
              <w:pStyle w:val="Tabulka-7"/>
              <w:cnfStyle w:val="000000000000" w:firstRow="0" w:lastRow="0" w:firstColumn="0" w:lastColumn="0" w:oddVBand="0" w:evenVBand="0" w:oddHBand="0" w:evenHBand="0" w:firstRowFirstColumn="0" w:firstRowLastColumn="0" w:lastRowFirstColumn="0" w:lastRowLastColumn="0"/>
              <w:rPr>
                <w:rPrChange w:id="2527" w:author="Fiala Roman, Ing." w:date="2024-05-29T11:59:00Z">
                  <w:rPr>
                    <w:highlight w:val="green"/>
                  </w:rPr>
                </w:rPrChange>
              </w:rPr>
            </w:pPr>
            <w:ins w:id="2528" w:author="Fiala Roman, Ing." w:date="2024-05-29T11:57:00Z">
              <w:r w:rsidRPr="0015220E">
                <w:rPr>
                  <w:rPrChange w:id="2529" w:author="Fiala Roman, Ing." w:date="2024-05-29T11:59:00Z">
                    <w:rPr>
                      <w:color w:val="FF0000"/>
                    </w:rPr>
                  </w:rPrChange>
                </w:rPr>
                <w:t>Výluka 25</w:t>
              </w:r>
            </w:ins>
            <w:del w:id="2530" w:author="Fiala Roman, Ing." w:date="2024-05-21T12:42:00Z">
              <w:r w:rsidR="008A7FD9" w:rsidRPr="0015220E" w:rsidDel="000E5E35">
                <w:rPr>
                  <w:rPrChange w:id="2531" w:author="Fiala Roman, Ing." w:date="2024-05-29T11:59:00Z">
                    <w:rPr>
                      <w:highlight w:val="green"/>
                    </w:rPr>
                  </w:rPrChange>
                </w:rPr>
                <w:delText>63N</w:delText>
              </w:r>
            </w:del>
            <w:ins w:id="2532" w:author="Fiala Roman, Ing." w:date="2024-05-29T11:57:00Z">
              <w:r w:rsidRPr="0015220E">
                <w:rPr>
                  <w:rPrChange w:id="2533" w:author="Fiala Roman, Ing." w:date="2024-05-29T11:59:00Z">
                    <w:rPr>
                      <w:color w:val="FF0000"/>
                    </w:rPr>
                  </w:rPrChange>
                </w:rPr>
                <w:t>N</w:t>
              </w:r>
            </w:ins>
          </w:p>
        </w:tc>
        <w:tc>
          <w:tcPr>
            <w:tcW w:w="1964" w:type="dxa"/>
            <w:shd w:val="clear" w:color="auto" w:fill="auto"/>
            <w:vAlign w:val="top"/>
          </w:tcPr>
          <w:p w14:paraId="3E2E4B51" w14:textId="3AB6502F" w:rsidR="008A7FD9" w:rsidRPr="0015220E" w:rsidRDefault="004655B8" w:rsidP="00472120">
            <w:pPr>
              <w:pStyle w:val="Tabulka"/>
              <w:jc w:val="left"/>
              <w:cnfStyle w:val="000000000000" w:firstRow="0" w:lastRow="0" w:firstColumn="0" w:lastColumn="0" w:oddVBand="0" w:evenVBand="0" w:oddHBand="0" w:evenHBand="0" w:firstRowFirstColumn="0" w:firstRowLastColumn="0" w:lastRowFirstColumn="0" w:lastRowLastColumn="0"/>
              <w:rPr>
                <w:sz w:val="14"/>
                <w:rPrChange w:id="2534" w:author="Fiala Roman, Ing." w:date="2024-05-29T11:59:00Z">
                  <w:rPr>
                    <w:sz w:val="14"/>
                    <w:highlight w:val="green"/>
                  </w:rPr>
                </w:rPrChange>
              </w:rPr>
            </w:pPr>
            <w:del w:id="2535" w:author="Fiala Roman, Ing." w:date="2024-05-21T12:42:00Z">
              <w:r w:rsidRPr="0015220E" w:rsidDel="000E5E35">
                <w:rPr>
                  <w:sz w:val="14"/>
                  <w:rPrChange w:id="2536" w:author="Fiala Roman, Ing." w:date="2024-05-29T11:59:00Z">
                    <w:rPr>
                      <w:sz w:val="14"/>
                      <w:highlight w:val="green"/>
                    </w:rPr>
                  </w:rPrChange>
                </w:rPr>
                <w:delText>3 měsíce od zahájení stavebních prací (předpoklad 06 až 08/2020)</w:delText>
              </w:r>
            </w:del>
            <w:ins w:id="2537" w:author="Fiala Roman, Ing." w:date="2024-05-29T11:57:00Z">
              <w:r w:rsidR="0015220E" w:rsidRPr="0015220E">
                <w:rPr>
                  <w:sz w:val="14"/>
                  <w:rPrChange w:id="2538" w:author="Fiala Roman, Ing." w:date="2024-05-29T11:59:00Z">
                    <w:rPr>
                      <w:color w:val="FF0000"/>
                      <w:sz w:val="14"/>
                    </w:rPr>
                  </w:rPrChange>
                </w:rPr>
                <w:t>1-25.7.2024</w:t>
              </w:r>
            </w:ins>
          </w:p>
        </w:tc>
      </w:tr>
      <w:tr w:rsidR="0029692D" w:rsidRPr="0029692D" w:rsidDel="000E5E35" w14:paraId="40AD1083" w14:textId="56FA22EE" w:rsidTr="00F13343">
        <w:trPr>
          <w:del w:id="2539" w:author="Fiala Roman, Ing." w:date="2024-05-21T12:39:00Z"/>
        </w:trPr>
        <w:tc>
          <w:tcPr>
            <w:cnfStyle w:val="001000000000" w:firstRow="0" w:lastRow="0" w:firstColumn="1" w:lastColumn="0" w:oddVBand="0" w:evenVBand="0" w:oddHBand="0" w:evenHBand="0" w:firstRowFirstColumn="0" w:firstRowLastColumn="0" w:lastRowFirstColumn="0" w:lastRowLastColumn="0"/>
            <w:tcW w:w="1320" w:type="dxa"/>
          </w:tcPr>
          <w:p w14:paraId="1B180968" w14:textId="23829222" w:rsidR="008A7FD9" w:rsidRPr="0015220E" w:rsidDel="000E5E35" w:rsidRDefault="008A7FD9" w:rsidP="00F13343">
            <w:pPr>
              <w:pStyle w:val="Tabulka-7"/>
              <w:rPr>
                <w:del w:id="2540" w:author="Fiala Roman, Ing." w:date="2024-05-21T12:39:00Z"/>
                <w:rPrChange w:id="2541" w:author="Fiala Roman, Ing." w:date="2024-05-29T11:59:00Z">
                  <w:rPr>
                    <w:del w:id="2542" w:author="Fiala Roman, Ing." w:date="2024-05-21T12:39:00Z"/>
                    <w:highlight w:val="green"/>
                  </w:rPr>
                </w:rPrChange>
              </w:rPr>
            </w:pPr>
            <w:del w:id="2543" w:author="Fiala Roman, Ing." w:date="2024-05-21T12:39:00Z">
              <w:r w:rsidRPr="0015220E" w:rsidDel="000E5E35">
                <w:rPr>
                  <w:rPrChange w:id="2544" w:author="Fiala Roman, Ing." w:date="2024-05-29T11:59:00Z">
                    <w:rPr>
                      <w:highlight w:val="green"/>
                    </w:rPr>
                  </w:rPrChange>
                </w:rPr>
                <w:delText>3. Stavební postup / Etapa</w:delText>
              </w:r>
            </w:del>
          </w:p>
        </w:tc>
        <w:tc>
          <w:tcPr>
            <w:tcW w:w="3073" w:type="dxa"/>
          </w:tcPr>
          <w:p w14:paraId="042D9F1F" w14:textId="4A5BD474" w:rsidR="008A7FD9" w:rsidRPr="0015220E" w:rsidDel="000E5E35" w:rsidRDefault="008A7FD9" w:rsidP="00F13343">
            <w:pPr>
              <w:pStyle w:val="Tabulka-7"/>
              <w:cnfStyle w:val="000000000000" w:firstRow="0" w:lastRow="0" w:firstColumn="0" w:lastColumn="0" w:oddVBand="0" w:evenVBand="0" w:oddHBand="0" w:evenHBand="0" w:firstRowFirstColumn="0" w:firstRowLastColumn="0" w:lastRowFirstColumn="0" w:lastRowLastColumn="0"/>
              <w:rPr>
                <w:del w:id="2545" w:author="Fiala Roman, Ing." w:date="2024-05-21T12:39:00Z"/>
                <w:rPrChange w:id="2546" w:author="Fiala Roman, Ing." w:date="2024-05-29T11:59:00Z">
                  <w:rPr>
                    <w:del w:id="2547" w:author="Fiala Roman, Ing." w:date="2024-05-21T12:39:00Z"/>
                    <w:highlight w:val="green"/>
                  </w:rPr>
                </w:rPrChange>
              </w:rPr>
            </w:pPr>
            <w:del w:id="2548" w:author="Fiala Roman, Ing." w:date="2024-05-21T12:39:00Z">
              <w:r w:rsidRPr="0015220E" w:rsidDel="000E5E35">
                <w:rPr>
                  <w:rPrChange w:id="2549" w:author="Fiala Roman, Ing." w:date="2024-05-29T11:59:00Z">
                    <w:rPr>
                      <w:highlight w:val="green"/>
                    </w:rPr>
                  </w:rPrChange>
                </w:rPr>
                <w:delText>…………….</w:delText>
              </w:r>
            </w:del>
          </w:p>
        </w:tc>
        <w:tc>
          <w:tcPr>
            <w:tcW w:w="1694" w:type="dxa"/>
          </w:tcPr>
          <w:p w14:paraId="653E0E8C" w14:textId="3FF24B98" w:rsidR="008A7FD9" w:rsidRPr="0015220E" w:rsidDel="000E5E35" w:rsidRDefault="008A7FD9" w:rsidP="00F13343">
            <w:pPr>
              <w:pStyle w:val="Tabulka-7"/>
              <w:cnfStyle w:val="000000000000" w:firstRow="0" w:lastRow="0" w:firstColumn="0" w:lastColumn="0" w:oddVBand="0" w:evenVBand="0" w:oddHBand="0" w:evenHBand="0" w:firstRowFirstColumn="0" w:firstRowLastColumn="0" w:lastRowFirstColumn="0" w:lastRowLastColumn="0"/>
              <w:rPr>
                <w:del w:id="2550" w:author="Fiala Roman, Ing." w:date="2024-05-21T12:39:00Z"/>
                <w:rPrChange w:id="2551" w:author="Fiala Roman, Ing." w:date="2024-05-29T11:59:00Z">
                  <w:rPr>
                    <w:del w:id="2552" w:author="Fiala Roman, Ing." w:date="2024-05-21T12:39:00Z"/>
                    <w:highlight w:val="green"/>
                  </w:rPr>
                </w:rPrChange>
              </w:rPr>
            </w:pPr>
            <w:del w:id="2553" w:author="Fiala Roman, Ing." w:date="2024-05-21T12:39:00Z">
              <w:r w:rsidRPr="0015220E" w:rsidDel="000E5E35">
                <w:rPr>
                  <w:rPrChange w:id="2554" w:author="Fiala Roman, Ing." w:date="2024-05-29T11:59:00Z">
                    <w:rPr>
                      <w:highlight w:val="green"/>
                    </w:rPr>
                  </w:rPrChange>
                </w:rPr>
                <w:delText>56N</w:delText>
              </w:r>
            </w:del>
          </w:p>
        </w:tc>
        <w:tc>
          <w:tcPr>
            <w:tcW w:w="1964" w:type="dxa"/>
            <w:shd w:val="clear" w:color="auto" w:fill="auto"/>
            <w:vAlign w:val="top"/>
          </w:tcPr>
          <w:p w14:paraId="18C10A19" w14:textId="4C2C3500" w:rsidR="008A7FD9" w:rsidRPr="0015220E" w:rsidDel="000E5E35" w:rsidRDefault="004655B8" w:rsidP="00472120">
            <w:pPr>
              <w:pStyle w:val="Tabulka"/>
              <w:jc w:val="left"/>
              <w:cnfStyle w:val="000000000000" w:firstRow="0" w:lastRow="0" w:firstColumn="0" w:lastColumn="0" w:oddVBand="0" w:evenVBand="0" w:oddHBand="0" w:evenHBand="0" w:firstRowFirstColumn="0" w:firstRowLastColumn="0" w:lastRowFirstColumn="0" w:lastRowLastColumn="0"/>
              <w:rPr>
                <w:del w:id="2555" w:author="Fiala Roman, Ing." w:date="2024-05-21T12:39:00Z"/>
                <w:sz w:val="14"/>
                <w:rPrChange w:id="2556" w:author="Fiala Roman, Ing." w:date="2024-05-29T11:59:00Z">
                  <w:rPr>
                    <w:del w:id="2557" w:author="Fiala Roman, Ing." w:date="2024-05-21T12:39:00Z"/>
                    <w:sz w:val="14"/>
                    <w:highlight w:val="green"/>
                  </w:rPr>
                </w:rPrChange>
              </w:rPr>
            </w:pPr>
            <w:del w:id="2558" w:author="Fiala Roman, Ing." w:date="2024-05-21T12:39:00Z">
              <w:r w:rsidRPr="0015220E" w:rsidDel="000E5E35">
                <w:rPr>
                  <w:sz w:val="14"/>
                  <w:rPrChange w:id="2559" w:author="Fiala Roman, Ing." w:date="2024-05-29T11:59:00Z">
                    <w:rPr>
                      <w:sz w:val="14"/>
                      <w:highlight w:val="green"/>
                    </w:rPr>
                  </w:rPrChange>
                </w:rPr>
                <w:delText>11 měsíců od zahájení stavebních prací nebo 8 měsíců od ukončení 2. Stavebního postupu (předpoklad 08 až 03/2021</w:delText>
              </w:r>
            </w:del>
          </w:p>
        </w:tc>
      </w:tr>
      <w:tr w:rsidR="00303A1F" w:rsidRPr="00B14CB7" w14:paraId="331D4E93" w14:textId="77777777" w:rsidTr="00312C6D">
        <w:trPr>
          <w:ins w:id="2560" w:author="Fiala Roman, Ing." w:date="2024-05-29T11:58:00Z"/>
        </w:trPr>
        <w:tc>
          <w:tcPr>
            <w:cnfStyle w:val="001000000000" w:firstRow="0" w:lastRow="0" w:firstColumn="1" w:lastColumn="0" w:oddVBand="0" w:evenVBand="0" w:oddHBand="0" w:evenHBand="0" w:firstRowFirstColumn="0" w:firstRowLastColumn="0" w:lastRowFirstColumn="0" w:lastRowLastColumn="0"/>
            <w:tcW w:w="1320" w:type="dxa"/>
          </w:tcPr>
          <w:p w14:paraId="27969660" w14:textId="25D0F49D" w:rsidR="00303A1F" w:rsidRPr="0015220E" w:rsidRDefault="00303A1F" w:rsidP="00312C6D">
            <w:pPr>
              <w:pStyle w:val="Tabulka-7"/>
              <w:rPr>
                <w:ins w:id="2561" w:author="Fiala Roman, Ing." w:date="2024-05-29T11:58:00Z"/>
                <w:rPrChange w:id="2562" w:author="Fiala Roman, Ing." w:date="2024-05-29T11:59:00Z">
                  <w:rPr>
                    <w:ins w:id="2563" w:author="Fiala Roman, Ing." w:date="2024-05-29T11:58:00Z"/>
                    <w:color w:val="FF0000"/>
                  </w:rPr>
                </w:rPrChange>
              </w:rPr>
            </w:pPr>
            <w:ins w:id="2564" w:author="Fiala Roman, Ing." w:date="2024-05-29T12:54:00Z">
              <w:r w:rsidRPr="0015220E">
                <w:rPr>
                  <w:rPrChange w:id="2565" w:author="Fiala Roman, Ing." w:date="2024-05-29T11:59:00Z">
                    <w:rPr>
                      <w:highlight w:val="green"/>
                    </w:rPr>
                  </w:rPrChange>
                </w:rPr>
                <w:t>Dokončení stavebních prací</w:t>
              </w:r>
            </w:ins>
          </w:p>
        </w:tc>
        <w:tc>
          <w:tcPr>
            <w:tcW w:w="3073" w:type="dxa"/>
          </w:tcPr>
          <w:p w14:paraId="5713A50F" w14:textId="5A274D1B" w:rsidR="00303A1F" w:rsidRPr="0015220E" w:rsidRDefault="00303A1F" w:rsidP="00312C6D">
            <w:pPr>
              <w:pStyle w:val="Tabulka-7"/>
              <w:cnfStyle w:val="000000000000" w:firstRow="0" w:lastRow="0" w:firstColumn="0" w:lastColumn="0" w:oddVBand="0" w:evenVBand="0" w:oddHBand="0" w:evenHBand="0" w:firstRowFirstColumn="0" w:firstRowLastColumn="0" w:lastRowFirstColumn="0" w:lastRowLastColumn="0"/>
              <w:rPr>
                <w:ins w:id="2566" w:author="Fiala Roman, Ing." w:date="2024-05-29T11:58:00Z"/>
                <w:rPrChange w:id="2567" w:author="Fiala Roman, Ing." w:date="2024-05-29T11:59:00Z">
                  <w:rPr>
                    <w:ins w:id="2568" w:author="Fiala Roman, Ing." w:date="2024-05-29T11:58:00Z"/>
                    <w:color w:val="FF0000"/>
                  </w:rPr>
                </w:rPrChange>
              </w:rPr>
            </w:pPr>
            <w:ins w:id="2569" w:author="Fiala Roman, Ing." w:date="2024-05-29T12:54:00Z">
              <w:r w:rsidRPr="0015220E">
                <w:rPr>
                  <w:rPrChange w:id="2570" w:author="Fiala Roman, Ing." w:date="2024-05-29T11:59:00Z">
                    <w:rPr>
                      <w:highlight w:val="green"/>
                    </w:rPr>
                  </w:rPrChange>
                </w:rPr>
                <w:t>Dokončovací práce</w:t>
              </w:r>
            </w:ins>
          </w:p>
        </w:tc>
        <w:tc>
          <w:tcPr>
            <w:tcW w:w="1694" w:type="dxa"/>
          </w:tcPr>
          <w:p w14:paraId="27B01587" w14:textId="30C5DA74" w:rsidR="00303A1F" w:rsidRPr="0015220E" w:rsidRDefault="00303A1F" w:rsidP="00312C6D">
            <w:pPr>
              <w:pStyle w:val="Tabulka-7"/>
              <w:cnfStyle w:val="000000000000" w:firstRow="0" w:lastRow="0" w:firstColumn="0" w:lastColumn="0" w:oddVBand="0" w:evenVBand="0" w:oddHBand="0" w:evenHBand="0" w:firstRowFirstColumn="0" w:firstRowLastColumn="0" w:lastRowFirstColumn="0" w:lastRowLastColumn="0"/>
              <w:rPr>
                <w:ins w:id="2571" w:author="Fiala Roman, Ing." w:date="2024-05-29T11:58:00Z"/>
                <w:rPrChange w:id="2572" w:author="Fiala Roman, Ing." w:date="2024-05-29T11:59:00Z">
                  <w:rPr>
                    <w:ins w:id="2573" w:author="Fiala Roman, Ing." w:date="2024-05-29T11:58:00Z"/>
                    <w:color w:val="FF0000"/>
                  </w:rPr>
                </w:rPrChange>
              </w:rPr>
            </w:pPr>
          </w:p>
        </w:tc>
        <w:tc>
          <w:tcPr>
            <w:tcW w:w="1964" w:type="dxa"/>
            <w:shd w:val="clear" w:color="auto" w:fill="auto"/>
            <w:vAlign w:val="top"/>
          </w:tcPr>
          <w:p w14:paraId="2936B728" w14:textId="457E01EF" w:rsidR="00303A1F" w:rsidRPr="0015220E" w:rsidRDefault="00303A1F" w:rsidP="00312C6D">
            <w:pPr>
              <w:pStyle w:val="Tabulka"/>
              <w:jc w:val="left"/>
              <w:cnfStyle w:val="000000000000" w:firstRow="0" w:lastRow="0" w:firstColumn="0" w:lastColumn="0" w:oddVBand="0" w:evenVBand="0" w:oddHBand="0" w:evenHBand="0" w:firstRowFirstColumn="0" w:firstRowLastColumn="0" w:lastRowFirstColumn="0" w:lastRowLastColumn="0"/>
              <w:rPr>
                <w:ins w:id="2574" w:author="Fiala Roman, Ing." w:date="2024-05-29T11:58:00Z"/>
                <w:sz w:val="14"/>
                <w:rPrChange w:id="2575" w:author="Fiala Roman, Ing." w:date="2024-05-29T11:59:00Z">
                  <w:rPr>
                    <w:ins w:id="2576" w:author="Fiala Roman, Ing." w:date="2024-05-29T11:58:00Z"/>
                    <w:color w:val="FF0000"/>
                    <w:sz w:val="14"/>
                  </w:rPr>
                </w:rPrChange>
              </w:rPr>
            </w:pPr>
            <w:ins w:id="2577" w:author="Fiala Roman, Ing." w:date="2024-05-29T12:54:00Z">
              <w:r>
                <w:rPr>
                  <w:sz w:val="14"/>
                </w:rPr>
                <w:t>30.9.2024</w:t>
              </w:r>
            </w:ins>
          </w:p>
        </w:tc>
      </w:tr>
      <w:tr w:rsidR="00303A1F" w:rsidRPr="0029692D" w:rsidDel="00303A1F" w14:paraId="5B50E471" w14:textId="3692DDE4" w:rsidTr="00312C6D">
        <w:tblPrEx>
          <w:tblW w:w="8051" w:type="dxa"/>
          <w:tblInd w:w="737" w:type="dxa"/>
          <w:tblPrExChange w:id="2578" w:author="Fiala Roman, Ing." w:date="2024-05-29T12:54:00Z">
            <w:tblPrEx>
              <w:tblW w:w="8051" w:type="dxa"/>
              <w:tblInd w:w="737" w:type="dxa"/>
            </w:tblPrEx>
          </w:tblPrExChange>
        </w:tblPrEx>
        <w:trPr>
          <w:del w:id="2579" w:author="Fiala Roman, Ing." w:date="2024-05-29T12:54:00Z"/>
        </w:trPr>
        <w:tc>
          <w:tcPr>
            <w:cnfStyle w:val="001000000000" w:firstRow="0" w:lastRow="0" w:firstColumn="1" w:lastColumn="0" w:oddVBand="0" w:evenVBand="0" w:oddHBand="0" w:evenHBand="0" w:firstRowFirstColumn="0" w:firstRowLastColumn="0" w:lastRowFirstColumn="0" w:lastRowLastColumn="0"/>
            <w:tcW w:w="0" w:type="dxa"/>
            <w:tcPrChange w:id="2580" w:author="Fiala Roman, Ing." w:date="2024-05-29T12:54:00Z">
              <w:tcPr>
                <w:tcW w:w="1320" w:type="dxa"/>
              </w:tcPr>
            </w:tcPrChange>
          </w:tcPr>
          <w:p w14:paraId="4A5F4A9B" w14:textId="24065466" w:rsidR="00303A1F" w:rsidRPr="0015220E" w:rsidDel="00303A1F" w:rsidRDefault="00303A1F" w:rsidP="00F13343">
            <w:pPr>
              <w:pStyle w:val="Tabulka-7"/>
              <w:rPr>
                <w:del w:id="2581" w:author="Fiala Roman, Ing." w:date="2024-05-29T12:54:00Z"/>
                <w:rPrChange w:id="2582" w:author="Fiala Roman, Ing." w:date="2024-05-29T11:59:00Z">
                  <w:rPr>
                    <w:del w:id="2583" w:author="Fiala Roman, Ing." w:date="2024-05-29T12:54:00Z"/>
                    <w:highlight w:val="green"/>
                  </w:rPr>
                </w:rPrChange>
              </w:rPr>
            </w:pPr>
            <w:del w:id="2584" w:author="Fiala Roman, Ing." w:date="2024-05-29T12:54:00Z">
              <w:r w:rsidRPr="0015220E" w:rsidDel="009263DA">
                <w:rPr>
                  <w:rPrChange w:id="2585" w:author="Fiala Roman, Ing." w:date="2024-05-29T11:59:00Z">
                    <w:rPr>
                      <w:highlight w:val="green"/>
                    </w:rPr>
                  </w:rPrChange>
                </w:rPr>
                <w:delText>Dokončení stavebních prací</w:delText>
              </w:r>
            </w:del>
          </w:p>
        </w:tc>
        <w:tc>
          <w:tcPr>
            <w:tcW w:w="0" w:type="dxa"/>
            <w:vAlign w:val="top"/>
            <w:tcPrChange w:id="2586" w:author="Fiala Roman, Ing." w:date="2024-05-29T12:54:00Z">
              <w:tcPr>
                <w:tcW w:w="3073" w:type="dxa"/>
              </w:tcPr>
            </w:tcPrChange>
          </w:tcPr>
          <w:p w14:paraId="44BDEE0E" w14:textId="21E08C39" w:rsidR="00303A1F" w:rsidRPr="0015220E" w:rsidDel="00303A1F" w:rsidRDefault="00303A1F" w:rsidP="00F13343">
            <w:pPr>
              <w:pStyle w:val="Tabulka-7"/>
              <w:cnfStyle w:val="000000000000" w:firstRow="0" w:lastRow="0" w:firstColumn="0" w:lastColumn="0" w:oddVBand="0" w:evenVBand="0" w:oddHBand="0" w:evenHBand="0" w:firstRowFirstColumn="0" w:firstRowLastColumn="0" w:lastRowFirstColumn="0" w:lastRowLastColumn="0"/>
              <w:rPr>
                <w:del w:id="2587" w:author="Fiala Roman, Ing." w:date="2024-05-29T12:54:00Z"/>
                <w:rPrChange w:id="2588" w:author="Fiala Roman, Ing." w:date="2024-05-29T11:59:00Z">
                  <w:rPr>
                    <w:del w:id="2589" w:author="Fiala Roman, Ing." w:date="2024-05-29T12:54:00Z"/>
                    <w:highlight w:val="green"/>
                  </w:rPr>
                </w:rPrChange>
              </w:rPr>
            </w:pPr>
          </w:p>
        </w:tc>
        <w:tc>
          <w:tcPr>
            <w:tcW w:w="0" w:type="dxa"/>
            <w:tcPrChange w:id="2590" w:author="Fiala Roman, Ing." w:date="2024-05-29T12:54:00Z">
              <w:tcPr>
                <w:tcW w:w="1694" w:type="dxa"/>
              </w:tcPr>
            </w:tcPrChange>
          </w:tcPr>
          <w:p w14:paraId="45626F72" w14:textId="3E701EE7" w:rsidR="00303A1F" w:rsidRPr="0015220E" w:rsidDel="00303A1F" w:rsidRDefault="00303A1F" w:rsidP="00F13343">
            <w:pPr>
              <w:pStyle w:val="Tabulka-7"/>
              <w:cnfStyle w:val="000000000000" w:firstRow="0" w:lastRow="0" w:firstColumn="0" w:lastColumn="0" w:oddVBand="0" w:evenVBand="0" w:oddHBand="0" w:evenHBand="0" w:firstRowFirstColumn="0" w:firstRowLastColumn="0" w:lastRowFirstColumn="0" w:lastRowLastColumn="0"/>
              <w:rPr>
                <w:del w:id="2591" w:author="Fiala Roman, Ing." w:date="2024-05-29T12:54:00Z"/>
                <w:rPrChange w:id="2592" w:author="Fiala Roman, Ing." w:date="2024-05-29T11:59:00Z">
                  <w:rPr>
                    <w:del w:id="2593" w:author="Fiala Roman, Ing." w:date="2024-05-29T12:54:00Z"/>
                    <w:highlight w:val="green"/>
                  </w:rPr>
                </w:rPrChange>
              </w:rPr>
            </w:pPr>
          </w:p>
        </w:tc>
        <w:tc>
          <w:tcPr>
            <w:tcW w:w="0" w:type="dxa"/>
            <w:shd w:val="clear" w:color="auto" w:fill="auto"/>
            <w:vAlign w:val="top"/>
            <w:tcPrChange w:id="2594" w:author="Fiala Roman, Ing." w:date="2024-05-29T12:54:00Z">
              <w:tcPr>
                <w:tcW w:w="1964" w:type="dxa"/>
                <w:shd w:val="clear" w:color="auto" w:fill="auto"/>
                <w:vAlign w:val="top"/>
              </w:tcPr>
            </w:tcPrChange>
          </w:tcPr>
          <w:p w14:paraId="6C5A3284" w14:textId="6E5E6699" w:rsidR="00303A1F" w:rsidRPr="0015220E" w:rsidDel="00303A1F" w:rsidRDefault="00303A1F" w:rsidP="00472120">
            <w:pPr>
              <w:pStyle w:val="Tabulka"/>
              <w:jc w:val="left"/>
              <w:cnfStyle w:val="000000000000" w:firstRow="0" w:lastRow="0" w:firstColumn="0" w:lastColumn="0" w:oddVBand="0" w:evenVBand="0" w:oddHBand="0" w:evenHBand="0" w:firstRowFirstColumn="0" w:firstRowLastColumn="0" w:lastRowFirstColumn="0" w:lastRowLastColumn="0"/>
              <w:rPr>
                <w:del w:id="2595" w:author="Fiala Roman, Ing." w:date="2024-05-29T12:54:00Z"/>
                <w:sz w:val="14"/>
                <w:rPrChange w:id="2596" w:author="Fiala Roman, Ing." w:date="2024-05-29T11:59:00Z">
                  <w:rPr>
                    <w:del w:id="2597" w:author="Fiala Roman, Ing." w:date="2024-05-29T12:54:00Z"/>
                    <w:sz w:val="14"/>
                    <w:highlight w:val="green"/>
                  </w:rPr>
                </w:rPrChange>
              </w:rPr>
            </w:pPr>
            <w:del w:id="2598" w:author="Fiala Roman, Ing." w:date="2024-05-21T12:44:00Z">
              <w:r w:rsidRPr="0015220E" w:rsidDel="000E5E35">
                <w:rPr>
                  <w:sz w:val="14"/>
                  <w:rPrChange w:id="2599" w:author="Fiala Roman, Ing." w:date="2024-05-29T11:59:00Z">
                    <w:rPr>
                      <w:sz w:val="14"/>
                      <w:highlight w:val="green"/>
                    </w:rPr>
                  </w:rPrChange>
                </w:rPr>
                <w:delText>11 měsíců od zahájení stavebních prací</w:delText>
              </w:r>
            </w:del>
          </w:p>
        </w:tc>
      </w:tr>
      <w:tr w:rsidR="00303A1F" w:rsidRPr="0029692D" w14:paraId="00BDF520" w14:textId="77777777" w:rsidTr="00F13343">
        <w:trPr>
          <w:gridAfter w:val="3"/>
          <w:wAfter w:w="6731" w:type="dxa"/>
        </w:trPr>
        <w:tc>
          <w:tcPr>
            <w:cnfStyle w:val="001000000000" w:firstRow="0" w:lastRow="0" w:firstColumn="1" w:lastColumn="0" w:oddVBand="0" w:evenVBand="0" w:oddHBand="0" w:evenHBand="0" w:firstRowFirstColumn="0" w:firstRowLastColumn="0" w:lastRowFirstColumn="0" w:lastRowLastColumn="0"/>
            <w:tcW w:w="1320" w:type="dxa"/>
          </w:tcPr>
          <w:p w14:paraId="0E6DD1E4" w14:textId="77777777" w:rsidR="00303A1F" w:rsidRPr="0029692D" w:rsidRDefault="00303A1F" w:rsidP="00F13343">
            <w:pPr>
              <w:pStyle w:val="Tabulka-7"/>
              <w:rPr>
                <w:color w:val="FF0000"/>
                <w:rPrChange w:id="2600" w:author="Fiala Roman, Ing." w:date="2024-05-29T11:09:00Z">
                  <w:rPr>
                    <w:highlight w:val="green"/>
                  </w:rPr>
                </w:rPrChange>
              </w:rPr>
            </w:pPr>
          </w:p>
        </w:tc>
      </w:tr>
    </w:tbl>
    <w:p w14:paraId="12716A13" w14:textId="28210CF0" w:rsidR="001B29A7" w:rsidRPr="0029692D" w:rsidDel="000E5E35" w:rsidRDefault="001B29A7" w:rsidP="001B29A7">
      <w:pPr>
        <w:spacing w:after="120" w:line="264" w:lineRule="auto"/>
        <w:ind w:left="737"/>
        <w:jc w:val="both"/>
        <w:rPr>
          <w:del w:id="2601" w:author="Fiala Roman, Ing." w:date="2024-05-21T12:40:00Z"/>
          <w:sz w:val="18"/>
          <w:szCs w:val="18"/>
          <w:rPrChange w:id="2602" w:author="Fiala Roman, Ing." w:date="2024-05-29T11:14:00Z">
            <w:rPr>
              <w:del w:id="2603" w:author="Fiala Roman, Ing." w:date="2024-05-21T12:40:00Z"/>
              <w:sz w:val="18"/>
              <w:szCs w:val="18"/>
              <w:highlight w:val="green"/>
            </w:rPr>
          </w:rPrChange>
        </w:rPr>
      </w:pPr>
    </w:p>
    <w:p w14:paraId="23FF1D24" w14:textId="6F5DD015" w:rsidR="001B29A7" w:rsidRPr="0029692D" w:rsidDel="000E5E35" w:rsidRDefault="001B29A7" w:rsidP="001B29A7">
      <w:pPr>
        <w:spacing w:after="120" w:line="264" w:lineRule="auto"/>
        <w:ind w:left="737"/>
        <w:jc w:val="both"/>
        <w:rPr>
          <w:del w:id="2604" w:author="Fiala Roman, Ing." w:date="2024-05-21T12:40:00Z"/>
          <w:sz w:val="18"/>
          <w:szCs w:val="18"/>
        </w:rPr>
      </w:pPr>
      <w:del w:id="2605" w:author="Fiala Roman, Ing." w:date="2024-05-21T12:40:00Z">
        <w:r w:rsidRPr="0029692D" w:rsidDel="000E5E35">
          <w:rPr>
            <w:sz w:val="18"/>
            <w:szCs w:val="18"/>
            <w:rPrChange w:id="2606" w:author="Fiala Roman, Ing." w:date="2024-05-29T11:14:00Z">
              <w:rPr>
                <w:sz w:val="18"/>
                <w:szCs w:val="18"/>
                <w:highlight w:val="green"/>
              </w:rPr>
            </w:rPrChange>
          </w:rPr>
          <w:delText>*) Datum ukončení stavby je závislé na termínu zahájení stavebních prací</w:delText>
        </w:r>
      </w:del>
    </w:p>
    <w:p w14:paraId="3341194E" w14:textId="2ED20EA6" w:rsidR="00A81D87" w:rsidRPr="0029692D" w:rsidDel="000E5E35" w:rsidRDefault="00A81D87" w:rsidP="00A81D87">
      <w:pPr>
        <w:pStyle w:val="ZTPinfo-text-odr"/>
        <w:rPr>
          <w:del w:id="2607" w:author="Fiala Roman, Ing." w:date="2024-05-21T12:40:00Z"/>
          <w:color w:val="auto"/>
          <w:rPrChange w:id="2608" w:author="Fiala Roman, Ing." w:date="2024-05-29T11:14:00Z">
            <w:rPr>
              <w:del w:id="2609" w:author="Fiala Roman, Ing." w:date="2024-05-21T12:40:00Z"/>
            </w:rPr>
          </w:rPrChange>
        </w:rPr>
      </w:pPr>
      <w:del w:id="2610" w:author="Fiala Roman, Ing." w:date="2024-05-21T12:40:00Z">
        <w:r w:rsidRPr="0029692D" w:rsidDel="000E5E35">
          <w:rPr>
            <w:color w:val="auto"/>
            <w:rPrChange w:id="2611" w:author="Fiala Roman, Ing." w:date="2024-05-29T11:14:00Z">
              <w:rPr/>
            </w:rPrChange>
          </w:rPr>
          <w:delText>vždy doporučujeme uvádět Dobu pro dokončení v týdnech/měsících/letech. Ne jako konkrétní datum (nevíme, kdy bude skutečně zahájeno)</w:delText>
        </w:r>
      </w:del>
    </w:p>
    <w:p w14:paraId="0D0DC2F0" w14:textId="4B88C607" w:rsidR="001B29A7" w:rsidRPr="0029692D" w:rsidDel="000E5E35" w:rsidRDefault="001B29A7" w:rsidP="00472120">
      <w:pPr>
        <w:pStyle w:val="ZTPinfo-text-odr"/>
        <w:rPr>
          <w:del w:id="2612" w:author="Fiala Roman, Ing." w:date="2024-05-21T12:40:00Z"/>
          <w:color w:val="auto"/>
          <w:rPrChange w:id="2613" w:author="Fiala Roman, Ing." w:date="2024-05-29T11:14:00Z">
            <w:rPr>
              <w:del w:id="2614" w:author="Fiala Roman, Ing." w:date="2024-05-21T12:40:00Z"/>
            </w:rPr>
          </w:rPrChange>
        </w:rPr>
      </w:pPr>
      <w:del w:id="2615" w:author="Fiala Roman, Ing." w:date="2024-05-21T12:40:00Z">
        <w:r w:rsidRPr="0029692D" w:rsidDel="000E5E35">
          <w:rPr>
            <w:color w:val="auto"/>
            <w:rPrChange w:id="2616" w:author="Fiala Roman, Ing." w:date="2024-05-29T11:14:00Z">
              <w:rPr/>
            </w:rPrChange>
          </w:rPr>
          <w:delText>v případě uvedení konkrétního data zde musí být uvedeno, že datum ukončení stavby se může posunout v závislosti na možném posunu zahájení stavebních prací</w:delText>
        </w:r>
      </w:del>
    </w:p>
    <w:p w14:paraId="63FC2CA4" w14:textId="5921DE92" w:rsidR="001B29A7" w:rsidRPr="0029692D" w:rsidDel="000E5E35" w:rsidRDefault="001B29A7" w:rsidP="001B29A7">
      <w:pPr>
        <w:numPr>
          <w:ilvl w:val="2"/>
          <w:numId w:val="9"/>
        </w:numPr>
        <w:spacing w:after="120" w:line="264" w:lineRule="auto"/>
        <w:jc w:val="both"/>
        <w:rPr>
          <w:del w:id="2617" w:author="Fiala Roman, Ing." w:date="2024-05-21T12:40:00Z"/>
          <w:sz w:val="18"/>
          <w:szCs w:val="18"/>
          <w:rPrChange w:id="2618" w:author="Fiala Roman, Ing." w:date="2024-05-29T11:14:00Z">
            <w:rPr>
              <w:del w:id="2619" w:author="Fiala Roman, Ing." w:date="2024-05-21T12:40:00Z"/>
              <w:sz w:val="18"/>
              <w:szCs w:val="18"/>
              <w:highlight w:val="green"/>
            </w:rPr>
          </w:rPrChange>
        </w:rPr>
      </w:pPr>
      <w:del w:id="2620" w:author="Fiala Roman, Ing." w:date="2024-05-21T12:40:00Z">
        <w:r w:rsidRPr="0029692D" w:rsidDel="000E5E35">
          <w:rPr>
            <w:sz w:val="18"/>
            <w:szCs w:val="18"/>
            <w:rPrChange w:id="2621" w:author="Fiala Roman, Ing." w:date="2024-05-29T11:14:00Z">
              <w:rPr>
                <w:sz w:val="18"/>
                <w:szCs w:val="18"/>
                <w:highlight w:val="green"/>
              </w:rPr>
            </w:rPrChange>
          </w:rPr>
          <w:delText>………….</w:delText>
        </w:r>
      </w:del>
    </w:p>
    <w:p w14:paraId="5C4981A8" w14:textId="77777777" w:rsidR="001B29A7" w:rsidRPr="0029692D" w:rsidRDefault="001B29A7" w:rsidP="00822227">
      <w:pPr>
        <w:pStyle w:val="Nadpis2-1"/>
      </w:pPr>
      <w:bookmarkStart w:id="2622" w:name="_Toc6410461"/>
      <w:bookmarkStart w:id="2623" w:name="_Toc146112668"/>
      <w:bookmarkStart w:id="2624" w:name="_Toc164150071"/>
      <w:r w:rsidRPr="0029692D">
        <w:t>SOUVISEJÍCÍ DOKUMENTY A PŘEDPISY</w:t>
      </w:r>
      <w:bookmarkEnd w:id="2622"/>
      <w:bookmarkEnd w:id="2623"/>
      <w:bookmarkEnd w:id="2624"/>
    </w:p>
    <w:p w14:paraId="0AFFE5BF" w14:textId="77777777" w:rsidR="001B29A7" w:rsidRPr="0029692D" w:rsidRDefault="001B29A7" w:rsidP="001B29A7">
      <w:pPr>
        <w:numPr>
          <w:ilvl w:val="2"/>
          <w:numId w:val="9"/>
        </w:numPr>
        <w:spacing w:after="120" w:line="264" w:lineRule="auto"/>
        <w:jc w:val="both"/>
        <w:rPr>
          <w:sz w:val="18"/>
          <w:szCs w:val="18"/>
        </w:rPr>
      </w:pPr>
      <w:r w:rsidRPr="0029692D">
        <w:rPr>
          <w:b/>
          <w:sz w:val="18"/>
          <w:szCs w:val="18"/>
        </w:rPr>
        <w:t>Zhotovitel se zavazuje provádět dílo v souladu s obecně závaznými právními předpisy České republiky a EU, technickými normami a s dokumenty a vnitřními předpisy Objednatele</w:t>
      </w:r>
      <w:r w:rsidRPr="0029692D">
        <w:rPr>
          <w:sz w:val="18"/>
          <w:szCs w:val="18"/>
        </w:rPr>
        <w:t xml:space="preserve"> (směrnice, vzorové listy, TKP, ZTP apod.), </w:t>
      </w:r>
      <w:r w:rsidRPr="0029692D">
        <w:rPr>
          <w:b/>
          <w:sz w:val="18"/>
          <w:szCs w:val="18"/>
        </w:rPr>
        <w:t>vše v platném znění.</w:t>
      </w:r>
    </w:p>
    <w:p w14:paraId="161D9074" w14:textId="77777777" w:rsidR="001B29A7" w:rsidRPr="0029692D" w:rsidRDefault="001B29A7" w:rsidP="001B29A7">
      <w:pPr>
        <w:numPr>
          <w:ilvl w:val="2"/>
          <w:numId w:val="9"/>
        </w:numPr>
        <w:spacing w:after="120" w:line="264" w:lineRule="auto"/>
        <w:jc w:val="both"/>
        <w:rPr>
          <w:sz w:val="18"/>
          <w:szCs w:val="18"/>
        </w:rPr>
      </w:pPr>
      <w:r w:rsidRPr="0029692D">
        <w:rPr>
          <w:sz w:val="18"/>
          <w:szCs w:val="18"/>
        </w:rPr>
        <w:t xml:space="preserve">Objednatel umožňuje Zhotoviteli přístup ke svým vnitřním dokumentům a předpisům a typové dokumentaci na webových stránkách: </w:t>
      </w:r>
    </w:p>
    <w:p w14:paraId="073B713C" w14:textId="77777777" w:rsidR="001B29A7" w:rsidRPr="0029692D" w:rsidRDefault="001B29A7" w:rsidP="001B29A7">
      <w:pPr>
        <w:spacing w:after="120" w:line="264" w:lineRule="auto"/>
        <w:ind w:left="737"/>
        <w:jc w:val="both"/>
        <w:rPr>
          <w:sz w:val="18"/>
          <w:szCs w:val="18"/>
        </w:rPr>
      </w:pPr>
      <w:r w:rsidRPr="0029692D">
        <w:rPr>
          <w:b/>
          <w:sz w:val="18"/>
          <w:szCs w:val="18"/>
        </w:rPr>
        <w:t>www.spravazeleznic.cz v sekci „O nás / Vnitřní předpisy / odkaz Dokumenty a předpisy“</w:t>
      </w:r>
      <w:r w:rsidRPr="0029692D">
        <w:rPr>
          <w:sz w:val="18"/>
          <w:szCs w:val="18"/>
        </w:rPr>
        <w:t xml:space="preserve"> </w:t>
      </w:r>
      <w:r w:rsidRPr="0029692D">
        <w:rPr>
          <w:spacing w:val="2"/>
          <w:sz w:val="18"/>
          <w:szCs w:val="18"/>
        </w:rPr>
        <w:t>(https://www.spravazeleznic.cz/o-nas/vnitrni-predpisy-spravy-zeleznic/</w:t>
      </w:r>
      <w:r w:rsidRPr="0029692D">
        <w:rPr>
          <w:spacing w:val="2"/>
          <w:sz w:val="18"/>
          <w:szCs w:val="18"/>
        </w:rPr>
        <w:br/>
        <w:t>dokumenty-a-</w:t>
      </w:r>
      <w:proofErr w:type="spellStart"/>
      <w:r w:rsidRPr="0029692D">
        <w:rPr>
          <w:spacing w:val="2"/>
          <w:sz w:val="18"/>
          <w:szCs w:val="18"/>
        </w:rPr>
        <w:t>predpisy</w:t>
      </w:r>
      <w:proofErr w:type="spellEnd"/>
      <w:r w:rsidRPr="0029692D">
        <w:rPr>
          <w:spacing w:val="2"/>
          <w:sz w:val="18"/>
          <w:szCs w:val="18"/>
        </w:rPr>
        <w:t>)</w:t>
      </w:r>
      <w:r w:rsidRPr="0029692D">
        <w:rPr>
          <w:sz w:val="18"/>
          <w:szCs w:val="18"/>
        </w:rPr>
        <w:t xml:space="preserve"> a </w:t>
      </w:r>
      <w:r w:rsidRPr="0029692D">
        <w:rPr>
          <w:b/>
          <w:sz w:val="18"/>
          <w:szCs w:val="18"/>
        </w:rPr>
        <w:t>https://typdok.tudc.cz/ v sekci „archiv TD“</w:t>
      </w:r>
      <w:r w:rsidRPr="0029692D">
        <w:rPr>
          <w:sz w:val="18"/>
          <w:szCs w:val="18"/>
        </w:rPr>
        <w:t>.</w:t>
      </w:r>
    </w:p>
    <w:p w14:paraId="0E73BC07" w14:textId="77777777" w:rsidR="001B29A7" w:rsidRPr="0029692D" w:rsidRDefault="001B29A7" w:rsidP="001B29A7">
      <w:pPr>
        <w:spacing w:after="120" w:line="264" w:lineRule="auto"/>
        <w:ind w:left="737"/>
        <w:jc w:val="both"/>
        <w:rPr>
          <w:sz w:val="18"/>
          <w:szCs w:val="18"/>
        </w:rPr>
      </w:pPr>
      <w:r w:rsidRPr="0029692D">
        <w:rPr>
          <w:sz w:val="18"/>
          <w:szCs w:val="18"/>
        </w:rPr>
        <w:lastRenderedPageBreak/>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29692D" w:rsidRDefault="001B29A7" w:rsidP="001B29A7">
      <w:pPr>
        <w:keepNext/>
        <w:spacing w:after="0" w:line="264" w:lineRule="auto"/>
        <w:ind w:left="737"/>
        <w:jc w:val="both"/>
        <w:rPr>
          <w:b/>
          <w:sz w:val="18"/>
          <w:szCs w:val="18"/>
        </w:rPr>
      </w:pPr>
      <w:r w:rsidRPr="0029692D">
        <w:rPr>
          <w:b/>
          <w:sz w:val="18"/>
          <w:szCs w:val="18"/>
        </w:rPr>
        <w:t>Správa železnic, státní organizace</w:t>
      </w:r>
    </w:p>
    <w:p w14:paraId="0A28371E" w14:textId="77777777" w:rsidR="001B29A7" w:rsidRPr="0029692D" w:rsidRDefault="001B29A7" w:rsidP="001B29A7">
      <w:pPr>
        <w:keepNext/>
        <w:spacing w:after="0" w:line="264" w:lineRule="auto"/>
        <w:ind w:left="737"/>
        <w:jc w:val="both"/>
        <w:rPr>
          <w:b/>
          <w:sz w:val="18"/>
          <w:szCs w:val="18"/>
        </w:rPr>
      </w:pPr>
      <w:r w:rsidRPr="0029692D">
        <w:rPr>
          <w:b/>
          <w:sz w:val="18"/>
          <w:szCs w:val="18"/>
        </w:rPr>
        <w:t>Centrum telematiky a diagnostiky</w:t>
      </w:r>
    </w:p>
    <w:p w14:paraId="43D73CE2" w14:textId="77777777" w:rsidR="001B29A7" w:rsidRPr="0029692D" w:rsidRDefault="001B29A7" w:rsidP="001B29A7">
      <w:pPr>
        <w:keepNext/>
        <w:spacing w:after="0" w:line="264" w:lineRule="auto"/>
        <w:ind w:left="737"/>
        <w:jc w:val="both"/>
        <w:rPr>
          <w:b/>
          <w:sz w:val="18"/>
          <w:szCs w:val="18"/>
        </w:rPr>
      </w:pPr>
      <w:r w:rsidRPr="0029692D">
        <w:rPr>
          <w:b/>
          <w:sz w:val="18"/>
          <w:szCs w:val="18"/>
        </w:rPr>
        <w:t>Odbor servisních služeb, OHČ</w:t>
      </w:r>
    </w:p>
    <w:p w14:paraId="334792C7" w14:textId="77777777" w:rsidR="001B29A7" w:rsidRPr="0029692D" w:rsidRDefault="001B29A7" w:rsidP="001B29A7">
      <w:pPr>
        <w:keepNext/>
        <w:spacing w:after="0" w:line="264" w:lineRule="auto"/>
        <w:ind w:left="737"/>
        <w:jc w:val="both"/>
        <w:rPr>
          <w:sz w:val="18"/>
          <w:szCs w:val="18"/>
        </w:rPr>
      </w:pPr>
      <w:r w:rsidRPr="0029692D">
        <w:rPr>
          <w:sz w:val="18"/>
          <w:szCs w:val="18"/>
        </w:rPr>
        <w:t>Jeremenkova 103/23</w:t>
      </w:r>
    </w:p>
    <w:p w14:paraId="5BD6AC9D" w14:textId="77777777" w:rsidR="001B29A7" w:rsidRPr="0029692D" w:rsidRDefault="001B29A7" w:rsidP="001B29A7">
      <w:pPr>
        <w:spacing w:after="120" w:line="264" w:lineRule="auto"/>
        <w:ind w:left="737"/>
        <w:jc w:val="both"/>
        <w:rPr>
          <w:sz w:val="18"/>
          <w:szCs w:val="18"/>
        </w:rPr>
      </w:pPr>
      <w:r w:rsidRPr="0029692D">
        <w:rPr>
          <w:sz w:val="18"/>
          <w:szCs w:val="18"/>
        </w:rPr>
        <w:t>779 00 Olomouc</w:t>
      </w:r>
    </w:p>
    <w:p w14:paraId="55A8F872" w14:textId="77777777" w:rsidR="001B29A7" w:rsidRPr="0029692D" w:rsidRDefault="001B29A7" w:rsidP="001B29A7">
      <w:pPr>
        <w:spacing w:after="120" w:line="264" w:lineRule="auto"/>
        <w:ind w:left="737"/>
        <w:jc w:val="both"/>
        <w:rPr>
          <w:sz w:val="18"/>
          <w:szCs w:val="18"/>
        </w:rPr>
      </w:pPr>
      <w:r w:rsidRPr="0029692D">
        <w:rPr>
          <w:sz w:val="18"/>
          <w:szCs w:val="18"/>
        </w:rPr>
        <w:t xml:space="preserve">nebo e-mail: </w:t>
      </w:r>
      <w:r w:rsidRPr="0029692D">
        <w:rPr>
          <w:b/>
          <w:sz w:val="18"/>
          <w:szCs w:val="18"/>
        </w:rPr>
        <w:t>typdok@spravazeleznic.cz</w:t>
      </w:r>
    </w:p>
    <w:p w14:paraId="4E501F74" w14:textId="77777777" w:rsidR="001B29A7" w:rsidRPr="0029692D" w:rsidRDefault="001B29A7" w:rsidP="001B29A7">
      <w:pPr>
        <w:spacing w:after="0" w:line="264" w:lineRule="auto"/>
        <w:ind w:left="737"/>
        <w:jc w:val="both"/>
        <w:rPr>
          <w:sz w:val="18"/>
          <w:szCs w:val="18"/>
        </w:rPr>
      </w:pPr>
      <w:r w:rsidRPr="0029692D">
        <w:rPr>
          <w:sz w:val="18"/>
          <w:szCs w:val="18"/>
        </w:rPr>
        <w:t>kontaktní osoba: paní Jarmila Strnadová, tel.: 972 742 396, mobil: 725 039 782</w:t>
      </w:r>
    </w:p>
    <w:p w14:paraId="72D39083" w14:textId="77777777" w:rsidR="001B29A7" w:rsidRPr="0029692D" w:rsidRDefault="001B29A7" w:rsidP="001B29A7">
      <w:pPr>
        <w:spacing w:after="120" w:line="264" w:lineRule="auto"/>
        <w:ind w:left="737"/>
        <w:jc w:val="both"/>
        <w:rPr>
          <w:sz w:val="18"/>
          <w:szCs w:val="18"/>
        </w:rPr>
      </w:pPr>
      <w:r w:rsidRPr="0029692D">
        <w:rPr>
          <w:sz w:val="18"/>
          <w:szCs w:val="18"/>
        </w:rPr>
        <w:t>Ceníky: https://typdok.tudc.cz/</w:t>
      </w:r>
    </w:p>
    <w:p w14:paraId="395BD698" w14:textId="03097BA4" w:rsidR="001B29A7" w:rsidRPr="0029692D" w:rsidDel="000E5E35" w:rsidRDefault="001B29A7" w:rsidP="001B29A7">
      <w:pPr>
        <w:keepNext/>
        <w:numPr>
          <w:ilvl w:val="0"/>
          <w:numId w:val="9"/>
        </w:numPr>
        <w:spacing w:before="280" w:after="120" w:line="264" w:lineRule="auto"/>
        <w:outlineLvl w:val="0"/>
        <w:rPr>
          <w:del w:id="2625" w:author="Fiala Roman, Ing." w:date="2024-05-21T12:40:00Z"/>
          <w:b/>
          <w:caps/>
          <w:color w:val="FF0000"/>
          <w:sz w:val="22"/>
          <w:szCs w:val="18"/>
          <w:rPrChange w:id="2626" w:author="Fiala Roman, Ing." w:date="2024-05-29T11:09:00Z">
            <w:rPr>
              <w:del w:id="2627" w:author="Fiala Roman, Ing." w:date="2024-05-21T12:40:00Z"/>
              <w:b/>
              <w:caps/>
              <w:sz w:val="22"/>
              <w:szCs w:val="18"/>
            </w:rPr>
          </w:rPrChange>
        </w:rPr>
      </w:pPr>
      <w:bookmarkStart w:id="2628" w:name="_Toc6410462"/>
      <w:bookmarkStart w:id="2629" w:name="_Toc146112669"/>
      <w:bookmarkStart w:id="2630" w:name="_Toc164150072"/>
      <w:del w:id="2631" w:author="Fiala Roman, Ing." w:date="2024-05-21T12:40:00Z">
        <w:r w:rsidRPr="0029692D" w:rsidDel="000E5E35">
          <w:rPr>
            <w:b/>
            <w:caps/>
            <w:color w:val="FF0000"/>
            <w:sz w:val="22"/>
            <w:szCs w:val="18"/>
            <w:rPrChange w:id="2632" w:author="Fiala Roman, Ing." w:date="2024-05-29T11:09:00Z">
              <w:rPr>
                <w:b/>
                <w:caps/>
                <w:sz w:val="22"/>
                <w:szCs w:val="18"/>
              </w:rPr>
            </w:rPrChange>
          </w:rPr>
          <w:delText>PŘÍLOHY</w:delText>
        </w:r>
        <w:bookmarkEnd w:id="2628"/>
        <w:bookmarkEnd w:id="2629"/>
        <w:bookmarkEnd w:id="2630"/>
      </w:del>
    </w:p>
    <w:p w14:paraId="1344595E" w14:textId="295E3200" w:rsidR="001B29A7" w:rsidRPr="0029692D" w:rsidDel="000E5E35" w:rsidRDefault="001B29A7" w:rsidP="001B29A7">
      <w:pPr>
        <w:spacing w:after="120" w:line="264" w:lineRule="auto"/>
        <w:jc w:val="both"/>
        <w:rPr>
          <w:del w:id="2633" w:author="Fiala Roman, Ing." w:date="2024-05-21T12:40:00Z"/>
          <w:i/>
          <w:color w:val="FF0000"/>
          <w:sz w:val="18"/>
          <w:szCs w:val="18"/>
          <w:rPrChange w:id="2634" w:author="Fiala Roman, Ing." w:date="2024-05-29T11:09:00Z">
            <w:rPr>
              <w:del w:id="2635" w:author="Fiala Roman, Ing." w:date="2024-05-21T12:40:00Z"/>
              <w:i/>
              <w:color w:val="00A1E0"/>
              <w:sz w:val="18"/>
              <w:szCs w:val="18"/>
            </w:rPr>
          </w:rPrChange>
        </w:rPr>
      </w:pPr>
      <w:del w:id="2636" w:author="Fiala Roman, Ing." w:date="2024-05-21T12:40:00Z">
        <w:r w:rsidRPr="0029692D" w:rsidDel="000E5E35">
          <w:rPr>
            <w:b/>
            <w:i/>
            <w:color w:val="FF0000"/>
            <w:sz w:val="18"/>
            <w:szCs w:val="18"/>
            <w:rPrChange w:id="2637" w:author="Fiala Roman, Ing." w:date="2024-05-29T11:09:00Z">
              <w:rPr>
                <w:b/>
                <w:i/>
                <w:color w:val="00A1E0"/>
                <w:sz w:val="18"/>
                <w:szCs w:val="18"/>
              </w:rPr>
            </w:rPrChange>
          </w:rPr>
          <w:delText>Zde jsou uvedeny všechny dokumenty, které jsou připojeny k ZTP</w:delText>
        </w:r>
        <w:r w:rsidRPr="0029692D" w:rsidDel="000E5E35">
          <w:rPr>
            <w:i/>
            <w:color w:val="FF0000"/>
            <w:sz w:val="18"/>
            <w:szCs w:val="18"/>
            <w:rPrChange w:id="2638" w:author="Fiala Roman, Ing." w:date="2024-05-29T11:09:00Z">
              <w:rPr>
                <w:i/>
                <w:color w:val="00A1E0"/>
                <w:sz w:val="18"/>
                <w:szCs w:val="18"/>
              </w:rPr>
            </w:rPrChange>
          </w:rPr>
          <w:delText xml:space="preserve"> (např. dokumenty, které nejsou jinde v zadávací dokumentaci a nelze je volně získat z webu SŽ)</w:delText>
        </w:r>
      </w:del>
    </w:p>
    <w:p w14:paraId="40251DF3" w14:textId="291895DC" w:rsidR="001B29A7" w:rsidRPr="0029692D" w:rsidDel="000E5E35" w:rsidRDefault="001B29A7" w:rsidP="001B29A7">
      <w:pPr>
        <w:numPr>
          <w:ilvl w:val="2"/>
          <w:numId w:val="9"/>
        </w:numPr>
        <w:spacing w:after="120" w:line="264" w:lineRule="auto"/>
        <w:jc w:val="both"/>
        <w:rPr>
          <w:del w:id="2639" w:author="Fiala Roman, Ing." w:date="2024-05-21T12:40:00Z"/>
          <w:color w:val="FF0000"/>
          <w:sz w:val="18"/>
          <w:szCs w:val="18"/>
          <w:rPrChange w:id="2640" w:author="Fiala Roman, Ing." w:date="2024-05-29T11:09:00Z">
            <w:rPr>
              <w:del w:id="2641" w:author="Fiala Roman, Ing." w:date="2024-05-21T12:40:00Z"/>
              <w:sz w:val="18"/>
              <w:szCs w:val="18"/>
              <w:highlight w:val="green"/>
            </w:rPr>
          </w:rPrChange>
        </w:rPr>
      </w:pPr>
      <w:bookmarkStart w:id="2642" w:name="_Ref88573787"/>
      <w:del w:id="2643" w:author="Fiala Roman, Ing." w:date="2024-05-21T12:40:00Z">
        <w:r w:rsidRPr="0029692D" w:rsidDel="000E5E35">
          <w:rPr>
            <w:color w:val="FF0000"/>
            <w:sz w:val="18"/>
            <w:szCs w:val="18"/>
            <w:rPrChange w:id="2644" w:author="Fiala Roman, Ing." w:date="2024-05-29T11:09:00Z">
              <w:rPr>
                <w:sz w:val="18"/>
                <w:szCs w:val="18"/>
                <w:highlight w:val="green"/>
              </w:rPr>
            </w:rPrChange>
          </w:rPr>
          <w:delText>Dopis Ředitele O13, čj. 168954/2021-SŽ-GŘ-O13, Zajištění prostorové polohy na neelektrizovaných tratích SŽ, ze dne 7. 12. 2021, včetně přílohy k dopisu č. 2</w:delText>
        </w:r>
        <w:bookmarkStart w:id="2645" w:name="_Ref92267992"/>
        <w:bookmarkEnd w:id="2642"/>
      </w:del>
    </w:p>
    <w:p w14:paraId="337BFF7C" w14:textId="2F39DF81" w:rsidR="001B29A7" w:rsidRPr="0029692D" w:rsidDel="000E5E35" w:rsidRDefault="001B29A7" w:rsidP="001B29A7">
      <w:pPr>
        <w:numPr>
          <w:ilvl w:val="2"/>
          <w:numId w:val="9"/>
        </w:numPr>
        <w:spacing w:after="120" w:line="264" w:lineRule="auto"/>
        <w:jc w:val="both"/>
        <w:rPr>
          <w:del w:id="2646" w:author="Fiala Roman, Ing." w:date="2024-05-21T12:40:00Z"/>
          <w:color w:val="FF0000"/>
          <w:sz w:val="18"/>
          <w:szCs w:val="18"/>
          <w:rPrChange w:id="2647" w:author="Fiala Roman, Ing." w:date="2024-05-29T11:09:00Z">
            <w:rPr>
              <w:del w:id="2648" w:author="Fiala Roman, Ing." w:date="2024-05-21T12:40:00Z"/>
              <w:sz w:val="18"/>
              <w:szCs w:val="18"/>
              <w:highlight w:val="green"/>
            </w:rPr>
          </w:rPrChange>
        </w:rPr>
      </w:pPr>
      <w:bookmarkStart w:id="2649" w:name="_Ref150952643"/>
      <w:bookmarkStart w:id="2650" w:name="_Hlk151708137"/>
      <w:bookmarkEnd w:id="2645"/>
      <w:del w:id="2651" w:author="Fiala Roman, Ing." w:date="2024-05-21T12:40:00Z">
        <w:r w:rsidRPr="0029692D" w:rsidDel="000E5E35">
          <w:rPr>
            <w:color w:val="FF0000"/>
            <w:sz w:val="18"/>
            <w:szCs w:val="18"/>
            <w:rPrChange w:id="2652" w:author="Fiala Roman, Ing." w:date="2024-05-29T11:09:00Z">
              <w:rPr>
                <w:sz w:val="18"/>
                <w:szCs w:val="18"/>
                <w:highlight w:val="green"/>
              </w:rPr>
            </w:rPrChange>
          </w:rPr>
          <w:delText>Požadavkový list CNM-MB</w:delText>
        </w:r>
        <w:bookmarkEnd w:id="2649"/>
        <w:r w:rsidRPr="0029692D" w:rsidDel="000E5E35">
          <w:rPr>
            <w:color w:val="FF0000"/>
            <w:sz w:val="18"/>
            <w:szCs w:val="18"/>
            <w:rPrChange w:id="2653" w:author="Fiala Roman, Ing." w:date="2024-05-29T11:09:00Z">
              <w:rPr>
                <w:sz w:val="18"/>
                <w:szCs w:val="18"/>
                <w:highlight w:val="green"/>
              </w:rPr>
            </w:rPrChange>
          </w:rPr>
          <w:delText xml:space="preserve"> </w:delText>
        </w:r>
      </w:del>
    </w:p>
    <w:p w14:paraId="22087CF3" w14:textId="5A4035BF" w:rsidR="00A81D87" w:rsidRPr="0029692D" w:rsidDel="000E5E35" w:rsidRDefault="00A81D87" w:rsidP="00A81D87">
      <w:pPr>
        <w:numPr>
          <w:ilvl w:val="2"/>
          <w:numId w:val="9"/>
        </w:numPr>
        <w:spacing w:after="120" w:line="264" w:lineRule="auto"/>
        <w:jc w:val="both"/>
        <w:rPr>
          <w:del w:id="2654" w:author="Fiala Roman, Ing." w:date="2024-05-21T12:40:00Z"/>
          <w:color w:val="FF0000"/>
          <w:sz w:val="18"/>
          <w:szCs w:val="18"/>
          <w:rPrChange w:id="2655" w:author="Fiala Roman, Ing." w:date="2024-05-29T11:09:00Z">
            <w:rPr>
              <w:del w:id="2656" w:author="Fiala Roman, Ing." w:date="2024-05-21T12:40:00Z"/>
              <w:sz w:val="18"/>
              <w:szCs w:val="18"/>
              <w:highlight w:val="green"/>
            </w:rPr>
          </w:rPrChange>
        </w:rPr>
      </w:pPr>
      <w:bookmarkStart w:id="2657" w:name="_Ref164075558"/>
      <w:bookmarkStart w:id="2658" w:name="_Ref150949189"/>
      <w:bookmarkStart w:id="2659" w:name="_Hlk151708219"/>
      <w:bookmarkEnd w:id="2650"/>
      <w:del w:id="2660" w:author="Fiala Roman, Ing." w:date="2024-05-21T12:40:00Z">
        <w:r w:rsidRPr="0029692D" w:rsidDel="000E5E35">
          <w:rPr>
            <w:color w:val="FF0000"/>
            <w:sz w:val="18"/>
            <w:szCs w:val="18"/>
            <w:rPrChange w:id="2661" w:author="Fiala Roman, Ing." w:date="2024-05-29T11:09:00Z">
              <w:rPr>
                <w:sz w:val="18"/>
                <w:szCs w:val="18"/>
                <w:highlight w:val="green"/>
              </w:rPr>
            </w:rPrChange>
          </w:rPr>
          <w:delText>Požadavky na stavební připravenost</w:delText>
        </w:r>
        <w:bookmarkEnd w:id="2657"/>
      </w:del>
    </w:p>
    <w:p w14:paraId="370502E7" w14:textId="7313CD4C" w:rsidR="001B29A7" w:rsidRPr="0029692D" w:rsidDel="000E5E35" w:rsidRDefault="001B29A7" w:rsidP="001B29A7">
      <w:pPr>
        <w:numPr>
          <w:ilvl w:val="2"/>
          <w:numId w:val="9"/>
        </w:numPr>
        <w:spacing w:after="120" w:line="264" w:lineRule="auto"/>
        <w:jc w:val="both"/>
        <w:rPr>
          <w:del w:id="2662" w:author="Fiala Roman, Ing." w:date="2024-05-21T12:40:00Z"/>
          <w:color w:val="FF0000"/>
          <w:sz w:val="18"/>
          <w:szCs w:val="18"/>
          <w:rPrChange w:id="2663" w:author="Fiala Roman, Ing." w:date="2024-05-29T11:09:00Z">
            <w:rPr>
              <w:del w:id="2664" w:author="Fiala Roman, Ing." w:date="2024-05-21T12:40:00Z"/>
              <w:sz w:val="18"/>
              <w:szCs w:val="18"/>
              <w:highlight w:val="green"/>
            </w:rPr>
          </w:rPrChange>
        </w:rPr>
      </w:pPr>
      <w:bookmarkStart w:id="2665" w:name="_Ref164075689"/>
      <w:del w:id="2666" w:author="Fiala Roman, Ing." w:date="2024-05-21T12:40:00Z">
        <w:r w:rsidRPr="0029692D" w:rsidDel="000E5E35">
          <w:rPr>
            <w:color w:val="FF0000"/>
            <w:sz w:val="18"/>
            <w:szCs w:val="18"/>
            <w:rPrChange w:id="2667" w:author="Fiala Roman, Ing." w:date="2024-05-29T11:09:00Z">
              <w:rPr>
                <w:sz w:val="18"/>
                <w:szCs w:val="18"/>
                <w:highlight w:val="green"/>
              </w:rPr>
            </w:rPrChange>
          </w:rPr>
          <w:delText>Vzorkování staveb Správy železnic, státní organizace</w:delText>
        </w:r>
        <w:bookmarkStart w:id="2668" w:name="_Ref150952710"/>
        <w:bookmarkEnd w:id="2658"/>
        <w:bookmarkEnd w:id="2659"/>
        <w:bookmarkEnd w:id="2665"/>
      </w:del>
    </w:p>
    <w:p w14:paraId="6A2112A0" w14:textId="792C9C85" w:rsidR="00A81D87" w:rsidRPr="0029692D" w:rsidDel="000E5E35" w:rsidRDefault="00A81D87" w:rsidP="00A81D87">
      <w:pPr>
        <w:pStyle w:val="Text2-1"/>
        <w:rPr>
          <w:del w:id="2669" w:author="Fiala Roman, Ing." w:date="2024-05-21T12:40:00Z"/>
          <w:color w:val="FF0000"/>
          <w:rPrChange w:id="2670" w:author="Fiala Roman, Ing." w:date="2024-05-29T11:09:00Z">
            <w:rPr>
              <w:del w:id="2671" w:author="Fiala Roman, Ing." w:date="2024-05-21T12:40:00Z"/>
              <w:highlight w:val="green"/>
            </w:rPr>
          </w:rPrChange>
        </w:rPr>
      </w:pPr>
      <w:del w:id="2672" w:author="Fiala Roman, Ing." w:date="2024-05-21T12:40:00Z">
        <w:r w:rsidRPr="0029692D" w:rsidDel="000E5E35">
          <w:rPr>
            <w:color w:val="FF0000"/>
            <w:rPrChange w:id="2673" w:author="Fiala Roman, Ing." w:date="2024-05-29T11:09:00Z">
              <w:rPr>
                <w:highlight w:val="green"/>
              </w:rPr>
            </w:rPrChange>
          </w:rPr>
          <w:delText>Specifikace a zásady uchovávání a výměny dat mezi JZP a technologiemi ŽDC</w:delText>
        </w:r>
      </w:del>
    </w:p>
    <w:p w14:paraId="15D0F860" w14:textId="77777777" w:rsidR="00A81D87" w:rsidRPr="0029692D" w:rsidRDefault="00A81D87">
      <w:pPr>
        <w:spacing w:after="120" w:line="264" w:lineRule="auto"/>
        <w:ind w:left="737"/>
        <w:jc w:val="both"/>
        <w:rPr>
          <w:color w:val="FF0000"/>
          <w:sz w:val="18"/>
          <w:szCs w:val="18"/>
          <w:rPrChange w:id="2674" w:author="Fiala Roman, Ing." w:date="2024-05-29T11:09:00Z">
            <w:rPr>
              <w:sz w:val="18"/>
              <w:szCs w:val="18"/>
              <w:highlight w:val="green"/>
            </w:rPr>
          </w:rPrChange>
        </w:rPr>
        <w:pPrChange w:id="2675" w:author="Fiala Roman, Ing." w:date="2024-05-21T12:40:00Z">
          <w:pPr>
            <w:numPr>
              <w:ilvl w:val="2"/>
              <w:numId w:val="9"/>
            </w:numPr>
            <w:tabs>
              <w:tab w:val="num" w:pos="737"/>
            </w:tabs>
            <w:spacing w:after="120" w:line="264" w:lineRule="auto"/>
            <w:ind w:left="737" w:hanging="737"/>
            <w:jc w:val="both"/>
          </w:pPr>
        </w:pPrChange>
      </w:pPr>
    </w:p>
    <w:bookmarkEnd w:id="2668"/>
    <w:p w14:paraId="675E74F8" w14:textId="77777777" w:rsidR="001B29A7" w:rsidRPr="0029692D" w:rsidRDefault="001B29A7" w:rsidP="001B29A7">
      <w:pPr>
        <w:spacing w:after="120" w:line="264" w:lineRule="auto"/>
        <w:ind w:left="737"/>
        <w:jc w:val="both"/>
        <w:rPr>
          <w:color w:val="FF0000"/>
          <w:sz w:val="18"/>
          <w:szCs w:val="18"/>
          <w:rPrChange w:id="2676" w:author="Fiala Roman, Ing." w:date="2024-05-29T11:09:00Z">
            <w:rPr>
              <w:sz w:val="18"/>
              <w:szCs w:val="18"/>
            </w:rPr>
          </w:rPrChange>
        </w:rPr>
      </w:pPr>
    </w:p>
    <w:p w14:paraId="2DBA447B" w14:textId="77777777" w:rsidR="001B29A7" w:rsidRPr="0029692D" w:rsidRDefault="001B29A7" w:rsidP="001B29A7">
      <w:pPr>
        <w:spacing w:after="120" w:line="264" w:lineRule="auto"/>
        <w:jc w:val="both"/>
        <w:rPr>
          <w:color w:val="FF0000"/>
          <w:sz w:val="18"/>
          <w:szCs w:val="18"/>
          <w:rPrChange w:id="2677" w:author="Fiala Roman, Ing." w:date="2024-05-29T11:09:00Z">
            <w:rPr>
              <w:sz w:val="18"/>
              <w:szCs w:val="18"/>
            </w:rPr>
          </w:rPrChange>
        </w:rPr>
      </w:pPr>
    </w:p>
    <w:bookmarkEnd w:id="488"/>
    <w:bookmarkEnd w:id="489"/>
    <w:bookmarkEnd w:id="490"/>
    <w:bookmarkEnd w:id="491"/>
    <w:bookmarkEnd w:id="492"/>
    <w:p w14:paraId="5DE1FC39" w14:textId="77777777" w:rsidR="00826B7B" w:rsidRPr="0029692D" w:rsidRDefault="00826B7B">
      <w:pPr>
        <w:rPr>
          <w:color w:val="FF0000"/>
          <w:rPrChange w:id="2678" w:author="Fiala Roman, Ing." w:date="2024-05-29T11:09:00Z">
            <w:rPr/>
          </w:rPrChange>
        </w:rPr>
      </w:pPr>
    </w:p>
    <w:sectPr w:rsidR="00826B7B" w:rsidRPr="0029692D"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219A0" w14:textId="77777777" w:rsidR="00312C6D" w:rsidRDefault="00312C6D" w:rsidP="00962258">
      <w:pPr>
        <w:spacing w:after="0" w:line="240" w:lineRule="auto"/>
      </w:pPr>
      <w:r>
        <w:separator/>
      </w:r>
    </w:p>
  </w:endnote>
  <w:endnote w:type="continuationSeparator" w:id="0">
    <w:p w14:paraId="34F78B81" w14:textId="77777777" w:rsidR="00312C6D" w:rsidRDefault="00312C6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12C6D" w:rsidRPr="003462EB" w14:paraId="5501E568" w14:textId="77777777" w:rsidTr="00614E71">
      <w:tc>
        <w:tcPr>
          <w:tcW w:w="993" w:type="dxa"/>
          <w:tcMar>
            <w:left w:w="0" w:type="dxa"/>
            <w:right w:w="0" w:type="dxa"/>
          </w:tcMar>
          <w:vAlign w:val="bottom"/>
        </w:tcPr>
        <w:p w14:paraId="35B16E89" w14:textId="77777777" w:rsidR="00312C6D" w:rsidRPr="00B8518B" w:rsidRDefault="00312C6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c>
        <w:tcPr>
          <w:tcW w:w="7739" w:type="dxa"/>
          <w:vAlign w:val="bottom"/>
        </w:tcPr>
        <w:p w14:paraId="72EA43C0" w14:textId="66198D6D" w:rsidR="00312C6D" w:rsidRDefault="00132B62" w:rsidP="00D81BCF">
          <w:pPr>
            <w:pStyle w:val="Zpatvlevo"/>
          </w:pPr>
          <w:fldSimple w:instr=" STYLEREF  _Název_akce  \* MERGEFORMAT ">
            <w:r w:rsidR="000860EF">
              <w:rPr>
                <w:noProof/>
              </w:rPr>
              <w:t>Oprava mostu v km 0,265 na trati Bzenec - Moravský Písek</w:t>
            </w:r>
          </w:fldSimple>
          <w:r w:rsidR="00312C6D">
            <w:t xml:space="preserve">Příloha č. </w:t>
          </w:r>
          <w:proofErr w:type="gramStart"/>
          <w:r w:rsidR="00312C6D">
            <w:t>2b</w:t>
          </w:r>
          <w:proofErr w:type="gramEnd"/>
          <w:r w:rsidR="00312C6D">
            <w:t>)</w:t>
          </w:r>
          <w:r w:rsidR="00312C6D" w:rsidRPr="003462EB">
            <w:t xml:space="preserve"> </w:t>
          </w:r>
        </w:p>
        <w:p w14:paraId="20360F9E" w14:textId="77777777" w:rsidR="00312C6D" w:rsidRPr="003462EB" w:rsidRDefault="00312C6D" w:rsidP="00DF7BAA">
          <w:pPr>
            <w:pStyle w:val="Zpatvlevo"/>
          </w:pPr>
          <w:r>
            <w:t>Zvláštní</w:t>
          </w:r>
          <w:r w:rsidRPr="003462EB">
            <w:t xml:space="preserve"> technické </w:t>
          </w:r>
          <w:proofErr w:type="gramStart"/>
          <w:r w:rsidRPr="003462EB">
            <w:t>podmínky</w:t>
          </w:r>
          <w:r>
            <w:t xml:space="preserve"> - Zhotovení</w:t>
          </w:r>
          <w:proofErr w:type="gramEnd"/>
          <w:r>
            <w:t xml:space="preserve"> stavby </w:t>
          </w:r>
        </w:p>
      </w:tc>
    </w:tr>
  </w:tbl>
  <w:p w14:paraId="44CAABC9" w14:textId="77777777" w:rsidR="00312C6D" w:rsidRPr="00614E71" w:rsidRDefault="00312C6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12C6D" w:rsidRPr="009E09BE" w14:paraId="097E5D44" w14:textId="77777777" w:rsidTr="00614E71">
      <w:tc>
        <w:tcPr>
          <w:tcW w:w="7797" w:type="dxa"/>
          <w:tcMar>
            <w:left w:w="0" w:type="dxa"/>
            <w:right w:w="0" w:type="dxa"/>
          </w:tcMar>
          <w:vAlign w:val="bottom"/>
        </w:tcPr>
        <w:p w14:paraId="121EAE6D" w14:textId="045E9C6A" w:rsidR="00312C6D" w:rsidRDefault="00132B62" w:rsidP="003B111D">
          <w:pPr>
            <w:pStyle w:val="Zpatvpravo"/>
          </w:pPr>
          <w:fldSimple w:instr=" STYLEREF  _Název_akce  \* MERGEFORMAT ">
            <w:r w:rsidR="000860EF">
              <w:rPr>
                <w:noProof/>
              </w:rPr>
              <w:t>Oprava mostu v km 0,265 na trati Bzenec - Moravský Písek</w:t>
            </w:r>
          </w:fldSimple>
          <w:r w:rsidR="00312C6D">
            <w:t>Příloha č. 2 b)</w:t>
          </w:r>
        </w:p>
        <w:p w14:paraId="3E1644EB" w14:textId="77777777" w:rsidR="00312C6D" w:rsidRPr="003462EB" w:rsidRDefault="00312C6D" w:rsidP="00DF7BAA">
          <w:pPr>
            <w:pStyle w:val="Zpatvpravo"/>
            <w:rPr>
              <w:rStyle w:val="slostrnky"/>
              <w:b w:val="0"/>
              <w:color w:val="auto"/>
              <w:sz w:val="12"/>
            </w:rPr>
          </w:pPr>
          <w:r>
            <w:t>Zvláštní</w:t>
          </w:r>
          <w:r w:rsidRPr="003462EB">
            <w:t xml:space="preserve"> technické </w:t>
          </w:r>
          <w:proofErr w:type="gramStart"/>
          <w:r w:rsidRPr="003462EB">
            <w:t>podmínky</w:t>
          </w:r>
          <w:r>
            <w:t xml:space="preserve"> - Zhotovení</w:t>
          </w:r>
          <w:proofErr w:type="gramEnd"/>
          <w:r>
            <w:t xml:space="preserve"> stavby</w:t>
          </w:r>
        </w:p>
      </w:tc>
      <w:tc>
        <w:tcPr>
          <w:tcW w:w="935" w:type="dxa"/>
          <w:vAlign w:val="bottom"/>
        </w:tcPr>
        <w:p w14:paraId="775EC37C" w14:textId="77777777" w:rsidR="00312C6D" w:rsidRPr="009E09BE" w:rsidRDefault="00312C6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23</w:t>
          </w:r>
          <w:r w:rsidRPr="00B8518B">
            <w:rPr>
              <w:rStyle w:val="slostrnky"/>
            </w:rPr>
            <w:fldChar w:fldCharType="end"/>
          </w:r>
        </w:p>
      </w:tc>
    </w:tr>
  </w:tbl>
  <w:p w14:paraId="4FCCBEDC" w14:textId="77777777" w:rsidR="00312C6D" w:rsidRPr="00B8518B" w:rsidRDefault="00312C6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BC3F8" w14:textId="77777777" w:rsidR="00312C6D" w:rsidRPr="00B8518B" w:rsidRDefault="00312C6D" w:rsidP="00460660">
    <w:pPr>
      <w:pStyle w:val="Zpat"/>
      <w:rPr>
        <w:sz w:val="2"/>
        <w:szCs w:val="2"/>
      </w:rPr>
    </w:pPr>
  </w:p>
  <w:p w14:paraId="7649E63E" w14:textId="77777777" w:rsidR="00312C6D" w:rsidRDefault="00312C6D" w:rsidP="00757290">
    <w:pPr>
      <w:pStyle w:val="Zpatvlevo"/>
      <w:rPr>
        <w:rFonts w:cs="Calibri"/>
        <w:szCs w:val="12"/>
      </w:rPr>
    </w:pPr>
  </w:p>
  <w:p w14:paraId="0C12E0F9" w14:textId="77777777" w:rsidR="00312C6D" w:rsidRPr="00460660" w:rsidRDefault="00312C6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79822" w14:textId="77777777" w:rsidR="00312C6D" w:rsidRDefault="00312C6D" w:rsidP="00962258">
      <w:pPr>
        <w:spacing w:after="0" w:line="240" w:lineRule="auto"/>
      </w:pPr>
      <w:r>
        <w:separator/>
      </w:r>
    </w:p>
  </w:footnote>
  <w:footnote w:type="continuationSeparator" w:id="0">
    <w:p w14:paraId="262E0714" w14:textId="77777777" w:rsidR="00312C6D" w:rsidRDefault="00312C6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12C6D" w14:paraId="1CD62867" w14:textId="77777777" w:rsidTr="00B22106">
      <w:trPr>
        <w:trHeight w:hRule="exact" w:val="936"/>
      </w:trPr>
      <w:tc>
        <w:tcPr>
          <w:tcW w:w="1361" w:type="dxa"/>
          <w:tcMar>
            <w:left w:w="0" w:type="dxa"/>
            <w:right w:w="0" w:type="dxa"/>
          </w:tcMar>
        </w:tcPr>
        <w:p w14:paraId="5D9F1A30" w14:textId="77777777" w:rsidR="00312C6D" w:rsidRPr="00B8518B" w:rsidRDefault="00312C6D" w:rsidP="00FC6389">
          <w:pPr>
            <w:pStyle w:val="Zpat"/>
            <w:rPr>
              <w:rStyle w:val="slostrnky"/>
            </w:rPr>
          </w:pPr>
        </w:p>
      </w:tc>
      <w:tc>
        <w:tcPr>
          <w:tcW w:w="3458" w:type="dxa"/>
          <w:shd w:val="clear" w:color="auto" w:fill="auto"/>
          <w:tcMar>
            <w:left w:w="0" w:type="dxa"/>
            <w:right w:w="0" w:type="dxa"/>
          </w:tcMar>
        </w:tcPr>
        <w:p w14:paraId="3BBC7D6D" w14:textId="77777777" w:rsidR="00312C6D" w:rsidRDefault="00312C6D"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312C6D" w:rsidRPr="00D6163D" w:rsidRDefault="00312C6D" w:rsidP="00FC6389">
          <w:pPr>
            <w:pStyle w:val="Druhdokumentu"/>
          </w:pPr>
        </w:p>
      </w:tc>
    </w:tr>
    <w:tr w:rsidR="00312C6D" w14:paraId="4711747D" w14:textId="77777777" w:rsidTr="00B22106">
      <w:trPr>
        <w:trHeight w:hRule="exact" w:val="936"/>
      </w:trPr>
      <w:tc>
        <w:tcPr>
          <w:tcW w:w="1361" w:type="dxa"/>
          <w:tcMar>
            <w:left w:w="0" w:type="dxa"/>
            <w:right w:w="0" w:type="dxa"/>
          </w:tcMar>
        </w:tcPr>
        <w:p w14:paraId="5ED8C664" w14:textId="77777777" w:rsidR="00312C6D" w:rsidRPr="00B8518B" w:rsidRDefault="00312C6D" w:rsidP="00FC6389">
          <w:pPr>
            <w:pStyle w:val="Zpat"/>
            <w:rPr>
              <w:rStyle w:val="slostrnky"/>
            </w:rPr>
          </w:pPr>
        </w:p>
      </w:tc>
      <w:tc>
        <w:tcPr>
          <w:tcW w:w="3458" w:type="dxa"/>
          <w:shd w:val="clear" w:color="auto" w:fill="auto"/>
          <w:tcMar>
            <w:left w:w="0" w:type="dxa"/>
            <w:right w:w="0" w:type="dxa"/>
          </w:tcMar>
        </w:tcPr>
        <w:p w14:paraId="3D3FD567" w14:textId="77777777" w:rsidR="00312C6D" w:rsidRDefault="00312C6D" w:rsidP="00FC6389">
          <w:pPr>
            <w:pStyle w:val="Zpat"/>
          </w:pPr>
        </w:p>
      </w:tc>
      <w:tc>
        <w:tcPr>
          <w:tcW w:w="5756" w:type="dxa"/>
          <w:shd w:val="clear" w:color="auto" w:fill="auto"/>
          <w:tcMar>
            <w:left w:w="0" w:type="dxa"/>
            <w:right w:w="0" w:type="dxa"/>
          </w:tcMar>
        </w:tcPr>
        <w:p w14:paraId="54EA998C" w14:textId="77777777" w:rsidR="00312C6D" w:rsidRPr="00D6163D" w:rsidRDefault="00312C6D" w:rsidP="00FC6389">
          <w:pPr>
            <w:pStyle w:val="Druhdokumentu"/>
          </w:pPr>
        </w:p>
      </w:tc>
    </w:tr>
  </w:tbl>
  <w:p w14:paraId="03AEB715" w14:textId="77777777" w:rsidR="00312C6D" w:rsidRPr="00D6163D" w:rsidRDefault="00312C6D" w:rsidP="00FC6389">
    <w:pPr>
      <w:pStyle w:val="Zhlav"/>
      <w:rPr>
        <w:sz w:val="8"/>
        <w:szCs w:val="8"/>
      </w:rPr>
    </w:pPr>
  </w:p>
  <w:p w14:paraId="60B241AC" w14:textId="77777777" w:rsidR="00312C6D" w:rsidRPr="00460660" w:rsidRDefault="00312C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iala Roman, Ing.">
    <w15:presenceInfo w15:providerId="AD" w15:userId="S-1-5-21-3656830906-3839017365-80349702-38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revisionView w:markup="0"/>
  <w:trackRevisions/>
  <w:styleLockTheme/>
  <w:styleLockQFSet/>
  <w:defaultTabStop w:val="709"/>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148"/>
    <w:rsid w:val="000010DD"/>
    <w:rsid w:val="00002F26"/>
    <w:rsid w:val="00005B8A"/>
    <w:rsid w:val="00012EC4"/>
    <w:rsid w:val="00013877"/>
    <w:rsid w:val="000145C8"/>
    <w:rsid w:val="00016F90"/>
    <w:rsid w:val="0001744E"/>
    <w:rsid w:val="00017F3C"/>
    <w:rsid w:val="00021D3A"/>
    <w:rsid w:val="0002279D"/>
    <w:rsid w:val="0002291B"/>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860EF"/>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35"/>
    <w:rsid w:val="000E5E44"/>
    <w:rsid w:val="000F15F1"/>
    <w:rsid w:val="000F30D1"/>
    <w:rsid w:val="000F452D"/>
    <w:rsid w:val="000F6F3E"/>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32B62"/>
    <w:rsid w:val="00140433"/>
    <w:rsid w:val="00143BBC"/>
    <w:rsid w:val="001458CB"/>
    <w:rsid w:val="001458F9"/>
    <w:rsid w:val="00146BCB"/>
    <w:rsid w:val="001476BD"/>
    <w:rsid w:val="0015027B"/>
    <w:rsid w:val="00151305"/>
    <w:rsid w:val="0015220E"/>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71BB"/>
    <w:rsid w:val="00207DF5"/>
    <w:rsid w:val="00207F2A"/>
    <w:rsid w:val="00210706"/>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A6B"/>
    <w:rsid w:val="00261A5B"/>
    <w:rsid w:val="00262A9F"/>
    <w:rsid w:val="00262E5B"/>
    <w:rsid w:val="00264D52"/>
    <w:rsid w:val="002717EE"/>
    <w:rsid w:val="002723B9"/>
    <w:rsid w:val="00273D82"/>
    <w:rsid w:val="0027422E"/>
    <w:rsid w:val="00275272"/>
    <w:rsid w:val="00276AFE"/>
    <w:rsid w:val="00286B2D"/>
    <w:rsid w:val="0029043F"/>
    <w:rsid w:val="002944A6"/>
    <w:rsid w:val="0029692D"/>
    <w:rsid w:val="002A3B57"/>
    <w:rsid w:val="002A416D"/>
    <w:rsid w:val="002B1BD6"/>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3A1F"/>
    <w:rsid w:val="00304DAF"/>
    <w:rsid w:val="00307207"/>
    <w:rsid w:val="00307C06"/>
    <w:rsid w:val="00311AC4"/>
    <w:rsid w:val="003129F6"/>
    <w:rsid w:val="00312C6D"/>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3237D"/>
    <w:rsid w:val="004337FB"/>
    <w:rsid w:val="00443210"/>
    <w:rsid w:val="0044359F"/>
    <w:rsid w:val="004461DF"/>
    <w:rsid w:val="00450F07"/>
    <w:rsid w:val="00452DF9"/>
    <w:rsid w:val="00453CD3"/>
    <w:rsid w:val="00455B83"/>
    <w:rsid w:val="004570EC"/>
    <w:rsid w:val="004605F6"/>
    <w:rsid w:val="00460660"/>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6B8"/>
    <w:rsid w:val="004E7A1F"/>
    <w:rsid w:val="004F22D3"/>
    <w:rsid w:val="004F3617"/>
    <w:rsid w:val="004F4B9B"/>
    <w:rsid w:val="004F5914"/>
    <w:rsid w:val="004F70CD"/>
    <w:rsid w:val="00500C8E"/>
    <w:rsid w:val="00504818"/>
    <w:rsid w:val="0050666E"/>
    <w:rsid w:val="00511AB9"/>
    <w:rsid w:val="00515137"/>
    <w:rsid w:val="0052274C"/>
    <w:rsid w:val="00523BB5"/>
    <w:rsid w:val="00523EA7"/>
    <w:rsid w:val="00525187"/>
    <w:rsid w:val="00526081"/>
    <w:rsid w:val="0052735A"/>
    <w:rsid w:val="00531CB9"/>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63021"/>
    <w:rsid w:val="0056755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63AC"/>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0CC"/>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4B3C"/>
    <w:rsid w:val="00855810"/>
    <w:rsid w:val="008560B3"/>
    <w:rsid w:val="00856573"/>
    <w:rsid w:val="008579F7"/>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60"/>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0A69"/>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22DA"/>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5220E"/>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styleId="Nevyeenzmnka">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79A"/>
    <w:rsid w:val="00080D4C"/>
    <w:rsid w:val="00081BDA"/>
    <w:rsid w:val="000C0176"/>
    <w:rsid w:val="000F09CE"/>
    <w:rsid w:val="00110952"/>
    <w:rsid w:val="00125ED0"/>
    <w:rsid w:val="00137DDB"/>
    <w:rsid w:val="00143E50"/>
    <w:rsid w:val="00192CA8"/>
    <w:rsid w:val="001B6BCF"/>
    <w:rsid w:val="001E5A52"/>
    <w:rsid w:val="00203A60"/>
    <w:rsid w:val="00247288"/>
    <w:rsid w:val="002E51F7"/>
    <w:rsid w:val="002F7277"/>
    <w:rsid w:val="003015A5"/>
    <w:rsid w:val="00360EFD"/>
    <w:rsid w:val="0037404B"/>
    <w:rsid w:val="003D05F4"/>
    <w:rsid w:val="003D58D8"/>
    <w:rsid w:val="003F47EA"/>
    <w:rsid w:val="00401CC1"/>
    <w:rsid w:val="0043729A"/>
    <w:rsid w:val="004E086C"/>
    <w:rsid w:val="005563E8"/>
    <w:rsid w:val="005C479A"/>
    <w:rsid w:val="005E3F36"/>
    <w:rsid w:val="00643B37"/>
    <w:rsid w:val="006D2CAF"/>
    <w:rsid w:val="006D3307"/>
    <w:rsid w:val="006D3E87"/>
    <w:rsid w:val="008965B5"/>
    <w:rsid w:val="008B4F1A"/>
    <w:rsid w:val="008D6721"/>
    <w:rsid w:val="008E75C7"/>
    <w:rsid w:val="00990DFF"/>
    <w:rsid w:val="00A51A77"/>
    <w:rsid w:val="00A6747F"/>
    <w:rsid w:val="00AF4862"/>
    <w:rsid w:val="00B92277"/>
    <w:rsid w:val="00B97B95"/>
    <w:rsid w:val="00BE633A"/>
    <w:rsid w:val="00C609FA"/>
    <w:rsid w:val="00D74B60"/>
    <w:rsid w:val="00DD1956"/>
    <w:rsid w:val="00DD41A5"/>
    <w:rsid w:val="00DE4CFC"/>
    <w:rsid w:val="00E4464B"/>
    <w:rsid w:val="00EC2C68"/>
    <w:rsid w:val="00EF27EA"/>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5B6C391666640C99AC6B8FA1E326271">
    <w:name w:val="A5B6C391666640C99AC6B8FA1E3262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purl.org/dc/elements/1.1/"/>
    <ds:schemaRef ds:uri="http://schemas.microsoft.com/office/2006/metadata/properties"/>
    <ds:schemaRef ds:uri="4e4a6a96-f3e4-483d-987d-304999e1d579"/>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4CF0F4-4905-4263-B690-1C14484D2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19</Pages>
  <Words>14914</Words>
  <Characters>87994</Characters>
  <Application>Microsoft Office Word</Application>
  <DocSecurity>0</DocSecurity>
  <Lines>733</Lines>
  <Paragraphs>205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102703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Fiala Roman, Ing.</cp:lastModifiedBy>
  <cp:revision>10</cp:revision>
  <cp:lastPrinted>2024-01-30T09:26:00Z</cp:lastPrinted>
  <dcterms:created xsi:type="dcterms:W3CDTF">2024-04-22T13:22:00Z</dcterms:created>
  <dcterms:modified xsi:type="dcterms:W3CDTF">2024-06-10T05:26:00Z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