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A4E5C" w14:textId="305582C4" w:rsidR="008F4AEA" w:rsidRDefault="00D30D72" w:rsidP="005579CC">
      <w:pPr>
        <w:pStyle w:val="PNTitul1"/>
      </w:pPr>
      <w:r w:rsidRPr="00D30D72">
        <w:t>P</w:t>
      </w:r>
      <w:r w:rsidR="008F4AEA">
        <w:t>říloha k</w:t>
      </w:r>
      <w:r w:rsidR="00B31F14">
        <w:t> </w:t>
      </w:r>
      <w:r w:rsidR="008F4AEA">
        <w:t>nabídc</w:t>
      </w:r>
      <w:r w:rsidR="00FE71B7">
        <w:t>e</w:t>
      </w:r>
    </w:p>
    <w:p w14:paraId="32FD058D" w14:textId="016E6214" w:rsidR="008F4AEA" w:rsidRPr="007213E4" w:rsidRDefault="00000000" w:rsidP="00FE71B7">
      <w:pPr>
        <w:pStyle w:val="PNTextzkladn"/>
        <w:jc w:val="left"/>
        <w:rPr>
          <w:rStyle w:val="PNNzevakce"/>
        </w:rPr>
      </w:pPr>
      <w:sdt>
        <w:sdtPr>
          <w:rPr>
            <w:rStyle w:val="PNNzevakce"/>
          </w:rPr>
          <w:alias w:val="Název akce - propíše se do zápatí"/>
          <w:tag w:val="Název akce"/>
          <w:id w:val="1889687308"/>
          <w:placeholder>
            <w:docPart w:val="BE9D525133B8492DBA3CA962BDF67BFB"/>
          </w:placeholder>
          <w:text w:multiLine="1"/>
        </w:sdtPr>
        <w:sdtContent>
          <w:r w:rsidR="00405289" w:rsidRPr="00FE71B7">
            <w:rPr>
              <w:rStyle w:val="PNNzevakce"/>
            </w:rPr>
            <w:t xml:space="preserve">Zhotovení souboru staveb </w:t>
          </w:r>
          <w:r w:rsidR="00405289" w:rsidRPr="00FE71B7">
            <w:rPr>
              <w:rStyle w:val="PNNzevakce"/>
            </w:rPr>
            <w:br/>
            <w:t xml:space="preserve">„Rekonstrukce ŽST Chrastava“ </w:t>
          </w:r>
          <w:r w:rsidR="00405289" w:rsidRPr="00FE71B7">
            <w:rPr>
              <w:rStyle w:val="PNNzevakce"/>
            </w:rPr>
            <w:br/>
            <w:t>„Rekonstrukce ŽST Hrádek nad Nisou</w:t>
          </w:r>
          <w:r w:rsidR="00405289">
            <w:rPr>
              <w:rStyle w:val="PNNzevakce"/>
            </w:rPr>
            <w:t>“</w:t>
          </w:r>
          <w:r w:rsidR="00405289" w:rsidRPr="00FE71B7">
            <w:rPr>
              <w:rStyle w:val="PNNzevakce"/>
            </w:rPr>
            <w:t xml:space="preserve"> </w:t>
          </w:r>
        </w:sdtContent>
      </w:sdt>
    </w:p>
    <w:p w14:paraId="2FCABBCE" w14:textId="77777777" w:rsidR="008F4AEA" w:rsidRDefault="008F4AEA" w:rsidP="005579CC">
      <w:pPr>
        <w:pStyle w:val="PNTextzkladn"/>
      </w:pPr>
    </w:p>
    <w:p w14:paraId="0F938F8D"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2AF6D32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5A0FBBE9"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28A8C8B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E27E91E" w14:textId="77777777" w:rsidR="00C96E7C" w:rsidRDefault="00C96E7C" w:rsidP="001C7156">
      <w:pPr>
        <w:pStyle w:val="PNTextbezodsazmezer"/>
      </w:pPr>
      <w:r>
        <w:t xml:space="preserve">se sídlem: Dlážděná 1003/7, 110 00 Praha 1 - Nové Město </w:t>
      </w:r>
    </w:p>
    <w:p w14:paraId="0C27144B" w14:textId="77777777" w:rsidR="00C96E7C" w:rsidRDefault="00C96E7C" w:rsidP="001C7156">
      <w:pPr>
        <w:pStyle w:val="PNTextbezodsazmezer"/>
      </w:pPr>
      <w:r>
        <w:t>IČO: 70994234 DIČ: CZ70994234</w:t>
      </w:r>
    </w:p>
    <w:p w14:paraId="52424667"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393D05B" w14:textId="77777777" w:rsidR="00C96E7C" w:rsidRDefault="00C96E7C" w:rsidP="001C7156">
      <w:pPr>
        <w:pStyle w:val="PNTextbezodsazmezer"/>
      </w:pPr>
      <w:r>
        <w:t>spisová značka A 48384</w:t>
      </w:r>
    </w:p>
    <w:p w14:paraId="68AD2552"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57DBB11" w14:textId="77777777" w:rsidR="00C96E7C" w:rsidRDefault="00C96E7C" w:rsidP="00EF10BA">
      <w:pPr>
        <w:pStyle w:val="PNTextzkladn"/>
      </w:pPr>
      <w:r w:rsidRPr="00EF10BA">
        <w:rPr>
          <w:highlight w:val="yellow"/>
        </w:rPr>
        <w:t>VLOŽÍ</w:t>
      </w:r>
      <w:r w:rsidRPr="00C96E7C">
        <w:rPr>
          <w:highlight w:val="yellow"/>
        </w:rPr>
        <w:t xml:space="preserve"> ZHOTOVITEL</w:t>
      </w:r>
    </w:p>
    <w:p w14:paraId="537E53D1" w14:textId="77777777" w:rsidR="00C96E7C" w:rsidRDefault="00C96E7C" w:rsidP="00150E39">
      <w:pPr>
        <w:pStyle w:val="PNNadpis10bPod-l111"/>
      </w:pPr>
      <w:r>
        <w:t>1.1.2.4</w:t>
      </w:r>
      <w:r w:rsidR="001C7156">
        <w:tab/>
      </w:r>
      <w:r>
        <w:t>Jméno (název)</w:t>
      </w:r>
      <w:r w:rsidR="00582C15">
        <w:t xml:space="preserve"> a </w:t>
      </w:r>
      <w:r>
        <w:t>adresa Správce stavby</w:t>
      </w:r>
    </w:p>
    <w:p w14:paraId="52A56798" w14:textId="77777777" w:rsidR="00FE71B7" w:rsidRDefault="00FE71B7" w:rsidP="00FE71B7">
      <w:pPr>
        <w:pStyle w:val="pf0"/>
        <w:spacing w:before="0" w:beforeAutospacing="0" w:after="0" w:afterAutospacing="0" w:line="264" w:lineRule="auto"/>
        <w:rPr>
          <w:rFonts w:ascii="Verdana" w:eastAsiaTheme="minorHAnsi" w:hAnsi="Verdana" w:cstheme="minorBidi"/>
          <w:sz w:val="18"/>
          <w:szCs w:val="18"/>
          <w:lang w:eastAsia="en-US"/>
        </w:rPr>
      </w:pPr>
      <w:r w:rsidRPr="00E24349">
        <w:rPr>
          <w:rFonts w:ascii="Verdana" w:eastAsiaTheme="minorHAnsi" w:hAnsi="Verdana" w:cstheme="minorBidi"/>
          <w:sz w:val="18"/>
          <w:szCs w:val="18"/>
          <w:lang w:eastAsia="en-US"/>
        </w:rPr>
        <w:t>Ing. Jan Toman</w:t>
      </w:r>
    </w:p>
    <w:p w14:paraId="2E8405FD" w14:textId="77777777" w:rsidR="00FE71B7" w:rsidRPr="00E24349" w:rsidRDefault="00FE71B7" w:rsidP="00FE71B7">
      <w:pPr>
        <w:pStyle w:val="pf0"/>
        <w:spacing w:before="0" w:beforeAutospacing="0" w:after="0" w:afterAutospacing="0" w:line="264" w:lineRule="auto"/>
        <w:rPr>
          <w:rFonts w:ascii="Verdana" w:eastAsiaTheme="minorHAnsi" w:hAnsi="Verdana" w:cstheme="minorBidi"/>
          <w:sz w:val="18"/>
          <w:szCs w:val="18"/>
          <w:lang w:eastAsia="en-US"/>
        </w:rPr>
      </w:pPr>
      <w:r w:rsidRPr="00E24349">
        <w:rPr>
          <w:rFonts w:ascii="Verdana" w:eastAsiaTheme="minorHAnsi" w:hAnsi="Verdana" w:cstheme="minorBidi"/>
          <w:sz w:val="18"/>
          <w:szCs w:val="18"/>
          <w:lang w:eastAsia="en-US"/>
        </w:rPr>
        <w:t>K Můstku 1451/2</w:t>
      </w:r>
    </w:p>
    <w:p w14:paraId="19E69799" w14:textId="77777777" w:rsidR="00FE71B7" w:rsidRPr="00E24349" w:rsidRDefault="00FE71B7" w:rsidP="00FE71B7">
      <w:pPr>
        <w:pStyle w:val="pf0"/>
        <w:spacing w:before="0" w:beforeAutospacing="0" w:after="0" w:afterAutospacing="0" w:line="264" w:lineRule="auto"/>
        <w:rPr>
          <w:rFonts w:ascii="Verdana" w:eastAsiaTheme="minorHAnsi" w:hAnsi="Verdana" w:cstheme="minorBidi"/>
          <w:sz w:val="18"/>
          <w:szCs w:val="18"/>
          <w:lang w:eastAsia="en-US"/>
        </w:rPr>
      </w:pPr>
      <w:r w:rsidRPr="00E24349">
        <w:rPr>
          <w:rFonts w:ascii="Verdana" w:eastAsiaTheme="minorHAnsi" w:hAnsi="Verdana" w:cstheme="minorBidi"/>
          <w:sz w:val="18"/>
          <w:szCs w:val="18"/>
          <w:lang w:eastAsia="en-US"/>
        </w:rPr>
        <w:t>400 01 Ústí nad Labem</w:t>
      </w:r>
    </w:p>
    <w:p w14:paraId="3E529682" w14:textId="77777777" w:rsidR="00FE71B7" w:rsidRPr="00E24349" w:rsidRDefault="00FE71B7" w:rsidP="00FE71B7">
      <w:pPr>
        <w:pStyle w:val="pf0"/>
        <w:spacing w:before="0" w:beforeAutospacing="0" w:after="0" w:afterAutospacing="0" w:line="264" w:lineRule="auto"/>
        <w:rPr>
          <w:rFonts w:ascii="Verdana" w:eastAsiaTheme="minorHAnsi" w:hAnsi="Verdana" w:cstheme="minorBidi"/>
          <w:sz w:val="18"/>
          <w:szCs w:val="18"/>
          <w:lang w:eastAsia="en-US"/>
        </w:rPr>
      </w:pPr>
      <w:r w:rsidRPr="00E24349">
        <w:rPr>
          <w:rFonts w:ascii="Verdana" w:eastAsiaTheme="minorHAnsi" w:hAnsi="Verdana" w:cstheme="minorBidi"/>
          <w:sz w:val="18"/>
          <w:szCs w:val="18"/>
          <w:lang w:eastAsia="en-US"/>
        </w:rPr>
        <w:t xml:space="preserve">telefon: </w:t>
      </w:r>
      <w:r>
        <w:rPr>
          <w:rFonts w:ascii="Verdana" w:eastAsiaTheme="minorHAnsi" w:hAnsi="Verdana" w:cstheme="minorBidi"/>
          <w:sz w:val="18"/>
          <w:szCs w:val="18"/>
          <w:lang w:eastAsia="en-US"/>
        </w:rPr>
        <w:t xml:space="preserve">+420 </w:t>
      </w:r>
      <w:r w:rsidRPr="00E24349">
        <w:rPr>
          <w:rFonts w:ascii="Verdana" w:eastAsiaTheme="minorHAnsi" w:hAnsi="Verdana" w:cstheme="minorBidi"/>
          <w:sz w:val="18"/>
          <w:szCs w:val="18"/>
          <w:lang w:eastAsia="en-US"/>
        </w:rPr>
        <w:t>702 029 050</w:t>
      </w:r>
    </w:p>
    <w:p w14:paraId="0164CF79" w14:textId="77777777" w:rsidR="00FE71B7" w:rsidRPr="00E24349" w:rsidRDefault="00FE71B7" w:rsidP="00FE71B7">
      <w:pPr>
        <w:pStyle w:val="pf0"/>
        <w:spacing w:before="0" w:beforeAutospacing="0" w:after="0" w:afterAutospacing="0" w:line="264" w:lineRule="auto"/>
        <w:rPr>
          <w:rFonts w:ascii="Verdana" w:eastAsiaTheme="minorHAnsi" w:hAnsi="Verdana" w:cstheme="minorBidi"/>
          <w:sz w:val="18"/>
          <w:szCs w:val="18"/>
          <w:lang w:eastAsia="en-US"/>
        </w:rPr>
      </w:pPr>
      <w:r w:rsidRPr="00E24349">
        <w:rPr>
          <w:rFonts w:ascii="Verdana" w:eastAsiaTheme="minorHAnsi" w:hAnsi="Verdana" w:cstheme="minorBidi"/>
          <w:sz w:val="18"/>
          <w:szCs w:val="18"/>
          <w:lang w:eastAsia="en-US"/>
        </w:rPr>
        <w:t>e-mail: TomanJ@spravazeleznic.cz</w:t>
      </w:r>
    </w:p>
    <w:p w14:paraId="465EA2C4" w14:textId="77777777" w:rsidR="00C96E7C" w:rsidRDefault="00C96E7C" w:rsidP="00150E39">
      <w:pPr>
        <w:pStyle w:val="PNNadpis10bPod-l111"/>
      </w:pPr>
      <w:r>
        <w:t>1.1.3.7</w:t>
      </w:r>
      <w:r w:rsidR="001C7156">
        <w:tab/>
      </w:r>
      <w:r>
        <w:t>Záruční doba</w:t>
      </w:r>
    </w:p>
    <w:p w14:paraId="3797016F"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71EDD0F" w14:textId="69503043" w:rsidR="00C96E7C" w:rsidRDefault="00C96E7C" w:rsidP="00150E39">
      <w:pPr>
        <w:pStyle w:val="PNNadpis10bPod-l111"/>
      </w:pPr>
      <w:r>
        <w:t>1.1.4.15</w:t>
      </w:r>
      <w:r w:rsidR="00CF609C">
        <w:tab/>
      </w:r>
      <w:r w:rsidR="00150E39">
        <w:tab/>
      </w:r>
      <w:r w:rsidR="00FE71B7">
        <w:t>Faktura</w:t>
      </w:r>
    </w:p>
    <w:p w14:paraId="7353BE42" w14:textId="77777777" w:rsidR="00FE71B7" w:rsidRDefault="00FE71B7" w:rsidP="00FE71B7">
      <w:pPr>
        <w:pStyle w:val="PNTextzkladn"/>
      </w:pPr>
      <w:bookmarkStart w:id="0" w:name="_Hlk135650157"/>
      <w:bookmarkStart w:id="1" w:name="_Hlk135650207"/>
      <w:r>
        <w:t xml:space="preserve">Faktury budou vystavené v souladu s Právními předpisy. U zhotovování Díla, které je spolufinancováno z prostředků České republiky – Státního fondu dopravní infrastruktury, budou Faktury </w:t>
      </w:r>
      <w:r w:rsidRPr="00EF10BA">
        <w:t>vystaveny</w:t>
      </w:r>
      <w:r>
        <w:t xml:space="preserve"> dle vzoru uvedeném na webových stránkách Správy železnic, státní organizace (</w:t>
      </w:r>
      <w:r w:rsidRPr="00E43E60">
        <w:t>https://www.spravazeleznic.cz/stavby-zakazky/podklady-pro-zhotovitele/vzor-faktury</w:t>
      </w:r>
      <w:r>
        <w:t xml:space="preserve">). </w:t>
      </w:r>
      <w:bookmarkEnd w:id="0"/>
    </w:p>
    <w:p w14:paraId="2204932B"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248E93F7" w14:textId="77777777" w:rsidR="00C96E7C" w:rsidRPr="001C7156" w:rsidRDefault="00C96E7C" w:rsidP="00D42C7E">
      <w:pPr>
        <w:pStyle w:val="PNOdstavecsl1a"/>
      </w:pPr>
      <w:r w:rsidRPr="001C7156">
        <w:t>Soupis zjišťovacích protokolů,</w:t>
      </w:r>
    </w:p>
    <w:p w14:paraId="0CCF3F2E" w14:textId="77777777" w:rsidR="00C96E7C" w:rsidRPr="001C7156" w:rsidRDefault="00C96E7C" w:rsidP="00D42C7E">
      <w:pPr>
        <w:pStyle w:val="PNOdstavecsl1a"/>
      </w:pPr>
      <w:r w:rsidRPr="005B7883">
        <w:t xml:space="preserve">Zjišťovací </w:t>
      </w:r>
      <w:r w:rsidRPr="001C7156">
        <w:t>protokoly,</w:t>
      </w:r>
    </w:p>
    <w:p w14:paraId="05B77007" w14:textId="77777777" w:rsidR="00C96E7C" w:rsidRDefault="00C96E7C" w:rsidP="00D42C7E">
      <w:pPr>
        <w:pStyle w:val="PNOdstavecsl1a"/>
      </w:pPr>
      <w:r w:rsidRPr="001C7156">
        <w:t>Správcem sta</w:t>
      </w:r>
      <w:r>
        <w:t>vby odsouhlasený soupis provedených prací.</w:t>
      </w:r>
    </w:p>
    <w:bookmarkEnd w:id="1"/>
    <w:p w14:paraId="69516560"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2AB13DA"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28257554"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4012D6FB"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2DCE2F41"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2FEFBA60" w14:textId="77777777" w:rsidR="0034676A" w:rsidRDefault="0034676A" w:rsidP="0034676A">
      <w:pPr>
        <w:pStyle w:val="PNOdrka1-"/>
        <w:numPr>
          <w:ilvl w:val="0"/>
          <w:numId w:val="0"/>
        </w:numPr>
        <w:ind w:left="720" w:hanging="360"/>
        <w:rPr>
          <w:rStyle w:val="cf01"/>
        </w:rPr>
      </w:pPr>
    </w:p>
    <w:p w14:paraId="338C283E" w14:textId="5A4BFB2C" w:rsidR="0034676A" w:rsidRPr="0034676A" w:rsidRDefault="0034676A" w:rsidP="0034676A">
      <w:pPr>
        <w:pStyle w:val="PNTextzkladn"/>
      </w:pPr>
      <w:r w:rsidRPr="0034676A">
        <w:rPr>
          <w:b/>
          <w:bCs/>
        </w:rPr>
        <w:t>Fakturace proběhne u každé stavby samostatně, s uvedení názvu stavby a příslušného ISPROFONDU.</w:t>
      </w:r>
    </w:p>
    <w:p w14:paraId="529ED51A" w14:textId="741108A5" w:rsidR="00C96E7C" w:rsidRPr="00EB6216" w:rsidRDefault="00C96E7C" w:rsidP="00150E39">
      <w:pPr>
        <w:pStyle w:val="PNNadpis10bPod-l111"/>
        <w:rPr>
          <w:color w:val="00B050"/>
        </w:rPr>
      </w:pPr>
      <w:r>
        <w:t>1.1.5.6</w:t>
      </w:r>
      <w:r w:rsidR="00CF609C">
        <w:tab/>
      </w:r>
      <w:r>
        <w:t xml:space="preserve">Definice sekcí </w:t>
      </w:r>
    </w:p>
    <w:p w14:paraId="23805DD2" w14:textId="40DFF452" w:rsidR="00C96E7C" w:rsidRPr="00AA7F27" w:rsidRDefault="00C96E7C" w:rsidP="00194E72">
      <w:pPr>
        <w:pStyle w:val="PNNadpistabulky"/>
      </w:pPr>
      <w:r w:rsidRPr="00AA7F27">
        <w:t>Specifikace Sekcí</w:t>
      </w:r>
      <w:r w:rsidR="00FE71B7">
        <w:t xml:space="preserve"> pro</w:t>
      </w:r>
      <w:r w:rsidR="00405289">
        <w:t xml:space="preserve"> „Rekonstrukce ŽST Chrastava“</w:t>
      </w:r>
      <w:r w:rsidR="00FE71B7">
        <w:t xml:space="preserve"> </w:t>
      </w:r>
      <w:r w:rsidR="00405289">
        <w:t>(</w:t>
      </w:r>
      <w:r w:rsidR="00FE71B7">
        <w:t>Stavb</w:t>
      </w:r>
      <w:r w:rsidR="00405289">
        <w:t>a</w:t>
      </w:r>
      <w:r w:rsidR="00FE71B7">
        <w:t xml:space="preserve"> 1</w:t>
      </w:r>
      <w:r w:rsidR="00405289">
        <w:t>)</w:t>
      </w:r>
      <w:r w:rsidR="00FE71B7">
        <w:t xml:space="preserve"> a </w:t>
      </w:r>
      <w:r w:rsidR="00405289">
        <w:t>„Rekonstrukce ŽST Hrádek nad Nisou (</w:t>
      </w:r>
      <w:r w:rsidR="00FE71B7">
        <w:t>Stavb</w:t>
      </w:r>
      <w:r w:rsidR="00405289">
        <w:t>a</w:t>
      </w:r>
      <w:r w:rsidR="00FE71B7">
        <w:t xml:space="preserve"> 2</w:t>
      </w:r>
      <w:r w:rsidR="00405289">
        <w:t>)</w:t>
      </w:r>
      <w:r w:rsidRPr="00AA7F27">
        <w:t xml:space="preserve">: </w:t>
      </w:r>
    </w:p>
    <w:tbl>
      <w:tblPr>
        <w:tblStyle w:val="TabulkaS-zhlav"/>
        <w:tblW w:w="8868" w:type="dxa"/>
        <w:tblLook w:val="04E0" w:firstRow="1" w:lastRow="1" w:firstColumn="1" w:lastColumn="0" w:noHBand="0" w:noVBand="1"/>
      </w:tblPr>
      <w:tblGrid>
        <w:gridCol w:w="5608"/>
        <w:gridCol w:w="3260"/>
      </w:tblGrid>
      <w:tr w:rsidR="00E41EEA" w:rsidRPr="00126C15" w14:paraId="4BF060B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0E9C0ED8" w14:textId="77777777" w:rsidR="00E41EEA" w:rsidRPr="00126C15" w:rsidRDefault="00E41EEA" w:rsidP="00C8486C">
            <w:pPr>
              <w:pStyle w:val="Tabulka-9"/>
              <w:rPr>
                <w:b w:val="0"/>
              </w:rPr>
            </w:pPr>
            <w:r w:rsidRPr="00126C15">
              <w:t>Popis</w:t>
            </w:r>
          </w:p>
        </w:tc>
        <w:tc>
          <w:tcPr>
            <w:tcW w:w="3260" w:type="dxa"/>
          </w:tcPr>
          <w:p w14:paraId="13F227DF" w14:textId="77777777" w:rsidR="00E41EEA" w:rsidRPr="00126C15" w:rsidRDefault="00E41EEA" w:rsidP="00C8486C">
            <w:pPr>
              <w:pStyle w:val="Tabulka-9"/>
              <w:rPr>
                <w:b w:val="0"/>
              </w:rPr>
            </w:pPr>
            <w:r w:rsidRPr="00126C15">
              <w:t>Doba pro dokončení</w:t>
            </w:r>
          </w:p>
        </w:tc>
      </w:tr>
      <w:tr w:rsidR="00FE71B7" w14:paraId="7C92CECC" w14:textId="77777777" w:rsidTr="001C7156">
        <w:tc>
          <w:tcPr>
            <w:tcW w:w="5608" w:type="dxa"/>
          </w:tcPr>
          <w:p w14:paraId="1A7025AB" w14:textId="77777777" w:rsidR="00FE71B7" w:rsidRPr="00194E72" w:rsidRDefault="00FE71B7" w:rsidP="00FE71B7">
            <w:pPr>
              <w:pStyle w:val="Tabulka-9"/>
            </w:pPr>
            <w:r w:rsidRPr="00194E72">
              <w:t xml:space="preserve">Sekce 1 </w:t>
            </w:r>
            <w:r w:rsidRPr="001C7156">
              <w:t>stavební</w:t>
            </w:r>
          </w:p>
          <w:p w14:paraId="77B871E5" w14:textId="6B9D513A" w:rsidR="00FE71B7" w:rsidRPr="008635B3" w:rsidRDefault="00FE71B7" w:rsidP="00FE71B7">
            <w:pPr>
              <w:pStyle w:val="Tabulka-9"/>
              <w:rPr>
                <w:i/>
              </w:rPr>
            </w:pPr>
            <w:r>
              <w:t>Z</w:t>
            </w:r>
            <w:r w:rsidRPr="00194E72">
              <w:t xml:space="preserve">ahrnující všechny SO a PS kromě </w:t>
            </w:r>
            <w:r>
              <w:t xml:space="preserve">položek č. 1, 2 a 3 </w:t>
            </w:r>
            <w:r w:rsidRPr="00F61E55">
              <w:t xml:space="preserve">objektu SO 98-98 Všeobecný objekt </w:t>
            </w:r>
            <w:r w:rsidR="002F1D3E">
              <w:t>a činností prováděných Sekci 2 a Sekci 3</w:t>
            </w:r>
          </w:p>
        </w:tc>
        <w:tc>
          <w:tcPr>
            <w:tcW w:w="3260" w:type="dxa"/>
          </w:tcPr>
          <w:p w14:paraId="79F66522" w14:textId="00CF4A56" w:rsidR="00FE71B7" w:rsidRPr="00194E72" w:rsidRDefault="00FE71B7" w:rsidP="00FE71B7">
            <w:pPr>
              <w:pStyle w:val="Tabulka-9"/>
            </w:pPr>
            <w:r w:rsidRPr="00844EE8">
              <w:t>15 měsíců od Data zahájení prací (předpokládané zahájení 09/</w:t>
            </w:r>
            <w:del w:id="2" w:author="Mráčková Alena, Ing." w:date="2024-03-21T10:11:00Z">
              <w:r w:rsidRPr="00844EE8" w:rsidDel="0075521F">
                <w:delText>202</w:delText>
              </w:r>
              <w:r w:rsidDel="0075521F">
                <w:delText>5</w:delText>
              </w:r>
            </w:del>
            <w:ins w:id="3" w:author="Mráčková Alena, Ing." w:date="2024-03-21T10:11:00Z">
              <w:r w:rsidR="0075521F" w:rsidRPr="00844EE8">
                <w:t>202</w:t>
              </w:r>
              <w:r w:rsidR="0075521F">
                <w:t>4</w:t>
              </w:r>
            </w:ins>
            <w:r w:rsidRPr="00844EE8">
              <w:t>)</w:t>
            </w:r>
          </w:p>
        </w:tc>
      </w:tr>
      <w:tr w:rsidR="00FE71B7" w14:paraId="0FB35355" w14:textId="77777777" w:rsidTr="00054B09">
        <w:tc>
          <w:tcPr>
            <w:tcW w:w="5608" w:type="dxa"/>
          </w:tcPr>
          <w:p w14:paraId="1E3CD709" w14:textId="77777777" w:rsidR="00FE71B7" w:rsidRPr="00192B80" w:rsidRDefault="00FE71B7" w:rsidP="00FE71B7">
            <w:pPr>
              <w:pStyle w:val="Tabulka-9"/>
            </w:pPr>
            <w:r w:rsidRPr="00192B80">
              <w:t>Sekce 2</w:t>
            </w:r>
          </w:p>
          <w:p w14:paraId="27145548" w14:textId="1F123143" w:rsidR="00FE71B7" w:rsidRPr="00194E72" w:rsidRDefault="00FE71B7" w:rsidP="00FE71B7">
            <w:pPr>
              <w:pStyle w:val="Tabulka-9"/>
            </w:pPr>
            <w:r w:rsidRPr="00192B80">
              <w:t>Stavební postup č. 2 dle ZOV (všechny části SO a PS, jejichž vyhotovení je podmíněno zavedením NAD)</w:t>
            </w:r>
          </w:p>
        </w:tc>
        <w:tc>
          <w:tcPr>
            <w:tcW w:w="3260" w:type="dxa"/>
            <w:vAlign w:val="center"/>
          </w:tcPr>
          <w:p w14:paraId="521877A8" w14:textId="4CEC5ADF" w:rsidR="00FE71B7" w:rsidRPr="00194E72" w:rsidRDefault="00FE71B7" w:rsidP="00FE71B7">
            <w:pPr>
              <w:pStyle w:val="Tabulka-9"/>
            </w:pPr>
            <w:r w:rsidRPr="00844EE8">
              <w:t>14 měsíců od Data zahájení prací</w:t>
            </w:r>
          </w:p>
        </w:tc>
      </w:tr>
      <w:tr w:rsidR="00FE71B7" w14:paraId="5CD8C72C" w14:textId="77777777" w:rsidTr="001C7156">
        <w:tc>
          <w:tcPr>
            <w:tcW w:w="5608" w:type="dxa"/>
          </w:tcPr>
          <w:p w14:paraId="17F8ABA3" w14:textId="77777777" w:rsidR="00FE71B7" w:rsidRPr="00192B80" w:rsidRDefault="00FE71B7" w:rsidP="00FE71B7">
            <w:pPr>
              <w:pStyle w:val="Tabulka-9"/>
            </w:pPr>
            <w:r w:rsidRPr="00192B80">
              <w:t xml:space="preserve">Sekce 3 </w:t>
            </w:r>
          </w:p>
          <w:p w14:paraId="39DD4CF4" w14:textId="77777777" w:rsidR="00FE71B7" w:rsidRPr="00192B80" w:rsidRDefault="00FE71B7" w:rsidP="00FE71B7">
            <w:pPr>
              <w:pStyle w:val="Tabulka-7"/>
              <w:rPr>
                <w:sz w:val="18"/>
              </w:rPr>
            </w:pPr>
            <w:r w:rsidRPr="00192B80">
              <w:rPr>
                <w:sz w:val="18"/>
              </w:rPr>
              <w:t>Následná úprava směrového a výškového uspořádání koleje:</w:t>
            </w:r>
          </w:p>
          <w:p w14:paraId="79DE0414" w14:textId="77777777" w:rsidR="00FE71B7" w:rsidRPr="00192B80" w:rsidRDefault="00FE71B7" w:rsidP="00FE71B7">
            <w:pPr>
              <w:pStyle w:val="Tabulka-7"/>
              <w:rPr>
                <w:sz w:val="18"/>
              </w:rPr>
            </w:pPr>
            <w:r w:rsidRPr="00192B80">
              <w:rPr>
                <w:sz w:val="18"/>
              </w:rPr>
              <w:t>položka č. 26 – SO 13</w:t>
            </w:r>
            <w:r w:rsidRPr="00192B80">
              <w:rPr>
                <w:sz w:val="18"/>
              </w:rPr>
              <w:noBreakHyphen/>
              <w:t>10</w:t>
            </w:r>
            <w:r w:rsidRPr="00192B80">
              <w:rPr>
                <w:sz w:val="18"/>
              </w:rPr>
              <w:noBreakHyphen/>
              <w:t xml:space="preserve">01 ŽST Hrádek nad Nisou, kolejový svršek a </w:t>
            </w:r>
          </w:p>
          <w:p w14:paraId="3410AC9C" w14:textId="554F727E" w:rsidR="00FE71B7" w:rsidRPr="00192B80" w:rsidRDefault="00FE71B7" w:rsidP="00FE71B7">
            <w:pPr>
              <w:pStyle w:val="Tabulka-9"/>
            </w:pPr>
            <w:r w:rsidRPr="00192B80">
              <w:t>položka č. 25 – SO 13</w:t>
            </w:r>
            <w:r w:rsidRPr="00192B80">
              <w:noBreakHyphen/>
              <w:t>10</w:t>
            </w:r>
            <w:r w:rsidRPr="00192B80">
              <w:noBreakHyphen/>
              <w:t>01 ŽST Chrastava, kolejový svršek</w:t>
            </w:r>
          </w:p>
        </w:tc>
        <w:tc>
          <w:tcPr>
            <w:tcW w:w="3260" w:type="dxa"/>
          </w:tcPr>
          <w:p w14:paraId="2266EB9D" w14:textId="77777777" w:rsidR="00FE71B7" w:rsidRDefault="00FE71B7" w:rsidP="00FE71B7">
            <w:pPr>
              <w:pStyle w:val="Tabulka-9"/>
            </w:pPr>
            <w:r w:rsidRPr="00DE3CDE">
              <w:t>6 měsíců od dokončení Sekce 2</w:t>
            </w:r>
          </w:p>
          <w:p w14:paraId="6169AE44" w14:textId="77777777" w:rsidR="00FE71B7" w:rsidRDefault="00FE71B7" w:rsidP="00FE71B7">
            <w:pPr>
              <w:pStyle w:val="Tabulka-9"/>
            </w:pPr>
          </w:p>
          <w:p w14:paraId="2E4F4471" w14:textId="77777777" w:rsidR="00FE71B7" w:rsidRDefault="00FE71B7" w:rsidP="00FE71B7">
            <w:pPr>
              <w:pStyle w:val="Tabulka-9"/>
            </w:pPr>
          </w:p>
          <w:p w14:paraId="32015F72" w14:textId="77777777" w:rsidR="00FE71B7" w:rsidRDefault="00FE71B7" w:rsidP="00FE71B7">
            <w:pPr>
              <w:pStyle w:val="Tabulka-9"/>
            </w:pPr>
          </w:p>
          <w:p w14:paraId="79B75B52" w14:textId="77777777" w:rsidR="00FE71B7" w:rsidRDefault="00FE71B7" w:rsidP="00FE71B7">
            <w:pPr>
              <w:pStyle w:val="Tabulka-9"/>
            </w:pPr>
          </w:p>
          <w:p w14:paraId="7EBABC5A" w14:textId="77777777" w:rsidR="00FE71B7" w:rsidRPr="00194E72" w:rsidRDefault="00FE71B7" w:rsidP="00FE71B7">
            <w:pPr>
              <w:pStyle w:val="Tabulka-9"/>
              <w:rPr>
                <w:highlight w:val="green"/>
              </w:rPr>
            </w:pPr>
          </w:p>
        </w:tc>
      </w:tr>
      <w:tr w:rsidR="00FE71B7" w14:paraId="6F65BC59" w14:textId="77777777" w:rsidTr="001C7156">
        <w:tc>
          <w:tcPr>
            <w:tcW w:w="5608" w:type="dxa"/>
          </w:tcPr>
          <w:p w14:paraId="5E702D41" w14:textId="77777777" w:rsidR="00FE71B7" w:rsidRPr="00192B80" w:rsidRDefault="00FE71B7" w:rsidP="00FE71B7">
            <w:pPr>
              <w:pStyle w:val="Tabulka-9"/>
            </w:pPr>
            <w:r w:rsidRPr="00192B80">
              <w:t>Dokončení díla</w:t>
            </w:r>
          </w:p>
          <w:p w14:paraId="6D909B8C" w14:textId="1084FE18" w:rsidR="00FE71B7" w:rsidRPr="00194E72" w:rsidRDefault="00FE71B7" w:rsidP="00FE71B7">
            <w:pPr>
              <w:pStyle w:val="Tabulka-9"/>
            </w:pPr>
            <w:r w:rsidRPr="00F61E55">
              <w:t xml:space="preserve">SO 98-98, kromě položek </w:t>
            </w:r>
            <w:r>
              <w:t>4</w:t>
            </w:r>
            <w:r w:rsidRPr="00F61E55">
              <w:t>,</w:t>
            </w:r>
            <w:r>
              <w:t xml:space="preserve"> 5, 6, 7 </w:t>
            </w:r>
            <w:r w:rsidRPr="00F61E55">
              <w:t xml:space="preserve">a </w:t>
            </w:r>
            <w:r>
              <w:t>8</w:t>
            </w:r>
            <w:r w:rsidRPr="00F61E55">
              <w:t xml:space="preserve">, které budou provedeny v Sekci </w:t>
            </w:r>
            <w:r>
              <w:t>1 stavební</w:t>
            </w:r>
          </w:p>
        </w:tc>
        <w:tc>
          <w:tcPr>
            <w:tcW w:w="3260" w:type="dxa"/>
          </w:tcPr>
          <w:p w14:paraId="5FAC487D" w14:textId="41B47D8C" w:rsidR="00FE71B7" w:rsidRPr="00194E72" w:rsidRDefault="00FE71B7" w:rsidP="00FE71B7">
            <w:pPr>
              <w:pStyle w:val="Tabulka-9"/>
            </w:pPr>
            <w:r>
              <w:t>21 měsíců od Data zahájení prací</w:t>
            </w:r>
          </w:p>
        </w:tc>
      </w:tr>
    </w:tbl>
    <w:p w14:paraId="2CF7937A" w14:textId="77777777" w:rsidR="003259C2" w:rsidRPr="00EF10BA" w:rsidRDefault="003259C2" w:rsidP="001C7156">
      <w:pPr>
        <w:pStyle w:val="PNTextbezodsazmezer"/>
        <w:rPr>
          <w:highlight w:val="green"/>
        </w:rPr>
      </w:pPr>
    </w:p>
    <w:p w14:paraId="30E16D96" w14:textId="77777777" w:rsidR="00C96E7C" w:rsidRDefault="00C96E7C" w:rsidP="00150E39">
      <w:pPr>
        <w:pStyle w:val="PNNadpis10bPod-l111"/>
      </w:pPr>
      <w:r>
        <w:t xml:space="preserve">1.3 </w:t>
      </w:r>
      <w:r w:rsidR="001C7156">
        <w:tab/>
      </w:r>
      <w:r>
        <w:t>Elektronické přenosové systémy</w:t>
      </w:r>
    </w:p>
    <w:p w14:paraId="5335EB28"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568B4B4D"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8D4A6C9" w14:textId="77777777" w:rsidR="00C96E7C" w:rsidRPr="001C7156" w:rsidRDefault="00C96E7C" w:rsidP="001C7156">
      <w:pPr>
        <w:pStyle w:val="PNTextzkladn"/>
      </w:pPr>
      <w:r w:rsidRPr="001C7156">
        <w:t>Smlouva se řídí českým právem.</w:t>
      </w:r>
    </w:p>
    <w:p w14:paraId="510F3061" w14:textId="77777777" w:rsidR="00C96E7C" w:rsidRPr="001C7156" w:rsidRDefault="00C96E7C" w:rsidP="00150E39">
      <w:pPr>
        <w:pStyle w:val="PNNadpis10bPod-l111"/>
      </w:pPr>
      <w:r w:rsidRPr="001C7156">
        <w:lastRenderedPageBreak/>
        <w:t xml:space="preserve">1.4 </w:t>
      </w:r>
      <w:r w:rsidR="005D168C" w:rsidRPr="001C7156">
        <w:tab/>
      </w:r>
      <w:r w:rsidRPr="001C7156">
        <w:t>Rozhodující jazyk</w:t>
      </w:r>
    </w:p>
    <w:p w14:paraId="4EBFDE64" w14:textId="77777777" w:rsidR="00C96E7C" w:rsidRPr="001C7156" w:rsidRDefault="00C96E7C" w:rsidP="001C7156">
      <w:pPr>
        <w:pStyle w:val="PNTextzkladn"/>
      </w:pPr>
      <w:r w:rsidRPr="001C7156">
        <w:t>Rozhodujícím jazykem je český jazyk.</w:t>
      </w:r>
    </w:p>
    <w:p w14:paraId="31C3846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34BB8111" w14:textId="77777777" w:rsidR="00726A41" w:rsidRPr="001C7156" w:rsidRDefault="00C96E7C" w:rsidP="001C7156">
      <w:pPr>
        <w:pStyle w:val="PNTextzkladn"/>
      </w:pPr>
      <w:r w:rsidRPr="001C7156">
        <w:t>Komunikačním jazykem je český jazyk.</w:t>
      </w:r>
    </w:p>
    <w:p w14:paraId="1853499C"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4E3BB6BE"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63DE8564"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AB03C85"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060EA970" w14:textId="77740213" w:rsidR="00B33FB2" w:rsidRPr="00CF609C" w:rsidRDefault="00B33FB2" w:rsidP="00CF609C">
      <w:pPr>
        <w:pStyle w:val="PNTextzkladn"/>
      </w:pPr>
      <w:r w:rsidRPr="00CF609C">
        <w:t>Zhotovitel se zavazuje, že v průběhu plnění Díla umožní v souvislosti s prováděním prací na Díle provedení studentské exkurze</w:t>
      </w:r>
      <w:r w:rsidR="00097CAC">
        <w:t> </w:t>
      </w:r>
      <w:r w:rsidR="00FE71B7">
        <w:t>2</w:t>
      </w:r>
      <w:r w:rsidR="004A00B4">
        <w:t xml:space="preserve"> </w:t>
      </w:r>
      <w:r w:rsidRPr="00CF609C">
        <w:t xml:space="preserve">studentských exkurzí na Staveništi. </w:t>
      </w:r>
    </w:p>
    <w:p w14:paraId="7B86EF7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029DE13C"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D65A0A"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23492806"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062ED464" w14:textId="075917F1" w:rsidR="00B33FB2" w:rsidRPr="007E5B98" w:rsidRDefault="00B33FB2" w:rsidP="00CF609C">
      <w:pPr>
        <w:pStyle w:val="PNTextzkladn"/>
      </w:pPr>
      <w:r w:rsidRPr="00CF609C">
        <w:t>Ustanovení</w:t>
      </w:r>
      <w:r w:rsidRPr="007E5B98">
        <w:t xml:space="preserve"> Pod-článku</w:t>
      </w:r>
      <w:r w:rsidR="00884D5E">
        <w:t xml:space="preserve"> </w:t>
      </w:r>
      <w:r w:rsidRPr="007E5B98">
        <w:t>1.15.3.(b) se nepoužije.</w:t>
      </w:r>
    </w:p>
    <w:p w14:paraId="4D96C08B" w14:textId="77777777" w:rsidR="00C96E7C" w:rsidRDefault="00C96E7C" w:rsidP="00150E39">
      <w:pPr>
        <w:pStyle w:val="PNNadpis10bPod-l111"/>
      </w:pPr>
      <w:r>
        <w:t>2.1</w:t>
      </w:r>
      <w:r w:rsidR="00CF609C">
        <w:tab/>
      </w:r>
      <w:r>
        <w:t>Právo přístupu na staveniště</w:t>
      </w:r>
    </w:p>
    <w:p w14:paraId="2B656186" w14:textId="48B56877" w:rsidR="00C96E7C" w:rsidRDefault="00C96E7C" w:rsidP="005D168C">
      <w:pPr>
        <w:pStyle w:val="PNTextzkladn"/>
      </w:pPr>
      <w:r>
        <w:t xml:space="preserve">Přístup na Staveniště bude Zhotoviteli umožněn od </w:t>
      </w:r>
      <w:r w:rsidR="00756D6B" w:rsidRPr="00756D6B">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6B5B2107" w14:textId="77777777" w:rsidR="00C96E7C" w:rsidRDefault="00C96E7C" w:rsidP="00150E39">
      <w:pPr>
        <w:pStyle w:val="PNNadpis10bPod-l111"/>
      </w:pPr>
      <w:r>
        <w:t>2.3</w:t>
      </w:r>
      <w:r w:rsidR="00CF609C">
        <w:tab/>
      </w:r>
      <w:r>
        <w:t>Personál objednatele</w:t>
      </w:r>
    </w:p>
    <w:p w14:paraId="220EF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1981CF9" w14:textId="77777777" w:rsidR="00884D5E" w:rsidRDefault="00884D5E" w:rsidP="00884D5E">
      <w:pPr>
        <w:pStyle w:val="PNOdrka1-"/>
      </w:pPr>
      <w:r>
        <w:lastRenderedPageBreak/>
        <w:t>Mgr. Lucie Kotoučová</w:t>
      </w:r>
    </w:p>
    <w:p w14:paraId="639C339A" w14:textId="77777777" w:rsidR="00884D5E" w:rsidRDefault="00884D5E" w:rsidP="00884D5E">
      <w:pPr>
        <w:pStyle w:val="Textbezodsazen"/>
        <w:spacing w:after="0"/>
        <w:ind w:firstLine="709"/>
      </w:pPr>
      <w:r>
        <w:t>Správa železnic, státní organizace</w:t>
      </w:r>
    </w:p>
    <w:p w14:paraId="7A748F28" w14:textId="77777777" w:rsidR="00884D5E" w:rsidRDefault="00884D5E" w:rsidP="00884D5E">
      <w:pPr>
        <w:pStyle w:val="Textbezodsazen"/>
        <w:spacing w:after="0"/>
        <w:ind w:left="709"/>
      </w:pPr>
      <w:r>
        <w:t>Stavební správa západ</w:t>
      </w:r>
    </w:p>
    <w:p w14:paraId="64A4E72B" w14:textId="77777777" w:rsidR="00884D5E" w:rsidRDefault="00884D5E" w:rsidP="00884D5E">
      <w:pPr>
        <w:pStyle w:val="Textbezodsazen"/>
        <w:spacing w:after="0"/>
        <w:ind w:firstLine="709"/>
      </w:pPr>
      <w:r>
        <w:t>Budova Diamond Point, Ke Štvanici 656/3, 186 00 Praha 8 – Karlín</w:t>
      </w:r>
    </w:p>
    <w:p w14:paraId="25453D5B" w14:textId="77777777" w:rsidR="00884D5E" w:rsidRDefault="00884D5E" w:rsidP="00884D5E">
      <w:pPr>
        <w:pStyle w:val="Textbezodsazen"/>
        <w:spacing w:after="0"/>
        <w:ind w:firstLine="709"/>
      </w:pPr>
      <w:r>
        <w:t>pracoviště: Sušická 1106/25, 326 00 Plzeň 2</w:t>
      </w:r>
    </w:p>
    <w:p w14:paraId="6C4F92A3" w14:textId="77777777" w:rsidR="00884D5E" w:rsidRPr="00FB718E" w:rsidRDefault="00884D5E" w:rsidP="00884D5E">
      <w:pPr>
        <w:pStyle w:val="PNOdrka1-"/>
        <w:numPr>
          <w:ilvl w:val="0"/>
          <w:numId w:val="0"/>
        </w:numPr>
        <w:ind w:left="720"/>
        <w:rPr>
          <w:noProof/>
          <w:color w:val="0563C1" w:themeColor="hyperlink"/>
          <w:u w:val="single"/>
        </w:rPr>
      </w:pPr>
      <w:r>
        <w:t xml:space="preserve">mobil +420 724 885 283, e-mail: </w:t>
      </w:r>
      <w:hyperlink r:id="rId12" w:history="1">
        <w:r w:rsidRPr="00192B80">
          <w:rPr>
            <w:rStyle w:val="Hypertextovodkaz"/>
          </w:rPr>
          <w:t>kotoucoval@spravazeleznic.cz</w:t>
        </w:r>
      </w:hyperlink>
      <w:r>
        <w:rPr>
          <w:rStyle w:val="Hypertextovodkaz"/>
        </w:rPr>
        <w:t xml:space="preserve"> </w:t>
      </w:r>
    </w:p>
    <w:p w14:paraId="43B97B77" w14:textId="77777777" w:rsidR="00884D5E" w:rsidRPr="00AA2EEF" w:rsidRDefault="00884D5E" w:rsidP="00884D5E">
      <w:pPr>
        <w:pStyle w:val="PNOdrka1-"/>
        <w:numPr>
          <w:ilvl w:val="0"/>
          <w:numId w:val="0"/>
        </w:numPr>
      </w:pPr>
      <w:r w:rsidRPr="00AA2EEF">
        <w:t>Ve věci kontroly požití alkoholu a/nebo návykových látek:</w:t>
      </w:r>
    </w:p>
    <w:p w14:paraId="3DC24EA2" w14:textId="5F086EF9" w:rsidR="00884D5E" w:rsidRPr="00AA2EEF" w:rsidRDefault="00405289" w:rsidP="00884D5E">
      <w:pPr>
        <w:pStyle w:val="Textbezodsazen"/>
        <w:spacing w:after="0"/>
        <w:ind w:left="709"/>
      </w:pPr>
      <w:bookmarkStart w:id="4" w:name="_Hlk133322184"/>
      <w:r>
        <w:t>Absolon Karel</w:t>
      </w:r>
    </w:p>
    <w:p w14:paraId="624F84DA" w14:textId="77777777" w:rsidR="00884D5E" w:rsidRPr="00AA2EEF" w:rsidRDefault="00884D5E" w:rsidP="00884D5E">
      <w:pPr>
        <w:pStyle w:val="Textbezodsazen"/>
        <w:spacing w:after="0"/>
        <w:ind w:firstLine="709"/>
      </w:pPr>
      <w:r w:rsidRPr="00AA2EEF">
        <w:t>Správa železnic, státní organizace</w:t>
      </w:r>
    </w:p>
    <w:p w14:paraId="1FA87D88" w14:textId="77777777" w:rsidR="00884D5E" w:rsidRPr="00AA2EEF" w:rsidRDefault="00884D5E" w:rsidP="00884D5E">
      <w:pPr>
        <w:pStyle w:val="Textbezodsazen"/>
        <w:spacing w:after="0"/>
        <w:ind w:left="709"/>
      </w:pPr>
      <w:r w:rsidRPr="00AA2EEF">
        <w:t>Stavební správa západ</w:t>
      </w:r>
    </w:p>
    <w:p w14:paraId="1DE4982F" w14:textId="77777777" w:rsidR="00884D5E" w:rsidRDefault="00884D5E" w:rsidP="00884D5E">
      <w:pPr>
        <w:pStyle w:val="Textbezodsazen"/>
        <w:spacing w:after="0"/>
        <w:ind w:firstLine="709"/>
      </w:pPr>
      <w:r w:rsidRPr="00AA2EEF">
        <w:t>Budova Diamond Point, Ke Štvanici 656/3, 186 00 Praha 8 – Karlín</w:t>
      </w:r>
    </w:p>
    <w:p w14:paraId="443A900A" w14:textId="6AADC01E" w:rsidR="00405289" w:rsidRPr="00AA2EEF" w:rsidRDefault="00405289" w:rsidP="00884D5E">
      <w:pPr>
        <w:pStyle w:val="Textbezodsazen"/>
        <w:spacing w:after="0"/>
        <w:ind w:firstLine="709"/>
      </w:pPr>
      <w:r>
        <w:t>Pracoviště: K Můstku 1451/2, 400 01 Ústí nad Labem</w:t>
      </w:r>
    </w:p>
    <w:p w14:paraId="65AF0B61" w14:textId="3E32B007" w:rsidR="00884D5E" w:rsidRPr="00305235" w:rsidRDefault="00884D5E" w:rsidP="00884D5E">
      <w:pPr>
        <w:pStyle w:val="Textbezodsazen"/>
        <w:ind w:firstLine="709"/>
      </w:pPr>
      <w:r w:rsidRPr="00AA2EEF">
        <w:t xml:space="preserve">mobil </w:t>
      </w:r>
      <w:r>
        <w:t xml:space="preserve">+420 </w:t>
      </w:r>
      <w:r w:rsidRPr="00AA2EEF">
        <w:t xml:space="preserve">724 863 591, e-mail: </w:t>
      </w:r>
      <w:hyperlink r:id="rId13" w:history="1">
        <w:r w:rsidR="00405289" w:rsidRPr="00405289">
          <w:rPr>
            <w:rStyle w:val="Hypertextovodkaz"/>
          </w:rPr>
          <w:t>AbsolonK@spravazeleznic.cz</w:t>
        </w:r>
      </w:hyperlink>
    </w:p>
    <w:bookmarkEnd w:id="4"/>
    <w:p w14:paraId="07546CF2" w14:textId="36590A75" w:rsidR="00884D5E" w:rsidRPr="00DD6D21" w:rsidRDefault="00884D5E" w:rsidP="00884D5E">
      <w:pPr>
        <w:pStyle w:val="PNOdrka1-"/>
        <w:numPr>
          <w:ilvl w:val="0"/>
          <w:numId w:val="0"/>
        </w:numPr>
      </w:pPr>
      <w:r w:rsidRPr="00DD6D21">
        <w:t xml:space="preserve">Úředně oprávněný zeměměřický inženýr:  </w:t>
      </w:r>
    </w:p>
    <w:p w14:paraId="4CE4382F" w14:textId="77777777" w:rsidR="00884D5E" w:rsidRDefault="00884D5E" w:rsidP="00884D5E">
      <w:pPr>
        <w:pStyle w:val="Textbezodsazen"/>
        <w:spacing w:after="0"/>
        <w:ind w:firstLine="709"/>
      </w:pPr>
      <w:r>
        <w:t>Ing. Jiří Balcárek</w:t>
      </w:r>
    </w:p>
    <w:p w14:paraId="6A4C4CB9" w14:textId="77777777" w:rsidR="00884D5E" w:rsidRPr="00305235" w:rsidRDefault="00884D5E" w:rsidP="00884D5E">
      <w:pPr>
        <w:pStyle w:val="Textbezodsazen"/>
        <w:spacing w:after="0"/>
        <w:ind w:firstLine="709"/>
      </w:pPr>
      <w:r>
        <w:t>Regionální pracoviště Ústí nad Labem</w:t>
      </w:r>
    </w:p>
    <w:p w14:paraId="0C283365" w14:textId="77777777" w:rsidR="00884D5E" w:rsidRDefault="00884D5E" w:rsidP="00884D5E">
      <w:pPr>
        <w:pStyle w:val="Textbezodsazen"/>
        <w:spacing w:after="0"/>
        <w:ind w:firstLine="709"/>
      </w:pPr>
      <w:r>
        <w:t>K Můstku 1451/2, 400 01 Ústí Nad Labem</w:t>
      </w:r>
    </w:p>
    <w:p w14:paraId="5E0556F4" w14:textId="3834537F" w:rsidR="00884D5E" w:rsidRDefault="00884D5E" w:rsidP="00884D5E">
      <w:pPr>
        <w:pStyle w:val="Textbezodsazen"/>
        <w:spacing w:after="0"/>
        <w:ind w:firstLine="709"/>
        <w:rPr>
          <w:rStyle w:val="Hypertextovodkaz"/>
        </w:rPr>
      </w:pPr>
      <w:r>
        <w:t>Mobi</w:t>
      </w:r>
      <w:r w:rsidRPr="00FC093F">
        <w:t xml:space="preserve">l </w:t>
      </w:r>
      <w:r>
        <w:t>+420 606 054 098</w:t>
      </w:r>
      <w:r w:rsidRPr="00FC093F">
        <w:t xml:space="preserve">, email: </w:t>
      </w:r>
      <w:hyperlink r:id="rId14" w:history="1">
        <w:r w:rsidR="00B03D9E" w:rsidRPr="000113A1">
          <w:rPr>
            <w:rStyle w:val="Hypertextovodkaz"/>
          </w:rPr>
          <w:t>BalcarekJ@spravazeleznic.cz</w:t>
        </w:r>
      </w:hyperlink>
    </w:p>
    <w:p w14:paraId="03E397EA" w14:textId="77777777" w:rsidR="0022288A" w:rsidRDefault="0022288A" w:rsidP="0022288A">
      <w:pPr>
        <w:pStyle w:val="Textbezodsazen"/>
        <w:spacing w:after="0"/>
        <w:rPr>
          <w:rStyle w:val="Hypertextovodkaz"/>
        </w:rPr>
      </w:pPr>
    </w:p>
    <w:p w14:paraId="6B83704C" w14:textId="77777777" w:rsidR="0022288A" w:rsidRDefault="0022288A" w:rsidP="0022288A">
      <w:pPr>
        <w:pStyle w:val="Textbezodsazen"/>
        <w:rPr>
          <w:rFonts w:ascii="Calibri" w:hAnsi="Calibri"/>
          <w:sz w:val="22"/>
          <w:szCs w:val="22"/>
        </w:rPr>
      </w:pPr>
      <w:r>
        <w:t>Technický dozor stavebníka (TDS) - hlavní inženýr stavby:</w:t>
      </w:r>
    </w:p>
    <w:p w14:paraId="30FD6EFB" w14:textId="77777777" w:rsidR="00B03D9E" w:rsidRDefault="00B03D9E" w:rsidP="00B03D9E">
      <w:pPr>
        <w:pStyle w:val="Textbezodsazen"/>
        <w:spacing w:after="0"/>
        <w:ind w:firstLine="709"/>
      </w:pPr>
      <w:r w:rsidRPr="00E24349">
        <w:t>Ing. Jan Toman</w:t>
      </w:r>
    </w:p>
    <w:p w14:paraId="05975772" w14:textId="77777777" w:rsidR="00B03D9E" w:rsidRPr="00E24349" w:rsidRDefault="00B03D9E" w:rsidP="00B03D9E">
      <w:pPr>
        <w:pStyle w:val="Textbezodsazen"/>
        <w:spacing w:after="0"/>
        <w:ind w:firstLine="709"/>
      </w:pPr>
      <w:r w:rsidRPr="00E24349">
        <w:t>K Můstku 1451/2</w:t>
      </w:r>
    </w:p>
    <w:p w14:paraId="1A02761A" w14:textId="77777777" w:rsidR="00B03D9E" w:rsidRPr="00E24349" w:rsidRDefault="00B03D9E" w:rsidP="00B03D9E">
      <w:pPr>
        <w:pStyle w:val="Textbezodsazen"/>
        <w:spacing w:after="0"/>
        <w:ind w:firstLine="709"/>
      </w:pPr>
      <w:r w:rsidRPr="00E24349">
        <w:t>400 01 Ústí nad Labem</w:t>
      </w:r>
    </w:p>
    <w:p w14:paraId="6B797412" w14:textId="77777777" w:rsidR="00B03D9E" w:rsidRPr="00E24349" w:rsidRDefault="00B03D9E" w:rsidP="00B03D9E">
      <w:pPr>
        <w:pStyle w:val="Textbezodsazen"/>
        <w:spacing w:after="0"/>
        <w:ind w:firstLine="709"/>
      </w:pPr>
      <w:r w:rsidRPr="00E24349">
        <w:t xml:space="preserve">telefon: </w:t>
      </w:r>
      <w:r>
        <w:t xml:space="preserve">+420 </w:t>
      </w:r>
      <w:r w:rsidRPr="00E24349">
        <w:t>702 029 050</w:t>
      </w:r>
    </w:p>
    <w:p w14:paraId="2D66D252" w14:textId="77777777" w:rsidR="00B03D9E" w:rsidRPr="00E24349" w:rsidRDefault="00B03D9E" w:rsidP="00B03D9E">
      <w:pPr>
        <w:pStyle w:val="Textbezodsazen"/>
        <w:spacing w:after="0"/>
        <w:ind w:firstLine="709"/>
      </w:pPr>
      <w:r w:rsidRPr="00E24349">
        <w:t xml:space="preserve">e-mail: </w:t>
      </w:r>
      <w:r w:rsidRPr="00B03D9E">
        <w:rPr>
          <w:rStyle w:val="Hypertextovodkaz"/>
        </w:rPr>
        <w:t>TomanJ@spravazeleznic.cz</w:t>
      </w:r>
    </w:p>
    <w:p w14:paraId="0DE5B2AC" w14:textId="77777777" w:rsidR="00884D5E" w:rsidRPr="00305235" w:rsidRDefault="00884D5E" w:rsidP="00884D5E">
      <w:pPr>
        <w:pStyle w:val="Textbezodsazen"/>
        <w:spacing w:after="0"/>
        <w:ind w:firstLine="709"/>
      </w:pPr>
    </w:p>
    <w:p w14:paraId="400436C4" w14:textId="77777777" w:rsidR="00884D5E" w:rsidRPr="0022288A" w:rsidRDefault="00884D5E" w:rsidP="00884D5E">
      <w:pPr>
        <w:pStyle w:val="PNOdrka1-"/>
        <w:numPr>
          <w:ilvl w:val="0"/>
          <w:numId w:val="0"/>
        </w:numPr>
      </w:pPr>
      <w:r>
        <w:t>K</w:t>
      </w:r>
      <w:r w:rsidRPr="00FB718E">
        <w:t>oordinátor BOZP na staveništi</w:t>
      </w:r>
      <w:r>
        <w:t>:</w:t>
      </w:r>
    </w:p>
    <w:p w14:paraId="405F82CD" w14:textId="77777777" w:rsidR="00405289" w:rsidRPr="00AA2EEF" w:rsidRDefault="00405289" w:rsidP="00405289">
      <w:pPr>
        <w:pStyle w:val="Textbezodsazen"/>
        <w:spacing w:after="0"/>
        <w:ind w:left="709"/>
      </w:pPr>
      <w:r>
        <w:t>Absolon Karel</w:t>
      </w:r>
    </w:p>
    <w:p w14:paraId="2B29CDD0" w14:textId="77777777" w:rsidR="00405289" w:rsidRPr="00AA2EEF" w:rsidRDefault="00405289" w:rsidP="00405289">
      <w:pPr>
        <w:pStyle w:val="Textbezodsazen"/>
        <w:spacing w:after="0"/>
        <w:ind w:firstLine="709"/>
      </w:pPr>
      <w:r w:rsidRPr="00AA2EEF">
        <w:t>Správa železnic, státní organizace</w:t>
      </w:r>
    </w:p>
    <w:p w14:paraId="7DC96825" w14:textId="77777777" w:rsidR="00405289" w:rsidRPr="00AA2EEF" w:rsidRDefault="00405289" w:rsidP="00405289">
      <w:pPr>
        <w:pStyle w:val="Textbezodsazen"/>
        <w:spacing w:after="0"/>
        <w:ind w:left="709"/>
      </w:pPr>
      <w:r w:rsidRPr="00AA2EEF">
        <w:t>Stavební správa západ</w:t>
      </w:r>
    </w:p>
    <w:p w14:paraId="32AD4D80" w14:textId="77777777" w:rsidR="00405289" w:rsidRDefault="00405289" w:rsidP="00405289">
      <w:pPr>
        <w:pStyle w:val="Textbezodsazen"/>
        <w:spacing w:after="0"/>
        <w:ind w:firstLine="709"/>
      </w:pPr>
      <w:r w:rsidRPr="00AA2EEF">
        <w:t>Budova Diamond Point, Ke Štvanici 656/3, 186 00 Praha 8 – Karlín</w:t>
      </w:r>
    </w:p>
    <w:p w14:paraId="3D82FD4B" w14:textId="77777777" w:rsidR="00405289" w:rsidRPr="00AA2EEF" w:rsidRDefault="00405289" w:rsidP="00405289">
      <w:pPr>
        <w:pStyle w:val="Textbezodsazen"/>
        <w:spacing w:after="0"/>
        <w:ind w:firstLine="709"/>
      </w:pPr>
      <w:r>
        <w:t>Pracoviště: K Můstku 1451/2, 400 01 Ústí nad Labem</w:t>
      </w:r>
    </w:p>
    <w:p w14:paraId="653BFF42" w14:textId="77777777" w:rsidR="00405289" w:rsidRPr="00305235" w:rsidRDefault="00405289" w:rsidP="00405289">
      <w:pPr>
        <w:pStyle w:val="Textbezodsazen"/>
        <w:ind w:firstLine="709"/>
      </w:pPr>
      <w:r w:rsidRPr="00AA2EEF">
        <w:t xml:space="preserve">mobil </w:t>
      </w:r>
      <w:r>
        <w:t xml:space="preserve">+420 </w:t>
      </w:r>
      <w:r w:rsidRPr="00AA2EEF">
        <w:t xml:space="preserve">724 863 591, e-mail: </w:t>
      </w:r>
      <w:hyperlink r:id="rId15" w:history="1">
        <w:r w:rsidRPr="00405289">
          <w:rPr>
            <w:rStyle w:val="Hypertextovodkaz"/>
          </w:rPr>
          <w:t>AbsolonK@spravazeleznic.cz</w:t>
        </w:r>
      </w:hyperlink>
    </w:p>
    <w:p w14:paraId="41FE7FE2" w14:textId="77777777" w:rsidR="00C96E7C" w:rsidRDefault="00C96E7C" w:rsidP="00150E39">
      <w:pPr>
        <w:pStyle w:val="PNNadpis10bPod-l111"/>
      </w:pPr>
      <w:r>
        <w:t>3.1</w:t>
      </w:r>
      <w:r w:rsidR="00CF609C">
        <w:tab/>
      </w:r>
      <w:r>
        <w:t>Povinnosti</w:t>
      </w:r>
      <w:r w:rsidR="00582C15">
        <w:t xml:space="preserve"> a </w:t>
      </w:r>
      <w:r>
        <w:t>pravomoc správce stavby</w:t>
      </w:r>
    </w:p>
    <w:p w14:paraId="5B7CEB46"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25AC50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F458D43"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A491683" w14:textId="77777777" w:rsidR="00C96E7C" w:rsidRDefault="00C96E7C" w:rsidP="00150E39">
      <w:pPr>
        <w:pStyle w:val="PNNadpis10bPod-l111"/>
      </w:pPr>
      <w:r>
        <w:t xml:space="preserve">4.2 </w:t>
      </w:r>
      <w:r w:rsidR="00150E39">
        <w:tab/>
      </w:r>
      <w:r>
        <w:t>Zajištění splnění smlouvy</w:t>
      </w:r>
    </w:p>
    <w:p w14:paraId="20F16AE5"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89E9BB8"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27C8DB74" w14:textId="77777777" w:rsidR="00C96E7C" w:rsidRPr="00CB67FD" w:rsidRDefault="00C96E7C" w:rsidP="00150E39">
      <w:pPr>
        <w:pStyle w:val="PNNadpis10bPod-l111"/>
      </w:pPr>
      <w:r w:rsidRPr="00CB67FD">
        <w:lastRenderedPageBreak/>
        <w:t xml:space="preserve">4.3 </w:t>
      </w:r>
      <w:r w:rsidR="00150E39">
        <w:tab/>
      </w:r>
      <w:r w:rsidRPr="00CB67FD">
        <w:t>Zástupce zhotovitele</w:t>
      </w:r>
    </w:p>
    <w:p w14:paraId="5F97C369" w14:textId="77777777" w:rsidR="00C96E7C" w:rsidRDefault="00071A0E" w:rsidP="005D168C">
      <w:pPr>
        <w:pStyle w:val="PNTextzkladn"/>
      </w:pPr>
      <w:r>
        <w:t xml:space="preserve"> [</w:t>
      </w:r>
      <w:r w:rsidRPr="00E41EEA">
        <w:rPr>
          <w:highlight w:val="yellow"/>
        </w:rPr>
        <w:t>VLOŽÍ ZHOTOVITE</w:t>
      </w:r>
      <w:r>
        <w:t>L]</w:t>
      </w:r>
    </w:p>
    <w:p w14:paraId="5C307DEA"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4B5B73FE"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0E7DA607"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05570A5A"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3FC8FB28"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CDA3B5D" w14:textId="77777777" w:rsidR="00C96E7C" w:rsidRPr="009C1450" w:rsidRDefault="00C96E7C" w:rsidP="00150E39">
      <w:pPr>
        <w:pStyle w:val="PNNadpis10bPod-l111"/>
      </w:pPr>
      <w:r w:rsidRPr="009B641A">
        <w:t>4.</w:t>
      </w:r>
      <w:r w:rsidRPr="009C1450">
        <w:t>27</w:t>
      </w:r>
      <w:r w:rsidR="00150E39">
        <w:tab/>
      </w:r>
      <w:r w:rsidRPr="00AD62C8">
        <w:t>Smluvní pokuta</w:t>
      </w:r>
    </w:p>
    <w:p w14:paraId="5B245206" w14:textId="77777777" w:rsidR="00C96E7C" w:rsidRDefault="00C96E7C" w:rsidP="005D168C">
      <w:pPr>
        <w:pStyle w:val="PNTextzkladn"/>
      </w:pPr>
      <w:r w:rsidRPr="00071A0E">
        <w:t>Výše smluvní pokuty dle jednotlivých</w:t>
      </w:r>
      <w:r>
        <w:t xml:space="preserve"> ustanovení Smluvních podmínek činí:</w:t>
      </w:r>
    </w:p>
    <w:p w14:paraId="1B6B981C" w14:textId="77777777" w:rsidR="00C96E7C" w:rsidRPr="00CF609C" w:rsidRDefault="00C96E7C" w:rsidP="00CF609C">
      <w:pPr>
        <w:pStyle w:val="PNNadpis9b-tun"/>
        <w:rPr>
          <w:rStyle w:val="Tun-ZRUIT"/>
        </w:rPr>
      </w:pPr>
      <w:r w:rsidRPr="00CF609C">
        <w:rPr>
          <w:rStyle w:val="Tun-ZRUIT"/>
        </w:rPr>
        <w:t>Pod-článek 4.27 (a)</w:t>
      </w:r>
    </w:p>
    <w:p w14:paraId="09B71B2E"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09A5F3E" w14:textId="77777777" w:rsidR="00C96E7C" w:rsidRPr="00CF609C" w:rsidRDefault="00C96E7C" w:rsidP="00CF609C">
      <w:pPr>
        <w:pStyle w:val="PNNadpis9b-tun"/>
      </w:pPr>
      <w:r w:rsidRPr="00CF609C">
        <w:t>Pod-článek 4.27 (b)</w:t>
      </w:r>
    </w:p>
    <w:p w14:paraId="4D44BBD1"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0E62926"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78C58A0B"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4D4DAFC5" w14:textId="77777777" w:rsidR="00C96E7C" w:rsidRPr="00CF609C" w:rsidRDefault="00C96E7C" w:rsidP="00CF609C">
      <w:pPr>
        <w:pStyle w:val="PNNadpis9b-tun"/>
      </w:pPr>
      <w:r w:rsidRPr="00CF609C">
        <w:t>Pod-článek 4.27 (c)</w:t>
      </w:r>
    </w:p>
    <w:p w14:paraId="385D086F" w14:textId="77777777" w:rsidR="00C96E7C" w:rsidRPr="00CF609C" w:rsidRDefault="00C96E7C" w:rsidP="00CF609C">
      <w:pPr>
        <w:pStyle w:val="PNTextzkladn"/>
      </w:pPr>
      <w:r w:rsidRPr="00CF609C">
        <w:t>Zhotovitel je povinen uhradit smluvní pokutu ve výši 10 000 Kč za každé porušení povinnosti.</w:t>
      </w:r>
    </w:p>
    <w:p w14:paraId="64196B6E" w14:textId="77777777" w:rsidR="00C96E7C" w:rsidRPr="00CF609C" w:rsidRDefault="00C96E7C" w:rsidP="00CF609C">
      <w:pPr>
        <w:pStyle w:val="PNNadpis9b-tun"/>
      </w:pPr>
      <w:r w:rsidRPr="00CF609C">
        <w:t>Pod-článek 4.27 (d)</w:t>
      </w:r>
    </w:p>
    <w:p w14:paraId="3E3B446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2BB5340" w14:textId="77777777" w:rsidR="00C96E7C" w:rsidRPr="00CF609C" w:rsidRDefault="00C96E7C" w:rsidP="00CF609C">
      <w:pPr>
        <w:pStyle w:val="PNNadpis9b-tun"/>
      </w:pPr>
      <w:r w:rsidRPr="00CF609C">
        <w:lastRenderedPageBreak/>
        <w:t>Pod-článek 4.27 (e)</w:t>
      </w:r>
      <w:r w:rsidR="00582C15" w:rsidRPr="00CF609C">
        <w:t xml:space="preserve"> a </w:t>
      </w:r>
      <w:r w:rsidR="004A00B4">
        <w:t>P</w:t>
      </w:r>
      <w:r w:rsidRPr="00CF609C">
        <w:t>od-článek 8.7</w:t>
      </w:r>
    </w:p>
    <w:p w14:paraId="67756416"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D8D95C9" w14:textId="77777777" w:rsidR="00C96E7C" w:rsidRPr="00CF609C" w:rsidRDefault="00C96E7C" w:rsidP="00CF609C">
      <w:pPr>
        <w:pStyle w:val="PNNadpis9b-tun"/>
      </w:pPr>
      <w:r w:rsidRPr="00CF609C">
        <w:t>Pod-článek 4.27 (f)</w:t>
      </w:r>
    </w:p>
    <w:p w14:paraId="5BB7F8D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3BD137A1" w14:textId="77777777" w:rsidR="00C96E7C" w:rsidRPr="00CF609C" w:rsidRDefault="00C96E7C" w:rsidP="00CF609C">
      <w:pPr>
        <w:pStyle w:val="PNNadpis9b-tun"/>
      </w:pPr>
      <w:r w:rsidRPr="00CF609C">
        <w:t>Pod-článek 4.27 (g)</w:t>
      </w:r>
    </w:p>
    <w:p w14:paraId="644FDCD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6D7737A" w14:textId="77777777" w:rsidR="00C96E7C" w:rsidRPr="00CF609C" w:rsidRDefault="00C96E7C" w:rsidP="00CF609C">
      <w:pPr>
        <w:pStyle w:val="PNNadpis9b-tun"/>
      </w:pPr>
      <w:r w:rsidRPr="00CF609C">
        <w:t>Pod-článek 4.27 (h)</w:t>
      </w:r>
    </w:p>
    <w:p w14:paraId="7275ED9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12833F0" w14:textId="77777777" w:rsidR="00C96E7C" w:rsidRPr="00CF609C" w:rsidRDefault="00C96E7C" w:rsidP="00CF609C">
      <w:pPr>
        <w:pStyle w:val="PNNadpis9b-tun"/>
      </w:pPr>
      <w:r w:rsidRPr="00CF609C">
        <w:t>Pod-článek 4.27 (i)</w:t>
      </w:r>
    </w:p>
    <w:p w14:paraId="6E5D4AB0"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C072D3D" w14:textId="77777777" w:rsidR="00C96E7C" w:rsidRPr="00CF609C" w:rsidRDefault="00C96E7C" w:rsidP="00CF609C">
      <w:pPr>
        <w:pStyle w:val="PNNadpis9b-tun"/>
      </w:pPr>
      <w:r w:rsidRPr="00CF609C">
        <w:t>Pod-článek 4.27(j)</w:t>
      </w:r>
    </w:p>
    <w:p w14:paraId="0A5F34D6"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017AA7A6" w14:textId="77777777" w:rsidR="00C96E7C" w:rsidRPr="00CF609C" w:rsidRDefault="00C96E7C" w:rsidP="00CF609C">
      <w:pPr>
        <w:pStyle w:val="PNNadpis9b-tun"/>
      </w:pPr>
      <w:r w:rsidRPr="00CF609C">
        <w:t>Pod-článek 4.27 (k)</w:t>
      </w:r>
    </w:p>
    <w:p w14:paraId="597E3D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5B131223" w14:textId="77777777" w:rsidR="00C96E7C" w:rsidRPr="00CF609C" w:rsidRDefault="00C96E7C" w:rsidP="00CF609C">
      <w:pPr>
        <w:pStyle w:val="PNNadpis9b-tun"/>
      </w:pPr>
      <w:r w:rsidRPr="00CF609C">
        <w:t>Pod-článek 4.27 (l)</w:t>
      </w:r>
    </w:p>
    <w:p w14:paraId="05ABC0E7"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29141EE2" w14:textId="77777777" w:rsidR="00C96E7C" w:rsidRPr="00CF609C" w:rsidRDefault="00C96E7C" w:rsidP="00CF609C">
      <w:pPr>
        <w:pStyle w:val="PNNadpis9b-tun"/>
      </w:pPr>
      <w:r w:rsidRPr="00CF609C">
        <w:t>Pod-článek 4.27 (m)</w:t>
      </w:r>
    </w:p>
    <w:p w14:paraId="03F18A1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644B3A7E" w14:textId="77777777" w:rsidR="00C96E7C" w:rsidRPr="00CF609C" w:rsidRDefault="00C96E7C" w:rsidP="00CF609C">
      <w:pPr>
        <w:pStyle w:val="PNNadpis9b-tun"/>
      </w:pPr>
      <w:r w:rsidRPr="00CF609C">
        <w:t>Pod- článek 4.27 (n)</w:t>
      </w:r>
    </w:p>
    <w:p w14:paraId="350FDF12"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3CED9393" w14:textId="77777777" w:rsidR="00C96E7C" w:rsidRPr="00CF609C" w:rsidRDefault="00C96E7C" w:rsidP="00CF609C">
      <w:pPr>
        <w:pStyle w:val="PNNadpis9b-tun"/>
      </w:pPr>
      <w:r w:rsidRPr="00CF609C">
        <w:t>Pod-článek 4.27 (o)</w:t>
      </w:r>
    </w:p>
    <w:p w14:paraId="014346AC"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0CFAE6EA" w14:textId="77777777" w:rsidR="00C96E7C" w:rsidRPr="00CF609C" w:rsidRDefault="00C96E7C" w:rsidP="00CF609C">
      <w:pPr>
        <w:pStyle w:val="PNNadpis9b-tun"/>
      </w:pPr>
      <w:r w:rsidRPr="00CF609C">
        <w:t>Pod-článek 4.27 (p)</w:t>
      </w:r>
    </w:p>
    <w:p w14:paraId="10795BDB"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1AC58C0F" w14:textId="77777777" w:rsidR="00C96E7C" w:rsidRPr="00CF609C" w:rsidRDefault="00C96E7C" w:rsidP="00CF609C">
      <w:pPr>
        <w:pStyle w:val="PNNadpis9b-tun"/>
      </w:pPr>
      <w:r w:rsidRPr="00CF609C">
        <w:t xml:space="preserve">Pod-článek 4.27 (q) </w:t>
      </w:r>
    </w:p>
    <w:p w14:paraId="279ACCB7"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8AC5F95" w14:textId="77777777" w:rsidR="00C96E7C" w:rsidRPr="00CF609C" w:rsidRDefault="00C96E7C" w:rsidP="00CF609C">
      <w:pPr>
        <w:pStyle w:val="PNNadpis9b-tun"/>
      </w:pPr>
      <w:r w:rsidRPr="00CF609C">
        <w:lastRenderedPageBreak/>
        <w:t>Pod-článek 4.27 (r)</w:t>
      </w:r>
    </w:p>
    <w:p w14:paraId="07DBCA2F"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15E8304A" w14:textId="77777777" w:rsidR="00C45177" w:rsidRPr="00CF609C" w:rsidRDefault="00C45177" w:rsidP="00CF609C">
      <w:pPr>
        <w:pStyle w:val="PNNadpis9b-tun"/>
      </w:pPr>
      <w:r w:rsidRPr="00CF609C">
        <w:t>Pod-článek 4.27 (s)</w:t>
      </w:r>
    </w:p>
    <w:p w14:paraId="079137BD"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6914119E" w14:textId="77777777" w:rsidR="001927B4" w:rsidRPr="00CF609C" w:rsidRDefault="001927B4" w:rsidP="00CF609C">
      <w:pPr>
        <w:pStyle w:val="PNNadpis9b-tun"/>
      </w:pPr>
      <w:r w:rsidRPr="00CF609C">
        <w:t>Pod-článek 4.27 (t)</w:t>
      </w:r>
    </w:p>
    <w:p w14:paraId="41F4D0EF"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6800484C" w14:textId="77777777" w:rsidR="001927B4" w:rsidRPr="00CF609C" w:rsidRDefault="001927B4" w:rsidP="00CF609C">
      <w:pPr>
        <w:pStyle w:val="PNNadpis9b-tun"/>
      </w:pPr>
      <w:r w:rsidRPr="00CF609C">
        <w:t>Pod-článek 4.27 (u)</w:t>
      </w:r>
    </w:p>
    <w:p w14:paraId="6DE285E4" w14:textId="77777777" w:rsidR="001927B4" w:rsidRPr="00CF609C" w:rsidRDefault="001927B4" w:rsidP="00CF609C">
      <w:pPr>
        <w:pStyle w:val="PNTextzkladn"/>
      </w:pPr>
      <w:r w:rsidRPr="00CF609C">
        <w:t>Zhotovitel je povinen uhradit smluvní pokutu:</w:t>
      </w:r>
    </w:p>
    <w:p w14:paraId="2637667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66235E6"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70BA9683"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D1740"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79E1CF3C" w14:textId="77777777" w:rsidR="001927B4" w:rsidRPr="00CF609C" w:rsidRDefault="001927B4" w:rsidP="00CF609C">
      <w:pPr>
        <w:pStyle w:val="PNNadpis9b-tun"/>
      </w:pPr>
      <w:r w:rsidRPr="00CF609C">
        <w:t>Pod-článek 4.27 (v)</w:t>
      </w:r>
    </w:p>
    <w:p w14:paraId="66D81A98"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B812558" w14:textId="77777777" w:rsidR="001927B4" w:rsidRPr="00CF609C" w:rsidRDefault="001927B4" w:rsidP="00D42C7E">
      <w:pPr>
        <w:pStyle w:val="PNNadpis9b-tun"/>
      </w:pPr>
      <w:r w:rsidRPr="00CF609C">
        <w:t>Pod-článek 4.27 (w)</w:t>
      </w:r>
    </w:p>
    <w:p w14:paraId="74825890"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478C83F9" w14:textId="77777777" w:rsidR="001927B4" w:rsidRPr="00CF609C" w:rsidRDefault="001927B4" w:rsidP="00CF609C">
      <w:pPr>
        <w:pStyle w:val="PNNadpis9b-tun"/>
      </w:pPr>
      <w:r w:rsidRPr="00CF609C">
        <w:t>Pod-článek 4.27 (x)</w:t>
      </w:r>
    </w:p>
    <w:p w14:paraId="74AFC471"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16100CDA" w14:textId="77777777" w:rsidR="00C96E7C" w:rsidRDefault="00C96E7C" w:rsidP="00150E39">
      <w:pPr>
        <w:pStyle w:val="PNNadpis10bPod-l111"/>
      </w:pPr>
      <w:r>
        <w:t>4.27</w:t>
      </w:r>
      <w:r w:rsidR="00150E39">
        <w:tab/>
      </w:r>
      <w:r>
        <w:t>Maximální celková výše smluvních pokut</w:t>
      </w:r>
    </w:p>
    <w:p w14:paraId="00C9CCF5"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58C88A99" w14:textId="77777777" w:rsidR="00C96E7C" w:rsidRDefault="00C96E7C" w:rsidP="00150E39">
      <w:pPr>
        <w:pStyle w:val="PNNadpis10bPod-l111"/>
      </w:pPr>
      <w:r>
        <w:t>4.28</w:t>
      </w:r>
      <w:r w:rsidR="00150E39">
        <w:tab/>
      </w:r>
      <w:r>
        <w:t>Postupné závazné milníky</w:t>
      </w:r>
    </w:p>
    <w:p w14:paraId="207A073F" w14:textId="729812BA" w:rsidR="00500582" w:rsidRPr="00CF609C" w:rsidRDefault="00500582" w:rsidP="00150E39">
      <w:pPr>
        <w:pStyle w:val="PNTextzkladn"/>
        <w:keepNext/>
      </w:pPr>
      <w:r>
        <w:t xml:space="preserve">Pro provádění Díla </w:t>
      </w:r>
      <w:r w:rsidRPr="00CF609C">
        <w:t>jsou stanoveny následující milníky:</w:t>
      </w:r>
    </w:p>
    <w:p w14:paraId="5325E1D4" w14:textId="77777777" w:rsidR="00B03D9E" w:rsidRDefault="00B03D9E" w:rsidP="00B03D9E">
      <w:pPr>
        <w:pStyle w:val="Text2-1"/>
        <w:numPr>
          <w:ilvl w:val="2"/>
          <w:numId w:val="16"/>
        </w:numPr>
        <w:tabs>
          <w:tab w:val="clear" w:pos="737"/>
        </w:tabs>
        <w:ind w:left="1134" w:hanging="425"/>
      </w:pPr>
      <w:r>
        <w:rPr>
          <w:b/>
        </w:rPr>
        <w:t>1</w:t>
      </w:r>
      <w:r w:rsidRPr="00844EE8">
        <w:rPr>
          <w:b/>
        </w:rPr>
        <w:t xml:space="preserve">. </w:t>
      </w:r>
      <w:r>
        <w:rPr>
          <w:b/>
        </w:rPr>
        <w:t>6</w:t>
      </w:r>
      <w:r w:rsidRPr="00844EE8">
        <w:rPr>
          <w:b/>
        </w:rPr>
        <w:t>. 202</w:t>
      </w:r>
      <w:r>
        <w:rPr>
          <w:b/>
        </w:rPr>
        <w:t>5</w:t>
      </w:r>
      <w:r>
        <w:t xml:space="preserve"> – zahájení prací na SO a PS, či jejich částech, </w:t>
      </w:r>
      <w:r w:rsidRPr="00537874">
        <w:rPr>
          <w:b/>
        </w:rPr>
        <w:t>vyžadující zavedení Náhradní autobusové dopravy</w:t>
      </w:r>
      <w:r>
        <w:t>,</w:t>
      </w:r>
    </w:p>
    <w:p w14:paraId="6F5572A1" w14:textId="77777777" w:rsidR="00B03D9E" w:rsidRDefault="00B03D9E" w:rsidP="00B03D9E">
      <w:pPr>
        <w:pStyle w:val="Text2-1"/>
        <w:numPr>
          <w:ilvl w:val="2"/>
          <w:numId w:val="16"/>
        </w:numPr>
        <w:tabs>
          <w:tab w:val="clear" w:pos="737"/>
        </w:tabs>
        <w:ind w:left="1134" w:hanging="425"/>
      </w:pPr>
      <w:r>
        <w:rPr>
          <w:b/>
        </w:rPr>
        <w:t>31</w:t>
      </w:r>
      <w:r w:rsidRPr="00844EE8">
        <w:rPr>
          <w:b/>
        </w:rPr>
        <w:t xml:space="preserve">. </w:t>
      </w:r>
      <w:r>
        <w:rPr>
          <w:b/>
        </w:rPr>
        <w:t>10</w:t>
      </w:r>
      <w:r w:rsidRPr="00844EE8">
        <w:rPr>
          <w:b/>
        </w:rPr>
        <w:t>. 202</w:t>
      </w:r>
      <w:r>
        <w:rPr>
          <w:b/>
        </w:rPr>
        <w:t>5</w:t>
      </w:r>
      <w:r>
        <w:t xml:space="preserve"> – dokončení prací na SO a PS, či jejich částech, jejichž vyhotovení je </w:t>
      </w:r>
      <w:r w:rsidRPr="00537874">
        <w:rPr>
          <w:b/>
        </w:rPr>
        <w:t>podmíněno zavedením Náhradní autobusové dopravy</w:t>
      </w:r>
      <w:r>
        <w:t xml:space="preserve">. </w:t>
      </w:r>
    </w:p>
    <w:p w14:paraId="66C13629" w14:textId="77777777" w:rsidR="002922C1" w:rsidRPr="00947A2B" w:rsidRDefault="002922C1" w:rsidP="00947A2B">
      <w:pPr>
        <w:pStyle w:val="PNNadpis10bPod-l111"/>
      </w:pPr>
      <w:r w:rsidRPr="00F27598">
        <w:t>6.9 Personál zhotovitele</w:t>
      </w:r>
    </w:p>
    <w:p w14:paraId="1D47B803"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636AFAE4"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1A27F8B0" w14:textId="1AF6240C" w:rsidR="00C96E7C" w:rsidRDefault="00C96E7C" w:rsidP="005D168C">
      <w:pPr>
        <w:pStyle w:val="PNTextzkladn"/>
      </w:pPr>
      <w:r>
        <w:t xml:space="preserve">Zhotovitel je povinen dokončit celé Dílo včetně příslušné dokumentace dle </w:t>
      </w:r>
      <w:r w:rsidR="004A00B4">
        <w:t>P</w:t>
      </w:r>
      <w:r>
        <w:t xml:space="preserve">od-článku 7.9 </w:t>
      </w:r>
      <w:r w:rsidRPr="00884D5E">
        <w:rPr>
          <w:b/>
          <w:bCs/>
        </w:rPr>
        <w:t>do</w:t>
      </w:r>
      <w:r w:rsidR="00204751" w:rsidRPr="00884D5E">
        <w:rPr>
          <w:b/>
          <w:bCs/>
        </w:rPr>
        <w:t> </w:t>
      </w:r>
      <w:r w:rsidR="00884D5E" w:rsidRPr="00884D5E">
        <w:rPr>
          <w:b/>
          <w:bCs/>
        </w:rPr>
        <w:t>21</w:t>
      </w:r>
      <w:r w:rsidR="00E867FF">
        <w:rPr>
          <w:b/>
          <w:bCs/>
        </w:rPr>
        <w:t> </w:t>
      </w:r>
      <w:r w:rsidR="0022288A">
        <w:rPr>
          <w:b/>
          <w:bCs/>
        </w:rPr>
        <w:t>měsíců</w:t>
      </w:r>
      <w:r w:rsidRPr="00884D5E">
        <w:rPr>
          <w:b/>
          <w:bCs/>
        </w:rPr>
        <w:t xml:space="preserve"> od Data zahájení prací</w:t>
      </w:r>
      <w:r>
        <w:t>.</w:t>
      </w:r>
    </w:p>
    <w:p w14:paraId="44F140FF"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DA55A64" w14:textId="3597F258" w:rsidR="00884D5E" w:rsidRDefault="00884D5E" w:rsidP="00884D5E">
      <w:pPr>
        <w:pStyle w:val="PNTextzkladn"/>
      </w:pPr>
      <w:r w:rsidRPr="00CD6476">
        <w:t xml:space="preserve">Zhotovitel je povinen dokončit Sekci 1 stavební v rozsahu nezbytném pro účely uvedení Sekce 1 stavební do provozu/zkušebního provozu za podmínek zákona </w:t>
      </w:r>
      <w:r w:rsidR="00A2202D" w:rsidRPr="00287786">
        <w:t>č. 283/2021 Sb. Stavební zákon, platný od 01. 01. 2024 (dále též jen „NSZ“)</w:t>
      </w:r>
      <w:r w:rsidRPr="00CD6476">
        <w:t>, a zákona č.266/1994 Sb.,</w:t>
      </w:r>
      <w:r>
        <w:t xml:space="preserve"> </w:t>
      </w:r>
      <w:r w:rsidRPr="00CD6476">
        <w:t>o dráhách</w:t>
      </w:r>
      <w:r>
        <w:t>,</w:t>
      </w:r>
      <w:r w:rsidRPr="00CD6476">
        <w:t xml:space="preserve"> </w:t>
      </w:r>
      <w:r>
        <w:t xml:space="preserve">nejpozději do 15 měsíců </w:t>
      </w:r>
      <w:r w:rsidRPr="00DD0A5F">
        <w:t>od Data zahájení prací</w:t>
      </w:r>
      <w:r>
        <w:t>.</w:t>
      </w:r>
    </w:p>
    <w:p w14:paraId="0E77ECD7" w14:textId="77777777" w:rsidR="0046368B" w:rsidRDefault="0046368B" w:rsidP="0046368B">
      <w:pPr>
        <w:pStyle w:val="PNNadpis10bPod-l111"/>
      </w:pPr>
      <w:r>
        <w:t xml:space="preserve">8.3 </w:t>
      </w:r>
      <w:r>
        <w:tab/>
        <w:t>Harmonogram</w:t>
      </w:r>
    </w:p>
    <w:p w14:paraId="29C5B512" w14:textId="77777777" w:rsidR="0046368B" w:rsidRPr="001F4C4A" w:rsidRDefault="0046368B" w:rsidP="0046368B">
      <w:pPr>
        <w:pStyle w:val="PNTextzkladn"/>
      </w:pPr>
      <w:r>
        <w:t>V první větě se odstraňuje text „obsažený v nabídce“.</w:t>
      </w:r>
    </w:p>
    <w:p w14:paraId="20C03986" w14:textId="77777777" w:rsidR="000D5A97" w:rsidRDefault="000D5A97" w:rsidP="00150E39">
      <w:pPr>
        <w:pStyle w:val="PNNadpis10bPod-l111"/>
      </w:pPr>
      <w:r>
        <w:t xml:space="preserve">8.7 </w:t>
      </w:r>
      <w:r>
        <w:tab/>
        <w:t>Smluvní pokuta za zpoždění</w:t>
      </w:r>
    </w:p>
    <w:p w14:paraId="096B962F" w14:textId="77777777" w:rsidR="00C96E7C" w:rsidRDefault="00C96E7C" w:rsidP="000D5A97">
      <w:pPr>
        <w:pStyle w:val="PNNadpis9b-tun"/>
      </w:pPr>
      <w:r>
        <w:t>Náhrada škody za zpoždění</w:t>
      </w:r>
    </w:p>
    <w:p w14:paraId="7F6D4E01"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F5680C4" w14:textId="77777777" w:rsidR="00C96E7C" w:rsidRDefault="00C96E7C" w:rsidP="000D5A97">
      <w:pPr>
        <w:pStyle w:val="PNNadpis9b-tun"/>
      </w:pPr>
      <w:r>
        <w:t>Maximální částka náhrady škody za zpoždění</w:t>
      </w:r>
    </w:p>
    <w:p w14:paraId="5496912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F4C7178" w14:textId="77777777" w:rsidR="00C96E7C" w:rsidRDefault="00C96E7C" w:rsidP="00150E39">
      <w:pPr>
        <w:pStyle w:val="PNNadpis10bPod-l111"/>
      </w:pPr>
      <w:r>
        <w:t>11.1</w:t>
      </w:r>
      <w:r w:rsidR="00150E39">
        <w:tab/>
      </w:r>
      <w:r>
        <w:t>Délka záruční doby</w:t>
      </w:r>
    </w:p>
    <w:p w14:paraId="22A9E7AE"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B29C4F1" w14:textId="77777777" w:rsidR="00C96E7C" w:rsidRDefault="00C96E7C" w:rsidP="00150E39">
      <w:pPr>
        <w:pStyle w:val="PNNadpis10bPod-l111"/>
      </w:pPr>
      <w:r>
        <w:t xml:space="preserve">13.1 </w:t>
      </w:r>
      <w:r w:rsidR="00B81113">
        <w:tab/>
      </w:r>
      <w:r>
        <w:t xml:space="preserve">Právo na variaci </w:t>
      </w:r>
    </w:p>
    <w:p w14:paraId="3C753D60"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8C04E09" w14:textId="77777777" w:rsidR="00C96E7C" w:rsidRDefault="00C96E7C" w:rsidP="00D42C7E">
      <w:pPr>
        <w:pStyle w:val="PNNadpis10bPod-l111"/>
      </w:pPr>
      <w:r>
        <w:t xml:space="preserve">13.5 </w:t>
      </w:r>
      <w:r w:rsidR="00B81113">
        <w:tab/>
      </w:r>
      <w:r>
        <w:t>Podmíněné obnosy</w:t>
      </w:r>
    </w:p>
    <w:p w14:paraId="047E9806" w14:textId="77777777" w:rsidR="00C96E7C" w:rsidRPr="00D42C7E" w:rsidRDefault="00C96E7C" w:rsidP="00D42C7E">
      <w:pPr>
        <w:pStyle w:val="PNTextzkladn"/>
      </w:pPr>
      <w:r w:rsidRPr="00D42C7E">
        <w:t>Podmíněné obnosy poskytnuty nebudou.</w:t>
      </w:r>
    </w:p>
    <w:p w14:paraId="079ACF43"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90DEFD7"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6B6F548" w14:textId="77777777" w:rsidR="00C96E7C" w:rsidRDefault="00C96E7C" w:rsidP="00D42C7E">
      <w:pPr>
        <w:pStyle w:val="PNNadpis10bPod-l111"/>
      </w:pPr>
      <w:r>
        <w:t>14.2</w:t>
      </w:r>
      <w:r w:rsidR="00D42C7E">
        <w:t xml:space="preserve"> </w:t>
      </w:r>
      <w:r w:rsidR="00D42C7E">
        <w:tab/>
      </w:r>
      <w:r>
        <w:t xml:space="preserve">Zálohová platba </w:t>
      </w:r>
    </w:p>
    <w:p w14:paraId="1DF9FCB6"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A609AA7" w14:textId="137DF133"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884D5E" w:rsidRPr="0022288A">
        <w:t>30%</w:t>
      </w:r>
      <w:r w:rsidRPr="0022288A">
        <w:t xml:space="preserve"> </w:t>
      </w:r>
      <w:r w:rsidRPr="00D42C7E">
        <w:t>smluvní hodnoty prací předpokládaných</w:t>
      </w:r>
      <w:r w:rsidR="00582C15" w:rsidRPr="00D42C7E">
        <w:t xml:space="preserve"> k </w:t>
      </w:r>
      <w:r w:rsidRPr="00D42C7E">
        <w:t xml:space="preserve">realizaci pro příslušný </w:t>
      </w:r>
      <w:r w:rsidRPr="00D42C7E">
        <w:lastRenderedPageBreak/>
        <w:t>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0719A58E"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DF0E47E"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D7AA08C"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046DEE8F"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865934F"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3BD0E962"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8962A78"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3E81D94" w14:textId="77777777" w:rsidR="00C96E7C" w:rsidRDefault="00C96E7C" w:rsidP="00D42C7E">
      <w:pPr>
        <w:pStyle w:val="PNOdstavecsl1a"/>
      </w:pPr>
      <w:r>
        <w:t>V případě:</w:t>
      </w:r>
    </w:p>
    <w:p w14:paraId="4AC38464"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9BAD10F"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1EF31966"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F22159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9A29919" w14:textId="77777777" w:rsidR="00C96E7C" w:rsidRDefault="00C96E7C" w:rsidP="00367EBA">
      <w:pPr>
        <w:pStyle w:val="PNTextzkladn"/>
      </w:pPr>
      <w:r w:rsidRPr="00367EBA">
        <w:t>Celkový součet požadovaných</w:t>
      </w:r>
      <w:r>
        <w:t xml:space="preserve"> zálohových plateb nesmí překročit Smluvní cenu. </w:t>
      </w:r>
    </w:p>
    <w:p w14:paraId="266DC6DF" w14:textId="77777777" w:rsidR="00C96E7C" w:rsidRPr="00367EBA" w:rsidRDefault="00C96E7C" w:rsidP="00367EBA">
      <w:pPr>
        <w:pStyle w:val="PNNadpis10bPod-l111"/>
      </w:pPr>
      <w:r w:rsidRPr="00367EBA">
        <w:lastRenderedPageBreak/>
        <w:t>14.5</w:t>
      </w:r>
      <w:r w:rsidR="00367EBA">
        <w:t xml:space="preserve"> </w:t>
      </w:r>
      <w:r w:rsidR="00367EBA">
        <w:tab/>
      </w:r>
      <w:r w:rsidRPr="00367EBA">
        <w:t>Technologické materiály určené pro dílo</w:t>
      </w:r>
    </w:p>
    <w:p w14:paraId="5C730F7C" w14:textId="77777777" w:rsidR="00C96E7C" w:rsidRDefault="00C96E7C" w:rsidP="00582C15">
      <w:pPr>
        <w:pStyle w:val="PNTextzkladn"/>
      </w:pPr>
      <w:r>
        <w:t>Pod-článek 14.5 se nepoužije.</w:t>
      </w:r>
    </w:p>
    <w:p w14:paraId="6E338B6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A77B29B"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D0BAE8F" w14:textId="77777777" w:rsidR="00C96E7C" w:rsidRDefault="00C96E7C" w:rsidP="00150E39">
      <w:pPr>
        <w:pStyle w:val="PNNadpis10bPod-l111"/>
      </w:pPr>
      <w:r>
        <w:t>14.6</w:t>
      </w:r>
      <w:r w:rsidR="00EE7DC3">
        <w:t xml:space="preserve"> </w:t>
      </w:r>
      <w:r w:rsidR="00EE7DC3">
        <w:tab/>
      </w:r>
      <w:r>
        <w:t>Minimální částka Potvrzení průběžné platby</w:t>
      </w:r>
    </w:p>
    <w:p w14:paraId="7434A460" w14:textId="7648B8F6" w:rsidR="00C96E7C" w:rsidRDefault="00C96E7C" w:rsidP="00EE7DC3">
      <w:pPr>
        <w:pStyle w:val="PNTextzkladn"/>
      </w:pPr>
      <w:r>
        <w:t xml:space="preserve">Minimální </w:t>
      </w:r>
      <w:r w:rsidRPr="00EE7DC3">
        <w:t>částka</w:t>
      </w:r>
      <w:r>
        <w:t xml:space="preserve"> Potvrzení průběžné platby není stanovena. </w:t>
      </w:r>
    </w:p>
    <w:p w14:paraId="19C6D7D0"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5216BB"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43F11C5"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3299ACED"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4C8BCB66"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2A06F6F3"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683C9B85"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782735F3"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34D960E"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A879296" w14:textId="0D52B358" w:rsidR="00C732F0" w:rsidRDefault="00C96E7C" w:rsidP="00D60543">
      <w:pPr>
        <w:pStyle w:val="PNTextzkladn"/>
      </w:pPr>
      <w:r>
        <w:t xml:space="preserve">Rozhodování sporů je upraveno dle </w:t>
      </w:r>
      <w:r w:rsidRPr="00EE7DC3">
        <w:t>varianty</w:t>
      </w:r>
      <w:r>
        <w:t xml:space="preserve"> B.</w:t>
      </w:r>
    </w:p>
    <w:p w14:paraId="3E0F7CE7" w14:textId="77777777" w:rsidR="00C732F0" w:rsidRDefault="00C732F0" w:rsidP="00D60543">
      <w:pPr>
        <w:pStyle w:val="PNTextzkladn"/>
      </w:pPr>
    </w:p>
    <w:p w14:paraId="73377FDC" w14:textId="77777777" w:rsidR="00C732F0" w:rsidRDefault="00C732F0" w:rsidP="00D60543">
      <w:pPr>
        <w:pStyle w:val="PNTextzkladn"/>
      </w:pPr>
    </w:p>
    <w:sectPr w:rsidR="00C732F0" w:rsidSect="00CA5925">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FA1C3" w14:textId="77777777" w:rsidR="00CA5925" w:rsidRDefault="00CA5925" w:rsidP="00962258">
      <w:pPr>
        <w:spacing w:after="0" w:line="240" w:lineRule="auto"/>
      </w:pPr>
      <w:r>
        <w:separator/>
      </w:r>
    </w:p>
  </w:endnote>
  <w:endnote w:type="continuationSeparator" w:id="0">
    <w:p w14:paraId="023946D1" w14:textId="77777777" w:rsidR="00CA5925" w:rsidRDefault="00CA59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2A0CBACB" w14:textId="77777777" w:rsidTr="00031645">
      <w:tc>
        <w:tcPr>
          <w:tcW w:w="1021" w:type="dxa"/>
          <w:vAlign w:val="bottom"/>
        </w:tcPr>
        <w:p w14:paraId="426851C9" w14:textId="256A7D8C"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7A2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7A2B">
            <w:rPr>
              <w:rStyle w:val="slostrnky"/>
              <w:noProof/>
            </w:rPr>
            <w:t>10</w:t>
          </w:r>
          <w:r w:rsidRPr="00B8518B">
            <w:rPr>
              <w:rStyle w:val="slostrnky"/>
            </w:rPr>
            <w:fldChar w:fldCharType="end"/>
          </w:r>
        </w:p>
      </w:tc>
      <w:tc>
        <w:tcPr>
          <w:tcW w:w="0" w:type="auto"/>
          <w:vAlign w:val="bottom"/>
        </w:tcPr>
        <w:p w14:paraId="37165AC5" w14:textId="77777777" w:rsidR="003A7B88" w:rsidRDefault="003A7B88" w:rsidP="00031645">
          <w:pPr>
            <w:pStyle w:val="Zpatvlevo"/>
          </w:pPr>
          <w:r>
            <w:t>Příloha k a nabídce</w:t>
          </w:r>
        </w:p>
        <w:p w14:paraId="6FA50DBB" w14:textId="26ED954D"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75521F" w:rsidRPr="0075521F">
            <w:rPr>
              <w:bCs/>
              <w:noProof/>
            </w:rPr>
            <w:t>Zhotovení</w:t>
          </w:r>
          <w:r w:rsidR="0075521F">
            <w:rPr>
              <w:b/>
              <w:noProof/>
            </w:rPr>
            <w:t xml:space="preserve"> souboru staveb </w:t>
          </w:r>
          <w:r w:rsidR="0075521F">
            <w:rPr>
              <w:b/>
              <w:noProof/>
            </w:rPr>
            <w:br/>
            <w:t xml:space="preserve">„Rekonstrukce ŽST Chrastava“ </w:t>
          </w:r>
          <w:r w:rsidR="0075521F">
            <w:rPr>
              <w:b/>
              <w:noProof/>
            </w:rPr>
            <w:br/>
            <w:t xml:space="preserve">„Rekonstrukce ŽST Hrádek nad Nisou“ </w:t>
          </w:r>
          <w:r w:rsidR="0075521F">
            <w:rPr>
              <w:b/>
              <w:noProof/>
            </w:rPr>
            <w:cr/>
          </w:r>
          <w:r w:rsidRPr="00967F7C">
            <w:rPr>
              <w:b/>
              <w:noProof/>
            </w:rPr>
            <w:fldChar w:fldCharType="end"/>
          </w:r>
        </w:p>
      </w:tc>
    </w:tr>
  </w:tbl>
  <w:p w14:paraId="4566BAF6"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39459C5B" w14:textId="77777777" w:rsidTr="00031645">
      <w:tc>
        <w:tcPr>
          <w:tcW w:w="0" w:type="auto"/>
          <w:tcMar>
            <w:left w:w="0" w:type="dxa"/>
            <w:right w:w="0" w:type="dxa"/>
          </w:tcMar>
          <w:vAlign w:val="bottom"/>
        </w:tcPr>
        <w:p w14:paraId="7A958D69" w14:textId="77777777" w:rsidR="003A7B88" w:rsidRDefault="003A7B88" w:rsidP="007213E4">
          <w:pPr>
            <w:pStyle w:val="Zpatvpravo"/>
          </w:pPr>
          <w:r w:rsidRPr="007213E4">
            <w:t>Příloha</w:t>
          </w:r>
          <w:r>
            <w:t xml:space="preserve"> k nabídce</w:t>
          </w:r>
        </w:p>
        <w:p w14:paraId="565EF412" w14:textId="2BA197E9"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75521F" w:rsidRPr="0075521F">
            <w:rPr>
              <w:noProof/>
            </w:rPr>
            <w:t>Zhotovení</w:t>
          </w:r>
          <w:r w:rsidR="0075521F">
            <w:rPr>
              <w:b/>
              <w:noProof/>
            </w:rPr>
            <w:t xml:space="preserve"> souboru staveb </w:t>
          </w:r>
          <w:r w:rsidR="0075521F">
            <w:rPr>
              <w:b/>
              <w:noProof/>
            </w:rPr>
            <w:br/>
            <w:t xml:space="preserve">„Rekonstrukce ŽST Chrastava“ </w:t>
          </w:r>
          <w:r w:rsidR="0075521F">
            <w:rPr>
              <w:b/>
              <w:noProof/>
            </w:rPr>
            <w:br/>
            <w:t xml:space="preserve">„Rekonstrukce ŽST Hrádek nad Nisou“ </w:t>
          </w:r>
          <w:r w:rsidR="0075521F">
            <w:rPr>
              <w:b/>
              <w:noProof/>
            </w:rPr>
            <w:cr/>
          </w:r>
          <w:r w:rsidRPr="00967F7C">
            <w:rPr>
              <w:b/>
              <w:noProof/>
            </w:rPr>
            <w:fldChar w:fldCharType="end"/>
          </w:r>
        </w:p>
      </w:tc>
      <w:tc>
        <w:tcPr>
          <w:tcW w:w="1021" w:type="dxa"/>
          <w:vAlign w:val="bottom"/>
        </w:tcPr>
        <w:p w14:paraId="13C64B5B" w14:textId="00314A29"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47A2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47A2B">
            <w:rPr>
              <w:rStyle w:val="slostrnky"/>
              <w:noProof/>
            </w:rPr>
            <w:t>10</w:t>
          </w:r>
          <w:r w:rsidRPr="00B8518B">
            <w:rPr>
              <w:rStyle w:val="slostrnky"/>
            </w:rPr>
            <w:fldChar w:fldCharType="end"/>
          </w:r>
        </w:p>
      </w:tc>
    </w:tr>
  </w:tbl>
  <w:p w14:paraId="3E8C0EAC"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383D5" w14:textId="77777777" w:rsidR="00CA5925" w:rsidRDefault="00CA5925" w:rsidP="00962258">
      <w:pPr>
        <w:spacing w:after="0" w:line="240" w:lineRule="auto"/>
      </w:pPr>
      <w:r>
        <w:separator/>
      </w:r>
    </w:p>
  </w:footnote>
  <w:footnote w:type="continuationSeparator" w:id="0">
    <w:p w14:paraId="1457BAD9" w14:textId="77777777" w:rsidR="00CA5925" w:rsidRDefault="00CA592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69AB40AE" w14:textId="77777777" w:rsidTr="00B22106">
      <w:trPr>
        <w:trHeight w:hRule="exact" w:val="936"/>
      </w:trPr>
      <w:tc>
        <w:tcPr>
          <w:tcW w:w="1361" w:type="dxa"/>
          <w:tcMar>
            <w:left w:w="0" w:type="dxa"/>
            <w:right w:w="0" w:type="dxa"/>
          </w:tcMar>
        </w:tcPr>
        <w:p w14:paraId="2967B1BB"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A1A1121"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6E1727E5" wp14:editId="096262E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50FC953" w14:textId="77777777" w:rsidR="003A7B88" w:rsidRPr="00D6163D" w:rsidRDefault="003A7B88" w:rsidP="00FC6389">
          <w:pPr>
            <w:pStyle w:val="Druhdokumentu"/>
          </w:pPr>
        </w:p>
      </w:tc>
    </w:tr>
    <w:tr w:rsidR="003A7B88" w14:paraId="0EB74E97" w14:textId="77777777" w:rsidTr="00B22106">
      <w:trPr>
        <w:trHeight w:hRule="exact" w:val="936"/>
      </w:trPr>
      <w:tc>
        <w:tcPr>
          <w:tcW w:w="1361" w:type="dxa"/>
          <w:tcMar>
            <w:left w:w="0" w:type="dxa"/>
            <w:right w:w="0" w:type="dxa"/>
          </w:tcMar>
        </w:tcPr>
        <w:p w14:paraId="69DD30A5"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5A0172F" w14:textId="77777777" w:rsidR="003A7B88" w:rsidRDefault="003A7B88" w:rsidP="00FC6389">
          <w:pPr>
            <w:pStyle w:val="Zpat"/>
          </w:pPr>
        </w:p>
      </w:tc>
      <w:tc>
        <w:tcPr>
          <w:tcW w:w="5756" w:type="dxa"/>
          <w:shd w:val="clear" w:color="auto" w:fill="auto"/>
          <w:tcMar>
            <w:left w:w="0" w:type="dxa"/>
            <w:right w:w="0" w:type="dxa"/>
          </w:tcMar>
        </w:tcPr>
        <w:p w14:paraId="49A65FD5" w14:textId="77777777" w:rsidR="003A7B88" w:rsidRPr="00D6163D" w:rsidRDefault="003A7B88" w:rsidP="00FC6389">
          <w:pPr>
            <w:pStyle w:val="Druhdokumentu"/>
          </w:pPr>
        </w:p>
      </w:tc>
    </w:tr>
  </w:tbl>
  <w:p w14:paraId="294EB306" w14:textId="77777777" w:rsidR="003A7B88" w:rsidRPr="00D6163D" w:rsidRDefault="003A7B88" w:rsidP="00FC6389">
    <w:pPr>
      <w:pStyle w:val="Zhlav"/>
      <w:rPr>
        <w:sz w:val="8"/>
        <w:szCs w:val="8"/>
      </w:rPr>
    </w:pPr>
  </w:p>
  <w:p w14:paraId="4B36C18C"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8425DA"/>
    <w:multiLevelType w:val="multilevel"/>
    <w:tmpl w:val="93C80D3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4070991"/>
    <w:multiLevelType w:val="multilevel"/>
    <w:tmpl w:val="CABE99FC"/>
    <w:numStyleLink w:val="ListNumbermultilevel"/>
  </w:abstractNum>
  <w:num w:numId="1" w16cid:durableId="426653894">
    <w:abstractNumId w:val="3"/>
  </w:num>
  <w:num w:numId="2" w16cid:durableId="969213770">
    <w:abstractNumId w:val="0"/>
  </w:num>
  <w:num w:numId="3" w16cid:durableId="712849416">
    <w:abstractNumId w:val="9"/>
  </w:num>
  <w:num w:numId="4" w16cid:durableId="1602183187">
    <w:abstractNumId w:val="4"/>
  </w:num>
  <w:num w:numId="5" w16cid:durableId="1481582530">
    <w:abstractNumId w:val="7"/>
  </w:num>
  <w:num w:numId="6" w16cid:durableId="1035154963">
    <w:abstractNumId w:val="8"/>
  </w:num>
  <w:num w:numId="7" w16cid:durableId="1519152681">
    <w:abstractNumId w:val="5"/>
  </w:num>
  <w:num w:numId="8" w16cid:durableId="8010701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7543178">
    <w:abstractNumId w:val="1"/>
  </w:num>
  <w:num w:numId="10" w16cid:durableId="1320691159">
    <w:abstractNumId w:val="7"/>
  </w:num>
  <w:num w:numId="11" w16cid:durableId="1420786017">
    <w:abstractNumId w:val="5"/>
  </w:num>
  <w:num w:numId="12" w16cid:durableId="446042197">
    <w:abstractNumId w:val="5"/>
  </w:num>
  <w:num w:numId="13" w16cid:durableId="332031955">
    <w:abstractNumId w:val="5"/>
  </w:num>
  <w:num w:numId="14" w16cid:durableId="1373456269">
    <w:abstractNumId w:val="5"/>
  </w:num>
  <w:num w:numId="15" w16cid:durableId="863908669">
    <w:abstractNumId w:val="5"/>
  </w:num>
  <w:num w:numId="16" w16cid:durableId="1235437009">
    <w:abstractNumId w:val="6"/>
  </w:num>
  <w:num w:numId="17" w16cid:durableId="2031451172">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ráčková Alena, Ing.">
    <w15:presenceInfo w15:providerId="AD" w15:userId="S::Mrackova@spravazeleznic.cz::d266322c-056e-455e-a26e-ad6f631926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2476"/>
    <w:rsid w:val="00017F3C"/>
    <w:rsid w:val="00020097"/>
    <w:rsid w:val="00023076"/>
    <w:rsid w:val="00024ACE"/>
    <w:rsid w:val="00030170"/>
    <w:rsid w:val="00031645"/>
    <w:rsid w:val="00037346"/>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366FD"/>
    <w:rsid w:val="00145961"/>
    <w:rsid w:val="00146747"/>
    <w:rsid w:val="00146DA1"/>
    <w:rsid w:val="00150E39"/>
    <w:rsid w:val="00152473"/>
    <w:rsid w:val="00152D40"/>
    <w:rsid w:val="00157862"/>
    <w:rsid w:val="001656A2"/>
    <w:rsid w:val="001679B8"/>
    <w:rsid w:val="00170EC5"/>
    <w:rsid w:val="00172A7E"/>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D68B7"/>
    <w:rsid w:val="001E29B2"/>
    <w:rsid w:val="001E3C56"/>
    <w:rsid w:val="001E678E"/>
    <w:rsid w:val="001F4C4A"/>
    <w:rsid w:val="00204751"/>
    <w:rsid w:val="002071BB"/>
    <w:rsid w:val="00207DF5"/>
    <w:rsid w:val="0021172F"/>
    <w:rsid w:val="00212768"/>
    <w:rsid w:val="0022288A"/>
    <w:rsid w:val="00234038"/>
    <w:rsid w:val="0023464E"/>
    <w:rsid w:val="00235D7C"/>
    <w:rsid w:val="00240B81"/>
    <w:rsid w:val="00240ED7"/>
    <w:rsid w:val="00244767"/>
    <w:rsid w:val="00246758"/>
    <w:rsid w:val="00247D01"/>
    <w:rsid w:val="00250FC0"/>
    <w:rsid w:val="00260D49"/>
    <w:rsid w:val="00261A5B"/>
    <w:rsid w:val="00262E5B"/>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1D3E"/>
    <w:rsid w:val="002F4333"/>
    <w:rsid w:val="00305E50"/>
    <w:rsid w:val="00312736"/>
    <w:rsid w:val="00322AA5"/>
    <w:rsid w:val="003259C2"/>
    <w:rsid w:val="00327EEF"/>
    <w:rsid w:val="0033239F"/>
    <w:rsid w:val="003341BC"/>
    <w:rsid w:val="0034274B"/>
    <w:rsid w:val="0034676A"/>
    <w:rsid w:val="00346C2C"/>
    <w:rsid w:val="00346D36"/>
    <w:rsid w:val="0034719F"/>
    <w:rsid w:val="00350A35"/>
    <w:rsid w:val="00351744"/>
    <w:rsid w:val="00354CB0"/>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5289"/>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53C7"/>
    <w:rsid w:val="00486107"/>
    <w:rsid w:val="00491827"/>
    <w:rsid w:val="004A00B4"/>
    <w:rsid w:val="004C4399"/>
    <w:rsid w:val="004C4830"/>
    <w:rsid w:val="004C6F56"/>
    <w:rsid w:val="004C787C"/>
    <w:rsid w:val="004D165A"/>
    <w:rsid w:val="004D23D6"/>
    <w:rsid w:val="004D4B84"/>
    <w:rsid w:val="004E0643"/>
    <w:rsid w:val="004E0944"/>
    <w:rsid w:val="004E66A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47409"/>
    <w:rsid w:val="00752D81"/>
    <w:rsid w:val="007541A2"/>
    <w:rsid w:val="0075521F"/>
    <w:rsid w:val="00755818"/>
    <w:rsid w:val="00756D6B"/>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64E24"/>
    <w:rsid w:val="00870145"/>
    <w:rsid w:val="00880831"/>
    <w:rsid w:val="008825B2"/>
    <w:rsid w:val="008842C9"/>
    <w:rsid w:val="00884D5E"/>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47A2B"/>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202D"/>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3D9E"/>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0B47"/>
    <w:rsid w:val="00BB1D19"/>
    <w:rsid w:val="00BB79E8"/>
    <w:rsid w:val="00BC05F2"/>
    <w:rsid w:val="00BC06C4"/>
    <w:rsid w:val="00BC60BF"/>
    <w:rsid w:val="00BD7E91"/>
    <w:rsid w:val="00BD7F0D"/>
    <w:rsid w:val="00BF5233"/>
    <w:rsid w:val="00BF742A"/>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925"/>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778"/>
    <w:rsid w:val="00E37BAF"/>
    <w:rsid w:val="00E41EEA"/>
    <w:rsid w:val="00E43E60"/>
    <w:rsid w:val="00E44045"/>
    <w:rsid w:val="00E45560"/>
    <w:rsid w:val="00E46253"/>
    <w:rsid w:val="00E55B33"/>
    <w:rsid w:val="00E618C4"/>
    <w:rsid w:val="00E72324"/>
    <w:rsid w:val="00E73472"/>
    <w:rsid w:val="00E76688"/>
    <w:rsid w:val="00E867FF"/>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1B7"/>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37686"/>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pf0">
    <w:name w:val="pf0"/>
    <w:basedOn w:val="Normln"/>
    <w:rsid w:val="00FE71B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extbezodsazen">
    <w:name w:val="_Text_bez_odsazení"/>
    <w:basedOn w:val="Normln"/>
    <w:link w:val="TextbezodsazenChar"/>
    <w:qFormat/>
    <w:rsid w:val="00884D5E"/>
    <w:pPr>
      <w:spacing w:after="120" w:line="264" w:lineRule="auto"/>
      <w:jc w:val="both"/>
    </w:pPr>
    <w:rPr>
      <w:sz w:val="18"/>
      <w:szCs w:val="18"/>
    </w:rPr>
  </w:style>
  <w:style w:type="character" w:customStyle="1" w:styleId="TextbezodsazenChar">
    <w:name w:val="_Text_bez_odsazení Char"/>
    <w:basedOn w:val="Standardnpsmoodstavce"/>
    <w:link w:val="Textbezodsazen"/>
    <w:rsid w:val="00884D5E"/>
    <w:rPr>
      <w:rFonts w:ascii="Verdana" w:hAnsi="Verdana"/>
    </w:rPr>
  </w:style>
  <w:style w:type="character" w:customStyle="1" w:styleId="Nevyeenzmnka1">
    <w:name w:val="Nevyřešená zmínka1"/>
    <w:basedOn w:val="Standardnpsmoodstavce"/>
    <w:uiPriority w:val="99"/>
    <w:semiHidden/>
    <w:unhideWhenUsed/>
    <w:rsid w:val="0022288A"/>
    <w:rPr>
      <w:color w:val="605E5C"/>
      <w:shd w:val="clear" w:color="auto" w:fill="E1DFDD"/>
    </w:rPr>
  </w:style>
  <w:style w:type="character" w:customStyle="1" w:styleId="FtextChar">
    <w:name w:val="F_text Char"/>
    <w:basedOn w:val="Standardnpsmoodstavce"/>
    <w:link w:val="Ftext"/>
    <w:locked/>
    <w:rsid w:val="0022288A"/>
    <w:rPr>
      <w:rFonts w:ascii="Calibri" w:hAnsi="Calibri" w:cs="Calibri"/>
    </w:rPr>
  </w:style>
  <w:style w:type="paragraph" w:customStyle="1" w:styleId="Ftext">
    <w:name w:val="F_text"/>
    <w:basedOn w:val="Normln"/>
    <w:link w:val="FtextChar"/>
    <w:rsid w:val="0022288A"/>
    <w:pPr>
      <w:spacing w:before="40" w:after="120" w:line="264" w:lineRule="auto"/>
      <w:jc w:val="both"/>
    </w:pPr>
    <w:rPr>
      <w:rFonts w:ascii="Calibri" w:hAnsi="Calibri" w:cs="Calibri"/>
      <w:sz w:val="18"/>
      <w:szCs w:val="18"/>
    </w:rPr>
  </w:style>
  <w:style w:type="paragraph" w:customStyle="1" w:styleId="Nadpis2-1">
    <w:name w:val="_Nadpis_2-1"/>
    <w:next w:val="Normln"/>
    <w:qFormat/>
    <w:rsid w:val="00B03D9E"/>
    <w:pPr>
      <w:keepNext/>
      <w:numPr>
        <w:numId w:val="17"/>
      </w:numPr>
      <w:spacing w:before="280" w:after="120"/>
      <w:outlineLvl w:val="0"/>
    </w:pPr>
    <w:rPr>
      <w:rFonts w:ascii="Verdana" w:hAnsi="Verdana"/>
      <w:b/>
      <w:caps/>
      <w:sz w:val="22"/>
    </w:rPr>
  </w:style>
  <w:style w:type="paragraph" w:customStyle="1" w:styleId="Nadpis2-2">
    <w:name w:val="_Nadpis_2-2"/>
    <w:basedOn w:val="Nadpis2-1"/>
    <w:next w:val="Text2-1"/>
    <w:qFormat/>
    <w:rsid w:val="00B03D9E"/>
    <w:pPr>
      <w:numPr>
        <w:ilvl w:val="1"/>
      </w:numPr>
      <w:spacing w:before="200"/>
      <w:outlineLvl w:val="1"/>
    </w:pPr>
    <w:rPr>
      <w:caps w:val="0"/>
      <w:sz w:val="20"/>
    </w:rPr>
  </w:style>
  <w:style w:type="paragraph" w:customStyle="1" w:styleId="Text2-1">
    <w:name w:val="_Text_2-1"/>
    <w:basedOn w:val="Odstavecseseznamem"/>
    <w:link w:val="Text2-1Char"/>
    <w:qFormat/>
    <w:rsid w:val="00B03D9E"/>
    <w:pPr>
      <w:numPr>
        <w:ilvl w:val="2"/>
        <w:numId w:val="17"/>
      </w:numPr>
      <w:spacing w:after="120" w:line="264" w:lineRule="auto"/>
      <w:contextualSpacing w:val="0"/>
      <w:jc w:val="both"/>
    </w:pPr>
    <w:rPr>
      <w:sz w:val="18"/>
      <w:szCs w:val="18"/>
    </w:rPr>
  </w:style>
  <w:style w:type="character" w:customStyle="1" w:styleId="Text2-1Char">
    <w:name w:val="_Text_2-1 Char"/>
    <w:basedOn w:val="Standardnpsmoodstavce"/>
    <w:link w:val="Text2-1"/>
    <w:rsid w:val="00B03D9E"/>
    <w:rPr>
      <w:rFonts w:ascii="Verdana" w:hAnsi="Verdana"/>
    </w:rPr>
  </w:style>
  <w:style w:type="paragraph" w:customStyle="1" w:styleId="Text2-2">
    <w:name w:val="_Text_2-2"/>
    <w:basedOn w:val="Text2-1"/>
    <w:qFormat/>
    <w:rsid w:val="00B03D9E"/>
    <w:pPr>
      <w:numPr>
        <w:ilvl w:val="3"/>
      </w:numPr>
      <w:tabs>
        <w:tab w:val="clear" w:pos="1701"/>
        <w:tab w:val="num" w:pos="360"/>
      </w:tabs>
      <w:ind w:left="1054" w:hanging="113"/>
    </w:pPr>
  </w:style>
  <w:style w:type="paragraph" w:styleId="Odstavecseseznamem">
    <w:name w:val="List Paragraph"/>
    <w:basedOn w:val="Normln"/>
    <w:uiPriority w:val="34"/>
    <w:qFormat/>
    <w:rsid w:val="00B03D9E"/>
    <w:pPr>
      <w:ind w:left="720"/>
      <w:contextualSpacing/>
    </w:pPr>
  </w:style>
  <w:style w:type="character" w:customStyle="1" w:styleId="cf01">
    <w:name w:val="cf01"/>
    <w:basedOn w:val="Standardnpsmoodstavce"/>
    <w:rsid w:val="0034676A"/>
    <w:rPr>
      <w:rFonts w:ascii="Segoe UI" w:hAnsi="Segoe UI" w:cs="Segoe UI" w:hint="default"/>
      <w:b/>
      <w:bCs/>
      <w:sz w:val="18"/>
      <w:szCs w:val="18"/>
    </w:rPr>
  </w:style>
  <w:style w:type="character" w:styleId="Nevyeenzmnka">
    <w:name w:val="Unresolved Mention"/>
    <w:basedOn w:val="Standardnpsmoodstavce"/>
    <w:uiPriority w:val="99"/>
    <w:semiHidden/>
    <w:unhideWhenUsed/>
    <w:rsid w:val="00405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05119636">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 w:id="1989093106">
      <w:bodyDiv w:val="1"/>
      <w:marLeft w:val="0"/>
      <w:marRight w:val="0"/>
      <w:marTop w:val="0"/>
      <w:marBottom w:val="0"/>
      <w:divBdr>
        <w:top w:val="none" w:sz="0" w:space="0" w:color="auto"/>
        <w:left w:val="none" w:sz="0" w:space="0" w:color="auto"/>
        <w:bottom w:val="none" w:sz="0" w:space="0" w:color="auto"/>
        <w:right w:val="none" w:sz="0" w:space="0" w:color="auto"/>
      </w:divBdr>
    </w:div>
    <w:div w:id="200358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bsolonK@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AbsolonK@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lcarekJ@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105C26"/>
    <w:rsid w:val="001D5CC2"/>
    <w:rsid w:val="00295F78"/>
    <w:rsid w:val="00637B13"/>
    <w:rsid w:val="007A08D7"/>
    <w:rsid w:val="00A24E3D"/>
    <w:rsid w:val="00D01910"/>
    <w:rsid w:val="00DA1B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05C26"/>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5" ma:contentTypeDescription="Vytvoří nový dokument" ma:contentTypeScope="" ma:versionID="05b06c9c06795946840a89f62adad079">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c49bc4fa6d5d274a965f5d2effaea97f"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F19A5-814C-429D-A47F-CAB3559DA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10BCB5D-1F97-4605-AD2E-6A3399020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3Příloha_k_nabídce_R_F_26-23.dotx</Template>
  <TotalTime>2</TotalTime>
  <Pages>10</Pages>
  <Words>3708</Words>
  <Characters>21883</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Mráčková Alena, Ing.</cp:lastModifiedBy>
  <cp:revision>3</cp:revision>
  <cp:lastPrinted>2022-12-05T08:31:00Z</cp:lastPrinted>
  <dcterms:created xsi:type="dcterms:W3CDTF">2024-03-21T09:10:00Z</dcterms:created>
  <dcterms:modified xsi:type="dcterms:W3CDTF">2024-03-21T09:11:00Z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