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4C1F" w14:textId="77777777" w:rsidR="00826B7B" w:rsidRDefault="00B204E3" w:rsidP="00B204E3">
      <w:pPr>
        <w:pStyle w:val="Titul1"/>
      </w:pPr>
      <w:r>
        <w:t>Dopis nabídky</w:t>
      </w:r>
    </w:p>
    <w:p w14:paraId="12BA0347" w14:textId="6BE7A65B" w:rsidR="00EB46E5" w:rsidRPr="00BF54FE" w:rsidRDefault="00B204E3" w:rsidP="00BF54FE">
      <w:pPr>
        <w:pStyle w:val="Titul2"/>
      </w:pPr>
      <w:r>
        <w:t>Název zakázky: „</w:t>
      </w:r>
      <w:r w:rsidR="00F40F92" w:rsidRPr="00BE690E">
        <w:t>Rekonstrukce mostu v km 5,703 trati Čelákovice - Neratovice</w:t>
      </w:r>
      <w:r>
        <w:t>“</w:t>
      </w:r>
      <w:r w:rsidR="00232000" w:rsidRPr="00BF54FE">
        <w:t xml:space="preserve"> </w:t>
      </w:r>
    </w:p>
    <w:p w14:paraId="051C6F3F" w14:textId="77777777" w:rsidR="009226C1" w:rsidRDefault="009226C1" w:rsidP="00B204E3">
      <w:pPr>
        <w:pStyle w:val="Textbezodsazen"/>
      </w:pPr>
    </w:p>
    <w:p w14:paraId="2EE47D0F" w14:textId="2BBC8655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0E9E72A2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6FA05D95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763307D3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EC01CA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4B189F11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A9B2BF1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DF16B14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31A5D6C0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422C6096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B82365B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0D6C0F10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058A8FAA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2FB61EBC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8C5F20D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CE3E22B" w14:textId="77777777" w:rsidR="00A5674E" w:rsidRDefault="00A5674E" w:rsidP="00A5674E">
      <w:pPr>
        <w:pStyle w:val="Textbezodsazen"/>
      </w:pPr>
    </w:p>
    <w:p w14:paraId="2D6878CB" w14:textId="77777777" w:rsidR="000E6ABE" w:rsidRDefault="000E6ABE" w:rsidP="00A5674E">
      <w:pPr>
        <w:pStyle w:val="Textbezodsazen"/>
      </w:pPr>
    </w:p>
    <w:p w14:paraId="1BEED02D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33B50C50" w14:textId="77777777" w:rsidR="000E6ABE" w:rsidRDefault="000E6ABE" w:rsidP="000E6ABE">
      <w:pPr>
        <w:pStyle w:val="Textbezodsazen"/>
        <w:jc w:val="left"/>
      </w:pPr>
    </w:p>
    <w:p w14:paraId="43A63B38" w14:textId="77777777" w:rsidR="000E6ABE" w:rsidRDefault="000E6ABE" w:rsidP="000E6ABE">
      <w:pPr>
        <w:pStyle w:val="Textbezodsazen"/>
        <w:jc w:val="left"/>
      </w:pPr>
    </w:p>
    <w:p w14:paraId="5B3AAB3C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74C7F91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6AC789F" w14:textId="77777777" w:rsidR="00A5674E" w:rsidRDefault="00A5674E" w:rsidP="00A5674E">
      <w:pPr>
        <w:pStyle w:val="Textbezodsazen"/>
      </w:pPr>
    </w:p>
    <w:p w14:paraId="119C3053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FF69B59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22B26BD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1DFEE06" w14:textId="77777777" w:rsidR="00A5674E" w:rsidRDefault="00A5674E" w:rsidP="00A5674E">
      <w:pPr>
        <w:pStyle w:val="Textbezodsazen"/>
      </w:pPr>
    </w:p>
    <w:p w14:paraId="76BB2AA0" w14:textId="77777777" w:rsidR="00A5674E" w:rsidRDefault="00A5674E" w:rsidP="00A5674E">
      <w:pPr>
        <w:pStyle w:val="Textbezodsazen"/>
      </w:pPr>
    </w:p>
    <w:p w14:paraId="055F4326" w14:textId="77777777" w:rsidR="00A5674E" w:rsidRDefault="00A5674E" w:rsidP="00A5674E">
      <w:pPr>
        <w:pStyle w:val="Textbezodsazen"/>
      </w:pPr>
      <w:r>
        <w:t>za Zhotovitele</w:t>
      </w:r>
    </w:p>
    <w:p w14:paraId="329FC892" w14:textId="77777777" w:rsidR="00A5674E" w:rsidRDefault="00A5674E" w:rsidP="00A5674E">
      <w:pPr>
        <w:pStyle w:val="Textbezodsazen"/>
      </w:pPr>
    </w:p>
    <w:p w14:paraId="36DE529F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0A145F7A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4A9F8A42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3CE52" w14:textId="77777777" w:rsidR="00D66C5E" w:rsidRDefault="00D66C5E" w:rsidP="00962258">
      <w:pPr>
        <w:spacing w:after="0" w:line="240" w:lineRule="auto"/>
      </w:pPr>
      <w:r>
        <w:separator/>
      </w:r>
    </w:p>
  </w:endnote>
  <w:endnote w:type="continuationSeparator" w:id="0">
    <w:p w14:paraId="00B35EE3" w14:textId="77777777" w:rsidR="00D66C5E" w:rsidRDefault="00D66C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093FA579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83A2272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948646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69BBCA54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4583B782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9E1CF58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6DC1E51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923C4E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6469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68CD6BE0" wp14:editId="2BB058AD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C28AEB" w14:textId="5232A1E0" w:rsidR="00F90912" w:rsidRDefault="00F90912" w:rsidP="00F90912">
    <w:pPr>
      <w:spacing w:after="0" w:line="240" w:lineRule="auto"/>
      <w:rPr>
        <w:b/>
        <w:i/>
        <w:color w:val="00B050"/>
      </w:rPr>
    </w:pPr>
  </w:p>
  <w:p w14:paraId="66B57DD9" w14:textId="7A709105" w:rsidR="00F90912" w:rsidRPr="00B3350F" w:rsidRDefault="00F90912" w:rsidP="00F90912">
    <w:pPr>
      <w:spacing w:after="0"/>
      <w:rPr>
        <w:sz w:val="4"/>
        <w:szCs w:val="4"/>
      </w:rPr>
    </w:pPr>
  </w:p>
  <w:p w14:paraId="6BB0458D" w14:textId="0362A56A" w:rsidR="00F90912" w:rsidRPr="00B9342A" w:rsidRDefault="00F90912" w:rsidP="00F90912">
    <w:pPr>
      <w:pStyle w:val="Zpat"/>
      <w:rPr>
        <w:sz w:val="8"/>
        <w:szCs w:val="8"/>
      </w:rPr>
    </w:pPr>
  </w:p>
  <w:p w14:paraId="64693100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3D96C" w14:textId="77777777" w:rsidR="00D66C5E" w:rsidRDefault="00D66C5E" w:rsidP="00962258">
      <w:pPr>
        <w:spacing w:after="0" w:line="240" w:lineRule="auto"/>
      </w:pPr>
      <w:r>
        <w:separator/>
      </w:r>
    </w:p>
  </w:footnote>
  <w:footnote w:type="continuationSeparator" w:id="0">
    <w:p w14:paraId="63D90B07" w14:textId="77777777" w:rsidR="00D66C5E" w:rsidRDefault="00D66C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19591FB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42D58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5E5B8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64AA999" w14:textId="77777777" w:rsidR="00A5674E" w:rsidRPr="00D6163D" w:rsidRDefault="00A5674E" w:rsidP="00FC6389">
          <w:pPr>
            <w:pStyle w:val="Druhdokumentu"/>
          </w:pPr>
        </w:p>
      </w:tc>
    </w:tr>
  </w:tbl>
  <w:p w14:paraId="0B2152E5" w14:textId="77777777" w:rsidR="00A5674E" w:rsidRPr="00D6163D" w:rsidRDefault="00A5674E" w:rsidP="00FC6389">
    <w:pPr>
      <w:pStyle w:val="Zhlav"/>
      <w:rPr>
        <w:sz w:val="8"/>
        <w:szCs w:val="8"/>
      </w:rPr>
    </w:pPr>
  </w:p>
  <w:p w14:paraId="1875D843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03621">
    <w:abstractNumId w:val="5"/>
  </w:num>
  <w:num w:numId="2" w16cid:durableId="2140799819">
    <w:abstractNumId w:val="4"/>
  </w:num>
  <w:num w:numId="3" w16cid:durableId="1831866904">
    <w:abstractNumId w:val="2"/>
  </w:num>
  <w:num w:numId="4" w16cid:durableId="984360008">
    <w:abstractNumId w:val="0"/>
  </w:num>
  <w:num w:numId="5" w16cid:durableId="240601892">
    <w:abstractNumId w:val="6"/>
  </w:num>
  <w:num w:numId="6" w16cid:durableId="875312113">
    <w:abstractNumId w:val="7"/>
  </w:num>
  <w:num w:numId="7" w16cid:durableId="835074816">
    <w:abstractNumId w:val="8"/>
  </w:num>
  <w:num w:numId="8" w16cid:durableId="1285120447">
    <w:abstractNumId w:val="1"/>
  </w:num>
  <w:num w:numId="9" w16cid:durableId="641540502">
    <w:abstractNumId w:val="3"/>
  </w:num>
  <w:num w:numId="10" w16cid:durableId="15346590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31E64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55ABE"/>
    <w:rsid w:val="00D6163D"/>
    <w:rsid w:val="00D66C5E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0F92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9515A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7590B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3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Pluhařová Lenka</cp:lastModifiedBy>
  <cp:revision>3</cp:revision>
  <cp:lastPrinted>2019-03-07T14:42:00Z</cp:lastPrinted>
  <dcterms:created xsi:type="dcterms:W3CDTF">2023-08-04T09:24:00Z</dcterms:created>
  <dcterms:modified xsi:type="dcterms:W3CDTF">2024-01-15T13:22:00Z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