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b/>
          <w:sz w:val="32"/>
          <w:szCs w:val="32"/>
        </w:rPr>
        <w:alias w:val="Název akce"/>
        <w:tag w:val="Název akce"/>
        <w:id w:val="373827380"/>
        <w:placeholder>
          <w:docPart w:val="9E857E38B18843699F77C3CE7C288FAA"/>
        </w:placeholder>
        <w:text/>
      </w:sdtPr>
      <w:sdtContent>
        <w:p w14:paraId="75DB98B2" w14:textId="5D6BB1BC" w:rsidR="00430206" w:rsidRPr="00E4534C" w:rsidRDefault="00E4534C" w:rsidP="00430206">
          <w:pPr>
            <w:pStyle w:val="Tituldatum"/>
            <w:rPr>
              <w:b/>
            </w:rPr>
          </w:pPr>
          <w:r w:rsidRPr="00E4534C">
            <w:rPr>
              <w:b/>
              <w:sz w:val="32"/>
              <w:szCs w:val="32"/>
            </w:rPr>
            <w:t xml:space="preserve">„ETCS státní hranice Německo – Dolní Žleb – Kralupy n. </w:t>
          </w:r>
          <w:proofErr w:type="spellStart"/>
          <w:r w:rsidRPr="00E4534C">
            <w:rPr>
              <w:b/>
              <w:sz w:val="32"/>
              <w:szCs w:val="32"/>
            </w:rPr>
            <w:t>Vlt</w:t>
          </w:r>
          <w:proofErr w:type="spellEnd"/>
          <w:r w:rsidRPr="00E4534C">
            <w:rPr>
              <w:b/>
              <w:sz w:val="32"/>
              <w:szCs w:val="32"/>
            </w:rPr>
            <w:t>.“</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E4534C" w:rsidRDefault="00F422D3" w:rsidP="00B42F40">
      <w:pPr>
        <w:pStyle w:val="Textbezodsazen"/>
        <w:spacing w:after="0"/>
      </w:pPr>
      <w:r w:rsidRPr="00E4534C">
        <w:t>spisová značka A 48384</w:t>
      </w:r>
    </w:p>
    <w:p w14:paraId="34512CEF" w14:textId="5F2A7BF0" w:rsidR="00F422D3" w:rsidRPr="00E4534C" w:rsidRDefault="00F422D3" w:rsidP="00B42F40">
      <w:pPr>
        <w:pStyle w:val="Textbezodsazen"/>
        <w:spacing w:after="0"/>
      </w:pPr>
      <w:r w:rsidRPr="00E4534C">
        <w:t xml:space="preserve">zastoupena: </w:t>
      </w:r>
      <w:r w:rsidR="00CD6830" w:rsidRPr="00CD6830">
        <w:t>Bc. Jiřím Svobodou, MBA, generálním ředitelem, na základě pověření č. 2372 ze dne 26. 2. 2018</w:t>
      </w:r>
    </w:p>
    <w:p w14:paraId="29359548" w14:textId="77777777" w:rsidR="00F422D3" w:rsidRPr="00E4534C" w:rsidRDefault="00F422D3" w:rsidP="00B42F40">
      <w:pPr>
        <w:pStyle w:val="Textbezodsazen"/>
      </w:pPr>
      <w:r w:rsidRPr="00E4534C">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E4534C">
        <w:rPr>
          <w:rStyle w:val="Zdraznnjemn"/>
          <w:b/>
          <w:iCs w:val="0"/>
          <w:color w:val="auto"/>
        </w:rPr>
        <w:t>Korespondenční adresa:</w:t>
      </w:r>
      <w:r w:rsidRPr="008C367B">
        <w:rPr>
          <w:rStyle w:val="Zdraznnjemn"/>
          <w:b/>
          <w:iCs w:val="0"/>
          <w:color w:val="auto"/>
        </w:rPr>
        <w:t xml:space="preserve"> </w:t>
      </w:r>
    </w:p>
    <w:p w14:paraId="363614B5" w14:textId="77777777" w:rsidR="00E4534C" w:rsidRDefault="00E4534C" w:rsidP="00E4534C">
      <w:pPr>
        <w:pStyle w:val="Textbezodsazen"/>
        <w:spacing w:after="0"/>
      </w:pPr>
      <w:r w:rsidRPr="0035389F">
        <w:t xml:space="preserve">Správa železnic, </w:t>
      </w:r>
      <w:r>
        <w:t>státní organizace</w:t>
      </w:r>
    </w:p>
    <w:p w14:paraId="53C52C22" w14:textId="77777777" w:rsidR="00E4534C" w:rsidRDefault="00E4534C" w:rsidP="00E4534C">
      <w:pPr>
        <w:pStyle w:val="Textbezodsazen"/>
        <w:spacing w:after="0"/>
      </w:pPr>
      <w:r w:rsidRPr="00B42F40">
        <w:t>Stavební</w:t>
      </w:r>
      <w:r>
        <w:t xml:space="preserve"> správa západ</w:t>
      </w:r>
    </w:p>
    <w:p w14:paraId="4E3B0006" w14:textId="77777777" w:rsidR="00E4534C" w:rsidRDefault="00E4534C" w:rsidP="00E4534C">
      <w:pPr>
        <w:pStyle w:val="Textbezodsazen"/>
        <w:spacing w:after="0"/>
      </w:pPr>
      <w:r>
        <w:t>Ke Štvanici 6556/3</w:t>
      </w:r>
    </w:p>
    <w:p w14:paraId="487CC0B1" w14:textId="77777777" w:rsidR="00E4534C" w:rsidRDefault="00E4534C" w:rsidP="00E4534C">
      <w:pPr>
        <w:pStyle w:val="Textbezodsazen"/>
        <w:spacing w:after="0"/>
      </w:pPr>
      <w:r>
        <w:t>186 00  Praha 8 - Karlín</w:t>
      </w:r>
    </w:p>
    <w:p w14:paraId="0036FA5C" w14:textId="77777777" w:rsidR="00E4534C" w:rsidRDefault="00E4534C" w:rsidP="00E4534C">
      <w:pPr>
        <w:pStyle w:val="Textbezodsazen"/>
      </w:pPr>
      <w:r>
        <w:t xml:space="preserve"> </w:t>
      </w:r>
    </w:p>
    <w:p w14:paraId="73AC97E1" w14:textId="78E4E520" w:rsidR="00F422D3" w:rsidRDefault="00F422D3" w:rsidP="00E4534C">
      <w:pPr>
        <w:pStyle w:val="Textbezodsazen"/>
      </w:pPr>
      <w:r>
        <w:t>(</w:t>
      </w:r>
      <w:r w:rsidRPr="00B42F40">
        <w:t>dále</w:t>
      </w:r>
      <w:r>
        <w:t xml:space="preserve"> jen „</w:t>
      </w:r>
      <w:r w:rsidRPr="00F422D3">
        <w:rPr>
          <w:b/>
        </w:rPr>
        <w:t>Objednatel</w:t>
      </w:r>
      <w:r>
        <w:t>“)</w:t>
      </w:r>
    </w:p>
    <w:p w14:paraId="3F4B7618" w14:textId="57945A29"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4CFE4B2A" w14:textId="58C946BC" w:rsidR="00F422D3" w:rsidRPr="00747C10" w:rsidRDefault="00F422D3" w:rsidP="00B42F40">
      <w:pPr>
        <w:pStyle w:val="Textbezodsazen"/>
      </w:pPr>
      <w:r w:rsidRPr="009B78A8">
        <w:t>ISPROFOND</w:t>
      </w:r>
      <w:r w:rsidRPr="00747C10">
        <w:t xml:space="preserve">: </w:t>
      </w:r>
      <w:r w:rsidR="009B78A8" w:rsidRPr="00747C10">
        <w:t>5003520004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159187C4" w:rsidR="00F422D3" w:rsidRDefault="00F422D3" w:rsidP="00B42F40">
      <w:pPr>
        <w:pStyle w:val="Textbezodsazen"/>
      </w:pPr>
      <w:r w:rsidRPr="00B42F40">
        <w:lastRenderedPageBreak/>
        <w:t xml:space="preserve">Objednatel si přeje, aby Dílo </w:t>
      </w:r>
      <w:r w:rsidR="00E4534C" w:rsidRPr="008B5590">
        <w:rPr>
          <w:b/>
        </w:rPr>
        <w:t xml:space="preserve">„ETCS státní hranice Německo – Dolní Žleb – Kralupy n. </w:t>
      </w:r>
      <w:proofErr w:type="spellStart"/>
      <w:r w:rsidR="00E4534C" w:rsidRPr="008B5590">
        <w:rPr>
          <w:b/>
        </w:rPr>
        <w:t>Vlt</w:t>
      </w:r>
      <w:proofErr w:type="spellEnd"/>
      <w:r w:rsidR="00E4534C" w:rsidRPr="008B5590">
        <w:rPr>
          <w:b/>
        </w:rPr>
        <w:t>.“</w:t>
      </w:r>
      <w:r w:rsidR="00E4534C" w:rsidRPr="008B5590">
        <w:t xml:space="preserve"> </w:t>
      </w:r>
      <w:r w:rsidR="00E901A3" w:rsidRPr="008B559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7BE19AFF" w:rsidR="00F422D3" w:rsidRPr="00701441" w:rsidRDefault="00F422D3" w:rsidP="00EA585B">
      <w:pPr>
        <w:pStyle w:val="slovanseznam"/>
      </w:pPr>
      <w:r>
        <w:t xml:space="preserve">Platí, že následující </w:t>
      </w:r>
      <w:r w:rsidRPr="00EA585B">
        <w:t>dokumenty</w:t>
      </w:r>
      <w:r>
        <w:t xml:space="preserve"> tvoří součást této Smlouvy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2932729" w:rsidR="00F422D3" w:rsidRDefault="00F422D3" w:rsidP="00EA585B">
      <w:pPr>
        <w:pStyle w:val="slovanseznam2"/>
      </w:pPr>
      <w:r>
        <w:t>Dopis o přijetí nabídky datovaný</w:t>
      </w:r>
    </w:p>
    <w:p w14:paraId="48B69138" w14:textId="70A534F8" w:rsidR="00F422D3" w:rsidRDefault="00F422D3" w:rsidP="00EA585B">
      <w:pPr>
        <w:pStyle w:val="slovanseznam2"/>
      </w:pPr>
      <w:r>
        <w:t>Dopis nabídky</w:t>
      </w:r>
    </w:p>
    <w:p w14:paraId="0CEE03BC" w14:textId="631D8F1A" w:rsidR="00344570" w:rsidRDefault="00344570" w:rsidP="00EA585B">
      <w:pPr>
        <w:pStyle w:val="slovanseznam2"/>
      </w:pPr>
      <w:r>
        <w:t>Příloha k nabídce</w:t>
      </w:r>
    </w:p>
    <w:p w14:paraId="1EEDE783" w14:textId="75646A78"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w:t>
      </w:r>
      <w:r w:rsidR="008B5590">
        <w:t> </w:t>
      </w:r>
      <w:r w:rsidR="00677DDE" w:rsidRPr="004836E9">
        <w:t>projektování – výstavbu elektro- a strojně- technologického díla a pozemních a</w:t>
      </w:r>
      <w:r w:rsidR="008B5590">
        <w:t> </w:t>
      </w:r>
      <w:r w:rsidR="00677DDE" w:rsidRPr="004836E9">
        <w:t>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 xml:space="preserve">též jen </w:t>
      </w:r>
      <w:r w:rsidR="00C60EDE">
        <w:t>„</w:t>
      </w:r>
      <w:r w:rsidR="00677DDE">
        <w:t>Zvláštní podmínky</w:t>
      </w:r>
      <w:r w:rsidR="00C60EDE">
        <w:t>“</w:t>
      </w:r>
      <w:r w:rsidR="00677DDE">
        <w:t>)]</w:t>
      </w:r>
    </w:p>
    <w:p w14:paraId="191CA242" w14:textId="7BE5753C" w:rsidR="00D10845" w:rsidRDefault="00B72325" w:rsidP="0098286D">
      <w:pPr>
        <w:pStyle w:val="slovanseznam2"/>
      </w:pPr>
      <w:r w:rsidRPr="00F71BA0">
        <w:t>Požadavky objednatele</w:t>
      </w:r>
      <w:r w:rsidR="00F34F8C" w:rsidRPr="00F34F8C">
        <w:t xml:space="preserve"> </w:t>
      </w:r>
      <w:r w:rsidR="00F34F8C">
        <w:t>(dle odst.</w:t>
      </w:r>
      <w:r w:rsidR="008B5590">
        <w:t xml:space="preserve"> </w:t>
      </w:r>
      <w:r w:rsidR="00F34F8C">
        <w:t xml:space="preserve">1.1.1.5 Smluvních podmínek, </w:t>
      </w:r>
      <w:proofErr w:type="spellStart"/>
      <w:r w:rsidR="00F34F8C">
        <w:t>m.j</w:t>
      </w:r>
      <w:proofErr w:type="spellEnd"/>
      <w:r w:rsidR="00F34F8C">
        <w:t xml:space="preserve">. </w:t>
      </w:r>
      <w:r w:rsidR="00F34F8C" w:rsidRPr="008B5590">
        <w:t>VTP</w:t>
      </w:r>
      <w:r w:rsidR="00E4534C" w:rsidRPr="008B5590">
        <w:t>/</w:t>
      </w:r>
      <w:r w:rsidR="00F34F8C" w:rsidRPr="008B5590">
        <w:t>DOKUMENTACE</w:t>
      </w:r>
      <w:r w:rsidR="00E4534C" w:rsidRPr="008B5590">
        <w:t>/</w:t>
      </w:r>
      <w:r w:rsidR="00F34F8C" w:rsidRPr="008B5590">
        <w:t>0</w:t>
      </w:r>
      <w:r w:rsidR="009D5EBE">
        <w:t>6</w:t>
      </w:r>
      <w:r w:rsidR="00E4534C" w:rsidRPr="008B5590">
        <w:t>/2</w:t>
      </w:r>
      <w:r w:rsidR="009D5EBE">
        <w:t>3</w:t>
      </w:r>
      <w:r w:rsidR="00F34F8C" w:rsidRPr="008B5590">
        <w:t>, VTP/R-F/1</w:t>
      </w:r>
      <w:r w:rsidR="00E4534C" w:rsidRPr="008B5590">
        <w:t>4/22,</w:t>
      </w:r>
      <w:r w:rsidR="00F34F8C" w:rsidRPr="008B5590">
        <w:t xml:space="preserve"> </w:t>
      </w:r>
      <w:r w:rsidR="00D10845" w:rsidRPr="008B5590">
        <w:rPr>
          <w:rFonts w:ascii="Verdana" w:hAnsi="Verdana"/>
          <w:bCs/>
          <w:sz w:val="20"/>
          <w:szCs w:val="20"/>
        </w:rPr>
        <w:t>ZTP/P+R-F</w:t>
      </w:r>
      <w:r w:rsidR="00D10845">
        <w:t>)</w:t>
      </w:r>
    </w:p>
    <w:p w14:paraId="0CDAA323" w14:textId="65C030CA" w:rsidR="00F422D3" w:rsidRPr="00F71BA0" w:rsidRDefault="00F422D3" w:rsidP="0098286D">
      <w:pPr>
        <w:pStyle w:val="slovanseznam2"/>
      </w:pPr>
      <w:r w:rsidRPr="00F71BA0">
        <w:t xml:space="preserve">Formuláře:  </w:t>
      </w:r>
    </w:p>
    <w:p w14:paraId="3AB13195" w14:textId="0652E0D5" w:rsidR="00F422D3" w:rsidRPr="00F71BA0" w:rsidRDefault="007F1457" w:rsidP="00600ECE">
      <w:pPr>
        <w:pStyle w:val="slovanseznam3"/>
      </w:pPr>
      <w:r w:rsidRPr="00F71BA0">
        <w:t>Požadavky na výkon nebo funkci</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19042FA9" w:rsidR="00F422D3" w:rsidRDefault="00F422D3" w:rsidP="00EA585B">
      <w:pPr>
        <w:pStyle w:val="slovanseznam"/>
      </w:pPr>
      <w:r>
        <w:t>Rekapitulace ceny je uvedena v příloze č. 1 této Smlouvy.</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w:t>
      </w:r>
      <w:r>
        <w:lastRenderedPageBreak/>
        <w:t>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2EBBC8C0" w:rsidR="00F422D3" w:rsidRDefault="00F422D3" w:rsidP="00EA585B">
      <w:pPr>
        <w:pStyle w:val="slovanseznam"/>
      </w:pPr>
      <w:r>
        <w:t>Strany se dohodly, že stane-li se Zhotovitel nespolehlivým plátcem ve smyslu § 106a zákona o DPH, nebo daňový doklad Zhotovitele bude obsahovat číslo bankovního účtu, na</w:t>
      </w:r>
      <w:r w:rsidR="00344570">
        <w:t> </w:t>
      </w:r>
      <w:r>
        <w:t>který má být plněno, aniž by bylo uvedeno ve veřejném registru spolehlivých účtů vedeném správcem daně, je Objednatel oprávněn uhradit DPH z peněžního plnění přímo místně a</w:t>
      </w:r>
      <w:r w:rsidR="00344570">
        <w:t> </w:t>
      </w:r>
      <w:r>
        <w:t>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5F56A8D1" w14:textId="76A960D8" w:rsidR="00344570" w:rsidRDefault="00F422D3" w:rsidP="00344570">
      <w:pPr>
        <w:pStyle w:val="slovanseznam"/>
      </w:pPr>
      <w:r w:rsidRPr="00F71BA0">
        <w:t>Lhůty stanovené v</w:t>
      </w:r>
      <w:r w:rsidR="00344570">
        <w:t> </w:t>
      </w:r>
      <w:proofErr w:type="spellStart"/>
      <w:r w:rsidR="00D060FF" w:rsidRPr="0056141A">
        <w:t>podčl</w:t>
      </w:r>
      <w:proofErr w:type="spellEnd"/>
      <w:r w:rsidR="00D060FF" w:rsidRPr="0056141A">
        <w:t xml:space="preserve">. 1.11.5.1 Kapitoly 1 </w:t>
      </w:r>
      <w:bookmarkStart w:id="0" w:name="_Hlk127208872"/>
      <w:r w:rsidR="00D060FF">
        <w:t>Technických kvalitativních podmínek</w:t>
      </w:r>
      <w:r w:rsidR="00D060FF" w:rsidRPr="0056141A">
        <w:t xml:space="preserve"> </w:t>
      </w:r>
      <w:bookmarkEnd w:id="0"/>
      <w:r w:rsidR="00D060FF" w:rsidRPr="0056141A">
        <w:t>staveb státních drah</w:t>
      </w:r>
      <w:r w:rsidR="00D060FF" w:rsidRPr="00F71BA0" w:rsidDel="00D060FF">
        <w:t xml:space="preserve"> </w:t>
      </w:r>
      <w:r w:rsidRPr="00F71BA0">
        <w:t>a lhůty stanovené v</w:t>
      </w:r>
      <w:r w:rsidR="00344570">
        <w:t> </w:t>
      </w:r>
      <w:r w:rsidR="00D4328E" w:rsidRPr="00F71BA0">
        <w:t>P</w:t>
      </w:r>
      <w:r w:rsidRPr="00F71BA0">
        <w:t xml:space="preserve">od-článku 7.9 Smluvních podmínek se nepoužijí a nahrazují se lhůtou </w:t>
      </w:r>
      <w:r w:rsidR="00822095">
        <w:t>3 měsíce</w:t>
      </w:r>
      <w:r w:rsidRPr="00F71BA0">
        <w:t xml:space="preserve"> po</w:t>
      </w:r>
      <w:r w:rsidR="00344570">
        <w:t> </w:t>
      </w:r>
      <w:r w:rsidRPr="00F71BA0">
        <w:t>dokončení konečného přejímacího řízení poslední Sekce, tj. do</w:t>
      </w:r>
      <w:r w:rsidR="00822095">
        <w:t xml:space="preserve"> 3 měsíců </w:t>
      </w:r>
      <w:r w:rsidRPr="00F71BA0">
        <w:t>ode dne vydání posledního Potvrzení o převzetí části Díla.</w:t>
      </w:r>
    </w:p>
    <w:p w14:paraId="6809CF4A" w14:textId="6950E463" w:rsidR="00F422D3" w:rsidRPr="00F71BA0" w:rsidRDefault="00F422D3" w:rsidP="00344570">
      <w:pPr>
        <w:pStyle w:val="slovanseznam"/>
      </w:pPr>
      <w:r w:rsidRPr="00F71BA0">
        <w:t>Pro zhotovení Díla není dán požadavek na zajištění interoperability ve smyslu nařízení vlády č.133/2005 Sb.</w:t>
      </w:r>
    </w:p>
    <w:p w14:paraId="60A4EEFF" w14:textId="590C5608" w:rsidR="00F422D3" w:rsidRPr="00344570" w:rsidRDefault="00F422D3" w:rsidP="00EA585B">
      <w:pPr>
        <w:pStyle w:val="slovanseznam"/>
      </w:pPr>
      <w:r>
        <w:t xml:space="preserve">Ukončením Smlouvy nejsou dotčena ustanovení Smlouvy ve znění dokumentů dle odst. 1 </w:t>
      </w:r>
      <w:r w:rsidRPr="00344570">
        <w:t xml:space="preserve">této Smlouvy a příloh dle odst. </w:t>
      </w:r>
      <w:r w:rsidR="00747FDF">
        <w:t xml:space="preserve">24 </w:t>
      </w:r>
      <w:r w:rsidRPr="00344570">
        <w:t>této Smlouvy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494D5636" w:rsidR="00F422D3" w:rsidRPr="00344570" w:rsidRDefault="00F422D3" w:rsidP="00EA585B">
      <w:pPr>
        <w:pStyle w:val="slovanseznam"/>
      </w:pPr>
      <w:r w:rsidRPr="00344570">
        <w:t>Pokud by se kterékoliv ustanovení Smlouvy ukázalo být zdánlivým, neplatným nebo jinak nevymahatelným, nebo se jím stalo po uzavření této Smlouvy,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A0133D1" w14:textId="77777777" w:rsidR="00F422D3" w:rsidRPr="00344570" w:rsidRDefault="00F422D3" w:rsidP="00EA585B">
      <w:pPr>
        <w:pStyle w:val="slovanseznam"/>
      </w:pPr>
      <w:r w:rsidRPr="00344570">
        <w:t>Objednatel si vyhrazuje:</w:t>
      </w:r>
    </w:p>
    <w:p w14:paraId="14830B9E" w14:textId="2FB51687" w:rsidR="00F422D3" w:rsidRPr="00344570" w:rsidRDefault="00F422D3" w:rsidP="00EE12E2">
      <w:pPr>
        <w:pStyle w:val="slovanseznam2"/>
      </w:pPr>
      <w:r w:rsidRPr="00344570">
        <w:t>požadavek, že níže uvedené významné činnosti při plnění veřejné zakázky musí být plněny přímo Zhotovitelem jeho vlastními prostředky</w:t>
      </w:r>
      <w:r w:rsidR="00822095" w:rsidRPr="00344570">
        <w:t>.</w:t>
      </w:r>
    </w:p>
    <w:p w14:paraId="764E683B" w14:textId="77777777" w:rsidR="00822095" w:rsidRPr="00344570" w:rsidRDefault="00822095" w:rsidP="00822095">
      <w:pPr>
        <w:spacing w:after="0"/>
        <w:ind w:left="368" w:firstLine="709"/>
        <w:rPr>
          <w:b/>
        </w:rPr>
      </w:pPr>
    </w:p>
    <w:p w14:paraId="55D860F1" w14:textId="79B5F1FA" w:rsidR="00822095" w:rsidRPr="00344570" w:rsidRDefault="00822095" w:rsidP="00822095">
      <w:pPr>
        <w:spacing w:after="0"/>
        <w:ind w:left="368" w:firstLine="709"/>
        <w:rPr>
          <w:b/>
        </w:rPr>
      </w:pPr>
      <w:r w:rsidRPr="00344570">
        <w:rPr>
          <w:b/>
        </w:rPr>
        <w:t>Evropský vlakový zabezpečovací systém (ETCS):</w:t>
      </w:r>
    </w:p>
    <w:p w14:paraId="6C2EF30F" w14:textId="77777777" w:rsidR="00822095" w:rsidRPr="00344570" w:rsidRDefault="00822095" w:rsidP="00822095">
      <w:pPr>
        <w:spacing w:after="0"/>
        <w:ind w:left="368" w:firstLine="709"/>
        <w:rPr>
          <w:b/>
        </w:rPr>
      </w:pPr>
    </w:p>
    <w:p w14:paraId="099A433E" w14:textId="77777777" w:rsidR="00822095" w:rsidRPr="00344570" w:rsidRDefault="00822095" w:rsidP="00822095">
      <w:pPr>
        <w:pStyle w:val="Odrka1-2-"/>
        <w:numPr>
          <w:ilvl w:val="1"/>
          <w:numId w:val="6"/>
        </w:numPr>
        <w:spacing w:after="0"/>
      </w:pPr>
      <w:r w:rsidRPr="00344570">
        <w:t>PS</w:t>
      </w:r>
      <w:r w:rsidRPr="00344570">
        <w:tab/>
        <w:t>100-01-70</w:t>
      </w:r>
      <w:r w:rsidRPr="00344570">
        <w:tab/>
        <w:t>CDP Praha, zařízení ETCS</w:t>
      </w:r>
    </w:p>
    <w:p w14:paraId="7E124676" w14:textId="4E5CC61C" w:rsidR="00822095" w:rsidRPr="00344570" w:rsidRDefault="00822095" w:rsidP="00822095">
      <w:pPr>
        <w:pStyle w:val="Odrka1-2-"/>
        <w:numPr>
          <w:ilvl w:val="1"/>
          <w:numId w:val="6"/>
        </w:numPr>
        <w:spacing w:after="60"/>
      </w:pPr>
      <w:r w:rsidRPr="00344570">
        <w:t>PS</w:t>
      </w:r>
      <w:r w:rsidRPr="00344570">
        <w:tab/>
        <w:t>190-01-70</w:t>
      </w:r>
      <w:r w:rsidRPr="00344570">
        <w:tab/>
        <w:t xml:space="preserve">Úsek Kralupy </w:t>
      </w:r>
      <w:proofErr w:type="spellStart"/>
      <w:r w:rsidRPr="00344570">
        <w:t>n.Vlt</w:t>
      </w:r>
      <w:proofErr w:type="spellEnd"/>
      <w:r w:rsidRPr="00344570">
        <w:t>. – státní hranice SRN, RBC</w:t>
      </w:r>
      <w:r w:rsidR="00524FD5">
        <w:t>,</w:t>
      </w:r>
      <w:r w:rsidR="00524FD5" w:rsidRPr="00524FD5">
        <w:t xml:space="preserve"> včetně vlastní výroby a dodání zařízení vykonávajícího funkci </w:t>
      </w:r>
      <w:proofErr w:type="spellStart"/>
      <w:r w:rsidR="00524FD5" w:rsidRPr="00524FD5">
        <w:t>radioblokové</w:t>
      </w:r>
      <w:proofErr w:type="spellEnd"/>
      <w:r w:rsidR="00524FD5" w:rsidRPr="00524FD5">
        <w:t xml:space="preserve"> centrály ETCS (RBC)</w:t>
      </w:r>
    </w:p>
    <w:p w14:paraId="1E260BC3" w14:textId="77777777" w:rsidR="00822095" w:rsidRPr="00344570" w:rsidRDefault="00822095" w:rsidP="00822095">
      <w:pPr>
        <w:pStyle w:val="Odrka1-2-"/>
        <w:numPr>
          <w:ilvl w:val="1"/>
          <w:numId w:val="6"/>
        </w:numPr>
        <w:spacing w:after="60"/>
      </w:pPr>
      <w:r w:rsidRPr="00344570">
        <w:t>PS</w:t>
      </w:r>
      <w:r w:rsidRPr="00344570">
        <w:tab/>
        <w:t>190-01-73</w:t>
      </w:r>
      <w:r w:rsidRPr="00344570">
        <w:tab/>
        <w:t xml:space="preserve">Úsek Kralupy </w:t>
      </w:r>
      <w:proofErr w:type="spellStart"/>
      <w:r w:rsidRPr="00344570">
        <w:t>n.Vlt</w:t>
      </w:r>
      <w:proofErr w:type="spellEnd"/>
      <w:r w:rsidRPr="00344570">
        <w:t>. – státní hranice SRN, balízy</w:t>
      </w:r>
    </w:p>
    <w:p w14:paraId="2D70AB15" w14:textId="5E646F6B" w:rsidR="00524FD5" w:rsidRPr="00524FD5" w:rsidRDefault="00524FD5" w:rsidP="00524FD5">
      <w:pPr>
        <w:spacing w:after="0" w:line="276" w:lineRule="auto"/>
        <w:ind w:left="1134"/>
        <w:jc w:val="both"/>
        <w:rPr>
          <w:rFonts w:ascii="Verdana" w:hAnsi="Verdana"/>
        </w:rPr>
      </w:pPr>
      <w:r w:rsidRPr="00524FD5">
        <w:rPr>
          <w:rFonts w:ascii="Verdana" w:hAnsi="Verdana"/>
        </w:rPr>
        <w:t xml:space="preserve">Pro vyloučení pochybností </w:t>
      </w:r>
      <w:r>
        <w:rPr>
          <w:rFonts w:ascii="Verdana" w:hAnsi="Verdana"/>
        </w:rPr>
        <w:t>Strany</w:t>
      </w:r>
      <w:r w:rsidRPr="00524FD5">
        <w:rPr>
          <w:rFonts w:ascii="Verdana" w:hAnsi="Verdana"/>
        </w:rPr>
        <w:t xml:space="preserve"> uvádí, že v důsledku výše popsaného poddodavatelského omezení není vyloučeno použití výrobků či nástrojů jiných dodavatelů či poddodavatelů, kromě výrobku uvedeného v následujícím odstavci. </w:t>
      </w:r>
      <w:r>
        <w:rPr>
          <w:rFonts w:ascii="Verdana" w:hAnsi="Verdana"/>
        </w:rPr>
        <w:t>Zhotovitel se však zavazuje, že</w:t>
      </w:r>
      <w:r w:rsidRPr="00524FD5">
        <w:rPr>
          <w:rFonts w:ascii="Verdana" w:hAnsi="Verdana"/>
        </w:rPr>
        <w:t xml:space="preserve"> jednotlivé výše uvedené činnosti, tj. stavební práce a služby, </w:t>
      </w:r>
      <w:r>
        <w:rPr>
          <w:rFonts w:ascii="Verdana" w:hAnsi="Verdana"/>
        </w:rPr>
        <w:t>budou</w:t>
      </w:r>
      <w:r w:rsidRPr="00524FD5">
        <w:rPr>
          <w:rFonts w:ascii="Verdana" w:hAnsi="Verdana"/>
        </w:rPr>
        <w:t xml:space="preserve"> poskytovány přímo s</w:t>
      </w:r>
      <w:r>
        <w:rPr>
          <w:rFonts w:ascii="Verdana" w:hAnsi="Verdana"/>
        </w:rPr>
        <w:t> </w:t>
      </w:r>
      <w:r w:rsidRPr="00524FD5">
        <w:rPr>
          <w:rFonts w:ascii="Verdana" w:hAnsi="Verdana"/>
        </w:rPr>
        <w:t>využitím jeho pracovníků.</w:t>
      </w:r>
    </w:p>
    <w:p w14:paraId="5FF1904B" w14:textId="77777777" w:rsidR="00524FD5" w:rsidRDefault="00524FD5" w:rsidP="00524FD5">
      <w:pPr>
        <w:spacing w:after="0" w:line="276" w:lineRule="auto"/>
        <w:ind w:left="1134"/>
        <w:jc w:val="both"/>
        <w:rPr>
          <w:rFonts w:ascii="Verdana" w:hAnsi="Verdana"/>
        </w:rPr>
      </w:pPr>
    </w:p>
    <w:p w14:paraId="377C6F4D" w14:textId="43F8EC14" w:rsidR="00770A10" w:rsidRDefault="00524FD5" w:rsidP="00524FD5">
      <w:pPr>
        <w:spacing w:after="0" w:line="276" w:lineRule="auto"/>
        <w:ind w:left="1134"/>
        <w:jc w:val="both"/>
        <w:rPr>
          <w:rFonts w:ascii="Verdana" w:hAnsi="Verdana"/>
        </w:rPr>
      </w:pPr>
      <w:r>
        <w:rPr>
          <w:rFonts w:ascii="Verdana" w:hAnsi="Verdana"/>
        </w:rPr>
        <w:t>Zhotovitel se současně zavazuje</w:t>
      </w:r>
      <w:r w:rsidRPr="00524FD5">
        <w:rPr>
          <w:rFonts w:ascii="Verdana" w:hAnsi="Verdana"/>
        </w:rPr>
        <w:t xml:space="preserve">, že zařízení vykonávající funkci </w:t>
      </w:r>
      <w:proofErr w:type="spellStart"/>
      <w:r w:rsidRPr="00524FD5">
        <w:rPr>
          <w:rFonts w:ascii="Verdana" w:hAnsi="Verdana"/>
        </w:rPr>
        <w:t>radioblokové</w:t>
      </w:r>
      <w:proofErr w:type="spellEnd"/>
      <w:r w:rsidRPr="00524FD5">
        <w:rPr>
          <w:rFonts w:ascii="Verdana" w:hAnsi="Verdana"/>
        </w:rPr>
        <w:t xml:space="preserve"> centrály ETCS (RBC) dodávané v rámci „PS 190-01-70 Úsek Kralupy </w:t>
      </w:r>
      <w:proofErr w:type="spellStart"/>
      <w:r w:rsidRPr="00524FD5">
        <w:rPr>
          <w:rFonts w:ascii="Verdana" w:hAnsi="Verdana"/>
        </w:rPr>
        <w:t>n.Vlt</w:t>
      </w:r>
      <w:proofErr w:type="spellEnd"/>
      <w:r w:rsidRPr="00524FD5">
        <w:rPr>
          <w:rFonts w:ascii="Verdana" w:hAnsi="Verdana"/>
        </w:rPr>
        <w:t xml:space="preserve">. – státní hranice SRN, RBC“ </w:t>
      </w:r>
      <w:r>
        <w:rPr>
          <w:rFonts w:ascii="Verdana" w:hAnsi="Verdana"/>
        </w:rPr>
        <w:t>bude</w:t>
      </w:r>
      <w:r w:rsidRPr="00524FD5">
        <w:rPr>
          <w:rFonts w:ascii="Verdana" w:hAnsi="Verdana"/>
        </w:rPr>
        <w:t xml:space="preserve"> vlastním výrobkem </w:t>
      </w:r>
      <w:r>
        <w:rPr>
          <w:rFonts w:ascii="Verdana" w:hAnsi="Verdana"/>
        </w:rPr>
        <w:t>Zhotovitele</w:t>
      </w:r>
      <w:r w:rsidRPr="00524FD5">
        <w:rPr>
          <w:rFonts w:ascii="Verdana" w:hAnsi="Verdana"/>
        </w:rPr>
        <w:t>.</w:t>
      </w:r>
    </w:p>
    <w:p w14:paraId="545EB384" w14:textId="061341A8" w:rsidR="00AD518F" w:rsidRPr="000334C3" w:rsidRDefault="00AD518F" w:rsidP="00AD518F">
      <w:pPr>
        <w:pStyle w:val="slovanseznam2"/>
      </w:pPr>
      <w:r>
        <w:t>možnost</w:t>
      </w:r>
      <w:r w:rsidRPr="000334C3">
        <w:t xml:space="preserve"> </w:t>
      </w:r>
      <w:r>
        <w:t>jednostranným</w:t>
      </w:r>
      <w:r w:rsidR="003347A0">
        <w:t xml:space="preserve"> písemným</w:t>
      </w:r>
      <w:r>
        <w:t xml:space="preserve"> pokynem Objednatele omezit rozsah předmětu plnění této Smlouvy, a to v případě, že plnění dle této Smlouvy nebude spolufinancováno z fondů EU, tj. nejpozději do Data zahájení prací nebude vydáno rozhodnutí či uzavřena smlouva o poskytnutí podpory tohoto projektu z fondů EU, </w:t>
      </w:r>
      <w:r>
        <w:lastRenderedPageBreak/>
        <w:t xml:space="preserve">přičemž v takovém případě nebude součástí předmětu této Smlouvy zajištění publicity dle čl. </w:t>
      </w:r>
      <w:r w:rsidRPr="00070A35">
        <w:t xml:space="preserve">4.15 </w:t>
      </w:r>
      <w:r>
        <w:t>Zvláštních technických podmínek a Zhotoviteli</w:t>
      </w:r>
      <w:r w:rsidRPr="000334C3">
        <w:t xml:space="preserve"> </w:t>
      </w:r>
      <w:r>
        <w:t>ne</w:t>
      </w:r>
      <w:r w:rsidRPr="000334C3">
        <w:t xml:space="preserve">bude zaplacena cena za tuto část </w:t>
      </w:r>
      <w:r>
        <w:t>předmětu plnění, ve výši uvedené v Rekapitulaci ceny</w:t>
      </w:r>
      <w:r w:rsidRPr="000334C3">
        <w:t>.</w:t>
      </w:r>
    </w:p>
    <w:p w14:paraId="7499355C" w14:textId="1D11CACD" w:rsidR="00344570" w:rsidRPr="00A5235A" w:rsidRDefault="00344570" w:rsidP="00344570">
      <w:pPr>
        <w:pStyle w:val="slovanseznam"/>
      </w:pPr>
      <w:r w:rsidRPr="00A5235A">
        <w:t xml:space="preserve">Zhotovitel se zavazuje, </w:t>
      </w:r>
      <w:r>
        <w:t>že pro účely plnění této Smlouvy využije pozemky</w:t>
      </w:r>
      <w:r w:rsidR="00A97B06">
        <w:t>,</w:t>
      </w:r>
      <w:r>
        <w:t xml:space="preserve"> </w:t>
      </w:r>
      <w:r w:rsidR="00A97B06" w:rsidRPr="00A97B06">
        <w:t xml:space="preserve">které jsou ve vlastnictví </w:t>
      </w:r>
      <w:r w:rsidR="00A97B06">
        <w:t>Objednatele</w:t>
      </w:r>
      <w:r w:rsidR="00A97B06" w:rsidRPr="00A97B06">
        <w:t xml:space="preserve"> nebo které je Zadavatel oprávněn za daným účelem užívat na</w:t>
      </w:r>
      <w:r w:rsidR="00A97B06">
        <w:t> </w:t>
      </w:r>
      <w:r w:rsidR="00A97B06" w:rsidRPr="00A97B06">
        <w:t xml:space="preserve">základě jiného právního důvodu, jejichž seznam je uveden v příloze č. </w:t>
      </w:r>
      <w:r w:rsidR="00A97B06">
        <w:t>9</w:t>
      </w:r>
      <w:r w:rsidR="00A97B06" w:rsidRPr="00A97B06">
        <w:t xml:space="preserve"> této </w:t>
      </w:r>
      <w:r w:rsidR="00A97B06">
        <w:t>Smlouvy</w:t>
      </w:r>
      <w:r>
        <w:t>. Jiné pozemky</w:t>
      </w:r>
      <w:r w:rsidR="00A97B06">
        <w:t xml:space="preserve"> </w:t>
      </w:r>
      <w:r>
        <w:t>je Zhotovitel oprávněn využít pouze s předchozím písemným souhlasem Objednatele.</w:t>
      </w:r>
    </w:p>
    <w:p w14:paraId="1C87E4B8" w14:textId="36F11F46" w:rsidR="00F422D3" w:rsidRPr="00F71BA0" w:rsidRDefault="00F422D3" w:rsidP="00EA585B">
      <w:pPr>
        <w:pStyle w:val="slovanseznam"/>
      </w:pPr>
      <w:r>
        <w:t xml:space="preserve">Závazky ze Smlouvy je možné měnit pouze písemnou </w:t>
      </w:r>
      <w:r w:rsidRPr="00F71BA0">
        <w:t>dohodou Stran ve formě číslovaných dodatků této Smlouvy, podepsanou za každou Stranu osobou nebo osobami oprávněnými takový dodatek podepsat.</w:t>
      </w:r>
    </w:p>
    <w:p w14:paraId="06199E33" w14:textId="1E1A7B14" w:rsidR="007C1FB2" w:rsidRPr="000613E9" w:rsidRDefault="007C1FB2" w:rsidP="008C367B">
      <w:pPr>
        <w:pStyle w:val="slovanseznam"/>
        <w:rPr>
          <w:rFonts w:ascii="Verdana" w:hAnsi="Verdana"/>
        </w:rPr>
      </w:pPr>
      <w:r w:rsidRPr="000613E9">
        <w:rPr>
          <w:rFonts w:ascii="Verdana" w:hAnsi="Verdana"/>
        </w:rPr>
        <w:t>Objednatel vydá na žádost Zhotovitele/ společníka/ poddodavatele/ člena koncernu, v</w:t>
      </w:r>
      <w:r w:rsidR="00000648">
        <w:rPr>
          <w:rFonts w:ascii="Verdana" w:hAnsi="Verdana"/>
        </w:rPr>
        <w:t> </w:t>
      </w:r>
      <w:r w:rsidRPr="000613E9">
        <w:rPr>
          <w:rFonts w:ascii="Verdana" w:hAnsi="Verdana"/>
        </w:rPr>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5662AFCF"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významných činností při</w:t>
      </w:r>
      <w:r w:rsidR="00000648">
        <w:rPr>
          <w:rFonts w:ascii="Verdana" w:hAnsi="Verdana"/>
        </w:rPr>
        <w:t xml:space="preserve"> </w:t>
      </w:r>
      <w:r w:rsidRPr="000613E9">
        <w:rPr>
          <w:rFonts w:ascii="Verdana" w:hAnsi="Verdana"/>
        </w:rPr>
        <w:t>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0B5448C1"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344570">
        <w:rPr>
          <w:rFonts w:ascii="Verdana" w:hAnsi="Verdana"/>
        </w:rPr>
        <w:t xml:space="preserve"> </w:t>
      </w:r>
      <w:r w:rsidRPr="000613E9">
        <w:rPr>
          <w:rFonts w:ascii="Verdana" w:hAnsi="Verdana"/>
        </w:rPr>
        <w:t>a) a písm.</w:t>
      </w:r>
      <w:r w:rsidR="00344570">
        <w:rPr>
          <w:rFonts w:ascii="Verdana" w:hAnsi="Verdana"/>
        </w:rPr>
        <w:t xml:space="preserve"> </w:t>
      </w:r>
      <w:r w:rsidRPr="000613E9">
        <w:rPr>
          <w:rFonts w:ascii="Verdana" w:hAnsi="Verdana"/>
        </w:rPr>
        <w:t xml:space="preserve">b) </w:t>
      </w:r>
      <w:r w:rsidR="00344570">
        <w:rPr>
          <w:rFonts w:ascii="Verdana" w:hAnsi="Verdana"/>
        </w:rPr>
        <w:t xml:space="preserve">tohoto článku Smlouvy </w:t>
      </w:r>
      <w:r w:rsidRPr="000613E9">
        <w:rPr>
          <w:rFonts w:ascii="Verdana" w:hAnsi="Verdana"/>
        </w:rPr>
        <w:t>se musí rovnat 100% hodnotě veškerých prací provedených v souladu se Smlouvou.</w:t>
      </w:r>
    </w:p>
    <w:p w14:paraId="08C149FF" w14:textId="5B49891C"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344570">
        <w:rPr>
          <w:rFonts w:ascii="Verdana" w:hAnsi="Verdana"/>
        </w:rPr>
        <w:t xml:space="preserve"> </w:t>
      </w:r>
      <w:r w:rsidR="00C738C8" w:rsidRPr="000613E9">
        <w:rPr>
          <w:rFonts w:ascii="Verdana" w:hAnsi="Verdana"/>
        </w:rPr>
        <w:t xml:space="preserve">8 </w:t>
      </w:r>
      <w:r w:rsidRPr="000613E9">
        <w:rPr>
          <w:rFonts w:ascii="Verdana" w:hAnsi="Verdana"/>
        </w:rPr>
        <w:t>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bookmarkStart w:id="1" w:name="_Ref126047229"/>
      <w:r w:rsidRPr="00701441">
        <w:t>Sociálně a environmentálně odpovědné zadávání</w:t>
      </w:r>
      <w:bookmarkEnd w:id="1"/>
      <w:r w:rsidRPr="00701441">
        <w:t xml:space="preserve">  </w:t>
      </w:r>
    </w:p>
    <w:p w14:paraId="6B4F85D3" w14:textId="70AE390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bookmarkStart w:id="2" w:name="_Ref126047073"/>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bookmarkEnd w:id="2"/>
      <w:r w:rsidR="00747FDF">
        <w:rPr>
          <w:rFonts w:ascii="Verdana" w:hAnsi="Verdana"/>
        </w:rPr>
        <w:t>.</w:t>
      </w:r>
    </w:p>
    <w:p w14:paraId="64CDEFDA" w14:textId="4A1165AF"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CD6DF1">
        <w:rPr>
          <w:rFonts w:ascii="Verdana" w:hAnsi="Verdana"/>
        </w:rPr>
        <w:fldChar w:fldCharType="begin"/>
      </w:r>
      <w:r w:rsidR="00CD6DF1">
        <w:rPr>
          <w:rFonts w:ascii="Verdana" w:hAnsi="Verdana"/>
        </w:rPr>
        <w:instrText xml:space="preserve"> REF _Ref126047073 \r \h </w:instrText>
      </w:r>
      <w:r w:rsidR="00CD6DF1">
        <w:rPr>
          <w:rFonts w:ascii="Verdana" w:hAnsi="Verdana"/>
        </w:rPr>
      </w:r>
      <w:r w:rsidR="00CD6DF1">
        <w:rPr>
          <w:rFonts w:ascii="Verdana" w:hAnsi="Verdana"/>
        </w:rPr>
        <w:fldChar w:fldCharType="separate"/>
      </w:r>
      <w:r w:rsidR="00CD6DF1">
        <w:rPr>
          <w:rFonts w:ascii="Verdana" w:hAnsi="Verdana"/>
        </w:rPr>
        <w:t>18.1</w:t>
      </w:r>
      <w:r w:rsidR="00CD6DF1">
        <w:rPr>
          <w:rFonts w:ascii="Verdana" w:hAnsi="Verdana"/>
        </w:rPr>
        <w:fldChar w:fldCharType="end"/>
      </w:r>
      <w:r w:rsidRPr="00701441">
        <w:rPr>
          <w:rFonts w:ascii="Verdana" w:hAnsi="Verdana"/>
        </w:rPr>
        <w:t xml:space="preserve"> Předkládaná smluvní dokumentace bude anonymizovaná tak, aby neobsahovala osobní údaje či obchodní tajemství Zhotovitele či smluvních partnerů Zhotovitele; musí z ní však být vždy zřejmé splnění povinnosti dle odst. </w:t>
      </w:r>
      <w:r w:rsidR="00CD6DF1">
        <w:rPr>
          <w:rFonts w:ascii="Verdana" w:hAnsi="Verdana"/>
        </w:rPr>
        <w:fldChar w:fldCharType="begin"/>
      </w:r>
      <w:r w:rsidR="00CD6DF1">
        <w:rPr>
          <w:rFonts w:ascii="Verdana" w:hAnsi="Verdana"/>
        </w:rPr>
        <w:instrText xml:space="preserve"> REF _Ref126047073 \r \h </w:instrText>
      </w:r>
      <w:r w:rsidR="00CD6DF1">
        <w:rPr>
          <w:rFonts w:ascii="Verdana" w:hAnsi="Verdana"/>
        </w:rPr>
      </w:r>
      <w:r w:rsidR="00CD6DF1">
        <w:rPr>
          <w:rFonts w:ascii="Verdana" w:hAnsi="Verdana"/>
        </w:rPr>
        <w:fldChar w:fldCharType="separate"/>
      </w:r>
      <w:r w:rsidR="00CD6DF1">
        <w:rPr>
          <w:rFonts w:ascii="Verdana" w:hAnsi="Verdana"/>
        </w:rPr>
        <w:t>18.1</w:t>
      </w:r>
      <w:r w:rsidR="00CD6DF1">
        <w:rPr>
          <w:rFonts w:ascii="Verdana" w:hAnsi="Verdana"/>
        </w:rPr>
        <w:fldChar w:fldCharType="end"/>
      </w:r>
      <w:r w:rsidR="00747FDF">
        <w:rPr>
          <w:rFonts w:ascii="Verdana" w:hAnsi="Verdana"/>
        </w:rPr>
        <w:t xml:space="preserve"> </w:t>
      </w:r>
      <w:r w:rsidRPr="00701441">
        <w:rPr>
          <w:rFonts w:ascii="Verdana" w:hAnsi="Verdana"/>
        </w:rPr>
        <w:t>této Smlouvy.</w:t>
      </w:r>
      <w:r w:rsidRPr="00701441">
        <w:rPr>
          <w:rFonts w:ascii="Verdana" w:hAnsi="Verdana"/>
          <w:sz w:val="20"/>
          <w:szCs w:val="20"/>
        </w:rPr>
        <w:t xml:space="preserve"> </w:t>
      </w:r>
      <w:r w:rsidRPr="00701441">
        <w:rPr>
          <w:rFonts w:ascii="Verdana" w:hAnsi="Verdana"/>
        </w:rPr>
        <w:t>Za každý</w:t>
      </w:r>
      <w:r w:rsidR="00747FDF">
        <w:rPr>
          <w:rFonts w:ascii="Verdana" w:hAnsi="Verdana"/>
        </w:rPr>
        <w:t>,</w:t>
      </w:r>
      <w:r w:rsidRPr="00701441">
        <w:rPr>
          <w:rFonts w:ascii="Verdana" w:hAnsi="Verdana"/>
        </w:rPr>
        <w:t xml:space="preserve"> byť i započatý den prodlení se splněním povinnosti předložit každou jednotlivou smluvní dokumentaci dle tohoto odstavce</w:t>
      </w:r>
      <w:r w:rsidR="00747FDF">
        <w:rPr>
          <w:rFonts w:ascii="Verdana" w:hAnsi="Verdana"/>
        </w:rPr>
        <w:t>,</w:t>
      </w:r>
      <w:r w:rsidRPr="00701441">
        <w:rPr>
          <w:rFonts w:ascii="Verdana" w:hAnsi="Verdana"/>
        </w:rPr>
        <w:t xml:space="preserve"> se Zhotovitel zavazuje uhradit smluvní pokutu ve výši 2 000 Kč.</w:t>
      </w:r>
    </w:p>
    <w:p w14:paraId="4B77764E" w14:textId="16AD48C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00747FDF">
        <w:rPr>
          <w:rFonts w:ascii="Verdana" w:hAnsi="Verdana"/>
        </w:rPr>
        <w:t xml:space="preserve"> </w:t>
      </w:r>
      <w:r w:rsidRPr="00701441">
        <w:rPr>
          <w:rFonts w:ascii="Verdana" w:hAnsi="Verdana"/>
          <w:strike/>
        </w:rPr>
        <w:t xml:space="preserve"> </w:t>
      </w:r>
      <w:r w:rsidR="00747FDF">
        <w:rPr>
          <w:rFonts w:ascii="Verdana" w:hAnsi="Verdana"/>
          <w:strike/>
        </w:rPr>
        <w:t xml:space="preserve"> </w:t>
      </w:r>
      <w:r w:rsidRPr="00701441">
        <w:rPr>
          <w:rFonts w:ascii="Verdana" w:hAnsi="Verdana"/>
        </w:rPr>
        <w:t>Požadavků objednatele – Všeobecné technické podmínky Dokumentace 04-21, odst.</w:t>
      </w:r>
      <w:r w:rsidR="00CD6DF1">
        <w:rPr>
          <w:rFonts w:ascii="Verdana" w:hAnsi="Verdana"/>
        </w:rPr>
        <w:t xml:space="preserve"> </w:t>
      </w:r>
      <w:r w:rsidRPr="00701441">
        <w:rPr>
          <w:rFonts w:ascii="Verdana" w:hAnsi="Verdana"/>
        </w:rPr>
        <w:t>3.2.1, a Všeobecné technické podmínky R F 13-21, odst.</w:t>
      </w:r>
      <w:r w:rsidR="00CD6DF1">
        <w:rPr>
          <w:rFonts w:ascii="Verdana" w:hAnsi="Verdana"/>
        </w:rPr>
        <w:t xml:space="preserve"> </w:t>
      </w:r>
      <w:r w:rsidRPr="00701441">
        <w:rPr>
          <w:rFonts w:ascii="Verdana" w:hAnsi="Verdana"/>
        </w:rPr>
        <w:t>2.1.2, budou probíhat primárně distančním způsobem (elektronicky, např. MS Teams, Google meet, atp.), pokud nebude nutné, aby byly spojeny s místním šetřením.</w:t>
      </w:r>
    </w:p>
    <w:p w14:paraId="41026EB2" w14:textId="226BF986"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lastRenderedPageBreak/>
        <w:t>Zhotovitel se zavazuje, že v průběhu plnění Díla umožní v souvislosti s prováděním prací na Díle provedení</w:t>
      </w:r>
      <w:r w:rsidRPr="00344570">
        <w:rPr>
          <w:rFonts w:ascii="Verdana" w:hAnsi="Verdana"/>
        </w:rPr>
        <w:t xml:space="preserve"> </w:t>
      </w:r>
      <w:del w:id="3" w:author="Autor">
        <w:r w:rsidR="00885831" w:rsidRPr="00344570" w:rsidDel="00E65C09">
          <w:rPr>
            <w:rFonts w:ascii="Verdana" w:hAnsi="Verdana"/>
          </w:rPr>
          <w:delText>10</w:delText>
        </w:r>
        <w:r w:rsidRPr="00344570" w:rsidDel="00E65C09">
          <w:rPr>
            <w:rFonts w:ascii="Verdana" w:hAnsi="Verdana"/>
          </w:rPr>
          <w:delText xml:space="preserve"> </w:delText>
        </w:r>
      </w:del>
      <w:ins w:id="4" w:author="Autor">
        <w:r w:rsidR="00E65C09">
          <w:rPr>
            <w:rFonts w:ascii="Verdana" w:hAnsi="Verdana"/>
          </w:rPr>
          <w:t>4</w:t>
        </w:r>
        <w:r w:rsidR="00E65C09" w:rsidRPr="00344570">
          <w:rPr>
            <w:rFonts w:ascii="Verdana" w:hAnsi="Verdana"/>
          </w:rPr>
          <w:t xml:space="preserve"> </w:t>
        </w:r>
      </w:ins>
      <w:r w:rsidRPr="00701441">
        <w:rPr>
          <w:rFonts w:ascii="Verdana" w:hAnsi="Verdana"/>
        </w:rPr>
        <w:t>studentských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553E529B" w:rsidR="000047EA"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 xml:space="preserve">Ustanoveními o smluvních pokutách uvedenými v odst. </w:t>
      </w:r>
      <w:r w:rsidR="00CD6DF1">
        <w:rPr>
          <w:rFonts w:ascii="Verdana" w:eastAsia="Times New Roman" w:hAnsi="Verdana" w:cs="Times New Roman"/>
        </w:rPr>
        <w:fldChar w:fldCharType="begin"/>
      </w:r>
      <w:r w:rsidR="00CD6DF1">
        <w:rPr>
          <w:rFonts w:ascii="Verdana" w:eastAsia="Times New Roman" w:hAnsi="Verdana" w:cs="Times New Roman"/>
        </w:rPr>
        <w:instrText xml:space="preserve"> REF _Ref126047229 \r \h </w:instrText>
      </w:r>
      <w:r w:rsidR="00CD6DF1">
        <w:rPr>
          <w:rFonts w:ascii="Verdana" w:eastAsia="Times New Roman" w:hAnsi="Verdana" w:cs="Times New Roman"/>
        </w:rPr>
      </w:r>
      <w:r w:rsidR="00CD6DF1">
        <w:rPr>
          <w:rFonts w:ascii="Verdana" w:eastAsia="Times New Roman" w:hAnsi="Verdana" w:cs="Times New Roman"/>
        </w:rPr>
        <w:fldChar w:fldCharType="separate"/>
      </w:r>
      <w:r w:rsidR="00CD6DF1">
        <w:rPr>
          <w:rFonts w:ascii="Verdana" w:eastAsia="Times New Roman" w:hAnsi="Verdana" w:cs="Times New Roman"/>
        </w:rPr>
        <w:t>18</w:t>
      </w:r>
      <w:r w:rsidR="00CD6DF1">
        <w:rPr>
          <w:rFonts w:ascii="Verdana" w:eastAsia="Times New Roman" w:hAnsi="Verdana" w:cs="Times New Roman"/>
        </w:rPr>
        <w:fldChar w:fldCharType="end"/>
      </w:r>
      <w:r w:rsidRPr="00701441">
        <w:rPr>
          <w:rFonts w:ascii="Verdana" w:eastAsia="Times New Roman" w:hAnsi="Verdana" w:cs="Times New Roman"/>
        </w:rPr>
        <w:t>této Smlouvy není dotčeno uplatňování smluvních pokut v souladu s Pod-článkem 4.27 Smluvních podmínek.</w:t>
      </w:r>
    </w:p>
    <w:p w14:paraId="543D995F" w14:textId="77777777" w:rsidR="00FA0DE2" w:rsidRPr="00C96E02" w:rsidRDefault="00FA0DE2" w:rsidP="00747FDF">
      <w:pPr>
        <w:pStyle w:val="slovanseznam2"/>
        <w:tabs>
          <w:tab w:val="clear" w:pos="1135"/>
          <w:tab w:val="num" w:pos="1418"/>
        </w:tabs>
        <w:ind w:left="1418"/>
      </w:pPr>
      <w:r>
        <w:t xml:space="preserve">Zhotovitel se zavazuje využít </w:t>
      </w:r>
      <w:r w:rsidRPr="00C96E02">
        <w:t>metod</w:t>
      </w:r>
      <w:r>
        <w:t>u</w:t>
      </w:r>
      <w:r w:rsidRPr="00C96E02">
        <w:t xml:space="preserve"> BIM jako souhrnu všech dokumentů zahrnujících grafické a negrafické informace vztahující se k </w:t>
      </w:r>
      <w:r>
        <w:t>D</w:t>
      </w:r>
      <w:r w:rsidRPr="00C96E02">
        <w:t xml:space="preserve">ílu v digitální podobě a pořízených prostřednictvím systémů a dalších softwarových nástrojů organizovaných tak, aby reprezentovaly předmět </w:t>
      </w:r>
      <w:r>
        <w:t>D</w:t>
      </w:r>
      <w:r w:rsidRPr="00C96E02">
        <w:t>íla</w:t>
      </w:r>
      <w:r>
        <w:t>, a to v souladu s BIM protokolem, který je přílohou č. 11 této Smlouvy</w:t>
      </w:r>
      <w:r w:rsidRPr="00C96E02">
        <w:t xml:space="preserve">. </w:t>
      </w:r>
    </w:p>
    <w:p w14:paraId="089B5971" w14:textId="18D3F277"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2473FADC" w:rsidR="000047EA" w:rsidRPr="00701441" w:rsidRDefault="000047EA" w:rsidP="000047EA">
      <w:pPr>
        <w:pStyle w:val="slovanseznam"/>
        <w:numPr>
          <w:ilvl w:val="0"/>
          <w:numId w:val="0"/>
        </w:numPr>
        <w:tabs>
          <w:tab w:val="left" w:pos="708"/>
        </w:tabs>
        <w:ind w:left="567"/>
      </w:pPr>
      <w:r w:rsidRPr="00701441">
        <w:t>Smluvní strany stvrzují, že při uzavírání této smlouvy jednaly a postupovaly čestně a</w:t>
      </w:r>
      <w:r w:rsidR="00344570">
        <w:t>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5970DC4" w14:textId="77777777" w:rsidR="00FA22FA" w:rsidRPr="00774D52" w:rsidRDefault="00FA22FA" w:rsidP="00FA22FA">
      <w:pPr>
        <w:pStyle w:val="slovanseznam"/>
      </w:pPr>
      <w:bookmarkStart w:id="5" w:name="_Ref128159072"/>
      <w:r w:rsidRPr="00774D52">
        <w:t>Mezinárodní sankce</w:t>
      </w:r>
      <w:bookmarkEnd w:id="5"/>
      <w:r w:rsidRPr="00774D52">
        <w:t xml:space="preserve"> </w:t>
      </w:r>
    </w:p>
    <w:p w14:paraId="5EF7E381" w14:textId="77777777" w:rsidR="00FA22FA" w:rsidRPr="00774D52" w:rsidRDefault="00FA22FA" w:rsidP="00FA22FA">
      <w:pPr>
        <w:pStyle w:val="slovanseznam2"/>
      </w:pPr>
      <w:bookmarkStart w:id="6" w:name="_Ref128159133"/>
      <w:r w:rsidRPr="00774D52">
        <w:t>Zhotovitel prohlašuje, že:</w:t>
      </w:r>
      <w:bookmarkEnd w:id="6"/>
      <w:r w:rsidRPr="00774D52">
        <w:t xml:space="preserve"> </w:t>
      </w:r>
    </w:p>
    <w:p w14:paraId="66DFBAC1" w14:textId="77777777" w:rsidR="00FA22FA" w:rsidRPr="00774D52" w:rsidRDefault="00FA22FA" w:rsidP="00FA22FA">
      <w:pPr>
        <w:pStyle w:val="SODslseznam-2a"/>
        <w:numPr>
          <w:ilvl w:val="0"/>
          <w:numId w:val="0"/>
        </w:numPr>
        <w:ind w:left="1559" w:hanging="425"/>
      </w:pPr>
      <w:r>
        <w:t xml:space="preserve">a) </w:t>
      </w:r>
      <w:r w:rsidRPr="00774D5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t>u</w:t>
      </w:r>
      <w:r w:rsidRPr="00774D52">
        <w:t xml:space="preserve"> 7 </w:t>
      </w:r>
      <w:r w:rsidRPr="004A650A">
        <w:t>písm. a) až d)</w:t>
      </w:r>
      <w:r>
        <w:t>, článku</w:t>
      </w:r>
      <w:r w:rsidRPr="00774D52">
        <w:t xml:space="preserve"> 8, čl. 10 písm. b) až f) a písm. h) až j) směrnice 2014/24/EU, článku 18, čl. 21 písm. b) až e) a písm. g</w:t>
      </w:r>
      <w:r>
        <w:t>)</w:t>
      </w:r>
      <w:r w:rsidRPr="00774D52">
        <w:t xml:space="preserve"> až i), článků 29 a 30 směrnice 2014/25/EU a čl. 13 písm. a) až d), f) až h) a j) směrnice 2009/81/EC</w:t>
      </w:r>
      <w:r>
        <w:t xml:space="preserve"> </w:t>
      </w:r>
      <w:r w:rsidRPr="004A650A">
        <w:t>a hlavy VII na</w:t>
      </w:r>
      <w:r w:rsidRPr="004A650A">
        <w:rPr>
          <w:rFonts w:hint="eastAsia"/>
        </w:rPr>
        <w:t>ří</w:t>
      </w:r>
      <w:r w:rsidRPr="004A650A">
        <w:t>zení Evropského parlamentu a Rady (EU, Euratom) 2018/1046</w:t>
      </w:r>
      <w:r w:rsidRPr="00774D52">
        <w:t>,</w:t>
      </w:r>
    </w:p>
    <w:p w14:paraId="300C77B9" w14:textId="77777777" w:rsidR="00FA22FA" w:rsidRPr="00774D52" w:rsidRDefault="00FA22FA" w:rsidP="00FA22FA">
      <w:pPr>
        <w:spacing w:before="60" w:after="120" w:line="276" w:lineRule="auto"/>
        <w:ind w:left="1559" w:hanging="425"/>
        <w:jc w:val="both"/>
        <w:rPr>
          <w:rFonts w:ascii="Verdana" w:hAnsi="Verdana"/>
          <w:szCs w:val="20"/>
        </w:rPr>
      </w:pPr>
      <w:r>
        <w:rPr>
          <w:rFonts w:ascii="Verdana" w:hAnsi="Verdana"/>
          <w:szCs w:val="20"/>
        </w:rPr>
        <w:lastRenderedPageBreak/>
        <w:t xml:space="preserve">b) </w:t>
      </w:r>
      <w:r w:rsidRPr="00774D52">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p>
    <w:p w14:paraId="6959C67A" w14:textId="6452FAB9" w:rsidR="00FA22FA" w:rsidRPr="00774D52" w:rsidRDefault="00FA22FA" w:rsidP="00FA22FA">
      <w:pPr>
        <w:pStyle w:val="slovanseznam2"/>
      </w:pPr>
      <w:r w:rsidRPr="00774D52">
        <w:t xml:space="preserve">Je-li Zhotovitelem sdružení více osob, platí výše podmínky dle tohoto </w:t>
      </w:r>
      <w:r w:rsidR="007B2A51">
        <w:t xml:space="preserve">čl. </w:t>
      </w:r>
      <w:r w:rsidR="007B2A51">
        <w:fldChar w:fldCharType="begin"/>
      </w:r>
      <w:r w:rsidR="007B2A51">
        <w:instrText xml:space="preserve"> REF _Ref128159072 \r \h </w:instrText>
      </w:r>
      <w:r w:rsidR="007B2A51">
        <w:fldChar w:fldCharType="separate"/>
      </w:r>
      <w:r w:rsidR="007B2A51">
        <w:t>20</w:t>
      </w:r>
      <w:r w:rsidR="007B2A51">
        <w:fldChar w:fldCharType="end"/>
      </w:r>
      <w:r w:rsidRPr="00774D52">
        <w:t xml:space="preserve"> také jednotlivě pro všechny osoby v rámci Zhotovitele sdružené, a to bez ohledu na právní formu tohoto sdružení.</w:t>
      </w:r>
    </w:p>
    <w:p w14:paraId="34202118" w14:textId="21EED17D" w:rsidR="00FA22FA" w:rsidRPr="00774D52" w:rsidRDefault="00FA22FA" w:rsidP="00FA22FA">
      <w:pPr>
        <w:pStyle w:val="slovanseznam2"/>
      </w:pPr>
      <w:bookmarkStart w:id="7" w:name="_Ref128159152"/>
      <w:r w:rsidRPr="00774D52">
        <w:t xml:space="preserve">Přestane-li Zhotovitel nebo některý z jeho poddodavatelů nebo jiných osob, jejichž způsobilost byla využita ve smyslu evropských směrnic o zadávání veřejných zakázek, splňovat výše uvedené podmínky dle tohoto </w:t>
      </w:r>
      <w:r w:rsidR="007B2A51">
        <w:t xml:space="preserve">čl. </w:t>
      </w:r>
      <w:r w:rsidR="007B2A51">
        <w:fldChar w:fldCharType="begin"/>
      </w:r>
      <w:r w:rsidR="007B2A51">
        <w:instrText xml:space="preserve"> REF _Ref128159072 \r \h </w:instrText>
      </w:r>
      <w:r w:rsidR="007B2A51">
        <w:fldChar w:fldCharType="separate"/>
      </w:r>
      <w:r w:rsidR="007B2A51">
        <w:t>20</w:t>
      </w:r>
      <w:r w:rsidR="007B2A51">
        <w:fldChar w:fldCharType="end"/>
      </w:r>
      <w:r w:rsidRPr="00774D52">
        <w:t>, oznámí tuto skutečnost bez zbytečného odkladu, nejpozději však do 3 pracovních dnů ode dne, kdy přestal splňovat výše uvedené podmínky, Objednateli.</w:t>
      </w:r>
      <w:bookmarkEnd w:id="7"/>
    </w:p>
    <w:p w14:paraId="4FA26957" w14:textId="77777777" w:rsidR="00FA22FA" w:rsidRPr="00774D52" w:rsidRDefault="00FA22FA" w:rsidP="00FA22FA">
      <w:pPr>
        <w:pStyle w:val="slovanseznam2"/>
      </w:pPr>
      <w:bookmarkStart w:id="8" w:name="_Ref128159163"/>
      <w:r w:rsidRPr="00774D52">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8"/>
    </w:p>
    <w:p w14:paraId="24AFFD5B" w14:textId="77777777" w:rsidR="00FA22FA" w:rsidRPr="00774D52" w:rsidRDefault="00FA22FA" w:rsidP="00FA22FA">
      <w:pPr>
        <w:pStyle w:val="slovanseznam2"/>
      </w:pPr>
      <w:bookmarkStart w:id="9" w:name="_Ref128159173"/>
      <w:r w:rsidRPr="00774D52">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0E97623B" w14:textId="7F20617E" w:rsidR="00FA22FA" w:rsidRPr="00E776BC" w:rsidRDefault="00FA22FA" w:rsidP="00FA22FA">
      <w:pPr>
        <w:pStyle w:val="slovanseznam2"/>
        <w:rPr>
          <w:color w:val="FF0000"/>
        </w:rPr>
      </w:pPr>
      <w:r w:rsidRPr="00774D52">
        <w:t xml:space="preserve">Ukáží-li se prohlášení Zhotovitele dle odstavce </w:t>
      </w:r>
      <w:r w:rsidR="007B2A51">
        <w:fldChar w:fldCharType="begin"/>
      </w:r>
      <w:r w:rsidR="007B2A51">
        <w:instrText xml:space="preserve"> REF _Ref128159133 \r \h </w:instrText>
      </w:r>
      <w:r w:rsidR="007B2A51">
        <w:fldChar w:fldCharType="separate"/>
      </w:r>
      <w:r w:rsidR="007B2A51">
        <w:t>20.1</w:t>
      </w:r>
      <w:r w:rsidR="007B2A51">
        <w:fldChar w:fldCharType="end"/>
      </w:r>
      <w:r w:rsidR="007B2A51">
        <w:t xml:space="preserve"> </w:t>
      </w:r>
      <w:r w:rsidRPr="00774D52">
        <w:t xml:space="preserve">této Smlouvy jako nepravdivá nebo poruší-li Zhotovitel svou oznamovací povinnost dle odstavce </w:t>
      </w:r>
      <w:r w:rsidR="007B2A51">
        <w:fldChar w:fldCharType="begin"/>
      </w:r>
      <w:r w:rsidR="007B2A51">
        <w:instrText xml:space="preserve"> REF _Ref128159152 \r \h </w:instrText>
      </w:r>
      <w:r w:rsidR="007B2A51">
        <w:fldChar w:fldCharType="separate"/>
      </w:r>
      <w:r w:rsidR="007B2A51">
        <w:t>20.3</w:t>
      </w:r>
      <w:r w:rsidR="007B2A51">
        <w:fldChar w:fldCharType="end"/>
      </w:r>
      <w:r w:rsidR="007B2A51">
        <w:t xml:space="preserve"> </w:t>
      </w:r>
      <w:r w:rsidRPr="00774D52">
        <w:t xml:space="preserve">nebo některou z povinností dle odstavců </w:t>
      </w:r>
      <w:r w:rsidR="007B2A51">
        <w:fldChar w:fldCharType="begin"/>
      </w:r>
      <w:r w:rsidR="007B2A51">
        <w:instrText xml:space="preserve"> REF _Ref128159163 \r \h </w:instrText>
      </w:r>
      <w:r w:rsidR="007B2A51">
        <w:fldChar w:fldCharType="separate"/>
      </w:r>
      <w:r w:rsidR="007B2A51">
        <w:t>20.4</w:t>
      </w:r>
      <w:r w:rsidR="007B2A51">
        <w:fldChar w:fldCharType="end"/>
      </w:r>
      <w:r w:rsidR="007B2A51">
        <w:t xml:space="preserve"> </w:t>
      </w:r>
      <w:r w:rsidRPr="00774D52">
        <w:t xml:space="preserve">nebo </w:t>
      </w:r>
      <w:r w:rsidR="007B2A51">
        <w:fldChar w:fldCharType="begin"/>
      </w:r>
      <w:r w:rsidR="007B2A51">
        <w:instrText xml:space="preserve"> REF _Ref128159173 \r \h </w:instrText>
      </w:r>
      <w:r w:rsidR="007B2A51">
        <w:fldChar w:fldCharType="separate"/>
      </w:r>
      <w:r w:rsidR="007B2A51">
        <w:t>20.5</w:t>
      </w:r>
      <w:r w:rsidR="007B2A51">
        <w:fldChar w:fldCharType="end"/>
      </w:r>
      <w:r w:rsidR="007B2A51">
        <w:t xml:space="preserve"> </w:t>
      </w:r>
      <w:r w:rsidRPr="00774D52">
        <w:t xml:space="preserve">této Smlouvy, je Objednatel oprávněn odstoupit od této Smlouvy. Zhotovitel je dále povinen zaplatit za každé jednotlivé porušení povinností dle předchozí věty, s výjimkou oznamovací povinnosti dle odstavce </w:t>
      </w:r>
      <w:r w:rsidR="007B2A51">
        <w:fldChar w:fldCharType="begin"/>
      </w:r>
      <w:r w:rsidR="007B2A51">
        <w:instrText xml:space="preserve"> REF _Ref128159152 \r \h </w:instrText>
      </w:r>
      <w:r w:rsidR="007B2A51">
        <w:fldChar w:fldCharType="separate"/>
      </w:r>
      <w:r w:rsidR="007B2A51">
        <w:t>20.3</w:t>
      </w:r>
      <w:r w:rsidR="007B2A51">
        <w:fldChar w:fldCharType="end"/>
      </w:r>
      <w:r w:rsidR="00AC5B1D">
        <w:t xml:space="preserve"> </w:t>
      </w:r>
      <w:r w:rsidRPr="00774D52">
        <w:t xml:space="preserve">této Smlouvy, smluvní pokutu ve výši 300.000 Kč. Zhotovitel je dále povinen zaplatit za každé jednotlivé porušení oznamovací povinnosti dle odstavce </w:t>
      </w:r>
      <w:r w:rsidR="007B2A51">
        <w:fldChar w:fldCharType="begin"/>
      </w:r>
      <w:r w:rsidR="007B2A51">
        <w:instrText xml:space="preserve"> REF _Ref128159152 \r \h </w:instrText>
      </w:r>
      <w:r w:rsidR="007B2A51">
        <w:fldChar w:fldCharType="separate"/>
      </w:r>
      <w:r w:rsidR="007B2A51">
        <w:t>20.3</w:t>
      </w:r>
      <w:r w:rsidR="007B2A51">
        <w:fldChar w:fldCharType="end"/>
      </w:r>
      <w:r w:rsidR="00AC5B1D">
        <w:t xml:space="preserve"> </w:t>
      </w:r>
      <w:r w:rsidRPr="00774D52">
        <w:t>, smluvní pokutu ve výši 100.000 Kč. Ustanovení § 2004 odst. 2 Občanského zákoníku a § 2050 Občanského zákoníku se nepoužijí.</w:t>
      </w:r>
    </w:p>
    <w:p w14:paraId="60A02090" w14:textId="77777777" w:rsidR="00FA22FA" w:rsidRPr="00774D52" w:rsidRDefault="00FA22FA" w:rsidP="00FA22FA">
      <w:pPr>
        <w:pStyle w:val="slovanseznam"/>
      </w:pPr>
      <w:r w:rsidRPr="00774D52">
        <w:t>Požadavek na Poddodavatele</w:t>
      </w:r>
    </w:p>
    <w:p w14:paraId="7A0E17D0" w14:textId="77777777" w:rsidR="00FA22FA" w:rsidRPr="00774D52" w:rsidRDefault="00FA22FA" w:rsidP="00FA22FA">
      <w:pPr>
        <w:pStyle w:val="slovanseznam2"/>
      </w:pPr>
      <w:r w:rsidRPr="00774D52">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74D52">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B48F29" w14:textId="2701E517" w:rsidR="00FA22FA" w:rsidRPr="00774D52" w:rsidRDefault="00FA22FA" w:rsidP="00FA22FA">
      <w:pPr>
        <w:pStyle w:val="slovanseznam2"/>
      </w:pPr>
      <w:r w:rsidRPr="00774D52">
        <w:t xml:space="preserve">Přestane-li některý z Poddodavatelů (uvedených v Příloze č. 3 této Smlouvy) splňovat výše uvedené podmínky dle odst. </w:t>
      </w:r>
      <w:r w:rsidR="00C60EDE" w:rsidRPr="00774D52">
        <w:t>2</w:t>
      </w:r>
      <w:r w:rsidR="00C60EDE">
        <w:t>1</w:t>
      </w:r>
      <w:r w:rsidRPr="00774D52">
        <w:t>.1 této Smlouvy, oznámí Zhotovitel tuto skutečnost bez zbytečného odkladu, nejpozději však do 3 pracovních dnů ode dne, kdy Poddodavatel přestal splňovat výše uvedené podmínky, Objednateli.</w:t>
      </w:r>
    </w:p>
    <w:p w14:paraId="6EE4D076" w14:textId="0EBE6885" w:rsidR="00FA22FA" w:rsidRPr="00E776BC" w:rsidRDefault="00FA22FA" w:rsidP="00FA22FA">
      <w:pPr>
        <w:pStyle w:val="slovanseznam2"/>
      </w:pPr>
      <w:r w:rsidRPr="00774D52">
        <w:lastRenderedPageBreak/>
        <w:t xml:space="preserve">Objednatel může požadovat nahrazení Poddodavatele, který přestal splňovat </w:t>
      </w:r>
      <w:r w:rsidRPr="00E776BC">
        <w:t xml:space="preserve">podmínky dle odst. </w:t>
      </w:r>
      <w:r w:rsidR="00C60EDE" w:rsidRPr="00E776BC">
        <w:t>2</w:t>
      </w:r>
      <w:r w:rsidR="00C60EDE">
        <w:t>1</w:t>
      </w:r>
      <w:r w:rsidRPr="00E776BC">
        <w:t>.1 této Smlouvy.</w:t>
      </w:r>
    </w:p>
    <w:p w14:paraId="5B1E4463" w14:textId="12C3975F" w:rsidR="00FA22FA" w:rsidRPr="00E776BC" w:rsidRDefault="00FA22FA" w:rsidP="00FA22FA">
      <w:pPr>
        <w:pStyle w:val="slovanseznam2"/>
      </w:pPr>
      <w:r w:rsidRPr="00E776BC">
        <w:t xml:space="preserve"> Ukáží-li se prohlášení Zhotovitele dle odstavce </w:t>
      </w:r>
      <w:r w:rsidR="00C60EDE" w:rsidRPr="00E776BC">
        <w:t>2</w:t>
      </w:r>
      <w:r w:rsidR="00C60EDE">
        <w:t>1</w:t>
      </w:r>
      <w:r w:rsidRPr="00E776BC">
        <w:t xml:space="preserve">.1 této Smlouvy jako nepravdivá nebo poruší-li Zhotovitel svou oznamovací povinnost dle odstavce </w:t>
      </w:r>
      <w:r w:rsidR="00C60EDE" w:rsidRPr="00E776BC">
        <w:t>2</w:t>
      </w:r>
      <w:r w:rsidR="00C60EDE">
        <w:t>1</w:t>
      </w:r>
      <w:r w:rsidRPr="00E776BC">
        <w:t xml:space="preserve">.2, je Objednatel oprávněn odstoupit od této Smlouvy, smluvní pokutu ve výši 100.000 Kč. Zhotovitel je dále povinen zaplatit za každé jednotlivé porušení oznamovací povinnosti dle odstavce </w:t>
      </w:r>
      <w:r w:rsidR="00C60EDE" w:rsidRPr="00E776BC">
        <w:t>2</w:t>
      </w:r>
      <w:r w:rsidR="00C60EDE">
        <w:t>1</w:t>
      </w:r>
      <w:r w:rsidRPr="00E776BC">
        <w:t>.2, smluvní pokutu ve výši 50.000 Kč. Ustanovení § 2004 odst. 2 Občanského zákoníku a § 2050 Občanského zákoníku se nepoužijí.</w:t>
      </w:r>
    </w:p>
    <w:p w14:paraId="725F6258" w14:textId="410040DF" w:rsidR="00F422D3" w:rsidRPr="000047EA" w:rsidRDefault="00F422D3" w:rsidP="000047EA">
      <w:pPr>
        <w:pStyle w:val="slovanseznam"/>
        <w:rPr>
          <w:color w:val="FF0000"/>
        </w:rPr>
      </w:pPr>
      <w:r>
        <w:t>Podpisem této Smlouvy Zhotovitel souč</w:t>
      </w:r>
      <w:r w:rsidR="00E901A3">
        <w:t>asně jako zpracovatel uzavírá s </w:t>
      </w:r>
      <w:r>
        <w:t>Objednatelem jako správcem smlouvu o zpracování osobních údajů ve znění uvedeném v Příloze č. 5 této Smlouvy.</w:t>
      </w:r>
    </w:p>
    <w:p w14:paraId="0F1AD164" w14:textId="77777777" w:rsidR="001658AF" w:rsidRDefault="001658AF" w:rsidP="001658AF">
      <w:pPr>
        <w:pStyle w:val="slovanseznam"/>
        <w:spacing w:line="276" w:lineRule="auto"/>
      </w:pPr>
      <w:r>
        <w:t xml:space="preserve">Tato </w:t>
      </w:r>
      <w:r w:rsidRPr="002C6663">
        <w:t>Smlouva je vyhotovena elektronicky a podepsána zaručeným elektronickým podpisem založeným na kvalifikovaném certifikátu pro elektronický podpis nebo kvalifikovaným elektronickým podpisem.</w:t>
      </w:r>
    </w:p>
    <w:p w14:paraId="293A76AB" w14:textId="41C58A3F" w:rsidR="00F422D3" w:rsidRDefault="00F422D3" w:rsidP="00EA585B">
      <w:pPr>
        <w:pStyle w:val="slovanseznam"/>
      </w:pPr>
      <w:r>
        <w:t xml:space="preserve">Přílohy, které tvoří nedílnou součást této Smlouvy: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635B6B">
        <w:rPr>
          <w:i/>
        </w:rPr>
        <w:t>(Pokud je vybráno více Zhotovitelů na základě společné nabídky)</w:t>
      </w:r>
    </w:p>
    <w:p w14:paraId="7A82DDC7" w14:textId="648EFD99"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000648">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41CDB363"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Příloha č.</w:t>
      </w:r>
      <w:r w:rsidR="00344570">
        <w:rPr>
          <w:rFonts w:ascii="Verdana" w:hAnsi="Verdana"/>
        </w:rPr>
        <w:t xml:space="preserve"> </w:t>
      </w:r>
      <w:r w:rsidRPr="000613E9">
        <w:rPr>
          <w:rFonts w:ascii="Verdana" w:hAnsi="Verdana"/>
        </w:rPr>
        <w:t xml:space="preserve">8         Osvědčení </w:t>
      </w:r>
      <w:r w:rsidR="00634019" w:rsidRPr="000613E9">
        <w:rPr>
          <w:rFonts w:ascii="Verdana" w:hAnsi="Verdana"/>
        </w:rPr>
        <w:t xml:space="preserve">o řádném plnění veřejné zakázky </w:t>
      </w:r>
    </w:p>
    <w:p w14:paraId="084A4916" w14:textId="25DA82D0" w:rsidR="00A97B06" w:rsidRDefault="00A97B06" w:rsidP="004354B4">
      <w:pPr>
        <w:pStyle w:val="Odstavecseseznamem"/>
        <w:widowControl w:val="0"/>
        <w:spacing w:after="0"/>
        <w:ind w:left="0" w:firstLine="567"/>
        <w:jc w:val="both"/>
        <w:rPr>
          <w:rFonts w:eastAsia="Verdana" w:cs="Times New Roman"/>
          <w:noProof/>
        </w:rPr>
      </w:pPr>
      <w:r>
        <w:rPr>
          <w:rFonts w:eastAsia="Verdana" w:cs="Times New Roman"/>
          <w:noProof/>
        </w:rPr>
        <w:t>Příloha č. 9</w:t>
      </w:r>
      <w:r>
        <w:rPr>
          <w:rFonts w:eastAsia="Verdana" w:cs="Times New Roman"/>
          <w:noProof/>
        </w:rPr>
        <w:tab/>
        <w:t>Přehled pozemků pro realizaci</w:t>
      </w:r>
      <w:r w:rsidR="00C60EDE">
        <w:rPr>
          <w:rFonts w:eastAsia="Verdana" w:cs="Times New Roman"/>
          <w:noProof/>
        </w:rPr>
        <w:t xml:space="preserve"> Díla</w:t>
      </w:r>
    </w:p>
    <w:p w14:paraId="3EAF8878" w14:textId="41CCAEF5" w:rsidR="00731157" w:rsidRPr="00731157" w:rsidRDefault="004354B4" w:rsidP="004354B4">
      <w:pPr>
        <w:tabs>
          <w:tab w:val="left" w:pos="2127"/>
        </w:tabs>
        <w:spacing w:before="60" w:after="0" w:line="276" w:lineRule="auto"/>
        <w:ind w:left="2127" w:hanging="1560"/>
        <w:jc w:val="both"/>
        <w:rPr>
          <w:rFonts w:ascii="Verdana" w:hAnsi="Verdana"/>
        </w:rPr>
      </w:pPr>
      <w:r w:rsidRPr="00731157">
        <w:rPr>
          <w:rFonts w:ascii="Verdana" w:hAnsi="Verdana"/>
        </w:rPr>
        <w:t>Příloha č. 10</w:t>
      </w:r>
      <w:r w:rsidRPr="00731157">
        <w:rPr>
          <w:rFonts w:ascii="Verdana" w:hAnsi="Verdana"/>
        </w:rPr>
        <w:tab/>
      </w:r>
      <w:r w:rsidR="00731157" w:rsidRPr="00731157">
        <w:rPr>
          <w:rFonts w:ascii="Verdana" w:hAnsi="Verdana"/>
        </w:rPr>
        <w:t>Žádost o poskytnutí zálohové platby</w:t>
      </w:r>
    </w:p>
    <w:p w14:paraId="2960E30D" w14:textId="5DEECA21" w:rsidR="004354B4" w:rsidRPr="00731157" w:rsidRDefault="00731157" w:rsidP="004354B4">
      <w:pPr>
        <w:tabs>
          <w:tab w:val="left" w:pos="2127"/>
        </w:tabs>
        <w:spacing w:before="60" w:after="0" w:line="276" w:lineRule="auto"/>
        <w:ind w:left="2127" w:hanging="1560"/>
        <w:jc w:val="both"/>
        <w:rPr>
          <w:rFonts w:ascii="Verdana" w:hAnsi="Verdana"/>
        </w:rPr>
      </w:pPr>
      <w:r w:rsidRPr="00731157">
        <w:rPr>
          <w:rFonts w:ascii="Verdana" w:hAnsi="Verdana"/>
        </w:rPr>
        <w:t>Příloha č. 11</w:t>
      </w:r>
      <w:r w:rsidRPr="00731157">
        <w:rPr>
          <w:rFonts w:ascii="Verdana" w:hAnsi="Verdana"/>
        </w:rPr>
        <w:tab/>
      </w:r>
      <w:r w:rsidR="004354B4" w:rsidRPr="00731157">
        <w:rPr>
          <w:rFonts w:ascii="Verdana" w:hAnsi="Verdana"/>
        </w:rPr>
        <w:t>BIM protokol</w:t>
      </w:r>
    </w:p>
    <w:p w14:paraId="180AB7D1" w14:textId="77777777" w:rsidR="009B78A8" w:rsidRDefault="009B78A8" w:rsidP="009F0867">
      <w:pPr>
        <w:pStyle w:val="Textbezodsazen"/>
      </w:pPr>
    </w:p>
    <w:p w14:paraId="7F4B4CF9" w14:textId="3172962B" w:rsidR="00344570" w:rsidRPr="00B00E1E" w:rsidRDefault="00F422D3" w:rsidP="00344570">
      <w:pPr>
        <w:pStyle w:val="Textbezodsazen"/>
        <w:spacing w:after="0" w:line="240" w:lineRule="auto"/>
      </w:pPr>
      <w:r>
        <w:t>Na důkaz toho strany uzavírají tuto Smlouvu, která vstupuje v platnost dnem podpisu této Smlouvy oběma Stranami a účinnou se stává dnem uveřejnění v registru smluv.</w:t>
      </w:r>
    </w:p>
    <w:p w14:paraId="05CD6367" w14:textId="77777777" w:rsidR="00524FD5" w:rsidRDefault="00524FD5" w:rsidP="00344570">
      <w:pPr>
        <w:widowControl w:val="0"/>
        <w:spacing w:after="0" w:line="240" w:lineRule="auto"/>
        <w:rPr>
          <w:rFonts w:eastAsia="Verdana" w:cs="Times New Roman"/>
          <w:noProof/>
        </w:rPr>
      </w:pPr>
    </w:p>
    <w:p w14:paraId="06D4DCB4" w14:textId="3821DAA3" w:rsidR="00344570" w:rsidRPr="00B00E1E" w:rsidRDefault="00344570" w:rsidP="00344570">
      <w:pPr>
        <w:widowControl w:val="0"/>
        <w:spacing w:after="0" w:line="240" w:lineRule="auto"/>
        <w:rPr>
          <w:rFonts w:eastAsia="Verdana" w:cs="Times New Roman"/>
          <w:noProof/>
        </w:rPr>
      </w:pPr>
      <w:r w:rsidRPr="00B00E1E">
        <w:rPr>
          <w:rFonts w:eastAsia="Verdana" w:cs="Times New Roman"/>
          <w:noProof/>
        </w:rPr>
        <w:t>V Praze dne ……………………</w:t>
      </w:r>
      <w:r w:rsidRPr="00B00E1E">
        <w:tab/>
      </w:r>
      <w:r w:rsidRPr="00B00E1E">
        <w:tab/>
      </w:r>
      <w:r w:rsidRPr="00B00E1E">
        <w:tab/>
      </w:r>
      <w:r w:rsidRPr="00B00E1E">
        <w:tab/>
        <w:t xml:space="preserve">V </w:t>
      </w:r>
      <w:r w:rsidRPr="00B00E1E">
        <w:rPr>
          <w:rFonts w:eastAsia="Verdana" w:cs="Times New Roman"/>
          <w:noProof/>
        </w:rPr>
        <w:t>……………………</w:t>
      </w:r>
      <w:r w:rsidRPr="00B00E1E">
        <w:t xml:space="preserve"> dne </w:t>
      </w:r>
      <w:r w:rsidRPr="00B00E1E">
        <w:rPr>
          <w:rFonts w:eastAsia="Verdana" w:cs="Times New Roman"/>
          <w:noProof/>
        </w:rPr>
        <w:t>……………………</w:t>
      </w:r>
    </w:p>
    <w:p w14:paraId="2F239CC4" w14:textId="77777777" w:rsidR="00344570" w:rsidRPr="00B00E1E" w:rsidRDefault="00344570" w:rsidP="00344570">
      <w:pPr>
        <w:pStyle w:val="Textbezodsazen"/>
        <w:spacing w:after="0" w:line="240" w:lineRule="auto"/>
      </w:pPr>
    </w:p>
    <w:p w14:paraId="0441C799" w14:textId="77777777" w:rsidR="00344570" w:rsidRPr="00B00E1E" w:rsidRDefault="00344570" w:rsidP="00344570">
      <w:pPr>
        <w:pStyle w:val="Textbezodsazen"/>
        <w:spacing w:after="0" w:line="240" w:lineRule="auto"/>
      </w:pPr>
    </w:p>
    <w:p w14:paraId="6A92FB7E" w14:textId="77777777" w:rsidR="00344570" w:rsidRPr="00B00E1E" w:rsidRDefault="00344570" w:rsidP="00344570">
      <w:pPr>
        <w:pStyle w:val="Textbezodsazen"/>
        <w:spacing w:after="0" w:line="240" w:lineRule="auto"/>
        <w:rPr>
          <w:rFonts w:eastAsia="Verdana" w:cs="Times New Roman"/>
          <w:noProof/>
        </w:rPr>
      </w:pPr>
    </w:p>
    <w:p w14:paraId="23C6F27B" w14:textId="77777777" w:rsidR="00344570" w:rsidRDefault="00344570" w:rsidP="00344570">
      <w:pPr>
        <w:pStyle w:val="Textbezodsazen"/>
        <w:spacing w:after="0" w:line="240" w:lineRule="auto"/>
        <w:rPr>
          <w:rFonts w:eastAsia="Verdana" w:cs="Times New Roman"/>
          <w:noProof/>
        </w:rPr>
      </w:pPr>
    </w:p>
    <w:p w14:paraId="22512D21" w14:textId="77777777" w:rsidR="00344570" w:rsidRPr="00B00E1E" w:rsidRDefault="00344570" w:rsidP="00344570">
      <w:pPr>
        <w:pStyle w:val="Textbezodsazen"/>
        <w:spacing w:after="0" w:line="240" w:lineRule="auto"/>
      </w:pPr>
      <w:r w:rsidRPr="00B00E1E">
        <w:rPr>
          <w:rFonts w:eastAsia="Verdana" w:cs="Times New Roman"/>
          <w:noProof/>
        </w:rPr>
        <w:t>………………………………………………………………</w:t>
      </w:r>
      <w:r w:rsidRPr="00B00E1E">
        <w:rPr>
          <w:rFonts w:eastAsia="Verdana" w:cs="Times New Roman"/>
          <w:noProof/>
        </w:rPr>
        <w:tab/>
      </w:r>
      <w:r w:rsidRPr="00B00E1E">
        <w:rPr>
          <w:rFonts w:eastAsia="Verdana" w:cs="Times New Roman"/>
          <w:noProof/>
        </w:rPr>
        <w:tab/>
      </w:r>
      <w:r w:rsidRPr="00B00E1E">
        <w:rPr>
          <w:rFonts w:eastAsia="Verdana" w:cs="Times New Roman"/>
          <w:noProof/>
        </w:rPr>
        <w:tab/>
        <w:t>………………………………………………………………</w:t>
      </w:r>
    </w:p>
    <w:p w14:paraId="1F3D19AA" w14:textId="77777777" w:rsidR="00344570" w:rsidRPr="00B00E1E" w:rsidRDefault="00344570" w:rsidP="00344570">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B00E1E">
        <w:rPr>
          <w:rFonts w:asciiTheme="minorHAnsi" w:eastAsia="Verdana" w:hAnsiTheme="minorHAnsi"/>
          <w:noProof/>
          <w:szCs w:val="18"/>
        </w:rPr>
        <w:t xml:space="preserve">Správa železnic, státní organizace </w:t>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hAnsiTheme="minorHAnsi"/>
          <w:b w:val="0"/>
        </w:rPr>
        <w:tab/>
      </w:r>
      <w:r w:rsidRPr="00B00E1E">
        <w:rPr>
          <w:rFonts w:asciiTheme="minorHAnsi" w:hAnsiTheme="minorHAnsi"/>
          <w:bCs/>
          <w:highlight w:val="yellow"/>
        </w:rPr>
        <w:t>VLOŽÍ ZHOTOVITEL</w:t>
      </w:r>
      <w:r w:rsidRPr="00B00E1E">
        <w:rPr>
          <w:rFonts w:asciiTheme="minorHAnsi" w:hAnsiTheme="minorHAnsi"/>
          <w:highlight w:val="yellow"/>
        </w:rPr>
        <w:t xml:space="preserve"> </w:t>
      </w:r>
      <w:r w:rsidRPr="00B00E1E">
        <w:rPr>
          <w:rFonts w:asciiTheme="minorHAnsi" w:hAnsiTheme="minorHAnsi"/>
          <w:highlight w:val="yellow"/>
          <w:lang w:val="cs-CZ"/>
        </w:rPr>
        <w:t xml:space="preserve">- </w:t>
      </w:r>
      <w:r w:rsidRPr="00B00E1E">
        <w:rPr>
          <w:rFonts w:asciiTheme="minorHAnsi" w:hAnsiTheme="minorHAnsi"/>
          <w:bCs/>
          <w:highlight w:val="yellow"/>
        </w:rPr>
        <w:t>obchodní firma</w:t>
      </w:r>
    </w:p>
    <w:p w14:paraId="3D6608FA" w14:textId="2E033710" w:rsidR="00CD6830" w:rsidRPr="00CD6830" w:rsidRDefault="00CD6830" w:rsidP="00CD6830">
      <w:pPr>
        <w:pStyle w:val="RLProhlensmluvnchstran"/>
        <w:tabs>
          <w:tab w:val="left" w:pos="3544"/>
          <w:tab w:val="left" w:pos="3686"/>
          <w:tab w:val="left" w:pos="4962"/>
        </w:tabs>
        <w:spacing w:after="0" w:line="240" w:lineRule="auto"/>
        <w:jc w:val="left"/>
        <w:rPr>
          <w:rFonts w:asciiTheme="minorHAnsi" w:eastAsia="Verdana" w:hAnsiTheme="minorHAnsi"/>
          <w:b w:val="0"/>
          <w:noProof/>
          <w:szCs w:val="18"/>
        </w:rPr>
      </w:pPr>
      <w:r w:rsidRPr="00CD6830">
        <w:rPr>
          <w:rFonts w:asciiTheme="minorHAnsi" w:eastAsia="Verdana" w:hAnsiTheme="minorHAnsi"/>
          <w:b w:val="0"/>
          <w:noProof/>
          <w:szCs w:val="18"/>
        </w:rPr>
        <w:t>Bc. Jiří Svoboda, MBA</w:t>
      </w:r>
      <w:r w:rsidRPr="00CD6830">
        <w:rPr>
          <w:rFonts w:asciiTheme="minorHAnsi" w:eastAsia="Verdana" w:hAnsiTheme="minorHAnsi"/>
          <w:b w:val="0"/>
          <w:noProof/>
          <w:szCs w:val="18"/>
        </w:rPr>
        <w:tab/>
      </w:r>
      <w:r w:rsidRPr="00CD6830">
        <w:rPr>
          <w:rFonts w:asciiTheme="minorHAnsi" w:eastAsia="Verdana" w:hAnsiTheme="minorHAnsi"/>
          <w:b w:val="0"/>
          <w:noProof/>
          <w:szCs w:val="18"/>
        </w:rPr>
        <w:tab/>
      </w:r>
      <w:r w:rsidRPr="00CD6830">
        <w:rPr>
          <w:rFonts w:asciiTheme="minorHAnsi" w:eastAsia="Verdana" w:hAnsiTheme="minorHAnsi"/>
          <w:b w:val="0"/>
          <w:noProof/>
          <w:szCs w:val="18"/>
        </w:rPr>
        <w:tab/>
      </w:r>
      <w:r w:rsidRPr="00CD6830">
        <w:rPr>
          <w:rFonts w:asciiTheme="minorHAnsi" w:eastAsia="Verdana" w:hAnsiTheme="minorHAnsi"/>
          <w:b w:val="0"/>
          <w:noProof/>
          <w:szCs w:val="18"/>
          <w:highlight w:val="yellow"/>
        </w:rPr>
        <w:t xml:space="preserve">VLOŽÍ </w:t>
      </w:r>
      <w:r>
        <w:rPr>
          <w:rFonts w:asciiTheme="minorHAnsi" w:eastAsia="Verdana" w:hAnsiTheme="minorHAnsi"/>
          <w:b w:val="0"/>
          <w:noProof/>
          <w:szCs w:val="18"/>
          <w:highlight w:val="yellow"/>
          <w:lang w:val="cs-CZ"/>
        </w:rPr>
        <w:t>ZHOTOVITEL</w:t>
      </w:r>
      <w:r w:rsidRPr="00CD6830">
        <w:rPr>
          <w:rFonts w:asciiTheme="minorHAnsi" w:eastAsia="Verdana" w:hAnsiTheme="minorHAnsi"/>
          <w:b w:val="0"/>
          <w:noProof/>
          <w:szCs w:val="18"/>
          <w:highlight w:val="yellow"/>
        </w:rPr>
        <w:t xml:space="preserve"> - jméno a funkce</w:t>
      </w:r>
      <w:r w:rsidRPr="00CD6830">
        <w:rPr>
          <w:rFonts w:asciiTheme="minorHAnsi" w:eastAsia="Verdana" w:hAnsiTheme="minorHAnsi"/>
          <w:b w:val="0"/>
          <w:noProof/>
          <w:szCs w:val="18"/>
        </w:rPr>
        <w:t xml:space="preserve"> </w:t>
      </w:r>
    </w:p>
    <w:p w14:paraId="59B0885B" w14:textId="77777777" w:rsidR="00CB74B8" w:rsidRDefault="00CB74B8">
      <w:pPr>
        <w:rPr>
          <w:rFonts w:eastAsia="Verdana"/>
          <w:caps/>
          <w:noProof/>
          <w:sz w:val="22"/>
        </w:rPr>
      </w:pPr>
      <w:r>
        <w:rPr>
          <w:rFonts w:eastAsia="Verdana"/>
          <w:b/>
          <w:noProof/>
        </w:rPr>
        <w:br w:type="page"/>
      </w:r>
    </w:p>
    <w:p w14:paraId="543DDB55" w14:textId="4986F6A2" w:rsidR="00CB4F6D" w:rsidRDefault="00CD6830" w:rsidP="00F762A8">
      <w:pPr>
        <w:pStyle w:val="Nadpisbezsl1-1"/>
      </w:pPr>
      <w:r w:rsidRPr="00CD6830">
        <w:rPr>
          <w:rFonts w:asciiTheme="minorHAnsi" w:eastAsia="Verdana" w:hAnsiTheme="minorHAnsi"/>
          <w:b w:val="0"/>
          <w:noProof/>
        </w:rPr>
        <w:lastRenderedPageBreak/>
        <w:t>generální ředitel</w:t>
      </w:r>
      <w:r w:rsidRPr="00CD6830" w:rsidDel="00CD6830">
        <w:rPr>
          <w:rFonts w:asciiTheme="minorHAnsi" w:eastAsia="Verdana" w:hAnsiTheme="minorHAnsi"/>
          <w:b w:val="0"/>
          <w:noProof/>
        </w:rPr>
        <w:t xml:space="preserve"> </w:t>
      </w:r>
      <w:r w:rsidR="00CB4F6D">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6361BF33" w:rsidR="00CB4F6D" w:rsidRPr="0005407B" w:rsidRDefault="00CB4F6D" w:rsidP="00CB4F6D">
      <w:pPr>
        <w:pStyle w:val="Textbezodsazen"/>
        <w:rPr>
          <w:i/>
        </w:rPr>
      </w:pPr>
      <w:r w:rsidRPr="0005407B">
        <w:rPr>
          <w:i/>
        </w:rPr>
        <w:t xml:space="preserve">Do přílohy smlouvy bude vložena </w:t>
      </w:r>
      <w:r w:rsidR="00C96E02">
        <w:rPr>
          <w:i/>
        </w:rPr>
        <w:t xml:space="preserve">část </w:t>
      </w:r>
      <w:r w:rsidRPr="0005407B">
        <w:rPr>
          <w:i/>
        </w:rPr>
        <w:t>tabulk</w:t>
      </w:r>
      <w:r w:rsidR="00C96E02">
        <w:rPr>
          <w:i/>
        </w:rPr>
        <w:t>y</w:t>
      </w:r>
      <w:r w:rsidRPr="0005407B">
        <w:rPr>
          <w:i/>
        </w:rPr>
        <w:t xml:space="preserve"> Rekapitulace ceny předložená v nabídce uchazeče</w:t>
      </w:r>
      <w:r w:rsidR="00C96E02">
        <w:rPr>
          <w:i/>
        </w:rPr>
        <w:t>, která obsahuje cenu Díla a jeho částí dle Smlouvy o dílo</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7"/>
          <w:footerReference w:type="even" r:id="rId8"/>
          <w:footerReference w:type="default" r:id="rId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3F538B1"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53FF889B" w14:textId="77777777" w:rsidR="008F01C6" w:rsidRDefault="008F01C6" w:rsidP="00165977">
      <w:pPr>
        <w:pStyle w:val="Tabulka"/>
        <w:rPr>
          <w:i/>
          <w:highlight w:val="green"/>
        </w:rPr>
      </w:pPr>
    </w:p>
    <w:p w14:paraId="6696DF4F" w14:textId="77777777" w:rsidR="00165977" w:rsidRPr="00F95FBD" w:rsidRDefault="008F01C6" w:rsidP="00165977">
      <w:pPr>
        <w:pStyle w:val="Nadpistabulky"/>
        <w:rPr>
          <w:sz w:val="18"/>
          <w:szCs w:val="18"/>
        </w:rPr>
      </w:pPr>
      <w:r>
        <w:rPr>
          <w:sz w:val="18"/>
          <w:szCs w:val="18"/>
        </w:rPr>
        <w:t>Projekt manager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13C9246C" w14:textId="27663456" w:rsidR="00493AF8" w:rsidRPr="00F95FBD" w:rsidRDefault="00C93A21" w:rsidP="00493AF8">
      <w:pPr>
        <w:pStyle w:val="Nadpistabulky"/>
        <w:rPr>
          <w:sz w:val="18"/>
          <w:szCs w:val="18"/>
        </w:rPr>
      </w:pPr>
      <w:r>
        <w:rPr>
          <w:sz w:val="18"/>
          <w:szCs w:val="18"/>
        </w:rPr>
        <w:lastRenderedPageBreak/>
        <w:t>Zástupce s</w:t>
      </w:r>
      <w:r w:rsidR="00493AF8">
        <w:rPr>
          <w:sz w:val="18"/>
          <w:szCs w:val="18"/>
        </w:rPr>
        <w:t>tavbyvedoucí</w:t>
      </w:r>
      <w:r>
        <w:rPr>
          <w:sz w:val="18"/>
          <w:szCs w:val="18"/>
        </w:rPr>
        <w:t>ho</w:t>
      </w:r>
    </w:p>
    <w:tbl>
      <w:tblPr>
        <w:tblStyle w:val="Mkatabulky"/>
        <w:tblW w:w="8868" w:type="dxa"/>
        <w:tblLook w:val="04A0" w:firstRow="1" w:lastRow="0" w:firstColumn="1" w:lastColumn="0" w:noHBand="0" w:noVBand="1"/>
      </w:tblPr>
      <w:tblGrid>
        <w:gridCol w:w="3056"/>
        <w:gridCol w:w="5812"/>
      </w:tblGrid>
      <w:tr w:rsidR="00493AF8" w:rsidRPr="00F95FBD" w14:paraId="31DE19E4" w14:textId="77777777" w:rsidTr="00303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8709D2" w14:textId="77777777" w:rsidR="00493AF8" w:rsidRPr="00F95FBD" w:rsidRDefault="00493AF8" w:rsidP="003035BC">
            <w:pPr>
              <w:pStyle w:val="Tabulka"/>
              <w:rPr>
                <w:rStyle w:val="Nadpisvtabulce"/>
              </w:rPr>
            </w:pPr>
            <w:r w:rsidRPr="00F95FBD">
              <w:rPr>
                <w:rStyle w:val="Nadpisvtabulce"/>
              </w:rPr>
              <w:t>Jméno a příjmení</w:t>
            </w:r>
          </w:p>
        </w:tc>
        <w:tc>
          <w:tcPr>
            <w:tcW w:w="5812" w:type="dxa"/>
          </w:tcPr>
          <w:p w14:paraId="259074D0" w14:textId="77777777" w:rsidR="00493AF8" w:rsidRPr="00F95FBD" w:rsidRDefault="00493AF8" w:rsidP="003035B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93AF8" w:rsidRPr="00F95FBD" w14:paraId="290CA8A4"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309420DD" w14:textId="77777777" w:rsidR="00493AF8" w:rsidRPr="00F95FBD" w:rsidRDefault="00493AF8" w:rsidP="003035BC">
            <w:pPr>
              <w:pStyle w:val="Tabulka"/>
              <w:rPr>
                <w:sz w:val="18"/>
              </w:rPr>
            </w:pPr>
            <w:r w:rsidRPr="00F95FBD">
              <w:rPr>
                <w:sz w:val="18"/>
              </w:rPr>
              <w:t>Adresa</w:t>
            </w:r>
          </w:p>
        </w:tc>
        <w:tc>
          <w:tcPr>
            <w:tcW w:w="5812" w:type="dxa"/>
          </w:tcPr>
          <w:p w14:paraId="3DBD7A61"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93AF8" w:rsidRPr="00F95FBD" w14:paraId="1CE46356"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5AE6767" w14:textId="77777777" w:rsidR="00493AF8" w:rsidRPr="00F95FBD" w:rsidRDefault="00493AF8" w:rsidP="003035BC">
            <w:pPr>
              <w:pStyle w:val="Tabulka"/>
              <w:rPr>
                <w:sz w:val="18"/>
              </w:rPr>
            </w:pPr>
            <w:r w:rsidRPr="00F95FBD">
              <w:rPr>
                <w:sz w:val="18"/>
              </w:rPr>
              <w:t>E-mail</w:t>
            </w:r>
          </w:p>
        </w:tc>
        <w:tc>
          <w:tcPr>
            <w:tcW w:w="5812" w:type="dxa"/>
          </w:tcPr>
          <w:p w14:paraId="6EC1D3B9"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93AF8" w:rsidRPr="00F95FBD" w14:paraId="11AD3158"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00C388ED" w14:textId="77777777" w:rsidR="00493AF8" w:rsidRPr="00F95FBD" w:rsidRDefault="00493AF8" w:rsidP="003035BC">
            <w:pPr>
              <w:pStyle w:val="Tabulka"/>
              <w:rPr>
                <w:sz w:val="18"/>
              </w:rPr>
            </w:pPr>
            <w:r w:rsidRPr="00F95FBD">
              <w:rPr>
                <w:sz w:val="18"/>
              </w:rPr>
              <w:t>Telefon</w:t>
            </w:r>
          </w:p>
        </w:tc>
        <w:tc>
          <w:tcPr>
            <w:tcW w:w="5812" w:type="dxa"/>
          </w:tcPr>
          <w:p w14:paraId="6868A5CA"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4419C8" w14:textId="5FF82A99" w:rsidR="008F01C6" w:rsidRPr="00F95FBD" w:rsidRDefault="00D242BB" w:rsidP="008F01C6">
      <w:pPr>
        <w:pStyle w:val="Nadpistabulky"/>
        <w:rPr>
          <w:sz w:val="18"/>
          <w:szCs w:val="18"/>
        </w:rPr>
      </w:pPr>
      <w:r>
        <w:rPr>
          <w:sz w:val="18"/>
          <w:szCs w:val="18"/>
        </w:rPr>
        <w:t xml:space="preserve">Specialista (vedoucí prací) </w:t>
      </w:r>
      <w:r w:rsidR="00C93A21">
        <w:rPr>
          <w:sz w:val="18"/>
          <w:szCs w:val="18"/>
        </w:rPr>
        <w:t>na</w:t>
      </w:r>
      <w:r>
        <w:rPr>
          <w:sz w:val="18"/>
          <w:szCs w:val="18"/>
        </w:rPr>
        <w:t xml:space="preserve">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D8B33BA" w:rsidR="00D242BB" w:rsidRPr="00F95FBD" w:rsidRDefault="00C93A21" w:rsidP="00D242BB">
      <w:pPr>
        <w:pStyle w:val="Nadpistabulky"/>
        <w:rPr>
          <w:sz w:val="18"/>
          <w:szCs w:val="18"/>
        </w:rPr>
      </w:pPr>
      <w:r>
        <w:rPr>
          <w:sz w:val="18"/>
          <w:szCs w:val="18"/>
        </w:rPr>
        <w:t>Specialista (vedoucí prací) na</w:t>
      </w:r>
      <w:r w:rsidR="00D242BB">
        <w:rPr>
          <w:sz w:val="18"/>
          <w:szCs w:val="18"/>
        </w:rPr>
        <w:t xml:space="preserve">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869A7" w14:textId="77777777" w:rsidR="00C93A21" w:rsidRPr="00F95FBD" w:rsidRDefault="00C93A21" w:rsidP="00C93A21">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93A21" w:rsidRPr="00F95FBD" w14:paraId="3A0EE531" w14:textId="77777777" w:rsidTr="00303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A2D99" w14:textId="77777777" w:rsidR="00C93A21" w:rsidRPr="00F95FBD" w:rsidRDefault="00C93A21" w:rsidP="003035BC">
            <w:pPr>
              <w:pStyle w:val="Tabulka"/>
              <w:rPr>
                <w:rStyle w:val="Nadpisvtabulce"/>
              </w:rPr>
            </w:pPr>
            <w:r w:rsidRPr="00F95FBD">
              <w:rPr>
                <w:rStyle w:val="Nadpisvtabulce"/>
              </w:rPr>
              <w:t>Jméno a příjmení</w:t>
            </w:r>
          </w:p>
        </w:tc>
        <w:tc>
          <w:tcPr>
            <w:tcW w:w="5812" w:type="dxa"/>
          </w:tcPr>
          <w:p w14:paraId="7723F8DB" w14:textId="77777777" w:rsidR="00C93A21" w:rsidRPr="00F95FBD" w:rsidRDefault="00C93A21" w:rsidP="003035B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C93A21" w:rsidRPr="00F95FBD" w14:paraId="022EDBD3"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87B578C" w14:textId="77777777" w:rsidR="00C93A21" w:rsidRPr="00F95FBD" w:rsidRDefault="00C93A21" w:rsidP="003035BC">
            <w:pPr>
              <w:pStyle w:val="Tabulka"/>
              <w:rPr>
                <w:sz w:val="18"/>
              </w:rPr>
            </w:pPr>
            <w:r w:rsidRPr="00F95FBD">
              <w:rPr>
                <w:sz w:val="18"/>
              </w:rPr>
              <w:t>Adresa</w:t>
            </w:r>
          </w:p>
        </w:tc>
        <w:tc>
          <w:tcPr>
            <w:tcW w:w="5812" w:type="dxa"/>
          </w:tcPr>
          <w:p w14:paraId="5EDA9263"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08601FB0"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5AB3EACB" w14:textId="77777777" w:rsidR="00C93A21" w:rsidRPr="00F95FBD" w:rsidRDefault="00C93A21" w:rsidP="003035BC">
            <w:pPr>
              <w:pStyle w:val="Tabulka"/>
              <w:rPr>
                <w:sz w:val="18"/>
              </w:rPr>
            </w:pPr>
            <w:r w:rsidRPr="00F95FBD">
              <w:rPr>
                <w:sz w:val="18"/>
              </w:rPr>
              <w:t>E-mail</w:t>
            </w:r>
          </w:p>
        </w:tc>
        <w:tc>
          <w:tcPr>
            <w:tcW w:w="5812" w:type="dxa"/>
          </w:tcPr>
          <w:p w14:paraId="43434FFB"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44B181BC"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AAC4BB2" w14:textId="77777777" w:rsidR="00C93A21" w:rsidRPr="00F95FBD" w:rsidRDefault="00C93A21" w:rsidP="003035BC">
            <w:pPr>
              <w:pStyle w:val="Tabulka"/>
              <w:rPr>
                <w:sz w:val="18"/>
              </w:rPr>
            </w:pPr>
            <w:r w:rsidRPr="00F95FBD">
              <w:rPr>
                <w:sz w:val="18"/>
              </w:rPr>
              <w:t>Telefon</w:t>
            </w:r>
          </w:p>
        </w:tc>
        <w:tc>
          <w:tcPr>
            <w:tcW w:w="5812" w:type="dxa"/>
          </w:tcPr>
          <w:p w14:paraId="6EE0E4AC"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003EBE" w14:textId="7E1A7199" w:rsidR="00D242BB" w:rsidRPr="00F95FBD" w:rsidRDefault="0009626D" w:rsidP="00D242BB">
      <w:pPr>
        <w:pStyle w:val="Nadpistabulky"/>
        <w:rPr>
          <w:sz w:val="18"/>
          <w:szCs w:val="18"/>
        </w:rPr>
      </w:pPr>
      <w:r>
        <w:rPr>
          <w:sz w:val="18"/>
          <w:szCs w:val="18"/>
        </w:rPr>
        <w:t>S</w:t>
      </w:r>
      <w:r w:rsidRPr="006B169F">
        <w:rPr>
          <w:sz w:val="18"/>
          <w:szCs w:val="18"/>
        </w:rPr>
        <w:t>pecialista (vedoucí prací) pro pokládku a montáž metalických a optických kabelů</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B274B12" w:rsidR="00C93A21"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2EBF42" w14:textId="6E601A91" w:rsidR="00C93A21" w:rsidRPr="00F95FBD" w:rsidDel="008A3824" w:rsidRDefault="00C93A21" w:rsidP="00C93A21">
      <w:pPr>
        <w:pStyle w:val="Nadpistabulky"/>
        <w:rPr>
          <w:del w:id="10" w:author="Autor"/>
          <w:sz w:val="18"/>
          <w:szCs w:val="18"/>
        </w:rPr>
      </w:pPr>
      <w:del w:id="11" w:author="Autor">
        <w:r w:rsidDel="008A3824">
          <w:rPr>
            <w:sz w:val="18"/>
            <w:szCs w:val="18"/>
          </w:rPr>
          <w:delText>Rádiový plánovač</w:delText>
        </w:r>
      </w:del>
    </w:p>
    <w:tbl>
      <w:tblPr>
        <w:tblStyle w:val="Mkatabulky"/>
        <w:tblW w:w="8868" w:type="dxa"/>
        <w:tblLook w:val="04A0" w:firstRow="1" w:lastRow="0" w:firstColumn="1" w:lastColumn="0" w:noHBand="0" w:noVBand="1"/>
      </w:tblPr>
      <w:tblGrid>
        <w:gridCol w:w="3056"/>
        <w:gridCol w:w="5812"/>
      </w:tblGrid>
      <w:tr w:rsidR="00C93A21" w:rsidRPr="00F95FBD" w:rsidDel="008A3824" w14:paraId="3FE05837" w14:textId="65B1B5E2" w:rsidTr="003035BC">
        <w:trPr>
          <w:cnfStyle w:val="100000000000" w:firstRow="1" w:lastRow="0" w:firstColumn="0" w:lastColumn="0" w:oddVBand="0" w:evenVBand="0" w:oddHBand="0" w:evenHBand="0" w:firstRowFirstColumn="0" w:firstRowLastColumn="0" w:lastRowFirstColumn="0" w:lastRowLastColumn="0"/>
          <w:del w:id="12" w:author="Autor"/>
        </w:trPr>
        <w:tc>
          <w:tcPr>
            <w:cnfStyle w:val="001000000000" w:firstRow="0" w:lastRow="0" w:firstColumn="1" w:lastColumn="0" w:oddVBand="0" w:evenVBand="0" w:oddHBand="0" w:evenHBand="0" w:firstRowFirstColumn="0" w:firstRowLastColumn="0" w:lastRowFirstColumn="0" w:lastRowLastColumn="0"/>
            <w:tcW w:w="3056" w:type="dxa"/>
          </w:tcPr>
          <w:p w14:paraId="026C0ED6" w14:textId="1E9EC1A0" w:rsidR="00C93A21" w:rsidRPr="00F95FBD" w:rsidDel="008A3824" w:rsidRDefault="00C93A21" w:rsidP="003035BC">
            <w:pPr>
              <w:pStyle w:val="Tabulka"/>
              <w:rPr>
                <w:del w:id="13" w:author="Autor"/>
                <w:rStyle w:val="Nadpisvtabulce"/>
              </w:rPr>
            </w:pPr>
            <w:del w:id="14" w:author="Autor">
              <w:r w:rsidRPr="00F95FBD" w:rsidDel="008A3824">
                <w:rPr>
                  <w:rStyle w:val="Nadpisvtabulce"/>
                </w:rPr>
                <w:delText>Jméno a příjmení</w:delText>
              </w:r>
            </w:del>
          </w:p>
        </w:tc>
        <w:tc>
          <w:tcPr>
            <w:tcW w:w="5812" w:type="dxa"/>
          </w:tcPr>
          <w:p w14:paraId="0681E2A4" w14:textId="3410058D" w:rsidR="00C93A21" w:rsidRPr="00F95FBD" w:rsidDel="008A3824" w:rsidRDefault="00C93A21" w:rsidP="003035BC">
            <w:pPr>
              <w:pStyle w:val="Tabulka"/>
              <w:cnfStyle w:val="100000000000" w:firstRow="1" w:lastRow="0" w:firstColumn="0" w:lastColumn="0" w:oddVBand="0" w:evenVBand="0" w:oddHBand="0" w:evenHBand="0" w:firstRowFirstColumn="0" w:firstRowLastColumn="0" w:lastRowFirstColumn="0" w:lastRowLastColumn="0"/>
              <w:rPr>
                <w:del w:id="15" w:author="Autor"/>
                <w:b/>
                <w:sz w:val="18"/>
              </w:rPr>
            </w:pPr>
            <w:del w:id="16" w:author="Autor">
              <w:r w:rsidRPr="00F95FBD" w:rsidDel="008A3824">
                <w:rPr>
                  <w:b/>
                  <w:sz w:val="18"/>
                  <w:highlight w:val="yellow"/>
                </w:rPr>
                <w:delText>[VLOŽÍ ZH</w:delText>
              </w:r>
              <w:r w:rsidDel="008A3824">
                <w:rPr>
                  <w:b/>
                  <w:sz w:val="18"/>
                  <w:highlight w:val="yellow"/>
                </w:rPr>
                <w:delText>O</w:delText>
              </w:r>
              <w:r w:rsidRPr="00F95FBD" w:rsidDel="008A3824">
                <w:rPr>
                  <w:b/>
                  <w:sz w:val="18"/>
                  <w:highlight w:val="yellow"/>
                </w:rPr>
                <w:delText>TOVITEL]</w:delText>
              </w:r>
            </w:del>
          </w:p>
        </w:tc>
      </w:tr>
      <w:tr w:rsidR="00C93A21" w:rsidRPr="00F95FBD" w:rsidDel="008A3824" w14:paraId="33663432" w14:textId="0FBAB8DE" w:rsidTr="003035BC">
        <w:trPr>
          <w:del w:id="17" w:author="Autor"/>
        </w:trPr>
        <w:tc>
          <w:tcPr>
            <w:cnfStyle w:val="001000000000" w:firstRow="0" w:lastRow="0" w:firstColumn="1" w:lastColumn="0" w:oddVBand="0" w:evenVBand="0" w:oddHBand="0" w:evenHBand="0" w:firstRowFirstColumn="0" w:firstRowLastColumn="0" w:lastRowFirstColumn="0" w:lastRowLastColumn="0"/>
            <w:tcW w:w="3056" w:type="dxa"/>
          </w:tcPr>
          <w:p w14:paraId="1CA50E04" w14:textId="009B25CE" w:rsidR="00C93A21" w:rsidRPr="00F95FBD" w:rsidDel="008A3824" w:rsidRDefault="00C93A21" w:rsidP="003035BC">
            <w:pPr>
              <w:pStyle w:val="Tabulka"/>
              <w:rPr>
                <w:del w:id="18" w:author="Autor"/>
                <w:sz w:val="18"/>
              </w:rPr>
            </w:pPr>
            <w:del w:id="19" w:author="Autor">
              <w:r w:rsidRPr="00F95FBD" w:rsidDel="008A3824">
                <w:rPr>
                  <w:sz w:val="18"/>
                </w:rPr>
                <w:delText>Adresa</w:delText>
              </w:r>
            </w:del>
          </w:p>
        </w:tc>
        <w:tc>
          <w:tcPr>
            <w:tcW w:w="5812" w:type="dxa"/>
          </w:tcPr>
          <w:p w14:paraId="0317640F" w14:textId="0FA0326A" w:rsidR="00C93A21" w:rsidRPr="00F95FBD" w:rsidDel="008A3824" w:rsidRDefault="00C93A21" w:rsidP="003035BC">
            <w:pPr>
              <w:pStyle w:val="Tabulka"/>
              <w:cnfStyle w:val="000000000000" w:firstRow="0" w:lastRow="0" w:firstColumn="0" w:lastColumn="0" w:oddVBand="0" w:evenVBand="0" w:oddHBand="0" w:evenHBand="0" w:firstRowFirstColumn="0" w:firstRowLastColumn="0" w:lastRowFirstColumn="0" w:lastRowLastColumn="0"/>
              <w:rPr>
                <w:del w:id="20" w:author="Autor"/>
                <w:sz w:val="18"/>
              </w:rPr>
            </w:pPr>
            <w:del w:id="21" w:author="Autor">
              <w:r w:rsidRPr="00F95FBD" w:rsidDel="008A3824">
                <w:rPr>
                  <w:sz w:val="18"/>
                  <w:highlight w:val="yellow"/>
                </w:rPr>
                <w:delText>[VLOŽÍ ZHOTOVITEL]</w:delText>
              </w:r>
            </w:del>
          </w:p>
        </w:tc>
      </w:tr>
      <w:tr w:rsidR="00C93A21" w:rsidRPr="00F95FBD" w:rsidDel="008A3824" w14:paraId="1AD8EBFD" w14:textId="2D91ED31" w:rsidTr="003035BC">
        <w:trPr>
          <w:del w:id="22" w:author="Autor"/>
        </w:trPr>
        <w:tc>
          <w:tcPr>
            <w:cnfStyle w:val="001000000000" w:firstRow="0" w:lastRow="0" w:firstColumn="1" w:lastColumn="0" w:oddVBand="0" w:evenVBand="0" w:oddHBand="0" w:evenHBand="0" w:firstRowFirstColumn="0" w:firstRowLastColumn="0" w:lastRowFirstColumn="0" w:lastRowLastColumn="0"/>
            <w:tcW w:w="3056" w:type="dxa"/>
          </w:tcPr>
          <w:p w14:paraId="72ED241A" w14:textId="4C150A1F" w:rsidR="00C93A21" w:rsidRPr="00F95FBD" w:rsidDel="008A3824" w:rsidRDefault="00C93A21" w:rsidP="003035BC">
            <w:pPr>
              <w:pStyle w:val="Tabulka"/>
              <w:rPr>
                <w:del w:id="23" w:author="Autor"/>
                <w:sz w:val="18"/>
              </w:rPr>
            </w:pPr>
            <w:del w:id="24" w:author="Autor">
              <w:r w:rsidRPr="00F95FBD" w:rsidDel="008A3824">
                <w:rPr>
                  <w:sz w:val="18"/>
                </w:rPr>
                <w:delText>E-mail</w:delText>
              </w:r>
            </w:del>
          </w:p>
        </w:tc>
        <w:tc>
          <w:tcPr>
            <w:tcW w:w="5812" w:type="dxa"/>
          </w:tcPr>
          <w:p w14:paraId="0E8EE44C" w14:textId="42D98361" w:rsidR="00C93A21" w:rsidRPr="00F95FBD" w:rsidDel="008A3824" w:rsidRDefault="00C93A21" w:rsidP="003035BC">
            <w:pPr>
              <w:pStyle w:val="Tabulka"/>
              <w:cnfStyle w:val="000000000000" w:firstRow="0" w:lastRow="0" w:firstColumn="0" w:lastColumn="0" w:oddVBand="0" w:evenVBand="0" w:oddHBand="0" w:evenHBand="0" w:firstRowFirstColumn="0" w:firstRowLastColumn="0" w:lastRowFirstColumn="0" w:lastRowLastColumn="0"/>
              <w:rPr>
                <w:del w:id="25" w:author="Autor"/>
                <w:sz w:val="18"/>
              </w:rPr>
            </w:pPr>
            <w:del w:id="26" w:author="Autor">
              <w:r w:rsidRPr="00F95FBD" w:rsidDel="008A3824">
                <w:rPr>
                  <w:sz w:val="18"/>
                  <w:highlight w:val="yellow"/>
                </w:rPr>
                <w:delText>[VLOŽÍ ZHOTOVITEL]</w:delText>
              </w:r>
            </w:del>
          </w:p>
        </w:tc>
      </w:tr>
      <w:tr w:rsidR="00C93A21" w:rsidRPr="00F95FBD" w:rsidDel="008A3824" w14:paraId="46C8C577" w14:textId="2A0A359D" w:rsidTr="003035BC">
        <w:trPr>
          <w:del w:id="27" w:author="Autor"/>
        </w:trPr>
        <w:tc>
          <w:tcPr>
            <w:cnfStyle w:val="001000000000" w:firstRow="0" w:lastRow="0" w:firstColumn="1" w:lastColumn="0" w:oddVBand="0" w:evenVBand="0" w:oddHBand="0" w:evenHBand="0" w:firstRowFirstColumn="0" w:firstRowLastColumn="0" w:lastRowFirstColumn="0" w:lastRowLastColumn="0"/>
            <w:tcW w:w="3056" w:type="dxa"/>
          </w:tcPr>
          <w:p w14:paraId="0EE1FB1E" w14:textId="44AF8562" w:rsidR="00C93A21" w:rsidRPr="00F95FBD" w:rsidDel="008A3824" w:rsidRDefault="00C93A21" w:rsidP="003035BC">
            <w:pPr>
              <w:pStyle w:val="Tabulka"/>
              <w:rPr>
                <w:del w:id="28" w:author="Autor"/>
                <w:sz w:val="18"/>
              </w:rPr>
            </w:pPr>
            <w:del w:id="29" w:author="Autor">
              <w:r w:rsidRPr="00F95FBD" w:rsidDel="008A3824">
                <w:rPr>
                  <w:sz w:val="18"/>
                </w:rPr>
                <w:delText>Telefon</w:delText>
              </w:r>
            </w:del>
          </w:p>
        </w:tc>
        <w:tc>
          <w:tcPr>
            <w:tcW w:w="5812" w:type="dxa"/>
          </w:tcPr>
          <w:p w14:paraId="0E6B55D7" w14:textId="488ED18F" w:rsidR="00C93A21" w:rsidRPr="00F95FBD" w:rsidDel="008A3824" w:rsidRDefault="00C93A21" w:rsidP="003035BC">
            <w:pPr>
              <w:pStyle w:val="Tabulka"/>
              <w:cnfStyle w:val="000000000000" w:firstRow="0" w:lastRow="0" w:firstColumn="0" w:lastColumn="0" w:oddVBand="0" w:evenVBand="0" w:oddHBand="0" w:evenHBand="0" w:firstRowFirstColumn="0" w:firstRowLastColumn="0" w:lastRowFirstColumn="0" w:lastRowLastColumn="0"/>
              <w:rPr>
                <w:del w:id="30" w:author="Autor"/>
                <w:sz w:val="18"/>
              </w:rPr>
            </w:pPr>
            <w:del w:id="31" w:author="Autor">
              <w:r w:rsidRPr="00F95FBD" w:rsidDel="008A3824">
                <w:rPr>
                  <w:sz w:val="18"/>
                  <w:highlight w:val="yellow"/>
                </w:rPr>
                <w:delText>[VLOŽÍ ZHOTOVITEL]</w:delText>
              </w:r>
            </w:del>
          </w:p>
        </w:tc>
      </w:tr>
    </w:tbl>
    <w:p w14:paraId="2487821A" w14:textId="77777777" w:rsidR="00C93A21" w:rsidRDefault="00C93A21" w:rsidP="00D242BB">
      <w:pPr>
        <w:pStyle w:val="Nadpistabulky"/>
        <w:rPr>
          <w:sz w:val="18"/>
          <w:szCs w:val="18"/>
        </w:rPr>
      </w:pPr>
    </w:p>
    <w:p w14:paraId="3AFC8175" w14:textId="16D85B27" w:rsidR="00C93A21" w:rsidRPr="008C6949" w:rsidDel="008A3824" w:rsidRDefault="00C93A21" w:rsidP="00C93A21">
      <w:pPr>
        <w:pStyle w:val="Odrka1-2-"/>
        <w:numPr>
          <w:ilvl w:val="0"/>
          <w:numId w:val="0"/>
        </w:numPr>
        <w:spacing w:after="60"/>
        <w:rPr>
          <w:del w:id="32" w:author="Autor"/>
        </w:rPr>
      </w:pPr>
      <w:del w:id="33" w:author="Autor">
        <w:r w:rsidDel="008A3824">
          <w:rPr>
            <w:b/>
          </w:rPr>
          <w:delText>S</w:delText>
        </w:r>
        <w:r w:rsidRPr="000B3AE2" w:rsidDel="008A3824">
          <w:rPr>
            <w:b/>
          </w:rPr>
          <w:delText>pecialista (vedoucí prací) pro systémové části GSM-R (NSS a BSS specialisté)</w:delText>
        </w:r>
      </w:del>
    </w:p>
    <w:tbl>
      <w:tblPr>
        <w:tblStyle w:val="Mkatabulky"/>
        <w:tblW w:w="8868" w:type="dxa"/>
        <w:tblLook w:val="04A0" w:firstRow="1" w:lastRow="0" w:firstColumn="1" w:lastColumn="0" w:noHBand="0" w:noVBand="1"/>
      </w:tblPr>
      <w:tblGrid>
        <w:gridCol w:w="3056"/>
        <w:gridCol w:w="5812"/>
      </w:tblGrid>
      <w:tr w:rsidR="00D242BB" w:rsidRPr="00F95FBD" w:rsidDel="008A3824" w14:paraId="6CACABF1" w14:textId="5D62A08F" w:rsidTr="00B301FA">
        <w:trPr>
          <w:cnfStyle w:val="100000000000" w:firstRow="1" w:lastRow="0" w:firstColumn="0" w:lastColumn="0" w:oddVBand="0" w:evenVBand="0" w:oddHBand="0" w:evenHBand="0" w:firstRowFirstColumn="0" w:firstRowLastColumn="0" w:lastRowFirstColumn="0" w:lastRowLastColumn="0"/>
          <w:del w:id="34" w:author="Autor"/>
        </w:trPr>
        <w:tc>
          <w:tcPr>
            <w:cnfStyle w:val="001000000000" w:firstRow="0" w:lastRow="0" w:firstColumn="1" w:lastColumn="0" w:oddVBand="0" w:evenVBand="0" w:oddHBand="0" w:evenHBand="0" w:firstRowFirstColumn="0" w:firstRowLastColumn="0" w:lastRowFirstColumn="0" w:lastRowLastColumn="0"/>
            <w:tcW w:w="3056" w:type="dxa"/>
          </w:tcPr>
          <w:p w14:paraId="5349E90C" w14:textId="457DB07A" w:rsidR="00D242BB" w:rsidRPr="00F95FBD" w:rsidDel="008A3824" w:rsidRDefault="00D242BB" w:rsidP="00B301FA">
            <w:pPr>
              <w:pStyle w:val="Tabulka"/>
              <w:rPr>
                <w:del w:id="35" w:author="Autor"/>
                <w:rStyle w:val="Nadpisvtabulce"/>
              </w:rPr>
            </w:pPr>
            <w:del w:id="36" w:author="Autor">
              <w:r w:rsidRPr="00F95FBD" w:rsidDel="008A3824">
                <w:rPr>
                  <w:rStyle w:val="Nadpisvtabulce"/>
                </w:rPr>
                <w:delText>Jméno a příjmení</w:delText>
              </w:r>
            </w:del>
          </w:p>
        </w:tc>
        <w:tc>
          <w:tcPr>
            <w:tcW w:w="5812" w:type="dxa"/>
          </w:tcPr>
          <w:p w14:paraId="557E6319" w14:textId="5AB4991C" w:rsidR="00D242BB" w:rsidRPr="00F95FBD" w:rsidDel="008A3824" w:rsidRDefault="00D242BB" w:rsidP="00B301FA">
            <w:pPr>
              <w:pStyle w:val="Tabulka"/>
              <w:cnfStyle w:val="100000000000" w:firstRow="1" w:lastRow="0" w:firstColumn="0" w:lastColumn="0" w:oddVBand="0" w:evenVBand="0" w:oddHBand="0" w:evenHBand="0" w:firstRowFirstColumn="0" w:firstRowLastColumn="0" w:lastRowFirstColumn="0" w:lastRowLastColumn="0"/>
              <w:rPr>
                <w:del w:id="37" w:author="Autor"/>
                <w:b/>
                <w:sz w:val="18"/>
              </w:rPr>
            </w:pPr>
            <w:del w:id="38" w:author="Autor">
              <w:r w:rsidRPr="00F95FBD" w:rsidDel="008A3824">
                <w:rPr>
                  <w:b/>
                  <w:sz w:val="18"/>
                  <w:highlight w:val="yellow"/>
                </w:rPr>
                <w:delText>[VLOŽÍ ZH</w:delText>
              </w:r>
              <w:r w:rsidDel="008A3824">
                <w:rPr>
                  <w:b/>
                  <w:sz w:val="18"/>
                  <w:highlight w:val="yellow"/>
                </w:rPr>
                <w:delText>O</w:delText>
              </w:r>
              <w:r w:rsidRPr="00F95FBD" w:rsidDel="008A3824">
                <w:rPr>
                  <w:b/>
                  <w:sz w:val="18"/>
                  <w:highlight w:val="yellow"/>
                </w:rPr>
                <w:delText>TOVITEL]</w:delText>
              </w:r>
            </w:del>
          </w:p>
        </w:tc>
      </w:tr>
      <w:tr w:rsidR="00D242BB" w:rsidRPr="00F95FBD" w:rsidDel="008A3824" w14:paraId="46FD970B" w14:textId="408DA76B" w:rsidTr="00B301FA">
        <w:trPr>
          <w:del w:id="39" w:author="Autor"/>
        </w:trPr>
        <w:tc>
          <w:tcPr>
            <w:cnfStyle w:val="001000000000" w:firstRow="0" w:lastRow="0" w:firstColumn="1" w:lastColumn="0" w:oddVBand="0" w:evenVBand="0" w:oddHBand="0" w:evenHBand="0" w:firstRowFirstColumn="0" w:firstRowLastColumn="0" w:lastRowFirstColumn="0" w:lastRowLastColumn="0"/>
            <w:tcW w:w="3056" w:type="dxa"/>
          </w:tcPr>
          <w:p w14:paraId="374D320A" w14:textId="13BAB3E3" w:rsidR="00D242BB" w:rsidRPr="00F95FBD" w:rsidDel="008A3824" w:rsidRDefault="00D242BB" w:rsidP="00B301FA">
            <w:pPr>
              <w:pStyle w:val="Tabulka"/>
              <w:rPr>
                <w:del w:id="40" w:author="Autor"/>
                <w:sz w:val="18"/>
              </w:rPr>
            </w:pPr>
            <w:del w:id="41" w:author="Autor">
              <w:r w:rsidRPr="00F95FBD" w:rsidDel="008A3824">
                <w:rPr>
                  <w:sz w:val="18"/>
                </w:rPr>
                <w:delText>Adresa</w:delText>
              </w:r>
            </w:del>
          </w:p>
        </w:tc>
        <w:tc>
          <w:tcPr>
            <w:tcW w:w="5812" w:type="dxa"/>
          </w:tcPr>
          <w:p w14:paraId="27857C48" w14:textId="4EBCEAEF" w:rsidR="00D242BB" w:rsidRPr="00F95FBD" w:rsidDel="008A3824" w:rsidRDefault="00D242BB" w:rsidP="00B301FA">
            <w:pPr>
              <w:pStyle w:val="Tabulka"/>
              <w:cnfStyle w:val="000000000000" w:firstRow="0" w:lastRow="0" w:firstColumn="0" w:lastColumn="0" w:oddVBand="0" w:evenVBand="0" w:oddHBand="0" w:evenHBand="0" w:firstRowFirstColumn="0" w:firstRowLastColumn="0" w:lastRowFirstColumn="0" w:lastRowLastColumn="0"/>
              <w:rPr>
                <w:del w:id="42" w:author="Autor"/>
                <w:sz w:val="18"/>
              </w:rPr>
            </w:pPr>
            <w:del w:id="43" w:author="Autor">
              <w:r w:rsidRPr="00F95FBD" w:rsidDel="008A3824">
                <w:rPr>
                  <w:sz w:val="18"/>
                  <w:highlight w:val="yellow"/>
                </w:rPr>
                <w:delText>[VLOŽÍ ZHOTOVITEL]</w:delText>
              </w:r>
            </w:del>
          </w:p>
        </w:tc>
      </w:tr>
      <w:tr w:rsidR="00D242BB" w:rsidRPr="00F95FBD" w:rsidDel="008A3824" w14:paraId="23899010" w14:textId="64E75AEF" w:rsidTr="00B301FA">
        <w:trPr>
          <w:del w:id="44" w:author="Autor"/>
        </w:trPr>
        <w:tc>
          <w:tcPr>
            <w:cnfStyle w:val="001000000000" w:firstRow="0" w:lastRow="0" w:firstColumn="1" w:lastColumn="0" w:oddVBand="0" w:evenVBand="0" w:oddHBand="0" w:evenHBand="0" w:firstRowFirstColumn="0" w:firstRowLastColumn="0" w:lastRowFirstColumn="0" w:lastRowLastColumn="0"/>
            <w:tcW w:w="3056" w:type="dxa"/>
          </w:tcPr>
          <w:p w14:paraId="09986661" w14:textId="1B1FAC02" w:rsidR="00D242BB" w:rsidRPr="00F95FBD" w:rsidDel="008A3824" w:rsidRDefault="00D242BB" w:rsidP="00B301FA">
            <w:pPr>
              <w:pStyle w:val="Tabulka"/>
              <w:rPr>
                <w:del w:id="45" w:author="Autor"/>
                <w:sz w:val="18"/>
              </w:rPr>
            </w:pPr>
            <w:del w:id="46" w:author="Autor">
              <w:r w:rsidRPr="00F95FBD" w:rsidDel="008A3824">
                <w:rPr>
                  <w:sz w:val="18"/>
                </w:rPr>
                <w:delText>E-mail</w:delText>
              </w:r>
            </w:del>
          </w:p>
        </w:tc>
        <w:tc>
          <w:tcPr>
            <w:tcW w:w="5812" w:type="dxa"/>
          </w:tcPr>
          <w:p w14:paraId="369C4180" w14:textId="5EBBC7A8" w:rsidR="00D242BB" w:rsidRPr="00F95FBD" w:rsidDel="008A3824" w:rsidRDefault="00D242BB" w:rsidP="00B301FA">
            <w:pPr>
              <w:pStyle w:val="Tabulka"/>
              <w:cnfStyle w:val="000000000000" w:firstRow="0" w:lastRow="0" w:firstColumn="0" w:lastColumn="0" w:oddVBand="0" w:evenVBand="0" w:oddHBand="0" w:evenHBand="0" w:firstRowFirstColumn="0" w:firstRowLastColumn="0" w:lastRowFirstColumn="0" w:lastRowLastColumn="0"/>
              <w:rPr>
                <w:del w:id="47" w:author="Autor"/>
                <w:sz w:val="18"/>
              </w:rPr>
            </w:pPr>
            <w:del w:id="48" w:author="Autor">
              <w:r w:rsidRPr="00F95FBD" w:rsidDel="008A3824">
                <w:rPr>
                  <w:sz w:val="18"/>
                  <w:highlight w:val="yellow"/>
                </w:rPr>
                <w:delText>[VLOŽÍ ZHOTOVITEL]</w:delText>
              </w:r>
            </w:del>
          </w:p>
        </w:tc>
      </w:tr>
      <w:tr w:rsidR="00D242BB" w:rsidRPr="00F95FBD" w:rsidDel="008A3824" w14:paraId="431574CA" w14:textId="248A2423" w:rsidTr="00B301FA">
        <w:trPr>
          <w:del w:id="49" w:author="Autor"/>
        </w:trPr>
        <w:tc>
          <w:tcPr>
            <w:cnfStyle w:val="001000000000" w:firstRow="0" w:lastRow="0" w:firstColumn="1" w:lastColumn="0" w:oddVBand="0" w:evenVBand="0" w:oddHBand="0" w:evenHBand="0" w:firstRowFirstColumn="0" w:firstRowLastColumn="0" w:lastRowFirstColumn="0" w:lastRowLastColumn="0"/>
            <w:tcW w:w="3056" w:type="dxa"/>
          </w:tcPr>
          <w:p w14:paraId="6F687101" w14:textId="668E84BB" w:rsidR="00D242BB" w:rsidRPr="00F95FBD" w:rsidDel="008A3824" w:rsidRDefault="00D242BB" w:rsidP="00B301FA">
            <w:pPr>
              <w:pStyle w:val="Tabulka"/>
              <w:rPr>
                <w:del w:id="50" w:author="Autor"/>
                <w:sz w:val="18"/>
              </w:rPr>
            </w:pPr>
            <w:del w:id="51" w:author="Autor">
              <w:r w:rsidRPr="00F95FBD" w:rsidDel="008A3824">
                <w:rPr>
                  <w:sz w:val="18"/>
                </w:rPr>
                <w:lastRenderedPageBreak/>
                <w:delText>Telefon</w:delText>
              </w:r>
            </w:del>
          </w:p>
        </w:tc>
        <w:tc>
          <w:tcPr>
            <w:tcW w:w="5812" w:type="dxa"/>
          </w:tcPr>
          <w:p w14:paraId="14C4203D" w14:textId="4884AA68" w:rsidR="00D242BB" w:rsidRPr="00F95FBD" w:rsidDel="008A3824" w:rsidRDefault="00D242BB" w:rsidP="00B301FA">
            <w:pPr>
              <w:pStyle w:val="Tabulka"/>
              <w:cnfStyle w:val="000000000000" w:firstRow="0" w:lastRow="0" w:firstColumn="0" w:lastColumn="0" w:oddVBand="0" w:evenVBand="0" w:oddHBand="0" w:evenHBand="0" w:firstRowFirstColumn="0" w:firstRowLastColumn="0" w:lastRowFirstColumn="0" w:lastRowLastColumn="0"/>
              <w:rPr>
                <w:del w:id="52" w:author="Autor"/>
                <w:sz w:val="18"/>
              </w:rPr>
            </w:pPr>
            <w:del w:id="53" w:author="Autor">
              <w:r w:rsidRPr="00F95FBD" w:rsidDel="008A3824">
                <w:rPr>
                  <w:sz w:val="18"/>
                  <w:highlight w:val="yellow"/>
                </w:rPr>
                <w:delText>[VLOŽÍ ZHOTOVITEL]</w:delText>
              </w:r>
            </w:del>
          </w:p>
        </w:tc>
      </w:tr>
    </w:tbl>
    <w:p w14:paraId="6E2C1B02" w14:textId="08451698" w:rsidR="00D242BB" w:rsidRDefault="00D242BB" w:rsidP="00D242BB">
      <w:pPr>
        <w:pStyle w:val="Nadpistabulky"/>
        <w:rPr>
          <w:sz w:val="18"/>
          <w:szCs w:val="18"/>
        </w:rPr>
      </w:pPr>
    </w:p>
    <w:p w14:paraId="600761F0" w14:textId="29187181" w:rsidR="00D242BB" w:rsidRPr="00F95FBD" w:rsidRDefault="00D242BB" w:rsidP="00D242BB">
      <w:pPr>
        <w:pStyle w:val="Nadpistabulky"/>
        <w:rPr>
          <w:sz w:val="18"/>
          <w:szCs w:val="18"/>
        </w:rPr>
      </w:pPr>
      <w:r>
        <w:rPr>
          <w:sz w:val="18"/>
          <w:szCs w:val="18"/>
        </w:rPr>
        <w:t>S</w:t>
      </w:r>
      <w:r w:rsidR="00C93A21">
        <w:rPr>
          <w:sz w:val="18"/>
          <w:szCs w:val="18"/>
        </w:rPr>
        <w:t>pecialista</w:t>
      </w:r>
      <w:r w:rsidR="00A94EC4">
        <w:rPr>
          <w:sz w:val="18"/>
          <w:szCs w:val="18"/>
        </w:rPr>
        <w:t xml:space="preserve"> (vedoucí prací) na trakční vedení 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59B1E" w14:textId="77777777" w:rsidR="00F95FBD" w:rsidRDefault="00F95FBD" w:rsidP="00165977">
      <w:pPr>
        <w:pStyle w:val="Tabulka"/>
      </w:pPr>
    </w:p>
    <w:p w14:paraId="218C8CD7" w14:textId="77777777" w:rsidR="00A94EC4" w:rsidRDefault="00A94EC4" w:rsidP="00D242BB">
      <w:pPr>
        <w:pStyle w:val="Nadpistabulky"/>
        <w:rPr>
          <w:sz w:val="18"/>
          <w:szCs w:val="18"/>
        </w:rPr>
      </w:pPr>
    </w:p>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77777777"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lastRenderedPageBreak/>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C6CE19" w14:textId="77777777" w:rsidR="0009626D" w:rsidRDefault="0009626D" w:rsidP="0009626D">
      <w:pPr>
        <w:pStyle w:val="Nadpistabulky"/>
        <w:rPr>
          <w:sz w:val="18"/>
          <w:szCs w:val="18"/>
        </w:rPr>
      </w:pPr>
    </w:p>
    <w:p w14:paraId="6CDD5E82" w14:textId="77777777" w:rsidR="0009626D" w:rsidRPr="00F95FBD" w:rsidRDefault="0009626D" w:rsidP="0009626D">
      <w:pPr>
        <w:pStyle w:val="Nadpistabulky"/>
        <w:rPr>
          <w:sz w:val="18"/>
          <w:szCs w:val="18"/>
        </w:rPr>
      </w:pPr>
      <w:r>
        <w:rPr>
          <w:sz w:val="18"/>
          <w:szCs w:val="18"/>
        </w:rPr>
        <w:t>BIM Koordinátor</w:t>
      </w:r>
    </w:p>
    <w:tbl>
      <w:tblPr>
        <w:tblStyle w:val="Mkatabulky"/>
        <w:tblW w:w="8868" w:type="dxa"/>
        <w:tblLook w:val="04A0" w:firstRow="1" w:lastRow="0" w:firstColumn="1" w:lastColumn="0" w:noHBand="0" w:noVBand="1"/>
      </w:tblPr>
      <w:tblGrid>
        <w:gridCol w:w="3056"/>
        <w:gridCol w:w="5812"/>
      </w:tblGrid>
      <w:tr w:rsidR="0009626D" w:rsidRPr="00F95FBD" w14:paraId="1F6709AD"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7FA1BC" w14:textId="77777777" w:rsidR="0009626D" w:rsidRPr="00F95FBD" w:rsidRDefault="0009626D" w:rsidP="00CA6432">
            <w:pPr>
              <w:pStyle w:val="Tabulka"/>
              <w:rPr>
                <w:rStyle w:val="Nadpisvtabulce"/>
              </w:rPr>
            </w:pPr>
            <w:r w:rsidRPr="00F95FBD">
              <w:rPr>
                <w:rStyle w:val="Nadpisvtabulce"/>
              </w:rPr>
              <w:t>Jméno a příjmení</w:t>
            </w:r>
          </w:p>
        </w:tc>
        <w:tc>
          <w:tcPr>
            <w:tcW w:w="5812" w:type="dxa"/>
          </w:tcPr>
          <w:p w14:paraId="526C4A31" w14:textId="77777777" w:rsidR="0009626D" w:rsidRPr="00F95FBD" w:rsidRDefault="0009626D" w:rsidP="00CA643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9626D" w:rsidRPr="00F95FBD" w14:paraId="240F12D6"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4EEAFD73" w14:textId="77777777" w:rsidR="0009626D" w:rsidRPr="00F95FBD" w:rsidRDefault="0009626D" w:rsidP="00CA6432">
            <w:pPr>
              <w:pStyle w:val="Tabulka"/>
              <w:rPr>
                <w:sz w:val="18"/>
              </w:rPr>
            </w:pPr>
            <w:r w:rsidRPr="00F95FBD">
              <w:rPr>
                <w:sz w:val="18"/>
              </w:rPr>
              <w:t>Adresa</w:t>
            </w:r>
          </w:p>
        </w:tc>
        <w:tc>
          <w:tcPr>
            <w:tcW w:w="5812" w:type="dxa"/>
          </w:tcPr>
          <w:p w14:paraId="280A092F"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6F455ECA"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71526F82" w14:textId="77777777" w:rsidR="0009626D" w:rsidRPr="00F95FBD" w:rsidRDefault="0009626D" w:rsidP="00CA6432">
            <w:pPr>
              <w:pStyle w:val="Tabulka"/>
              <w:rPr>
                <w:sz w:val="18"/>
              </w:rPr>
            </w:pPr>
            <w:r w:rsidRPr="00F95FBD">
              <w:rPr>
                <w:sz w:val="18"/>
              </w:rPr>
              <w:t>E-mail</w:t>
            </w:r>
          </w:p>
        </w:tc>
        <w:tc>
          <w:tcPr>
            <w:tcW w:w="5812" w:type="dxa"/>
          </w:tcPr>
          <w:p w14:paraId="028CD148"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33B8B8E5"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53526EF5" w14:textId="77777777" w:rsidR="0009626D" w:rsidRPr="00F95FBD" w:rsidRDefault="0009626D" w:rsidP="00CA6432">
            <w:pPr>
              <w:pStyle w:val="Tabulka"/>
              <w:rPr>
                <w:sz w:val="18"/>
              </w:rPr>
            </w:pPr>
            <w:r w:rsidRPr="00F95FBD">
              <w:rPr>
                <w:sz w:val="18"/>
              </w:rPr>
              <w:t>Telefon</w:t>
            </w:r>
          </w:p>
        </w:tc>
        <w:tc>
          <w:tcPr>
            <w:tcW w:w="5812" w:type="dxa"/>
          </w:tcPr>
          <w:p w14:paraId="1C779C6D"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A04FA" w14:textId="77777777" w:rsidR="0009626D" w:rsidRDefault="0009626D" w:rsidP="0009626D">
      <w:pPr>
        <w:pStyle w:val="Nadpistabulky"/>
        <w:rPr>
          <w:sz w:val="18"/>
          <w:szCs w:val="18"/>
        </w:rPr>
      </w:pPr>
    </w:p>
    <w:p w14:paraId="3FBDD837" w14:textId="77777777" w:rsidR="0009626D" w:rsidRPr="00F95FBD" w:rsidRDefault="0009626D" w:rsidP="0009626D">
      <w:pPr>
        <w:pStyle w:val="Nadpistabulky"/>
        <w:rPr>
          <w:sz w:val="18"/>
          <w:szCs w:val="18"/>
        </w:rPr>
      </w:pPr>
      <w:r>
        <w:rPr>
          <w:sz w:val="18"/>
          <w:szCs w:val="18"/>
        </w:rPr>
        <w:t>Manažer informací</w:t>
      </w:r>
    </w:p>
    <w:tbl>
      <w:tblPr>
        <w:tblStyle w:val="Mkatabulky"/>
        <w:tblW w:w="8868" w:type="dxa"/>
        <w:tblLook w:val="04A0" w:firstRow="1" w:lastRow="0" w:firstColumn="1" w:lastColumn="0" w:noHBand="0" w:noVBand="1"/>
      </w:tblPr>
      <w:tblGrid>
        <w:gridCol w:w="3056"/>
        <w:gridCol w:w="5812"/>
      </w:tblGrid>
      <w:tr w:rsidR="0009626D" w:rsidRPr="00F95FBD" w14:paraId="369EDFF9"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C974F" w14:textId="77777777" w:rsidR="0009626D" w:rsidRPr="00F95FBD" w:rsidRDefault="0009626D" w:rsidP="00CA6432">
            <w:pPr>
              <w:pStyle w:val="Tabulka"/>
              <w:rPr>
                <w:rStyle w:val="Nadpisvtabulce"/>
              </w:rPr>
            </w:pPr>
            <w:r w:rsidRPr="00F95FBD">
              <w:rPr>
                <w:rStyle w:val="Nadpisvtabulce"/>
              </w:rPr>
              <w:t>Jméno a příjmení</w:t>
            </w:r>
          </w:p>
        </w:tc>
        <w:tc>
          <w:tcPr>
            <w:tcW w:w="5812" w:type="dxa"/>
          </w:tcPr>
          <w:p w14:paraId="70E5B007" w14:textId="77777777" w:rsidR="0009626D" w:rsidRPr="00F95FBD" w:rsidRDefault="0009626D" w:rsidP="00CA643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9626D" w:rsidRPr="00F95FBD" w14:paraId="5DF87F5C"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08032ECC" w14:textId="77777777" w:rsidR="0009626D" w:rsidRPr="00F95FBD" w:rsidRDefault="0009626D" w:rsidP="00CA6432">
            <w:pPr>
              <w:pStyle w:val="Tabulka"/>
              <w:rPr>
                <w:sz w:val="18"/>
              </w:rPr>
            </w:pPr>
            <w:r w:rsidRPr="00F95FBD">
              <w:rPr>
                <w:sz w:val="18"/>
              </w:rPr>
              <w:t>Adresa</w:t>
            </w:r>
          </w:p>
        </w:tc>
        <w:tc>
          <w:tcPr>
            <w:tcW w:w="5812" w:type="dxa"/>
          </w:tcPr>
          <w:p w14:paraId="7D270BB1"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497C5862"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213AC238" w14:textId="77777777" w:rsidR="0009626D" w:rsidRPr="00F95FBD" w:rsidRDefault="0009626D" w:rsidP="00CA6432">
            <w:pPr>
              <w:pStyle w:val="Tabulka"/>
              <w:rPr>
                <w:sz w:val="18"/>
              </w:rPr>
            </w:pPr>
            <w:r w:rsidRPr="00F95FBD">
              <w:rPr>
                <w:sz w:val="18"/>
              </w:rPr>
              <w:t>E-mail</w:t>
            </w:r>
          </w:p>
        </w:tc>
        <w:tc>
          <w:tcPr>
            <w:tcW w:w="5812" w:type="dxa"/>
          </w:tcPr>
          <w:p w14:paraId="663990FE"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49569815"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425787F6" w14:textId="77777777" w:rsidR="0009626D" w:rsidRPr="00F95FBD" w:rsidRDefault="0009626D" w:rsidP="00CA6432">
            <w:pPr>
              <w:pStyle w:val="Tabulka"/>
              <w:rPr>
                <w:sz w:val="18"/>
              </w:rPr>
            </w:pPr>
            <w:r w:rsidRPr="00F95FBD">
              <w:rPr>
                <w:sz w:val="18"/>
              </w:rPr>
              <w:t>Telefon</w:t>
            </w:r>
          </w:p>
        </w:tc>
        <w:tc>
          <w:tcPr>
            <w:tcW w:w="5812" w:type="dxa"/>
          </w:tcPr>
          <w:p w14:paraId="3307B279"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154C73" w14:textId="77777777" w:rsidR="0009626D" w:rsidRDefault="0009626D" w:rsidP="0009626D">
      <w:pPr>
        <w:pStyle w:val="Tabulka"/>
        <w:sectPr w:rsidR="0009626D" w:rsidSect="00DE51C2">
          <w:headerReference w:type="default" r:id="rId10"/>
          <w:footerReference w:type="even" r:id="rId11"/>
          <w:footerReference w:type="default" r:id="rId12"/>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3"/>
          <w:footerReference w:type="even" r:id="rId14"/>
          <w:footerReference w:type="default" r:id="rId15"/>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5784F683"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uchazeče podle </w:t>
      </w:r>
      <w:r w:rsidR="0009626D">
        <w:rPr>
          <w:highlight w:val="yellow"/>
        </w:rPr>
        <w:t>čl. 17.7.7. zadávací dokumentace</w:t>
      </w:r>
      <w:r w:rsidR="0009626D" w:rsidRPr="00F762A8">
        <w:rPr>
          <w:highlight w:val="yellow"/>
        </w:rPr>
        <w:t>.</w:t>
      </w:r>
      <w:r w:rsidRPr="00F762A8">
        <w:rPr>
          <w:highlight w:val="yellow"/>
        </w:rPr>
        <w:t>.]</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16"/>
          <w:footerReference w:type="even" r:id="rId17"/>
          <w:footerReference w:type="default" r:id="rId18"/>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24241DB8"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 xml:space="preserve">zpracování osobních údajů a </w:t>
      </w:r>
      <w:r w:rsidR="00C60EDE">
        <w:t>ze</w:t>
      </w:r>
      <w:r>
        <w:t xml:space="preserve">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A4012E2"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r w:rsidR="0009626D">
        <w:t>3.3</w:t>
      </w:r>
      <w:r w:rsidRPr="00F71BA0">
        <w:t xml:space="preserve"> </w:t>
      </w:r>
      <w:r w:rsidR="00B301FA" w:rsidRPr="00F71BA0">
        <w:t>Všeobecných technických podmínek</w:t>
      </w:r>
      <w:r w:rsidR="0009626D">
        <w:t xml:space="preserve"> </w:t>
      </w:r>
      <w:r w:rsidR="0009626D" w:rsidRPr="008B5590">
        <w:t>VTP/DOKUMENTACE/0</w:t>
      </w:r>
      <w:r w:rsidR="009D5EBE">
        <w:t>6</w:t>
      </w:r>
      <w:r w:rsidR="0009626D" w:rsidRPr="008B5590">
        <w:t>/2</w:t>
      </w:r>
      <w:r w:rsidR="009D5EBE">
        <w:t>3</w:t>
      </w:r>
      <w:r w:rsidR="00B301FA" w:rsidRPr="00F71BA0">
        <w:t>).</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1894ED72"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3800AB1D" w:rsidR="004354B4" w:rsidRDefault="004354B4">
      <w:r>
        <w:br w:type="page"/>
      </w:r>
    </w:p>
    <w:p w14:paraId="2EC31241" w14:textId="77777777" w:rsidR="004354B4" w:rsidRPr="0022659F" w:rsidRDefault="004354B4" w:rsidP="004354B4">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14:paraId="0CA01B3D" w14:textId="77777777" w:rsidR="004354B4" w:rsidRPr="0022659F" w:rsidRDefault="004354B4" w:rsidP="004354B4">
      <w:pPr>
        <w:pStyle w:val="Nadpisbezsl1-1"/>
        <w:spacing w:before="0" w:after="0"/>
        <w:rPr>
          <w:rFonts w:ascii="Verdana" w:hAnsi="Verdana"/>
          <w:color w:val="FF0000"/>
          <w:sz w:val="28"/>
          <w:szCs w:val="28"/>
        </w:rPr>
      </w:pPr>
    </w:p>
    <w:p w14:paraId="75419B8B" w14:textId="77777777" w:rsidR="004354B4" w:rsidRPr="0022659F" w:rsidRDefault="004354B4" w:rsidP="004354B4">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14:paraId="70F92006" w14:textId="77777777" w:rsidR="004354B4" w:rsidRPr="0022659F" w:rsidRDefault="004354B4" w:rsidP="004354B4">
      <w:pPr>
        <w:keepNext/>
        <w:spacing w:after="60"/>
        <w:outlineLvl w:val="3"/>
        <w:rPr>
          <w:rFonts w:ascii="Verdana" w:eastAsia="Times New Roman" w:hAnsi="Verdana"/>
          <w:bCs/>
          <w:sz w:val="20"/>
          <w:szCs w:val="20"/>
        </w:rPr>
      </w:pPr>
      <w:r w:rsidRPr="0022659F">
        <w:rPr>
          <w:rFonts w:ascii="Verdana" w:eastAsia="Times New Roman" w:hAnsi="Verdana"/>
          <w:bCs/>
          <w:sz w:val="20"/>
          <w:szCs w:val="20"/>
        </w:rPr>
        <w:t>č.j. [●]</w:t>
      </w:r>
    </w:p>
    <w:tbl>
      <w:tblPr>
        <w:tblStyle w:val="Mkatabulky"/>
        <w:tblW w:w="5000" w:type="pct"/>
        <w:tblLook w:val="04A0" w:firstRow="1" w:lastRow="0" w:firstColumn="1" w:lastColumn="0" w:noHBand="0" w:noVBand="1"/>
      </w:tblPr>
      <w:tblGrid>
        <w:gridCol w:w="4459"/>
        <w:gridCol w:w="4271"/>
      </w:tblGrid>
      <w:tr w:rsidR="004354B4" w:rsidRPr="0022659F" w14:paraId="3A6C1FD0"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04E8230"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14:paraId="7EE53696"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6295E1F"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0D4A33"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14:paraId="55E465F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E6BE631"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C0CA27A" w14:textId="77777777" w:rsidR="004354B4" w:rsidRPr="0022659F" w:rsidRDefault="004354B4" w:rsidP="00CA6432">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14:paraId="3BC20CA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D4D108E"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C6AADE2"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139D86E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FB7DF02"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080D9C0"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5A2E5D2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CE2EC7A"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F31AA9"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14:paraId="08526B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A0FE9DC"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896FB16"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14:paraId="232B2AA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F3C9ED9"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8B88AB"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0706E99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FB2922D"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3A6C5DF"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14:paraId="7001CA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4C0F0A2"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09E764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14:paraId="6A2C68E4"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1DE3445"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8DC4FB8"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14:paraId="76EB09A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8B13F15"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488046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11E766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4803071"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2CDF785"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Cs/>
                <w:sz w:val="20"/>
                <w:szCs w:val="20"/>
              </w:rPr>
              <w:t>z toho :</w:t>
            </w:r>
          </w:p>
        </w:tc>
        <w:tc>
          <w:tcPr>
            <w:tcW w:w="2446" w:type="pct"/>
            <w:tcBorders>
              <w:top w:val="single" w:sz="2" w:space="0" w:color="auto"/>
              <w:bottom w:val="single" w:sz="2" w:space="0" w:color="auto"/>
            </w:tcBorders>
            <w:shd w:val="clear" w:color="auto" w:fill="F2F2F2" w:themeFill="background1" w:themeFillShade="F2"/>
            <w:vAlign w:val="center"/>
          </w:tcPr>
          <w:p w14:paraId="629DA2E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9627F03"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4CF50CA"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14:paraId="305B4B3F"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5606F3D"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2AF68BD"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14:paraId="6E51DB8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9AAAF36"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9847DB"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14:paraId="40098E7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6"/>
        <w:gridCol w:w="4234"/>
      </w:tblGrid>
      <w:tr w:rsidR="004354B4" w:rsidRPr="0022659F" w14:paraId="161F0F6C"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FBF" w:themeFill="accent6" w:themeFillTint="33"/>
            <w:vAlign w:val="center"/>
          </w:tcPr>
          <w:p w14:paraId="341097DD"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B9ECCAD"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DE83217"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09F5E67"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CF569CA"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9DA47A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FD66FAD"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087191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2F23C4D"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5FB58F0"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68FBA7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C1608D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004F96"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60F9D96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1D7A53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45D97A4"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58F345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8E98D30" w14:textId="77777777" w:rsidR="004354B4" w:rsidRPr="0022659F" w:rsidRDefault="004354B4" w:rsidP="004354B4">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52"/>
        <w:gridCol w:w="2889"/>
        <w:gridCol w:w="2889"/>
      </w:tblGrid>
      <w:tr w:rsidR="004354B4" w:rsidRPr="0022659F" w14:paraId="5B85E14D"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FBFBF" w:themeFill="accent6" w:themeFillTint="33"/>
          </w:tcPr>
          <w:p w14:paraId="12DA475A"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FBFBF" w:themeFill="accent6" w:themeFillTint="33"/>
          </w:tcPr>
          <w:p w14:paraId="5AF00429" w14:textId="77777777" w:rsidR="004354B4" w:rsidRPr="0022659F" w:rsidRDefault="004354B4" w:rsidP="00CA643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44DC8923" w14:textId="77777777" w:rsidR="004354B4" w:rsidRPr="0022659F" w:rsidRDefault="004354B4" w:rsidP="00CA643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4354B4" w:rsidRPr="0022659F" w14:paraId="48EC6214"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3A211BCB"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33405E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1DD32984"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AADCC9E"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F7B6ACA"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CBC92D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5959F23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C49F928"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88FC2C9"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E30566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0F6EE4B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55FC509"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CE84CD9"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66D8E8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2A4C8A3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616CEAC" w14:textId="77777777" w:rsidR="004354B4" w:rsidRPr="0022659F" w:rsidRDefault="004354B4" w:rsidP="004354B4">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4354B4" w:rsidRPr="0022659F" w14:paraId="69E84C95"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03859C"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Rozsah prací:</w:t>
            </w:r>
          </w:p>
          <w:p w14:paraId="56298571"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14:paraId="11F11CBD"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1F525DC"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FCEECB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14:paraId="105CC4C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4085430"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BA4B87"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14:paraId="39F05562"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1198B96"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E928922"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14:paraId="36A3B312"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4C34F6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0CCF5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14:paraId="627BDC6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C082CA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CA2984"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14:paraId="4DA7738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CBCD19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A5F35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0975F17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90A47D1"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2C1A7F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14:paraId="1A563A60"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64DAA44"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A72200E"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14:paraId="274467C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8A908A4"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89A0EE"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14:paraId="76EFCD6F"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268B40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BD7C61"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7B59784A"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A16EE4E"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5CF6833"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14:paraId="30DD6FC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87BCE7F"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CC0F038"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14:paraId="30CC4B91"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6AA7F99"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ADA94B"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14:paraId="11445CD8"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8EBA5C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EDBBBD"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14:paraId="1C48337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3507847"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3440163"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14:paraId="02F605F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3618E9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230C92"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14:paraId="28A6002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F629A96"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A84BAA"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14:paraId="636B888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291D151"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12EA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Zhotovitel vyhrazeného plnění:</w:t>
            </w:r>
          </w:p>
        </w:tc>
        <w:tc>
          <w:tcPr>
            <w:tcW w:w="3011" w:type="dxa"/>
            <w:vAlign w:val="center"/>
          </w:tcPr>
          <w:p w14:paraId="17F7A56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DE487BE"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17C2E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14:paraId="4D9DE84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0338545A" w14:textId="77777777" w:rsidR="004354B4" w:rsidRPr="0022659F" w:rsidRDefault="004354B4" w:rsidP="004354B4">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03"/>
        <w:gridCol w:w="2822"/>
        <w:gridCol w:w="2905"/>
      </w:tblGrid>
      <w:tr w:rsidR="004354B4" w:rsidRPr="0022659F" w14:paraId="0AE47B90"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308A962"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p>
        </w:tc>
        <w:tc>
          <w:tcPr>
            <w:tcW w:w="3260" w:type="dxa"/>
            <w:shd w:val="clear" w:color="auto" w:fill="FFBFBF" w:themeFill="accent6" w:themeFillTint="33"/>
          </w:tcPr>
          <w:p w14:paraId="1E56E049"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FBFBF" w:themeFill="accent6" w:themeFillTint="33"/>
          </w:tcPr>
          <w:p w14:paraId="05E7062C"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4354B4" w:rsidRPr="0022659F" w14:paraId="2514603D"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A64F1EA"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14:paraId="0DA19D7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C2290A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4CC1CF6"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9BCCA85"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AB2194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1D814F4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9A59AC6"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57FB0A2"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2EA7F13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BDDDE4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50288F0"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2F41F9"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D02AF1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6B040A0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C40F459"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D4C2E8A"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0EA2255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D7E95A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AFDDCA3"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2EAE6C0" w14:textId="77777777" w:rsidR="004354B4" w:rsidRPr="0022659F" w:rsidRDefault="004354B4" w:rsidP="00CA6432">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FBFBF" w:themeFill="accent6" w:themeFillTint="33"/>
          </w:tcPr>
          <w:p w14:paraId="68A34DA8"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roofErr w:type="spellStart"/>
            <w:r w:rsidRPr="0022659F">
              <w:rPr>
                <w:rFonts w:ascii="Verdana" w:eastAsia="Times New Roman" w:hAnsi="Verdana"/>
                <w:b/>
                <w:bCs/>
                <w:sz w:val="20"/>
                <w:szCs w:val="20"/>
              </w:rPr>
              <w:t>xxx</w:t>
            </w:r>
            <w:proofErr w:type="spellEnd"/>
          </w:p>
        </w:tc>
        <w:tc>
          <w:tcPr>
            <w:tcW w:w="3260" w:type="dxa"/>
            <w:shd w:val="clear" w:color="auto" w:fill="FFBFBF" w:themeFill="accent6" w:themeFillTint="33"/>
          </w:tcPr>
          <w:p w14:paraId="5BE7142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14:paraId="08062E56" w14:textId="77777777" w:rsidR="004354B4" w:rsidRPr="0022659F" w:rsidRDefault="004354B4" w:rsidP="004354B4">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384"/>
        <w:gridCol w:w="4346"/>
      </w:tblGrid>
      <w:tr w:rsidR="004354B4" w:rsidRPr="0022659F" w14:paraId="3F738026"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02C59E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14:paraId="7081E9C0" w14:textId="77777777" w:rsidR="004354B4" w:rsidRPr="0022659F" w:rsidRDefault="004354B4" w:rsidP="00CA6432">
            <w:pPr>
              <w:keepNext/>
              <w:spacing w:after="60"/>
              <w:outlineLvl w:val="3"/>
              <w:rPr>
                <w:rFonts w:ascii="Verdana" w:eastAsia="Times New Roman" w:hAnsi="Verdana"/>
                <w:b/>
                <w:bCs/>
                <w:sz w:val="20"/>
                <w:szCs w:val="20"/>
              </w:rPr>
            </w:pPr>
          </w:p>
          <w:p w14:paraId="42F16E40" w14:textId="77777777" w:rsidR="004354B4" w:rsidRPr="0022659F" w:rsidRDefault="004354B4" w:rsidP="00CA6432">
            <w:pPr>
              <w:keepNext/>
              <w:spacing w:after="60"/>
              <w:outlineLvl w:val="3"/>
              <w:rPr>
                <w:rFonts w:ascii="Verdana" w:eastAsia="Times New Roman" w:hAnsi="Verdana"/>
                <w:bCs/>
                <w:sz w:val="20"/>
                <w:szCs w:val="20"/>
              </w:rPr>
            </w:pPr>
          </w:p>
          <w:p w14:paraId="431F5EB2" w14:textId="77777777" w:rsidR="004354B4" w:rsidRPr="0022659F" w:rsidRDefault="004354B4" w:rsidP="00CA6432">
            <w:pPr>
              <w:keepNext/>
              <w:spacing w:after="60"/>
              <w:outlineLvl w:val="3"/>
              <w:rPr>
                <w:rFonts w:ascii="Verdana" w:eastAsia="Times New Roman" w:hAnsi="Verdana"/>
                <w:bCs/>
                <w:sz w:val="20"/>
                <w:szCs w:val="20"/>
              </w:rPr>
            </w:pPr>
          </w:p>
          <w:p w14:paraId="2580BD84" w14:textId="77777777" w:rsidR="004354B4" w:rsidRPr="0022659F" w:rsidRDefault="004354B4" w:rsidP="00CA6432">
            <w:pPr>
              <w:keepNext/>
              <w:spacing w:after="60"/>
              <w:outlineLvl w:val="3"/>
              <w:rPr>
                <w:rFonts w:ascii="Verdana" w:eastAsia="Times New Roman" w:hAnsi="Verdana"/>
                <w:bCs/>
                <w:sz w:val="20"/>
                <w:szCs w:val="20"/>
              </w:rPr>
            </w:pPr>
          </w:p>
          <w:p w14:paraId="56F3252D" w14:textId="77777777" w:rsidR="004354B4" w:rsidRPr="0022659F" w:rsidRDefault="004354B4" w:rsidP="00CA6432">
            <w:pPr>
              <w:keepNext/>
              <w:spacing w:after="60"/>
              <w:outlineLvl w:val="3"/>
              <w:rPr>
                <w:rFonts w:ascii="Verdana" w:eastAsia="Times New Roman" w:hAnsi="Verdana"/>
                <w:bCs/>
                <w:sz w:val="20"/>
                <w:szCs w:val="20"/>
              </w:rPr>
            </w:pPr>
          </w:p>
        </w:tc>
        <w:tc>
          <w:tcPr>
            <w:tcW w:w="4890" w:type="dxa"/>
            <w:vAlign w:val="center"/>
          </w:tcPr>
          <w:p w14:paraId="48E62057"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4354B4" w:rsidRPr="0022659F" w14:paraId="6FF813E7"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4D0803C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14:paraId="4785B831"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1B207889" w14:textId="77777777" w:rsidR="004354B4" w:rsidRPr="0022659F" w:rsidRDefault="004354B4" w:rsidP="004354B4">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442"/>
        <w:gridCol w:w="4288"/>
      </w:tblGrid>
      <w:tr w:rsidR="004354B4" w:rsidRPr="0022659F" w14:paraId="368ED508"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BCDDBC"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14:paraId="33935774"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E0C613C"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08F7038"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14:paraId="39D0E5C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8E7B4FE"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BFAEF05"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14:paraId="44B083CF" w14:textId="77777777" w:rsidR="004354B4" w:rsidRPr="0022659F" w:rsidRDefault="004354B4" w:rsidP="00CA6432">
            <w:pPr>
              <w:keepNext/>
              <w:spacing w:after="60"/>
              <w:outlineLvl w:val="3"/>
              <w:rPr>
                <w:rFonts w:ascii="Verdana" w:eastAsia="Times New Roman" w:hAnsi="Verdana"/>
                <w:b/>
                <w:bCs/>
                <w:sz w:val="20"/>
                <w:szCs w:val="20"/>
              </w:rPr>
            </w:pPr>
          </w:p>
        </w:tc>
        <w:tc>
          <w:tcPr>
            <w:tcW w:w="4890" w:type="dxa"/>
            <w:vAlign w:val="center"/>
          </w:tcPr>
          <w:p w14:paraId="42BD72B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A1D8E92"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C176989"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14:paraId="593890F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0AF35E25" w14:textId="77777777" w:rsidR="004354B4" w:rsidRPr="0022659F" w:rsidRDefault="004354B4" w:rsidP="004354B4">
      <w:pPr>
        <w:keepNext/>
        <w:spacing w:after="60"/>
        <w:outlineLvl w:val="3"/>
        <w:rPr>
          <w:rFonts w:ascii="Verdana" w:eastAsia="Times New Roman" w:hAnsi="Verdana"/>
          <w:bCs/>
          <w:sz w:val="16"/>
          <w:szCs w:val="20"/>
        </w:rPr>
      </w:pPr>
    </w:p>
    <w:p w14:paraId="356F6285"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14:paraId="0D23612F" w14:textId="77777777" w:rsidR="004354B4" w:rsidRPr="0022659F" w:rsidRDefault="004354B4" w:rsidP="004354B4">
      <w:pPr>
        <w:keepNext/>
        <w:spacing w:after="60"/>
        <w:jc w:val="both"/>
        <w:outlineLvl w:val="3"/>
        <w:rPr>
          <w:rFonts w:ascii="Verdana" w:eastAsia="Times New Roman" w:hAnsi="Verdana"/>
          <w:b/>
          <w:bCs/>
          <w:i/>
        </w:rPr>
      </w:pPr>
    </w:p>
    <w:p w14:paraId="21540BE3"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058C5B4"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8A553BF"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14:paraId="598A998E" w14:textId="77777777" w:rsidR="004354B4" w:rsidRPr="0022659F" w:rsidRDefault="004354B4" w:rsidP="004354B4">
      <w:pPr>
        <w:rPr>
          <w:rFonts w:ascii="Verdana" w:hAnsi="Verdana"/>
        </w:rPr>
      </w:pPr>
    </w:p>
    <w:p w14:paraId="3531CE41" w14:textId="39E23A26" w:rsidR="00731157" w:rsidRDefault="00731157">
      <w:pPr>
        <w:rPr>
          <w:rFonts w:ascii="Verdana" w:hAnsi="Verdana"/>
        </w:rPr>
      </w:pPr>
      <w:r>
        <w:rPr>
          <w:rFonts w:ascii="Verdana" w:hAnsi="Verdana"/>
        </w:rPr>
        <w:br w:type="page"/>
      </w:r>
    </w:p>
    <w:p w14:paraId="42232AB6" w14:textId="77777777" w:rsidR="00731157" w:rsidRDefault="00731157" w:rsidP="00731157">
      <w:pPr>
        <w:pStyle w:val="SoDNadpisbezsl1"/>
      </w:pPr>
      <w:r>
        <w:lastRenderedPageBreak/>
        <w:t>Příloha č. 10</w:t>
      </w:r>
    </w:p>
    <w:p w14:paraId="5A2A5A2A" w14:textId="77777777" w:rsidR="00731157" w:rsidRDefault="00731157" w:rsidP="00731157">
      <w:pPr>
        <w:pStyle w:val="SoDNadpisbezsl1-2"/>
      </w:pPr>
      <w:r>
        <w:t xml:space="preserve">Žádost o poskytnutí zálohové platby </w:t>
      </w:r>
    </w:p>
    <w:p w14:paraId="25D1D321" w14:textId="77777777" w:rsidR="00731157" w:rsidRDefault="00731157" w:rsidP="00731157">
      <w:pPr>
        <w:pStyle w:val="SoDTextbezodsazen"/>
      </w:pPr>
    </w:p>
    <w:p w14:paraId="7D9D529B" w14:textId="77777777" w:rsidR="00731157" w:rsidRDefault="00731157" w:rsidP="00731157">
      <w:pPr>
        <w:pStyle w:val="SoDTextbezodsazen"/>
      </w:pPr>
      <w:r>
        <w:t xml:space="preserve">V souladu s ustanovením pod-článku 14.2 Smluvních podmínek ke Smlouvě o dílo na zhotovení projektové dokumentace a stavby </w:t>
      </w:r>
      <w:r w:rsidRPr="001F4433">
        <w:t xml:space="preserve">ETCS státní hranice Německo – Dolní Žleb – Kralupy n. </w:t>
      </w:r>
      <w:proofErr w:type="spellStart"/>
      <w:r w:rsidRPr="001F4433">
        <w:t>Vlt</w:t>
      </w:r>
      <w:proofErr w:type="spellEnd"/>
      <w:r w:rsidRPr="001F4433">
        <w:t>.</w:t>
      </w:r>
      <w:r>
        <w:t xml:space="preserve"> žádáme o poskytnutí zálohové platby na finanční plnění výši: </w:t>
      </w:r>
      <w:r w:rsidRPr="00392910">
        <w:rPr>
          <w:highlight w:val="yellow"/>
        </w:rPr>
        <w:t>[VLOŽÍ ZHOTOVITEL]</w:t>
      </w:r>
      <w:r>
        <w:t xml:space="preserve"> Kč.</w:t>
      </w:r>
    </w:p>
    <w:p w14:paraId="1776F84D" w14:textId="77777777" w:rsidR="00731157" w:rsidRDefault="00731157" w:rsidP="00731157">
      <w:pPr>
        <w:pStyle w:val="SoDTextbezodsazen"/>
      </w:pPr>
    </w:p>
    <w:p w14:paraId="4A205C57" w14:textId="77777777" w:rsidR="00731157" w:rsidRDefault="00731157" w:rsidP="00731157">
      <w:pPr>
        <w:pStyle w:val="SoDTextbezodsazen"/>
      </w:pPr>
      <w:r>
        <w:t xml:space="preserve">Záloha bude využita na pokrytí nákladů projektových a stavebních prací a dodávek materiálů v Souladu s výše uvedenou Smlouvou o dílo v období: </w:t>
      </w:r>
      <w:r w:rsidRPr="00392910">
        <w:rPr>
          <w:highlight w:val="yellow"/>
        </w:rPr>
        <w:t>MM/RR – MM/RR  [VLOŽÍ ZHOTOVITEL]</w:t>
      </w:r>
      <w:r>
        <w:t xml:space="preserve"> včetně.</w:t>
      </w:r>
    </w:p>
    <w:p w14:paraId="5683628D" w14:textId="77777777" w:rsidR="00731157" w:rsidRDefault="00731157" w:rsidP="00731157">
      <w:pPr>
        <w:pStyle w:val="SoDTextbezodsazen"/>
      </w:pPr>
    </w:p>
    <w:p w14:paraId="0968991D" w14:textId="77777777" w:rsidR="00731157" w:rsidRDefault="00731157" w:rsidP="00731157">
      <w:pPr>
        <w:pStyle w:val="SoDTextbezodsazen"/>
      </w:pPr>
      <w:r>
        <w:t xml:space="preserve">Součástí této žádosti je: </w:t>
      </w:r>
    </w:p>
    <w:p w14:paraId="0CC69181" w14:textId="77777777" w:rsidR="00731157" w:rsidRDefault="00731157" w:rsidP="00731157">
      <w:pPr>
        <w:pStyle w:val="Seznamsodrkami"/>
        <w:jc w:val="both"/>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8C8BC88" w14:textId="77777777" w:rsidR="00731157" w:rsidRDefault="00731157" w:rsidP="00731157">
      <w:pPr>
        <w:pStyle w:val="Seznamsodrkami"/>
      </w:pPr>
      <w:r>
        <w:t xml:space="preserve">zálohová faktura č. </w:t>
      </w:r>
      <w:r w:rsidRPr="00392910">
        <w:rPr>
          <w:highlight w:val="yellow"/>
        </w:rPr>
        <w:t>[VLOŽÍ ZHOTOVITEL]</w:t>
      </w:r>
    </w:p>
    <w:p w14:paraId="07F58FDE" w14:textId="77777777" w:rsidR="00731157" w:rsidRDefault="00731157" w:rsidP="00731157">
      <w:pPr>
        <w:pStyle w:val="SoDTextbezodsazen"/>
      </w:pPr>
    </w:p>
    <w:p w14:paraId="729CDEAF" w14:textId="77777777" w:rsidR="00731157" w:rsidRDefault="00731157" w:rsidP="00731157">
      <w:pPr>
        <w:pStyle w:val="SoDTextbezodsazen"/>
      </w:pPr>
    </w:p>
    <w:p w14:paraId="0717D1C5" w14:textId="77777777" w:rsidR="00731157" w:rsidRDefault="00731157" w:rsidP="00731157">
      <w:pPr>
        <w:pStyle w:val="SoDTextbezodsazen"/>
      </w:pPr>
      <w:r>
        <w:t>V …………………………… dne ……………………………</w:t>
      </w:r>
    </w:p>
    <w:p w14:paraId="37D71F26" w14:textId="77777777" w:rsidR="00731157" w:rsidRDefault="00731157" w:rsidP="00731157">
      <w:pPr>
        <w:pStyle w:val="SoDTextbezodsazen"/>
      </w:pPr>
    </w:p>
    <w:p w14:paraId="52D2D191" w14:textId="77777777" w:rsidR="00731157" w:rsidRDefault="00731157" w:rsidP="00731157">
      <w:pPr>
        <w:pStyle w:val="SoDTextbezodsazen"/>
      </w:pPr>
    </w:p>
    <w:p w14:paraId="7CBE7C91" w14:textId="77777777" w:rsidR="00731157" w:rsidRDefault="00731157" w:rsidP="00731157">
      <w:pPr>
        <w:pStyle w:val="SoDTextbezodsazen"/>
      </w:pPr>
      <w:r>
        <w:t>…………………………………………………</w:t>
      </w:r>
    </w:p>
    <w:p w14:paraId="345B64BB" w14:textId="77777777" w:rsidR="00731157" w:rsidRDefault="00731157" w:rsidP="00731157">
      <w:pPr>
        <w:pStyle w:val="SoDTextbezodsazen"/>
      </w:pPr>
      <w:r>
        <w:t>Zhotovitel</w:t>
      </w:r>
    </w:p>
    <w:p w14:paraId="14DCCE36" w14:textId="77777777" w:rsidR="004354B4" w:rsidRDefault="004354B4" w:rsidP="004354B4">
      <w:pPr>
        <w:pStyle w:val="Textbezodsazen"/>
      </w:pPr>
    </w:p>
    <w:p w14:paraId="75DF99F9" w14:textId="77777777" w:rsidR="004354B4" w:rsidRDefault="004354B4" w:rsidP="004354B4">
      <w:pPr>
        <w:pStyle w:val="Textbezodsazen"/>
      </w:pPr>
    </w:p>
    <w:p w14:paraId="1E22D3AE" w14:textId="77777777" w:rsidR="004354B4" w:rsidRDefault="004354B4" w:rsidP="004354B4">
      <w:pPr>
        <w:pStyle w:val="Textbezodsazen"/>
      </w:pPr>
    </w:p>
    <w:p w14:paraId="391F752E" w14:textId="77777777" w:rsidR="004354B4" w:rsidRDefault="004354B4" w:rsidP="004354B4">
      <w:pPr>
        <w:pStyle w:val="Textbezodsazen"/>
      </w:pPr>
    </w:p>
    <w:sectPr w:rsidR="004354B4"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5CBFF" w14:textId="77777777" w:rsidR="00B24DF3" w:rsidRDefault="00B24DF3" w:rsidP="00962258">
      <w:pPr>
        <w:spacing w:after="0" w:line="240" w:lineRule="auto"/>
      </w:pPr>
      <w:r>
        <w:separator/>
      </w:r>
    </w:p>
  </w:endnote>
  <w:endnote w:type="continuationSeparator" w:id="0">
    <w:p w14:paraId="3ECF4F45" w14:textId="77777777" w:rsidR="00B24DF3" w:rsidRDefault="00B24D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5860B12A" w14:textId="77777777" w:rsidTr="007F1787">
      <w:tc>
        <w:tcPr>
          <w:tcW w:w="851" w:type="dxa"/>
          <w:tcMar>
            <w:left w:w="0" w:type="dxa"/>
            <w:right w:w="0" w:type="dxa"/>
          </w:tcMar>
          <w:vAlign w:val="bottom"/>
        </w:tcPr>
        <w:p w14:paraId="55031B01" w14:textId="74C3998A"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8</w:t>
          </w:r>
          <w:r w:rsidRPr="007145F3">
            <w:rPr>
              <w:b/>
              <w:noProof/>
              <w:color w:val="FF5200" w:themeColor="accent2"/>
              <w:sz w:val="14"/>
              <w:szCs w:val="14"/>
            </w:rPr>
            <w:fldChar w:fldCharType="end"/>
          </w:r>
        </w:p>
      </w:tc>
      <w:tc>
        <w:tcPr>
          <w:tcW w:w="7881" w:type="dxa"/>
          <w:vAlign w:val="bottom"/>
        </w:tcPr>
        <w:p w14:paraId="732FEA79" w14:textId="77777777" w:rsidR="003035BC" w:rsidRPr="006B4C5E" w:rsidRDefault="003035BC" w:rsidP="007F1787">
          <w:pPr>
            <w:pStyle w:val="Zpatvlevo"/>
            <w:rPr>
              <w:rStyle w:val="Tun"/>
            </w:rPr>
          </w:pPr>
          <w:r w:rsidRPr="006B4C5E">
            <w:rPr>
              <w:rStyle w:val="Tun"/>
            </w:rPr>
            <w:t>Příloha č. 1</w:t>
          </w:r>
        </w:p>
        <w:p w14:paraId="1043207E" w14:textId="77777777" w:rsidR="003035BC" w:rsidRDefault="003035BC" w:rsidP="007F1787">
          <w:pPr>
            <w:pStyle w:val="Zpatvlevo"/>
          </w:pPr>
          <w:r>
            <w:t>Smlouva o dílo – Zhotovení Projektové dokumentace a Stavby</w:t>
          </w:r>
        </w:p>
        <w:p w14:paraId="7A42310D" w14:textId="5212BE59" w:rsidR="003035BC" w:rsidRPr="003462EB" w:rsidRDefault="003035B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C4B20">
            <w:rPr>
              <w:rStyle w:val="Tun"/>
              <w:b w:val="0"/>
              <w:bCs/>
              <w:noProof/>
            </w:rPr>
            <w:t>Chyba! V dokumentu není žádný text v zadaném stylu.</w:t>
          </w:r>
          <w:r w:rsidRPr="00612EE8">
            <w:rPr>
              <w:rStyle w:val="Tun"/>
            </w:rPr>
            <w:fldChar w:fldCharType="end"/>
          </w:r>
        </w:p>
      </w:tc>
    </w:tr>
  </w:tbl>
  <w:p w14:paraId="10797266" w14:textId="77777777" w:rsidR="003035BC" w:rsidRPr="00430206" w:rsidRDefault="003035B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03A0E28C" w14:textId="77777777" w:rsidTr="008D546F">
      <w:tc>
        <w:tcPr>
          <w:tcW w:w="7881" w:type="dxa"/>
          <w:tcMar>
            <w:left w:w="0" w:type="dxa"/>
            <w:right w:w="0" w:type="dxa"/>
          </w:tcMar>
          <w:vAlign w:val="bottom"/>
        </w:tcPr>
        <w:p w14:paraId="5B3B25FF" w14:textId="77777777" w:rsidR="003035BC" w:rsidRPr="00D70440" w:rsidRDefault="003035BC" w:rsidP="008D546F">
          <w:pPr>
            <w:pStyle w:val="Zpatvpravo"/>
            <w:rPr>
              <w:rStyle w:val="Tun"/>
            </w:rPr>
          </w:pPr>
          <w:r>
            <w:rPr>
              <w:rStyle w:val="Tun"/>
            </w:rPr>
            <w:t>PŘÍLOHA č. 5</w:t>
          </w:r>
        </w:p>
        <w:p w14:paraId="072D9EDA" w14:textId="77A55115" w:rsidR="003035BC" w:rsidRDefault="003035BC" w:rsidP="008D546F">
          <w:pPr>
            <w:pStyle w:val="Zpatvpravo"/>
          </w:pPr>
          <w:r>
            <w:t xml:space="preserve">SMLOUVA O </w:t>
          </w:r>
          <w:r w:rsidR="004354B4">
            <w:t>DÍLO – Zhotovení</w:t>
          </w:r>
          <w:r w:rsidRPr="00D70440">
            <w:t xml:space="preserve"> </w:t>
          </w:r>
          <w:r>
            <w:t>P</w:t>
          </w:r>
          <w:r w:rsidRPr="00D70440">
            <w:t xml:space="preserve">rojektové dokumentace a </w:t>
          </w:r>
          <w:r>
            <w:t>S</w:t>
          </w:r>
          <w:r w:rsidRPr="00D70440">
            <w:t>tavby</w:t>
          </w:r>
        </w:p>
        <w:p w14:paraId="7C33C44B" w14:textId="32F12460" w:rsidR="003035BC" w:rsidRPr="00CD320A" w:rsidRDefault="003035BC" w:rsidP="008D546F">
          <w:pPr>
            <w:pStyle w:val="Zpatvpravo"/>
            <w:rPr>
              <w:rStyle w:val="slostrnky"/>
            </w:rPr>
          </w:pPr>
        </w:p>
      </w:tc>
      <w:tc>
        <w:tcPr>
          <w:tcW w:w="851" w:type="dxa"/>
          <w:vAlign w:val="bottom"/>
        </w:tcPr>
        <w:p w14:paraId="68FE6CCD" w14:textId="2482C184" w:rsidR="003035BC" w:rsidRDefault="003035BC"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3035BC" w:rsidRPr="00B8518B" w:rsidRDefault="003035B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23E52620" w14:textId="77777777" w:rsidTr="008D546F">
      <w:tc>
        <w:tcPr>
          <w:tcW w:w="851" w:type="dxa"/>
          <w:tcMar>
            <w:left w:w="0" w:type="dxa"/>
            <w:right w:w="0" w:type="dxa"/>
          </w:tcMar>
          <w:vAlign w:val="bottom"/>
        </w:tcPr>
        <w:p w14:paraId="729E897B" w14:textId="0BCA1B50"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7</w:t>
          </w:r>
          <w:r w:rsidRPr="007145F3">
            <w:rPr>
              <w:b/>
              <w:noProof/>
              <w:color w:val="FF5200" w:themeColor="accent2"/>
              <w:sz w:val="14"/>
              <w:szCs w:val="14"/>
            </w:rPr>
            <w:fldChar w:fldCharType="end"/>
          </w:r>
        </w:p>
      </w:tc>
      <w:tc>
        <w:tcPr>
          <w:tcW w:w="7881" w:type="dxa"/>
          <w:vAlign w:val="bottom"/>
        </w:tcPr>
        <w:p w14:paraId="181CCCAF" w14:textId="080CB158" w:rsidR="003035BC" w:rsidRPr="003462EB" w:rsidRDefault="004354B4" w:rsidP="008D546F">
          <w:pPr>
            <w:pStyle w:val="Zpatvlevo"/>
          </w:pPr>
          <w:r>
            <w:t xml:space="preserve">SMLOUVA O DÍLO </w:t>
          </w:r>
          <w:r w:rsidR="003035BC">
            <w:t>– Zhotovení Projektové dokumentace a Stavby</w:t>
          </w:r>
        </w:p>
      </w:tc>
    </w:tr>
  </w:tbl>
  <w:p w14:paraId="28F45738" w14:textId="77777777" w:rsidR="003035BC" w:rsidRPr="00430206" w:rsidRDefault="003035B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58C71040" w14:textId="77777777" w:rsidTr="008D546F">
      <w:tc>
        <w:tcPr>
          <w:tcW w:w="7881" w:type="dxa"/>
          <w:tcMar>
            <w:left w:w="0" w:type="dxa"/>
            <w:right w:w="0" w:type="dxa"/>
          </w:tcMar>
          <w:vAlign w:val="bottom"/>
        </w:tcPr>
        <w:p w14:paraId="0A191F88" w14:textId="34BB7FAE" w:rsidR="003035BC" w:rsidRPr="008D546F" w:rsidRDefault="003035BC" w:rsidP="008D546F">
          <w:pPr>
            <w:pStyle w:val="Zpatvpravo"/>
            <w:rPr>
              <w:rStyle w:val="Tun"/>
            </w:rPr>
          </w:pPr>
        </w:p>
        <w:p w14:paraId="79DE49BC" w14:textId="64BF3F9E" w:rsidR="003035BC" w:rsidRPr="004354B4" w:rsidRDefault="003035BC" w:rsidP="004354B4">
          <w:pPr>
            <w:pStyle w:val="Zpatvpravo"/>
            <w:rPr>
              <w:rStyle w:val="slostrnky"/>
              <w:b w:val="0"/>
              <w:color w:val="auto"/>
              <w:sz w:val="12"/>
            </w:rPr>
          </w:pPr>
          <w:r>
            <w:t xml:space="preserve">SMLOUVA O </w:t>
          </w:r>
          <w:r w:rsidR="004354B4">
            <w:t>DÍLO – Zhotovení</w:t>
          </w:r>
          <w:r w:rsidRPr="00D70440">
            <w:t xml:space="preserve"> </w:t>
          </w:r>
          <w:r>
            <w:t>P</w:t>
          </w:r>
          <w:r w:rsidRPr="00D70440">
            <w:t xml:space="preserve">rojektové dokumentace a </w:t>
          </w:r>
          <w:r>
            <w:t>S</w:t>
          </w:r>
          <w:r w:rsidRPr="00D70440">
            <w:t>tavby</w:t>
          </w:r>
        </w:p>
      </w:tc>
      <w:tc>
        <w:tcPr>
          <w:tcW w:w="851" w:type="dxa"/>
          <w:vAlign w:val="bottom"/>
        </w:tcPr>
        <w:p w14:paraId="5FBFB672" w14:textId="7A6C593A" w:rsidR="003035BC" w:rsidRDefault="003035BC"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7</w:t>
          </w:r>
          <w:r w:rsidRPr="007145F3">
            <w:rPr>
              <w:b/>
              <w:noProof/>
              <w:color w:val="FF5200" w:themeColor="accent2"/>
              <w:sz w:val="14"/>
              <w:szCs w:val="14"/>
            </w:rPr>
            <w:fldChar w:fldCharType="end"/>
          </w:r>
        </w:p>
      </w:tc>
    </w:tr>
  </w:tbl>
  <w:p w14:paraId="67C7431C" w14:textId="77777777" w:rsidR="003035BC" w:rsidRPr="00B8518B" w:rsidRDefault="003035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3035BC" w14:paraId="13B37D4F" w14:textId="77777777" w:rsidTr="007F1787">
      <w:tc>
        <w:tcPr>
          <w:tcW w:w="7655" w:type="dxa"/>
          <w:tcMar>
            <w:left w:w="0" w:type="dxa"/>
            <w:right w:w="0" w:type="dxa"/>
          </w:tcMar>
          <w:vAlign w:val="bottom"/>
        </w:tcPr>
        <w:p w14:paraId="452C3F11" w14:textId="77777777" w:rsidR="003035BC" w:rsidRPr="00CD320A" w:rsidRDefault="003035BC" w:rsidP="007F1787">
          <w:pPr>
            <w:pStyle w:val="Zpatvpravo"/>
            <w:rPr>
              <w:rStyle w:val="Tun"/>
            </w:rPr>
          </w:pPr>
          <w:r w:rsidRPr="00CD320A">
            <w:rPr>
              <w:rStyle w:val="Tun"/>
            </w:rPr>
            <w:t xml:space="preserve">PŘÍLOHA č. </w:t>
          </w:r>
          <w:r>
            <w:rPr>
              <w:rStyle w:val="Tun"/>
            </w:rPr>
            <w:t>1</w:t>
          </w:r>
        </w:p>
        <w:p w14:paraId="3285E196" w14:textId="13E21D54" w:rsidR="003035BC" w:rsidRPr="004354B4" w:rsidRDefault="003035BC" w:rsidP="004354B4">
          <w:pPr>
            <w:pStyle w:val="Zpatvpravo"/>
            <w:rPr>
              <w:rStyle w:val="slostrnky"/>
              <w:b w:val="0"/>
              <w:color w:val="auto"/>
              <w:sz w:val="12"/>
            </w:rPr>
          </w:pPr>
          <w:r>
            <w:t xml:space="preserve">SMLOUVA O </w:t>
          </w:r>
          <w:r w:rsidR="004354B4">
            <w:t>DÍLO – Zhotovení</w:t>
          </w:r>
          <w:r>
            <w:t xml:space="preserve"> Projektové dokumentace a Stavby</w:t>
          </w:r>
        </w:p>
      </w:tc>
      <w:tc>
        <w:tcPr>
          <w:tcW w:w="851" w:type="dxa"/>
          <w:vAlign w:val="bottom"/>
        </w:tcPr>
        <w:p w14:paraId="552BFDC6" w14:textId="0FD3B167" w:rsidR="003035BC" w:rsidRDefault="003035BC"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8</w:t>
          </w:r>
          <w:r w:rsidRPr="007145F3">
            <w:rPr>
              <w:b/>
              <w:noProof/>
              <w:color w:val="FF5200" w:themeColor="accent2"/>
              <w:sz w:val="14"/>
              <w:szCs w:val="14"/>
            </w:rPr>
            <w:fldChar w:fldCharType="end"/>
          </w:r>
        </w:p>
      </w:tc>
    </w:tr>
  </w:tbl>
  <w:p w14:paraId="67DAF426" w14:textId="77777777" w:rsidR="003035BC" w:rsidRPr="00B8518B" w:rsidRDefault="003035B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9626D" w:rsidRPr="003462EB" w14:paraId="762DDDAA" w14:textId="77777777" w:rsidTr="007F1787">
      <w:tc>
        <w:tcPr>
          <w:tcW w:w="851" w:type="dxa"/>
          <w:tcMar>
            <w:left w:w="0" w:type="dxa"/>
            <w:right w:w="0" w:type="dxa"/>
          </w:tcMar>
          <w:vAlign w:val="bottom"/>
        </w:tcPr>
        <w:p w14:paraId="32861E28" w14:textId="01592EFE" w:rsidR="0009626D" w:rsidRPr="00B8518B" w:rsidRDefault="0009626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5E3FB946" w14:textId="77777777" w:rsidR="0009626D" w:rsidRPr="006B4C5E" w:rsidRDefault="0009626D" w:rsidP="007F1787">
          <w:pPr>
            <w:pStyle w:val="Zpatvlevo"/>
            <w:rPr>
              <w:rStyle w:val="Tun"/>
            </w:rPr>
          </w:pPr>
          <w:r w:rsidRPr="006B4C5E">
            <w:rPr>
              <w:rStyle w:val="Tun"/>
            </w:rPr>
            <w:t xml:space="preserve">Příloha č. </w:t>
          </w:r>
          <w:r>
            <w:rPr>
              <w:rStyle w:val="Tun"/>
            </w:rPr>
            <w:t>2</w:t>
          </w:r>
        </w:p>
        <w:p w14:paraId="4DB39CFA" w14:textId="0B088D55" w:rsidR="0009626D" w:rsidRDefault="004354B4" w:rsidP="007F1787">
          <w:pPr>
            <w:pStyle w:val="Zpatvlevo"/>
          </w:pPr>
          <w:r>
            <w:t xml:space="preserve">SMLOUVA O DÍLO </w:t>
          </w:r>
          <w:r w:rsidR="0009626D">
            <w:t>– Zhotovení Projektové dokumentace a Stavby</w:t>
          </w:r>
        </w:p>
        <w:p w14:paraId="7E9A07E5" w14:textId="77777777" w:rsidR="0009626D" w:rsidRPr="003462EB" w:rsidRDefault="0009626D" w:rsidP="00BD3554">
          <w:pPr>
            <w:pStyle w:val="Zpatvlevo"/>
          </w:pPr>
        </w:p>
      </w:tc>
    </w:tr>
  </w:tbl>
  <w:p w14:paraId="589DBE2A" w14:textId="77777777" w:rsidR="0009626D" w:rsidRPr="00430206" w:rsidRDefault="0009626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9626D" w14:paraId="56A72B4A" w14:textId="77777777" w:rsidTr="007F1787">
      <w:tc>
        <w:tcPr>
          <w:tcW w:w="7881" w:type="dxa"/>
          <w:tcMar>
            <w:left w:w="0" w:type="dxa"/>
            <w:right w:w="0" w:type="dxa"/>
          </w:tcMar>
          <w:vAlign w:val="bottom"/>
        </w:tcPr>
        <w:p w14:paraId="1494A4E5" w14:textId="77777777" w:rsidR="0009626D" w:rsidRPr="00CD320A" w:rsidRDefault="0009626D" w:rsidP="007F1787">
          <w:pPr>
            <w:pStyle w:val="Zpatvpravo"/>
            <w:rPr>
              <w:rStyle w:val="Tun"/>
            </w:rPr>
          </w:pPr>
          <w:r w:rsidRPr="00CD320A">
            <w:rPr>
              <w:rStyle w:val="Tun"/>
            </w:rPr>
            <w:t xml:space="preserve">PŘÍLOHA č. </w:t>
          </w:r>
          <w:r>
            <w:rPr>
              <w:rStyle w:val="Tun"/>
            </w:rPr>
            <w:t>2</w:t>
          </w:r>
        </w:p>
        <w:p w14:paraId="25869752" w14:textId="5FF0D6CF" w:rsidR="0009626D" w:rsidRDefault="0009626D" w:rsidP="007F1787">
          <w:pPr>
            <w:pStyle w:val="Zpatvpravo"/>
          </w:pPr>
          <w:r>
            <w:t xml:space="preserve">SMLOUVA O </w:t>
          </w:r>
          <w:r w:rsidR="004354B4">
            <w:t>DÍLO – Zhotovení</w:t>
          </w:r>
          <w:r>
            <w:t xml:space="preserve"> Projektové dokumentace a Stavby</w:t>
          </w:r>
        </w:p>
        <w:p w14:paraId="3767EC1F" w14:textId="77777777" w:rsidR="0009626D" w:rsidRPr="00B8518B" w:rsidRDefault="0009626D" w:rsidP="00BD3554">
          <w:pPr>
            <w:pStyle w:val="Zpatvpravo"/>
            <w:rPr>
              <w:rStyle w:val="slostrnky"/>
            </w:rPr>
          </w:pPr>
        </w:p>
      </w:tc>
      <w:tc>
        <w:tcPr>
          <w:tcW w:w="851" w:type="dxa"/>
          <w:vAlign w:val="bottom"/>
        </w:tcPr>
        <w:p w14:paraId="28DA381B" w14:textId="5A1B79AD" w:rsidR="0009626D" w:rsidRDefault="0009626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4</w:t>
          </w:r>
          <w:r w:rsidRPr="007145F3">
            <w:rPr>
              <w:b/>
              <w:noProof/>
              <w:color w:val="FF5200" w:themeColor="accent2"/>
              <w:sz w:val="14"/>
              <w:szCs w:val="14"/>
            </w:rPr>
            <w:fldChar w:fldCharType="end"/>
          </w:r>
        </w:p>
      </w:tc>
    </w:tr>
  </w:tbl>
  <w:p w14:paraId="66349AA9" w14:textId="77777777" w:rsidR="0009626D" w:rsidRPr="00B8518B" w:rsidRDefault="0009626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4E9E7FA1" w14:textId="77777777" w:rsidTr="007F1787">
      <w:tc>
        <w:tcPr>
          <w:tcW w:w="851" w:type="dxa"/>
          <w:tcMar>
            <w:left w:w="0" w:type="dxa"/>
            <w:right w:w="0" w:type="dxa"/>
          </w:tcMar>
          <w:vAlign w:val="bottom"/>
        </w:tcPr>
        <w:p w14:paraId="738F8EEA" w14:textId="48A40E90"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26D">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AA975" w14:textId="77777777" w:rsidR="003035BC" w:rsidRPr="006B4C5E" w:rsidRDefault="003035BC" w:rsidP="007F1787">
          <w:pPr>
            <w:pStyle w:val="Zpatvlevo"/>
            <w:rPr>
              <w:rStyle w:val="Tun"/>
            </w:rPr>
          </w:pPr>
          <w:r w:rsidRPr="006B4C5E">
            <w:rPr>
              <w:rStyle w:val="Tun"/>
            </w:rPr>
            <w:t xml:space="preserve">Příloha č. </w:t>
          </w:r>
          <w:r>
            <w:rPr>
              <w:rStyle w:val="Tun"/>
            </w:rPr>
            <w:t>3</w:t>
          </w:r>
        </w:p>
        <w:p w14:paraId="47F3D07C" w14:textId="77777777" w:rsidR="003035BC" w:rsidRDefault="003035BC" w:rsidP="007F1787">
          <w:pPr>
            <w:pStyle w:val="Zpatvlevo"/>
          </w:pPr>
          <w:r>
            <w:t>Smlouva o dílo – Zhotovení Projektové dokumentace a Stavby</w:t>
          </w:r>
        </w:p>
        <w:p w14:paraId="6F91FCDC" w14:textId="6E081F1F" w:rsidR="003035BC" w:rsidRPr="003462EB" w:rsidRDefault="003035B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9626D">
            <w:rPr>
              <w:rStyle w:val="Tun"/>
              <w:b w:val="0"/>
              <w:bCs/>
              <w:noProof/>
            </w:rPr>
            <w:t>Chyba! V dokumentu není žádný text v zadaném stylu.</w:t>
          </w:r>
          <w:r w:rsidRPr="00612EE8">
            <w:rPr>
              <w:rStyle w:val="Tun"/>
            </w:rPr>
            <w:fldChar w:fldCharType="end"/>
          </w:r>
        </w:p>
      </w:tc>
    </w:tr>
  </w:tbl>
  <w:p w14:paraId="31931922" w14:textId="77777777" w:rsidR="003035BC" w:rsidRPr="00430206" w:rsidRDefault="003035B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rsidRPr="003462EB" w14:paraId="4E6B6D00" w14:textId="77777777" w:rsidTr="00174201">
      <w:tc>
        <w:tcPr>
          <w:tcW w:w="7881" w:type="dxa"/>
          <w:vAlign w:val="bottom"/>
        </w:tcPr>
        <w:p w14:paraId="45426DF3" w14:textId="77777777" w:rsidR="003035BC" w:rsidRPr="006B4C5E" w:rsidRDefault="003035BC" w:rsidP="00174201">
          <w:pPr>
            <w:pStyle w:val="Zpatvpravo"/>
            <w:rPr>
              <w:rStyle w:val="Tun"/>
            </w:rPr>
          </w:pPr>
          <w:r w:rsidRPr="006B4C5E">
            <w:rPr>
              <w:rStyle w:val="Tun"/>
            </w:rPr>
            <w:t>Příloha č.</w:t>
          </w:r>
          <w:r>
            <w:rPr>
              <w:rStyle w:val="Tun"/>
            </w:rPr>
            <w:t xml:space="preserve"> 3</w:t>
          </w:r>
        </w:p>
        <w:p w14:paraId="0B8FCF7D" w14:textId="2A68AB98" w:rsidR="003035BC" w:rsidRPr="003462EB" w:rsidRDefault="004354B4" w:rsidP="004354B4">
          <w:pPr>
            <w:pStyle w:val="Zpatvpravo"/>
          </w:pPr>
          <w:r>
            <w:t xml:space="preserve">SMLOUVA O DÍLO </w:t>
          </w:r>
          <w:r w:rsidR="003035BC">
            <w:t>– Zhotovení Projektové dokumentace a Stavby</w:t>
          </w:r>
        </w:p>
      </w:tc>
      <w:tc>
        <w:tcPr>
          <w:tcW w:w="851" w:type="dxa"/>
          <w:vAlign w:val="bottom"/>
        </w:tcPr>
        <w:p w14:paraId="271792E7" w14:textId="654F5F65" w:rsidR="003035BC" w:rsidRPr="00B8518B" w:rsidRDefault="003035BC"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3035BC" w:rsidRPr="00B8518B" w:rsidRDefault="003035B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2706020E" w14:textId="77777777" w:rsidTr="00174201">
      <w:tc>
        <w:tcPr>
          <w:tcW w:w="851" w:type="dxa"/>
          <w:tcMar>
            <w:left w:w="0" w:type="dxa"/>
            <w:right w:w="0" w:type="dxa"/>
          </w:tcMar>
          <w:vAlign w:val="bottom"/>
        </w:tcPr>
        <w:p w14:paraId="17A9B7B8" w14:textId="77777777"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3035BC" w:rsidRPr="00CD320A" w:rsidRDefault="003035BC" w:rsidP="00174201">
          <w:pPr>
            <w:pStyle w:val="Zpatvlevo"/>
            <w:rPr>
              <w:rStyle w:val="Tun"/>
            </w:rPr>
          </w:pPr>
          <w:r w:rsidRPr="00CD320A">
            <w:rPr>
              <w:rStyle w:val="Tun"/>
            </w:rPr>
            <w:t>Příloha č. 4</w:t>
          </w:r>
        </w:p>
        <w:p w14:paraId="5F2099F0" w14:textId="77777777" w:rsidR="003035BC" w:rsidRDefault="003035BC" w:rsidP="00174201">
          <w:pPr>
            <w:pStyle w:val="Zpatvlevo"/>
          </w:pPr>
          <w:r>
            <w:t>Smlouva o dílo – Zhotovení Projektové dokumentace a Stavby</w:t>
          </w:r>
        </w:p>
        <w:p w14:paraId="00BE7E75" w14:textId="28EB5876" w:rsidR="003035BC" w:rsidRPr="003462EB" w:rsidRDefault="003035BC"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3035BC" w:rsidRPr="00430206" w:rsidRDefault="003035B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0E91BF2A" w14:textId="77777777" w:rsidTr="00174201">
      <w:tc>
        <w:tcPr>
          <w:tcW w:w="7881" w:type="dxa"/>
          <w:tcMar>
            <w:left w:w="0" w:type="dxa"/>
            <w:right w:w="0" w:type="dxa"/>
          </w:tcMar>
          <w:vAlign w:val="bottom"/>
        </w:tcPr>
        <w:p w14:paraId="35BDE9DB" w14:textId="77777777" w:rsidR="003035BC" w:rsidRPr="00CD320A" w:rsidRDefault="003035BC" w:rsidP="00174201">
          <w:pPr>
            <w:pStyle w:val="Zpatvpravo"/>
            <w:rPr>
              <w:rStyle w:val="Tun"/>
            </w:rPr>
          </w:pPr>
          <w:r w:rsidRPr="00CD320A">
            <w:rPr>
              <w:rStyle w:val="Tun"/>
            </w:rPr>
            <w:t>PŘÍLOHA č. 4</w:t>
          </w:r>
        </w:p>
        <w:p w14:paraId="7DA3E857" w14:textId="4040259C" w:rsidR="003035BC" w:rsidRPr="004354B4" w:rsidRDefault="003035BC" w:rsidP="004354B4">
          <w:pPr>
            <w:pStyle w:val="Zpatvpravo"/>
            <w:rPr>
              <w:rStyle w:val="slostrnky"/>
              <w:b w:val="0"/>
              <w:color w:val="auto"/>
              <w:sz w:val="12"/>
            </w:rPr>
          </w:pPr>
          <w:r>
            <w:t xml:space="preserve">SMLOUVA O </w:t>
          </w:r>
          <w:r w:rsidR="004354B4">
            <w:t>DÍLO – Zhotovení</w:t>
          </w:r>
          <w:r>
            <w:t xml:space="preserve"> Projektové dokumentace a Stavby</w:t>
          </w:r>
        </w:p>
      </w:tc>
      <w:tc>
        <w:tcPr>
          <w:tcW w:w="851" w:type="dxa"/>
          <w:vAlign w:val="bottom"/>
        </w:tcPr>
        <w:p w14:paraId="14154200" w14:textId="18A3928B" w:rsidR="003035BC" w:rsidRDefault="003035BC"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3035BC" w:rsidRPr="00B8518B" w:rsidRDefault="003035B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54D366EE" w14:textId="77777777" w:rsidTr="008D546F">
      <w:tc>
        <w:tcPr>
          <w:tcW w:w="851" w:type="dxa"/>
          <w:tcMar>
            <w:left w:w="0" w:type="dxa"/>
            <w:right w:w="0" w:type="dxa"/>
          </w:tcMar>
          <w:vAlign w:val="bottom"/>
        </w:tcPr>
        <w:p w14:paraId="00E56356" w14:textId="4D930E82"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B2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3035BC" w:rsidRPr="00CD320A" w:rsidRDefault="003035BC" w:rsidP="008D546F">
          <w:pPr>
            <w:pStyle w:val="Zpatvlevo"/>
            <w:rPr>
              <w:rStyle w:val="Tun"/>
            </w:rPr>
          </w:pPr>
          <w:r w:rsidRPr="00CD320A">
            <w:rPr>
              <w:rStyle w:val="Tun"/>
            </w:rPr>
            <w:t xml:space="preserve">Příloha č. </w:t>
          </w:r>
          <w:r>
            <w:rPr>
              <w:rStyle w:val="Tun"/>
            </w:rPr>
            <w:t>5</w:t>
          </w:r>
        </w:p>
        <w:p w14:paraId="4355FCE3" w14:textId="7342168D" w:rsidR="003035BC" w:rsidRPr="003462EB" w:rsidRDefault="008E046A" w:rsidP="008D546F">
          <w:pPr>
            <w:pStyle w:val="Zpatvlevo"/>
          </w:pPr>
          <w:r>
            <w:t xml:space="preserve">SMLOUVA O DÍLO </w:t>
          </w:r>
          <w:r w:rsidR="003035BC">
            <w:t>– Zhotovení Projektové dokumentace a Stavby</w:t>
          </w:r>
        </w:p>
      </w:tc>
    </w:tr>
  </w:tbl>
  <w:p w14:paraId="4D20A9D4" w14:textId="77777777" w:rsidR="003035BC" w:rsidRPr="00430206" w:rsidRDefault="003035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4B984" w14:textId="77777777" w:rsidR="00B24DF3" w:rsidRDefault="00B24DF3" w:rsidP="00962258">
      <w:pPr>
        <w:spacing w:after="0" w:line="240" w:lineRule="auto"/>
      </w:pPr>
      <w:r>
        <w:separator/>
      </w:r>
    </w:p>
  </w:footnote>
  <w:footnote w:type="continuationSeparator" w:id="0">
    <w:p w14:paraId="4E78B5EE" w14:textId="77777777" w:rsidR="00B24DF3" w:rsidRDefault="00B24D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16ECA9A9" w14:textId="77777777" w:rsidTr="00C02D0A">
      <w:trPr>
        <w:trHeight w:hRule="exact" w:val="454"/>
      </w:trPr>
      <w:tc>
        <w:tcPr>
          <w:tcW w:w="1361" w:type="dxa"/>
          <w:tcMar>
            <w:top w:w="57" w:type="dxa"/>
            <w:left w:w="0" w:type="dxa"/>
            <w:right w:w="0" w:type="dxa"/>
          </w:tcMar>
        </w:tcPr>
        <w:p w14:paraId="2F090627"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83DD17A" w14:textId="77777777" w:rsidR="003035BC" w:rsidRDefault="003035BC" w:rsidP="00523EA7">
          <w:pPr>
            <w:pStyle w:val="Zpat"/>
          </w:pPr>
        </w:p>
      </w:tc>
      <w:tc>
        <w:tcPr>
          <w:tcW w:w="5698" w:type="dxa"/>
          <w:shd w:val="clear" w:color="auto" w:fill="auto"/>
          <w:tcMar>
            <w:top w:w="57" w:type="dxa"/>
            <w:left w:w="0" w:type="dxa"/>
            <w:right w:w="0" w:type="dxa"/>
          </w:tcMar>
        </w:tcPr>
        <w:p w14:paraId="4699D77D" w14:textId="77777777" w:rsidR="003035BC" w:rsidRPr="00D6163D" w:rsidRDefault="003035BC" w:rsidP="00D6163D">
          <w:pPr>
            <w:pStyle w:val="Druhdokumentu"/>
          </w:pPr>
        </w:p>
      </w:tc>
    </w:tr>
  </w:tbl>
  <w:p w14:paraId="1035644E" w14:textId="77777777" w:rsidR="003035BC" w:rsidRPr="00D6163D" w:rsidRDefault="003035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626D" w14:paraId="73259CE6" w14:textId="77777777" w:rsidTr="00C02D0A">
      <w:trPr>
        <w:trHeight w:hRule="exact" w:val="454"/>
      </w:trPr>
      <w:tc>
        <w:tcPr>
          <w:tcW w:w="1361" w:type="dxa"/>
          <w:tcMar>
            <w:top w:w="57" w:type="dxa"/>
            <w:left w:w="0" w:type="dxa"/>
            <w:right w:w="0" w:type="dxa"/>
          </w:tcMar>
        </w:tcPr>
        <w:p w14:paraId="51FC837A" w14:textId="77777777" w:rsidR="0009626D" w:rsidRPr="00B8518B" w:rsidRDefault="0009626D" w:rsidP="00523EA7">
          <w:pPr>
            <w:pStyle w:val="Zpat"/>
            <w:rPr>
              <w:rStyle w:val="slostrnky"/>
            </w:rPr>
          </w:pPr>
        </w:p>
      </w:tc>
      <w:tc>
        <w:tcPr>
          <w:tcW w:w="3458" w:type="dxa"/>
          <w:shd w:val="clear" w:color="auto" w:fill="auto"/>
          <w:tcMar>
            <w:top w:w="57" w:type="dxa"/>
            <w:left w:w="0" w:type="dxa"/>
            <w:right w:w="0" w:type="dxa"/>
          </w:tcMar>
        </w:tcPr>
        <w:p w14:paraId="5F4CC9B8" w14:textId="77777777" w:rsidR="0009626D" w:rsidRDefault="0009626D" w:rsidP="00523EA7">
          <w:pPr>
            <w:pStyle w:val="Zpat"/>
          </w:pPr>
        </w:p>
      </w:tc>
      <w:tc>
        <w:tcPr>
          <w:tcW w:w="5698" w:type="dxa"/>
          <w:shd w:val="clear" w:color="auto" w:fill="auto"/>
          <w:tcMar>
            <w:top w:w="57" w:type="dxa"/>
            <w:left w:w="0" w:type="dxa"/>
            <w:right w:w="0" w:type="dxa"/>
          </w:tcMar>
        </w:tcPr>
        <w:p w14:paraId="1FE36EFD" w14:textId="77777777" w:rsidR="0009626D" w:rsidRPr="00D6163D" w:rsidRDefault="0009626D" w:rsidP="00D6163D">
          <w:pPr>
            <w:pStyle w:val="Druhdokumentu"/>
          </w:pPr>
        </w:p>
      </w:tc>
    </w:tr>
  </w:tbl>
  <w:p w14:paraId="05011E37" w14:textId="77777777" w:rsidR="0009626D" w:rsidRPr="00D6163D" w:rsidRDefault="0009626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4FDFBCA8" w14:textId="77777777" w:rsidTr="00C02D0A">
      <w:trPr>
        <w:trHeight w:hRule="exact" w:val="454"/>
      </w:trPr>
      <w:tc>
        <w:tcPr>
          <w:tcW w:w="1361" w:type="dxa"/>
          <w:tcMar>
            <w:top w:w="57" w:type="dxa"/>
            <w:left w:w="0" w:type="dxa"/>
            <w:right w:w="0" w:type="dxa"/>
          </w:tcMar>
        </w:tcPr>
        <w:p w14:paraId="1998F733"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1C500E36" w14:textId="77777777" w:rsidR="003035BC" w:rsidRDefault="003035BC" w:rsidP="00523EA7">
          <w:pPr>
            <w:pStyle w:val="Zpat"/>
          </w:pPr>
        </w:p>
      </w:tc>
      <w:tc>
        <w:tcPr>
          <w:tcW w:w="5698" w:type="dxa"/>
          <w:shd w:val="clear" w:color="auto" w:fill="auto"/>
          <w:tcMar>
            <w:top w:w="57" w:type="dxa"/>
            <w:left w:w="0" w:type="dxa"/>
            <w:right w:w="0" w:type="dxa"/>
          </w:tcMar>
        </w:tcPr>
        <w:p w14:paraId="463DE750" w14:textId="77777777" w:rsidR="003035BC" w:rsidRPr="00D6163D" w:rsidRDefault="003035BC" w:rsidP="00D6163D">
          <w:pPr>
            <w:pStyle w:val="Druhdokumentu"/>
          </w:pPr>
        </w:p>
      </w:tc>
    </w:tr>
  </w:tbl>
  <w:p w14:paraId="555555A4" w14:textId="77777777" w:rsidR="003035BC" w:rsidRPr="00D6163D" w:rsidRDefault="003035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02166969" w14:textId="77777777" w:rsidTr="00C02D0A">
      <w:trPr>
        <w:trHeight w:hRule="exact" w:val="454"/>
      </w:trPr>
      <w:tc>
        <w:tcPr>
          <w:tcW w:w="1361" w:type="dxa"/>
          <w:tcMar>
            <w:top w:w="57" w:type="dxa"/>
            <w:left w:w="0" w:type="dxa"/>
            <w:right w:w="0" w:type="dxa"/>
          </w:tcMar>
        </w:tcPr>
        <w:p w14:paraId="54F98C39"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48542DF" w14:textId="77777777" w:rsidR="003035BC" w:rsidRDefault="003035BC" w:rsidP="00523EA7">
          <w:pPr>
            <w:pStyle w:val="Zpat"/>
          </w:pPr>
        </w:p>
      </w:tc>
      <w:tc>
        <w:tcPr>
          <w:tcW w:w="5698" w:type="dxa"/>
          <w:shd w:val="clear" w:color="auto" w:fill="auto"/>
          <w:tcMar>
            <w:top w:w="57" w:type="dxa"/>
            <w:left w:w="0" w:type="dxa"/>
            <w:right w:w="0" w:type="dxa"/>
          </w:tcMar>
        </w:tcPr>
        <w:p w14:paraId="07632887" w14:textId="77777777" w:rsidR="003035BC" w:rsidRPr="00D6163D" w:rsidRDefault="003035BC" w:rsidP="00D6163D">
          <w:pPr>
            <w:pStyle w:val="Druhdokumentu"/>
          </w:pPr>
        </w:p>
      </w:tc>
    </w:tr>
  </w:tbl>
  <w:p w14:paraId="30D6949F" w14:textId="77777777" w:rsidR="003035BC" w:rsidRPr="00D6163D" w:rsidRDefault="003035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44833D9D" w14:textId="77777777" w:rsidTr="00C02D0A">
      <w:trPr>
        <w:trHeight w:hRule="exact" w:val="454"/>
      </w:trPr>
      <w:tc>
        <w:tcPr>
          <w:tcW w:w="1361" w:type="dxa"/>
          <w:tcMar>
            <w:top w:w="57" w:type="dxa"/>
            <w:left w:w="0" w:type="dxa"/>
            <w:right w:w="0" w:type="dxa"/>
          </w:tcMar>
        </w:tcPr>
        <w:p w14:paraId="2C74DED6"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1A959063" w14:textId="77777777" w:rsidR="003035BC" w:rsidRDefault="003035BC" w:rsidP="00523EA7">
          <w:pPr>
            <w:pStyle w:val="Zpat"/>
          </w:pPr>
        </w:p>
      </w:tc>
      <w:tc>
        <w:tcPr>
          <w:tcW w:w="5698" w:type="dxa"/>
          <w:shd w:val="clear" w:color="auto" w:fill="auto"/>
          <w:tcMar>
            <w:top w:w="57" w:type="dxa"/>
            <w:left w:w="0" w:type="dxa"/>
            <w:right w:w="0" w:type="dxa"/>
          </w:tcMar>
        </w:tcPr>
        <w:p w14:paraId="76D0D4DE" w14:textId="77777777" w:rsidR="003035BC" w:rsidRPr="00D6163D" w:rsidRDefault="003035BC" w:rsidP="00D6163D">
          <w:pPr>
            <w:pStyle w:val="Druhdokumentu"/>
          </w:pPr>
        </w:p>
      </w:tc>
    </w:tr>
  </w:tbl>
  <w:p w14:paraId="79DF7856" w14:textId="77777777" w:rsidR="003035BC" w:rsidRPr="00D6163D" w:rsidRDefault="003035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59EF2AE2" w14:textId="77777777" w:rsidTr="00C02D0A">
      <w:trPr>
        <w:trHeight w:hRule="exact" w:val="454"/>
      </w:trPr>
      <w:tc>
        <w:tcPr>
          <w:tcW w:w="1361" w:type="dxa"/>
          <w:tcMar>
            <w:top w:w="57" w:type="dxa"/>
            <w:left w:w="0" w:type="dxa"/>
            <w:right w:w="0" w:type="dxa"/>
          </w:tcMar>
        </w:tcPr>
        <w:p w14:paraId="561BDA8B"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59BE6DC" w14:textId="77777777" w:rsidR="003035BC" w:rsidRDefault="003035BC" w:rsidP="00523EA7">
          <w:pPr>
            <w:pStyle w:val="Zpat"/>
          </w:pPr>
        </w:p>
      </w:tc>
      <w:tc>
        <w:tcPr>
          <w:tcW w:w="5698" w:type="dxa"/>
          <w:shd w:val="clear" w:color="auto" w:fill="auto"/>
          <w:tcMar>
            <w:top w:w="57" w:type="dxa"/>
            <w:left w:w="0" w:type="dxa"/>
            <w:right w:w="0" w:type="dxa"/>
          </w:tcMar>
        </w:tcPr>
        <w:p w14:paraId="48F429AA" w14:textId="77777777" w:rsidR="003035BC" w:rsidRPr="00D6163D" w:rsidRDefault="003035BC" w:rsidP="00D6163D">
          <w:pPr>
            <w:pStyle w:val="Druhdokumentu"/>
          </w:pPr>
        </w:p>
      </w:tc>
    </w:tr>
  </w:tbl>
  <w:p w14:paraId="474D0EEC" w14:textId="77777777" w:rsidR="003035BC" w:rsidRPr="00D6163D" w:rsidRDefault="003035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2E0732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2F4C8DE"/>
    <w:lvl w:ilvl="0">
      <w:start w:val="1"/>
      <w:numFmt w:val="decimal"/>
      <w:lvlText w:val="%1."/>
      <w:lvlJc w:val="left"/>
      <w:pPr>
        <w:tabs>
          <w:tab w:val="num" w:pos="360"/>
        </w:tabs>
        <w:ind w:left="360" w:hanging="360"/>
      </w:p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39F61316"/>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5361859">
    <w:abstractNumId w:val="5"/>
  </w:num>
  <w:num w:numId="2" w16cid:durableId="1900436453">
    <w:abstractNumId w:val="3"/>
  </w:num>
  <w:num w:numId="3" w16cid:durableId="337734610">
    <w:abstractNumId w:val="16"/>
  </w:num>
  <w:num w:numId="4" w16cid:durableId="2110005141">
    <w:abstractNumId w:val="7"/>
  </w:num>
  <w:num w:numId="5" w16cid:durableId="1072390089">
    <w:abstractNumId w:val="16"/>
  </w:num>
  <w:num w:numId="6" w16cid:durableId="129523025">
    <w:abstractNumId w:val="10"/>
  </w:num>
  <w:num w:numId="7" w16cid:durableId="28799473">
    <w:abstractNumId w:val="13"/>
  </w:num>
  <w:num w:numId="8" w16cid:durableId="33239225">
    <w:abstractNumId w:val="14"/>
  </w:num>
  <w:num w:numId="9" w16cid:durableId="1834250437">
    <w:abstractNumId w:val="2"/>
  </w:num>
  <w:num w:numId="10" w16cid:durableId="1651665905">
    <w:abstractNumId w:val="4"/>
  </w:num>
  <w:num w:numId="11" w16cid:durableId="1269852469">
    <w:abstractNumId w:val="19"/>
  </w:num>
  <w:num w:numId="12" w16cid:durableId="1180657324">
    <w:abstractNumId w:val="2"/>
  </w:num>
  <w:num w:numId="13" w16cid:durableId="1756051833">
    <w:abstractNumId w:val="4"/>
  </w:num>
  <w:num w:numId="14" w16cid:durableId="692153338">
    <w:abstractNumId w:val="4"/>
  </w:num>
  <w:num w:numId="15" w16cid:durableId="998657174">
    <w:abstractNumId w:val="10"/>
  </w:num>
  <w:num w:numId="16" w16cid:durableId="1332951176">
    <w:abstractNumId w:val="10"/>
  </w:num>
  <w:num w:numId="17" w16cid:durableId="558171494">
    <w:abstractNumId w:val="10"/>
  </w:num>
  <w:num w:numId="18" w16cid:durableId="434836150">
    <w:abstractNumId w:val="10"/>
  </w:num>
  <w:num w:numId="19" w16cid:durableId="1612474539">
    <w:abstractNumId w:val="13"/>
  </w:num>
  <w:num w:numId="20" w16cid:durableId="527182473">
    <w:abstractNumId w:val="13"/>
  </w:num>
  <w:num w:numId="21" w16cid:durableId="580873265">
    <w:abstractNumId w:val="13"/>
  </w:num>
  <w:num w:numId="22" w16cid:durableId="784037317">
    <w:abstractNumId w:val="13"/>
  </w:num>
  <w:num w:numId="23" w16cid:durableId="1736076865">
    <w:abstractNumId w:val="14"/>
  </w:num>
  <w:num w:numId="24" w16cid:durableId="343554180">
    <w:abstractNumId w:val="2"/>
  </w:num>
  <w:num w:numId="25" w16cid:durableId="609241672">
    <w:abstractNumId w:val="2"/>
  </w:num>
  <w:num w:numId="26" w16cid:durableId="1491407779">
    <w:abstractNumId w:val="4"/>
  </w:num>
  <w:num w:numId="27" w16cid:durableId="1552037278">
    <w:abstractNumId w:val="4"/>
  </w:num>
  <w:num w:numId="28" w16cid:durableId="517696429">
    <w:abstractNumId w:val="19"/>
  </w:num>
  <w:num w:numId="29" w16cid:durableId="10995953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63647170">
    <w:abstractNumId w:val="17"/>
  </w:num>
  <w:num w:numId="31" w16cid:durableId="532499554">
    <w:abstractNumId w:val="16"/>
  </w:num>
  <w:num w:numId="32" w16cid:durableId="139882054">
    <w:abstractNumId w:val="16"/>
    <w:lvlOverride w:ilvl="0">
      <w:startOverride w:val="17"/>
    </w:lvlOverride>
  </w:num>
  <w:num w:numId="33" w16cid:durableId="1627660403">
    <w:abstractNumId w:val="6"/>
  </w:num>
  <w:num w:numId="34" w16cid:durableId="464935243">
    <w:abstractNumId w:val="12"/>
  </w:num>
  <w:num w:numId="35" w16cid:durableId="383792521">
    <w:abstractNumId w:val="16"/>
    <w:lvlOverride w:ilvl="0">
      <w:startOverride w:val="15"/>
    </w:lvlOverride>
    <w:lvlOverride w:ilvl="1">
      <w:startOverride w:val="1"/>
    </w:lvlOverride>
  </w:num>
  <w:num w:numId="36" w16cid:durableId="16133976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7141776">
    <w:abstractNumId w:val="16"/>
    <w:lvlOverride w:ilvl="0">
      <w:startOverride w:val="1"/>
    </w:lvlOverride>
  </w:num>
  <w:num w:numId="38" w16cid:durableId="1976642455">
    <w:abstractNumId w:val="16"/>
  </w:num>
  <w:num w:numId="39" w16cid:durableId="615717255">
    <w:abstractNumId w:val="18"/>
  </w:num>
  <w:num w:numId="40" w16cid:durableId="1832523356">
    <w:abstractNumId w:val="11"/>
  </w:num>
  <w:num w:numId="41" w16cid:durableId="2011515941">
    <w:abstractNumId w:val="8"/>
  </w:num>
  <w:num w:numId="42" w16cid:durableId="2367160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577541">
    <w:abstractNumId w:val="16"/>
    <w:lvlOverride w:ilvl="0">
      <w:startOverride w:val="13"/>
    </w:lvlOverride>
    <w:lvlOverride w:ilvl="1">
      <w:startOverride w:val="1"/>
    </w:lvlOverride>
  </w:num>
  <w:num w:numId="44" w16cid:durableId="410081769">
    <w:abstractNumId w:val="9"/>
  </w:num>
  <w:num w:numId="45" w16cid:durableId="1263802560">
    <w:abstractNumId w:val="15"/>
  </w:num>
  <w:num w:numId="46" w16cid:durableId="1115707608">
    <w:abstractNumId w:val="20"/>
  </w:num>
  <w:num w:numId="47" w16cid:durableId="1494370161">
    <w:abstractNumId w:val="1"/>
  </w:num>
  <w:num w:numId="48" w16cid:durableId="77741120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0648"/>
    <w:rsid w:val="000015AA"/>
    <w:rsid w:val="00001B20"/>
    <w:rsid w:val="000047EA"/>
    <w:rsid w:val="000113F5"/>
    <w:rsid w:val="000147C0"/>
    <w:rsid w:val="00017F3C"/>
    <w:rsid w:val="00027CCC"/>
    <w:rsid w:val="00031553"/>
    <w:rsid w:val="00031866"/>
    <w:rsid w:val="00041EC8"/>
    <w:rsid w:val="00044E71"/>
    <w:rsid w:val="0005407B"/>
    <w:rsid w:val="00060811"/>
    <w:rsid w:val="00061016"/>
    <w:rsid w:val="000613E9"/>
    <w:rsid w:val="0006588D"/>
    <w:rsid w:val="00067A5E"/>
    <w:rsid w:val="000719BB"/>
    <w:rsid w:val="000728CA"/>
    <w:rsid w:val="00072A65"/>
    <w:rsid w:val="00072C1E"/>
    <w:rsid w:val="00092B11"/>
    <w:rsid w:val="00093379"/>
    <w:rsid w:val="0009626D"/>
    <w:rsid w:val="000B1412"/>
    <w:rsid w:val="000B35F9"/>
    <w:rsid w:val="000B4EB8"/>
    <w:rsid w:val="000C1451"/>
    <w:rsid w:val="000C41F2"/>
    <w:rsid w:val="000D22C4"/>
    <w:rsid w:val="000D27D1"/>
    <w:rsid w:val="000D5D04"/>
    <w:rsid w:val="000E0B1F"/>
    <w:rsid w:val="000E1A7F"/>
    <w:rsid w:val="000F63E3"/>
    <w:rsid w:val="001002ED"/>
    <w:rsid w:val="001026AE"/>
    <w:rsid w:val="00112864"/>
    <w:rsid w:val="0011329B"/>
    <w:rsid w:val="00114472"/>
    <w:rsid w:val="00114988"/>
    <w:rsid w:val="00115069"/>
    <w:rsid w:val="001150F2"/>
    <w:rsid w:val="001175C8"/>
    <w:rsid w:val="00131DE1"/>
    <w:rsid w:val="00143EC0"/>
    <w:rsid w:val="00153A5C"/>
    <w:rsid w:val="001656A2"/>
    <w:rsid w:val="001658AF"/>
    <w:rsid w:val="00165977"/>
    <w:rsid w:val="00170EC5"/>
    <w:rsid w:val="00174201"/>
    <w:rsid w:val="001747C1"/>
    <w:rsid w:val="0017783D"/>
    <w:rsid w:val="00177D6B"/>
    <w:rsid w:val="0018163F"/>
    <w:rsid w:val="00183196"/>
    <w:rsid w:val="00191F90"/>
    <w:rsid w:val="001A6625"/>
    <w:rsid w:val="001B4E74"/>
    <w:rsid w:val="001B625A"/>
    <w:rsid w:val="001C047D"/>
    <w:rsid w:val="001C5279"/>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D704C"/>
    <w:rsid w:val="002D7FD6"/>
    <w:rsid w:val="002E0CD7"/>
    <w:rsid w:val="002E0CFB"/>
    <w:rsid w:val="002E5C7B"/>
    <w:rsid w:val="002F4333"/>
    <w:rsid w:val="00303058"/>
    <w:rsid w:val="003035BC"/>
    <w:rsid w:val="0032489D"/>
    <w:rsid w:val="00325337"/>
    <w:rsid w:val="00326FD0"/>
    <w:rsid w:val="00327EEF"/>
    <w:rsid w:val="0033239F"/>
    <w:rsid w:val="003347A0"/>
    <w:rsid w:val="0034274B"/>
    <w:rsid w:val="00344570"/>
    <w:rsid w:val="00345622"/>
    <w:rsid w:val="0034719F"/>
    <w:rsid w:val="00350A35"/>
    <w:rsid w:val="003571D8"/>
    <w:rsid w:val="00357BC6"/>
    <w:rsid w:val="00361422"/>
    <w:rsid w:val="00365243"/>
    <w:rsid w:val="0037545D"/>
    <w:rsid w:val="0038392C"/>
    <w:rsid w:val="00392910"/>
    <w:rsid w:val="00392EB6"/>
    <w:rsid w:val="00393D95"/>
    <w:rsid w:val="003956C6"/>
    <w:rsid w:val="003B23D6"/>
    <w:rsid w:val="003C33F2"/>
    <w:rsid w:val="003C4B20"/>
    <w:rsid w:val="003D756E"/>
    <w:rsid w:val="003E27BB"/>
    <w:rsid w:val="003E420D"/>
    <w:rsid w:val="003E4C13"/>
    <w:rsid w:val="003F78B3"/>
    <w:rsid w:val="004078F3"/>
    <w:rsid w:val="00427794"/>
    <w:rsid w:val="00430206"/>
    <w:rsid w:val="004328E4"/>
    <w:rsid w:val="004354B4"/>
    <w:rsid w:val="004449FF"/>
    <w:rsid w:val="0044520A"/>
    <w:rsid w:val="00450F07"/>
    <w:rsid w:val="00453CD3"/>
    <w:rsid w:val="00460660"/>
    <w:rsid w:val="00464BA9"/>
    <w:rsid w:val="0047443D"/>
    <w:rsid w:val="0048340C"/>
    <w:rsid w:val="00483969"/>
    <w:rsid w:val="00485420"/>
    <w:rsid w:val="00486107"/>
    <w:rsid w:val="00491827"/>
    <w:rsid w:val="00491F85"/>
    <w:rsid w:val="00493AF8"/>
    <w:rsid w:val="004A4656"/>
    <w:rsid w:val="004B2233"/>
    <w:rsid w:val="004B598C"/>
    <w:rsid w:val="004B7C79"/>
    <w:rsid w:val="004C4399"/>
    <w:rsid w:val="004C787C"/>
    <w:rsid w:val="004D09FB"/>
    <w:rsid w:val="004E5212"/>
    <w:rsid w:val="004E6233"/>
    <w:rsid w:val="004E7A1F"/>
    <w:rsid w:val="004F4B9B"/>
    <w:rsid w:val="00502690"/>
    <w:rsid w:val="0050666E"/>
    <w:rsid w:val="00511AB9"/>
    <w:rsid w:val="00516690"/>
    <w:rsid w:val="00523BB5"/>
    <w:rsid w:val="00523EA7"/>
    <w:rsid w:val="00524FD5"/>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15C80"/>
    <w:rsid w:val="00634019"/>
    <w:rsid w:val="00635B6B"/>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3CFC"/>
    <w:rsid w:val="007145F3"/>
    <w:rsid w:val="00723ED1"/>
    <w:rsid w:val="00731157"/>
    <w:rsid w:val="00736294"/>
    <w:rsid w:val="00736F2F"/>
    <w:rsid w:val="00740AF5"/>
    <w:rsid w:val="00743525"/>
    <w:rsid w:val="007470DC"/>
    <w:rsid w:val="00747C10"/>
    <w:rsid w:val="00747FDF"/>
    <w:rsid w:val="007541A2"/>
    <w:rsid w:val="00755818"/>
    <w:rsid w:val="007616C2"/>
    <w:rsid w:val="0076286B"/>
    <w:rsid w:val="00766846"/>
    <w:rsid w:val="00770A10"/>
    <w:rsid w:val="0077673A"/>
    <w:rsid w:val="0077707B"/>
    <w:rsid w:val="007773AB"/>
    <w:rsid w:val="00780051"/>
    <w:rsid w:val="007821B8"/>
    <w:rsid w:val="00783D33"/>
    <w:rsid w:val="007846E1"/>
    <w:rsid w:val="007847D6"/>
    <w:rsid w:val="007A5172"/>
    <w:rsid w:val="007A67A0"/>
    <w:rsid w:val="007B2A51"/>
    <w:rsid w:val="007B570C"/>
    <w:rsid w:val="007C0679"/>
    <w:rsid w:val="007C1FB2"/>
    <w:rsid w:val="007C45A7"/>
    <w:rsid w:val="007C696D"/>
    <w:rsid w:val="007E4A6E"/>
    <w:rsid w:val="007F1457"/>
    <w:rsid w:val="007F1787"/>
    <w:rsid w:val="007F48F1"/>
    <w:rsid w:val="007F56A7"/>
    <w:rsid w:val="007F6AC8"/>
    <w:rsid w:val="00800851"/>
    <w:rsid w:val="00807DD0"/>
    <w:rsid w:val="008156D5"/>
    <w:rsid w:val="008175B1"/>
    <w:rsid w:val="00821D01"/>
    <w:rsid w:val="00822095"/>
    <w:rsid w:val="00826B7B"/>
    <w:rsid w:val="00827ABA"/>
    <w:rsid w:val="00836001"/>
    <w:rsid w:val="008455B0"/>
    <w:rsid w:val="00846789"/>
    <w:rsid w:val="0084687E"/>
    <w:rsid w:val="008519BC"/>
    <w:rsid w:val="008667C5"/>
    <w:rsid w:val="00866994"/>
    <w:rsid w:val="008728C4"/>
    <w:rsid w:val="00885831"/>
    <w:rsid w:val="008A3568"/>
    <w:rsid w:val="008A3824"/>
    <w:rsid w:val="008A39A0"/>
    <w:rsid w:val="008B5590"/>
    <w:rsid w:val="008C367B"/>
    <w:rsid w:val="008C50F3"/>
    <w:rsid w:val="008C7EFE"/>
    <w:rsid w:val="008D03B9"/>
    <w:rsid w:val="008D30C7"/>
    <w:rsid w:val="008D546F"/>
    <w:rsid w:val="008E046A"/>
    <w:rsid w:val="008E7D09"/>
    <w:rsid w:val="008F01C6"/>
    <w:rsid w:val="008F18D6"/>
    <w:rsid w:val="008F2C9B"/>
    <w:rsid w:val="008F7757"/>
    <w:rsid w:val="008F797B"/>
    <w:rsid w:val="00902D2D"/>
    <w:rsid w:val="00904780"/>
    <w:rsid w:val="0090635B"/>
    <w:rsid w:val="009077DD"/>
    <w:rsid w:val="00922385"/>
    <w:rsid w:val="009223DF"/>
    <w:rsid w:val="00923D07"/>
    <w:rsid w:val="00926792"/>
    <w:rsid w:val="00936091"/>
    <w:rsid w:val="00940D8A"/>
    <w:rsid w:val="0095472E"/>
    <w:rsid w:val="009557F1"/>
    <w:rsid w:val="00962258"/>
    <w:rsid w:val="00965115"/>
    <w:rsid w:val="009678B7"/>
    <w:rsid w:val="00975B51"/>
    <w:rsid w:val="0097655C"/>
    <w:rsid w:val="0098286D"/>
    <w:rsid w:val="009845FC"/>
    <w:rsid w:val="00987F3B"/>
    <w:rsid w:val="00992D9C"/>
    <w:rsid w:val="009934E0"/>
    <w:rsid w:val="00994B00"/>
    <w:rsid w:val="00996CB8"/>
    <w:rsid w:val="009B2E97"/>
    <w:rsid w:val="009B4201"/>
    <w:rsid w:val="009B5146"/>
    <w:rsid w:val="009B7896"/>
    <w:rsid w:val="009B78A8"/>
    <w:rsid w:val="009C418E"/>
    <w:rsid w:val="009C442C"/>
    <w:rsid w:val="009D5EBE"/>
    <w:rsid w:val="009E07F4"/>
    <w:rsid w:val="009F0029"/>
    <w:rsid w:val="009F0867"/>
    <w:rsid w:val="009F309B"/>
    <w:rsid w:val="009F392E"/>
    <w:rsid w:val="009F3B2B"/>
    <w:rsid w:val="009F53C5"/>
    <w:rsid w:val="009F638B"/>
    <w:rsid w:val="00A05283"/>
    <w:rsid w:val="00A0740E"/>
    <w:rsid w:val="00A1440B"/>
    <w:rsid w:val="00A155CF"/>
    <w:rsid w:val="00A21A01"/>
    <w:rsid w:val="00A225B6"/>
    <w:rsid w:val="00A27587"/>
    <w:rsid w:val="00A50641"/>
    <w:rsid w:val="00A5235A"/>
    <w:rsid w:val="00A530BF"/>
    <w:rsid w:val="00A6177B"/>
    <w:rsid w:val="00A66136"/>
    <w:rsid w:val="00A71189"/>
    <w:rsid w:val="00A7364A"/>
    <w:rsid w:val="00A74DCC"/>
    <w:rsid w:val="00A753ED"/>
    <w:rsid w:val="00A77512"/>
    <w:rsid w:val="00A94B7E"/>
    <w:rsid w:val="00A94C2F"/>
    <w:rsid w:val="00A94EC4"/>
    <w:rsid w:val="00A97B06"/>
    <w:rsid w:val="00AA4CBB"/>
    <w:rsid w:val="00AA65FA"/>
    <w:rsid w:val="00AA7351"/>
    <w:rsid w:val="00AA7AB8"/>
    <w:rsid w:val="00AB5342"/>
    <w:rsid w:val="00AB7C75"/>
    <w:rsid w:val="00AC5B1D"/>
    <w:rsid w:val="00AD056F"/>
    <w:rsid w:val="00AD0C7B"/>
    <w:rsid w:val="00AD518F"/>
    <w:rsid w:val="00AD57AF"/>
    <w:rsid w:val="00AD5F1A"/>
    <w:rsid w:val="00AD6731"/>
    <w:rsid w:val="00AF52F9"/>
    <w:rsid w:val="00B008D5"/>
    <w:rsid w:val="00B02F73"/>
    <w:rsid w:val="00B05B31"/>
    <w:rsid w:val="00B0619F"/>
    <w:rsid w:val="00B13A26"/>
    <w:rsid w:val="00B15D0D"/>
    <w:rsid w:val="00B22106"/>
    <w:rsid w:val="00B24DF3"/>
    <w:rsid w:val="00B301FA"/>
    <w:rsid w:val="00B36915"/>
    <w:rsid w:val="00B4031E"/>
    <w:rsid w:val="00B42F40"/>
    <w:rsid w:val="00B51B43"/>
    <w:rsid w:val="00B51E43"/>
    <w:rsid w:val="00B5431A"/>
    <w:rsid w:val="00B72325"/>
    <w:rsid w:val="00B75EE1"/>
    <w:rsid w:val="00B77481"/>
    <w:rsid w:val="00B84377"/>
    <w:rsid w:val="00B8518B"/>
    <w:rsid w:val="00B97CC3"/>
    <w:rsid w:val="00BA7170"/>
    <w:rsid w:val="00BC06C4"/>
    <w:rsid w:val="00BD5DE9"/>
    <w:rsid w:val="00BD7E91"/>
    <w:rsid w:val="00BD7EC4"/>
    <w:rsid w:val="00BD7F0D"/>
    <w:rsid w:val="00BE4DCE"/>
    <w:rsid w:val="00BE7166"/>
    <w:rsid w:val="00C02994"/>
    <w:rsid w:val="00C02D0A"/>
    <w:rsid w:val="00C03A6E"/>
    <w:rsid w:val="00C226C0"/>
    <w:rsid w:val="00C42FE6"/>
    <w:rsid w:val="00C44F6A"/>
    <w:rsid w:val="00C60497"/>
    <w:rsid w:val="00C60EDE"/>
    <w:rsid w:val="00C6198E"/>
    <w:rsid w:val="00C64DF9"/>
    <w:rsid w:val="00C651E8"/>
    <w:rsid w:val="00C708EA"/>
    <w:rsid w:val="00C71538"/>
    <w:rsid w:val="00C738C8"/>
    <w:rsid w:val="00C7584F"/>
    <w:rsid w:val="00C778A5"/>
    <w:rsid w:val="00C81249"/>
    <w:rsid w:val="00C90755"/>
    <w:rsid w:val="00C93A21"/>
    <w:rsid w:val="00C95162"/>
    <w:rsid w:val="00C96E02"/>
    <w:rsid w:val="00CA67C7"/>
    <w:rsid w:val="00CA7FF0"/>
    <w:rsid w:val="00CB1118"/>
    <w:rsid w:val="00CB4F6D"/>
    <w:rsid w:val="00CB6A37"/>
    <w:rsid w:val="00CB74B8"/>
    <w:rsid w:val="00CB7684"/>
    <w:rsid w:val="00CC10D9"/>
    <w:rsid w:val="00CC4266"/>
    <w:rsid w:val="00CC4EA8"/>
    <w:rsid w:val="00CC6517"/>
    <w:rsid w:val="00CC7C8F"/>
    <w:rsid w:val="00CD1FC4"/>
    <w:rsid w:val="00CD320A"/>
    <w:rsid w:val="00CD449C"/>
    <w:rsid w:val="00CD6830"/>
    <w:rsid w:val="00CD6DF1"/>
    <w:rsid w:val="00CE398F"/>
    <w:rsid w:val="00CF3327"/>
    <w:rsid w:val="00CF4397"/>
    <w:rsid w:val="00D034A0"/>
    <w:rsid w:val="00D060FF"/>
    <w:rsid w:val="00D10845"/>
    <w:rsid w:val="00D1392D"/>
    <w:rsid w:val="00D13988"/>
    <w:rsid w:val="00D21061"/>
    <w:rsid w:val="00D21E42"/>
    <w:rsid w:val="00D242BB"/>
    <w:rsid w:val="00D25597"/>
    <w:rsid w:val="00D31BC5"/>
    <w:rsid w:val="00D4108E"/>
    <w:rsid w:val="00D41491"/>
    <w:rsid w:val="00D4328E"/>
    <w:rsid w:val="00D47BDA"/>
    <w:rsid w:val="00D53B84"/>
    <w:rsid w:val="00D56B5C"/>
    <w:rsid w:val="00D6163D"/>
    <w:rsid w:val="00D70440"/>
    <w:rsid w:val="00D76776"/>
    <w:rsid w:val="00D82AD6"/>
    <w:rsid w:val="00D831A3"/>
    <w:rsid w:val="00D87FBE"/>
    <w:rsid w:val="00D97BE3"/>
    <w:rsid w:val="00DA3711"/>
    <w:rsid w:val="00DC5F49"/>
    <w:rsid w:val="00DD17EE"/>
    <w:rsid w:val="00DD46F3"/>
    <w:rsid w:val="00DE51C2"/>
    <w:rsid w:val="00DE56F2"/>
    <w:rsid w:val="00DF0AF5"/>
    <w:rsid w:val="00DF116D"/>
    <w:rsid w:val="00E02890"/>
    <w:rsid w:val="00E16FF7"/>
    <w:rsid w:val="00E26D68"/>
    <w:rsid w:val="00E44045"/>
    <w:rsid w:val="00E4534C"/>
    <w:rsid w:val="00E618C4"/>
    <w:rsid w:val="00E65C09"/>
    <w:rsid w:val="00E7415D"/>
    <w:rsid w:val="00E75BF1"/>
    <w:rsid w:val="00E878EE"/>
    <w:rsid w:val="00E901A3"/>
    <w:rsid w:val="00E9225A"/>
    <w:rsid w:val="00E92490"/>
    <w:rsid w:val="00EA356A"/>
    <w:rsid w:val="00EA585B"/>
    <w:rsid w:val="00EA6EC7"/>
    <w:rsid w:val="00EB104F"/>
    <w:rsid w:val="00EB46E5"/>
    <w:rsid w:val="00EB4C66"/>
    <w:rsid w:val="00EC11D7"/>
    <w:rsid w:val="00ED14BD"/>
    <w:rsid w:val="00EE12E2"/>
    <w:rsid w:val="00EF77CB"/>
    <w:rsid w:val="00F016C7"/>
    <w:rsid w:val="00F12DEC"/>
    <w:rsid w:val="00F1715C"/>
    <w:rsid w:val="00F243A7"/>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0DE2"/>
    <w:rsid w:val="00FA22FA"/>
    <w:rsid w:val="00FB08E0"/>
    <w:rsid w:val="00FB6342"/>
    <w:rsid w:val="00FC0A15"/>
    <w:rsid w:val="00FC4EC4"/>
    <w:rsid w:val="00FC6389"/>
    <w:rsid w:val="00FE040B"/>
    <w:rsid w:val="00FE3A7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18FD8714-1BDB-4B11-B8B9-7E13556A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1"/>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aliases w:val="RL Text komentáře"/>
    <w:basedOn w:val="Normln"/>
    <w:link w:val="TextkomenteChar"/>
    <w:qFormat/>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aliases w:val="RL Text komentáře Char"/>
    <w:basedOn w:val="Standardnpsmoodstavce"/>
    <w:link w:val="Textkomente"/>
    <w:qFormat/>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slseznam-2a">
    <w:name w:val="_SOD_čísl_seznam-2_a)"/>
    <w:basedOn w:val="Odstavecseseznamem"/>
    <w:qFormat/>
    <w:rsid w:val="00FA22FA"/>
    <w:pPr>
      <w:numPr>
        <w:numId w:val="44"/>
      </w:numPr>
      <w:tabs>
        <w:tab w:val="clear" w:pos="720"/>
        <w:tab w:val="num" w:pos="360"/>
      </w:tabs>
      <w:spacing w:before="60" w:after="120" w:line="276" w:lineRule="auto"/>
      <w:ind w:left="1559" w:hanging="425"/>
      <w:contextualSpacing w:val="0"/>
      <w:jc w:val="both"/>
    </w:pPr>
    <w:rPr>
      <w:rFonts w:ascii="Verdana" w:hAnsi="Verdana"/>
      <w:szCs w:val="20"/>
    </w:rPr>
  </w:style>
  <w:style w:type="paragraph" w:customStyle="1" w:styleId="SoDNadpisbezsl1">
    <w:name w:val="_SoD_Nadpis_bez_čísl_1"/>
    <w:next w:val="SoDNadpisbezsl1-2"/>
    <w:qFormat/>
    <w:rsid w:val="00731157"/>
    <w:pPr>
      <w:keepNext/>
      <w:spacing w:before="280" w:after="120"/>
      <w:outlineLvl w:val="0"/>
    </w:pPr>
    <w:rPr>
      <w:rFonts w:ascii="Verdana" w:hAnsi="Verdana"/>
      <w:b/>
      <w:caps/>
      <w:sz w:val="22"/>
    </w:rPr>
  </w:style>
  <w:style w:type="paragraph" w:customStyle="1" w:styleId="SoDNadpisbezsl1-2">
    <w:name w:val="_SoD_Nadpis_bez_čísl_1-2"/>
    <w:next w:val="Normln"/>
    <w:qFormat/>
    <w:rsid w:val="00731157"/>
    <w:pPr>
      <w:keepNext/>
      <w:spacing w:before="200" w:after="120"/>
    </w:pPr>
    <w:rPr>
      <w:rFonts w:ascii="Verdana" w:hAnsi="Verdana"/>
      <w:b/>
      <w:sz w:val="20"/>
      <w:szCs w:val="20"/>
    </w:rPr>
  </w:style>
  <w:style w:type="paragraph" w:customStyle="1" w:styleId="SoDTextbezodsazen">
    <w:name w:val="_SoD_Text_bez_odsazení"/>
    <w:basedOn w:val="Normln"/>
    <w:link w:val="SoDTextbezodsazenChar"/>
    <w:qFormat/>
    <w:rsid w:val="00731157"/>
    <w:pPr>
      <w:spacing w:after="120"/>
      <w:jc w:val="both"/>
    </w:pPr>
    <w:rPr>
      <w:rFonts w:ascii="Verdana" w:hAnsi="Verdana"/>
    </w:rPr>
  </w:style>
  <w:style w:type="character" w:customStyle="1" w:styleId="SoDTextbezodsazenChar">
    <w:name w:val="_SoD_Text_bez_odsazení Char"/>
    <w:basedOn w:val="Standardnpsmoodstavce"/>
    <w:link w:val="SoDTextbezodsazen"/>
    <w:rsid w:val="0073115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03896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25C0A"/>
    <w:rsid w:val="0006322C"/>
    <w:rsid w:val="000D3D0D"/>
    <w:rsid w:val="00133047"/>
    <w:rsid w:val="00154648"/>
    <w:rsid w:val="001C38F8"/>
    <w:rsid w:val="00203526"/>
    <w:rsid w:val="00205611"/>
    <w:rsid w:val="002166C2"/>
    <w:rsid w:val="00237D9D"/>
    <w:rsid w:val="002514EF"/>
    <w:rsid w:val="002A5F71"/>
    <w:rsid w:val="002A74D0"/>
    <w:rsid w:val="002B54C0"/>
    <w:rsid w:val="002E6E99"/>
    <w:rsid w:val="002E7D2F"/>
    <w:rsid w:val="002F2FC2"/>
    <w:rsid w:val="00300D58"/>
    <w:rsid w:val="0030518D"/>
    <w:rsid w:val="00322EAA"/>
    <w:rsid w:val="003E2EA8"/>
    <w:rsid w:val="00427BF6"/>
    <w:rsid w:val="00450117"/>
    <w:rsid w:val="00476DCD"/>
    <w:rsid w:val="0048124A"/>
    <w:rsid w:val="004A14BA"/>
    <w:rsid w:val="004A344F"/>
    <w:rsid w:val="00502386"/>
    <w:rsid w:val="00522B49"/>
    <w:rsid w:val="005268C5"/>
    <w:rsid w:val="005854B4"/>
    <w:rsid w:val="005A395A"/>
    <w:rsid w:val="005B7209"/>
    <w:rsid w:val="005E08BF"/>
    <w:rsid w:val="005E7C03"/>
    <w:rsid w:val="006123FC"/>
    <w:rsid w:val="00613B67"/>
    <w:rsid w:val="00636B35"/>
    <w:rsid w:val="006B44CC"/>
    <w:rsid w:val="006D3670"/>
    <w:rsid w:val="007143F7"/>
    <w:rsid w:val="00734ACE"/>
    <w:rsid w:val="007A6025"/>
    <w:rsid w:val="007C4481"/>
    <w:rsid w:val="00812C07"/>
    <w:rsid w:val="00846236"/>
    <w:rsid w:val="0087481B"/>
    <w:rsid w:val="008A7DB6"/>
    <w:rsid w:val="008C4E07"/>
    <w:rsid w:val="008F562C"/>
    <w:rsid w:val="0090377A"/>
    <w:rsid w:val="0092328B"/>
    <w:rsid w:val="00984391"/>
    <w:rsid w:val="0098531C"/>
    <w:rsid w:val="009963F8"/>
    <w:rsid w:val="00A066A3"/>
    <w:rsid w:val="00A31BE9"/>
    <w:rsid w:val="00A600B9"/>
    <w:rsid w:val="00A67BE6"/>
    <w:rsid w:val="00B074B3"/>
    <w:rsid w:val="00B33CC1"/>
    <w:rsid w:val="00B44174"/>
    <w:rsid w:val="00B552BB"/>
    <w:rsid w:val="00B63E53"/>
    <w:rsid w:val="00B860F3"/>
    <w:rsid w:val="00B91BAE"/>
    <w:rsid w:val="00BB1C9D"/>
    <w:rsid w:val="00BE5FC3"/>
    <w:rsid w:val="00C0531A"/>
    <w:rsid w:val="00C71F8E"/>
    <w:rsid w:val="00C9084C"/>
    <w:rsid w:val="00CE2CCC"/>
    <w:rsid w:val="00D83788"/>
    <w:rsid w:val="00DC3D80"/>
    <w:rsid w:val="00DC4500"/>
    <w:rsid w:val="00E0541A"/>
    <w:rsid w:val="00E36398"/>
    <w:rsid w:val="00F3443D"/>
    <w:rsid w:val="00FB33C2"/>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5389</Words>
  <Characters>31801</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Lubor Černý</cp:lastModifiedBy>
  <cp:revision>2</cp:revision>
  <dcterms:created xsi:type="dcterms:W3CDTF">2023-02-22T09:02:00Z</dcterms:created>
  <dcterms:modified xsi:type="dcterms:W3CDTF">2023-12-12T14:34:00Z</dcterms:modified>
</cp:coreProperties>
</file>