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34C09" w14:textId="77777777" w:rsidR="00F422D3" w:rsidRDefault="00F422D3" w:rsidP="00022F72">
      <w:pPr>
        <w:pStyle w:val="Titul1"/>
      </w:pPr>
      <w:r w:rsidRPr="005D6794">
        <w:t>S</w:t>
      </w:r>
      <w:r w:rsidR="00022F72">
        <w:t>mlouva o dílo na zhotovení stavby</w:t>
      </w:r>
    </w:p>
    <w:p w14:paraId="48D8D03B" w14:textId="77777777" w:rsidR="00F422D3" w:rsidRDefault="00F422D3" w:rsidP="00BB1390">
      <w:pPr>
        <w:pStyle w:val="Titul2"/>
      </w:pPr>
      <w:r>
        <w:t xml:space="preserve">Název </w:t>
      </w:r>
      <w:r w:rsidRPr="00BB1390">
        <w:t>zakázky</w:t>
      </w:r>
      <w:r>
        <w:t>: „</w:t>
      </w:r>
      <w:r w:rsidR="00DB6D0B" w:rsidRPr="00DB6D0B">
        <w:t>Rekonstrukce mostů v km 72,637 a 72,721 trati Domažlice – Planá</w:t>
      </w:r>
      <w:r>
        <w:t>“</w:t>
      </w:r>
    </w:p>
    <w:p w14:paraId="40B954E7" w14:textId="77777777" w:rsidR="00F422D3" w:rsidRPr="000C2B01" w:rsidRDefault="00F422D3" w:rsidP="00B42F40">
      <w:pPr>
        <w:pStyle w:val="Nadpisbezsl1-2"/>
      </w:pPr>
      <w:r w:rsidRPr="000C2B01">
        <w:t>Smluvní strany:</w:t>
      </w:r>
    </w:p>
    <w:p w14:paraId="20FB0A38"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59C3DA30" w14:textId="77777777" w:rsidR="00F422D3" w:rsidRDefault="00F422D3" w:rsidP="00B42F40">
      <w:pPr>
        <w:pStyle w:val="Textbezodsazen"/>
        <w:spacing w:after="0"/>
      </w:pPr>
      <w:r>
        <w:t xml:space="preserve">se sídlem: Dlážděná 1003/7, 110 00 Praha 1 - Nové Město </w:t>
      </w:r>
    </w:p>
    <w:p w14:paraId="49964718" w14:textId="77777777" w:rsidR="00F422D3" w:rsidRDefault="00F422D3" w:rsidP="00B42F40">
      <w:pPr>
        <w:pStyle w:val="Textbezodsazen"/>
        <w:spacing w:after="0"/>
      </w:pPr>
      <w:r>
        <w:t>IČO: 70994234 DIČ: CZ70994234</w:t>
      </w:r>
    </w:p>
    <w:p w14:paraId="25322D86"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109444D" w14:textId="77777777" w:rsidR="00F422D3" w:rsidRDefault="00F422D3" w:rsidP="00B42F40">
      <w:pPr>
        <w:pStyle w:val="Textbezodsazen"/>
        <w:spacing w:after="0"/>
      </w:pPr>
      <w:r>
        <w:t>spisová značka A 48384</w:t>
      </w:r>
    </w:p>
    <w:p w14:paraId="2B8DF08D" w14:textId="77777777" w:rsidR="00F422D3" w:rsidRPr="00DB6D0B" w:rsidRDefault="00F422D3" w:rsidP="00B42F40">
      <w:pPr>
        <w:pStyle w:val="Textbezodsazen"/>
        <w:spacing w:after="0"/>
      </w:pPr>
      <w:r>
        <w:t xml:space="preserve">zastoupena: </w:t>
      </w:r>
      <w:r w:rsidRPr="00DB6D0B">
        <w:t xml:space="preserve">Ing. Mojmírem Nejezchlebem, náměstkem GŘ pro modernizaci dráhy </w:t>
      </w:r>
    </w:p>
    <w:p w14:paraId="7F521BFF" w14:textId="77777777" w:rsidR="00F422D3" w:rsidRDefault="00F422D3" w:rsidP="00B42F40">
      <w:pPr>
        <w:pStyle w:val="Textbezodsazen"/>
      </w:pPr>
      <w:r w:rsidRPr="00DB6D0B">
        <w:t>na základě Pověření č. 2372 ze dne 26. 2. 2018</w:t>
      </w:r>
    </w:p>
    <w:p w14:paraId="0C09107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CA087D"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2BB47A07" w14:textId="77777777" w:rsidR="00F422D3" w:rsidRDefault="00F422D3" w:rsidP="00DB6D0B">
      <w:pPr>
        <w:pStyle w:val="Textbezodsazen"/>
        <w:jc w:val="left"/>
      </w:pPr>
      <w:r w:rsidRPr="00B42F40">
        <w:t>Stavební</w:t>
      </w:r>
      <w:r>
        <w:t xml:space="preserve"> správa </w:t>
      </w:r>
      <w:r w:rsidR="00DB6D0B">
        <w:t>západ</w:t>
      </w:r>
      <w:r w:rsidR="00DB6D0B">
        <w:br/>
        <w:t xml:space="preserve">Budova </w:t>
      </w:r>
      <w:proofErr w:type="spellStart"/>
      <w:r w:rsidR="00DB6D0B">
        <w:t>Diamond</w:t>
      </w:r>
      <w:proofErr w:type="spellEnd"/>
      <w:r w:rsidR="00DB6D0B">
        <w:t xml:space="preserve"> Point, Ke Štvanici 656/3, 186 00 Praha 8 – Karlín</w:t>
      </w:r>
    </w:p>
    <w:p w14:paraId="45BA377C" w14:textId="77777777" w:rsidR="00F422D3" w:rsidRDefault="00F422D3" w:rsidP="00B42F40">
      <w:pPr>
        <w:pStyle w:val="Textbezodsazen"/>
      </w:pPr>
      <w:r>
        <w:t>(</w:t>
      </w:r>
      <w:r w:rsidRPr="00B42F40">
        <w:t>dále</w:t>
      </w:r>
      <w:r>
        <w:t xml:space="preserve"> jen „</w:t>
      </w:r>
      <w:r w:rsidRPr="00F422D3">
        <w:rPr>
          <w:b/>
        </w:rPr>
        <w:t>Objednatel</w:t>
      </w:r>
      <w:r>
        <w:t>“)</w:t>
      </w:r>
    </w:p>
    <w:p w14:paraId="13EF5AD4" w14:textId="77777777" w:rsidR="00F422D3" w:rsidRDefault="00F422D3" w:rsidP="00B42F40">
      <w:pPr>
        <w:pStyle w:val="Textbezodsazen"/>
        <w:spacing w:after="0"/>
      </w:pPr>
      <w:r>
        <w:t>číslo smlouvy: "[</w:t>
      </w:r>
      <w:r w:rsidRPr="00F422D3">
        <w:rPr>
          <w:highlight w:val="green"/>
        </w:rPr>
        <w:t>VLOŽÍ OBJEDNATEL</w:t>
      </w:r>
      <w:r>
        <w:t xml:space="preserve">]" </w:t>
      </w:r>
    </w:p>
    <w:p w14:paraId="607C3521"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180F2315" w14:textId="510CF99C" w:rsidR="00F422D3" w:rsidRDefault="00F422D3" w:rsidP="00B42F40">
      <w:pPr>
        <w:pStyle w:val="Textbezodsazen"/>
      </w:pPr>
      <w:r>
        <w:t xml:space="preserve">ISPROFOND: </w:t>
      </w:r>
      <w:r w:rsidR="00A541BE" w:rsidRPr="00A541BE">
        <w:t>5323520065</w:t>
      </w:r>
    </w:p>
    <w:p w14:paraId="17C1AC48" w14:textId="77777777" w:rsidR="00B42F40" w:rsidRDefault="00B42F40" w:rsidP="00B42F40">
      <w:pPr>
        <w:pStyle w:val="Textbezodsazen"/>
      </w:pPr>
    </w:p>
    <w:p w14:paraId="7BFAFCDA" w14:textId="77777777" w:rsidR="00F422D3" w:rsidRDefault="00F422D3" w:rsidP="00B42F40">
      <w:pPr>
        <w:pStyle w:val="Textbezodsazen"/>
      </w:pPr>
      <w:r w:rsidRPr="00B42F40">
        <w:t>a</w:t>
      </w:r>
    </w:p>
    <w:p w14:paraId="66C327F6" w14:textId="77777777" w:rsidR="00CC6517" w:rsidRPr="00B42F40" w:rsidRDefault="00CC6517" w:rsidP="00B42F40">
      <w:pPr>
        <w:pStyle w:val="Textbezodsazen"/>
      </w:pPr>
    </w:p>
    <w:p w14:paraId="67E0F07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B75045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334E0B7"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6E9D9529"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2E70271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97F45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386ACA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099D80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019D8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E05DA41" w14:textId="77777777" w:rsidR="00F422D3" w:rsidRPr="00B42F40" w:rsidRDefault="00F422D3" w:rsidP="00B42F40">
      <w:pPr>
        <w:pStyle w:val="Textbezodsazen"/>
      </w:pPr>
      <w:r w:rsidRPr="00B42F40">
        <w:t>(dále jen „</w:t>
      </w:r>
      <w:r w:rsidRPr="00B42F40">
        <w:rPr>
          <w:rStyle w:val="Tun"/>
        </w:rPr>
        <w:t>Zhotovitel</w:t>
      </w:r>
      <w:r w:rsidRPr="00B42F40">
        <w:t>“)</w:t>
      </w:r>
    </w:p>
    <w:p w14:paraId="0192BF2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BBFA8E"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7880D0D" w14:textId="77777777" w:rsidR="00DF7604" w:rsidRPr="00BB1390" w:rsidRDefault="00DF7604" w:rsidP="00BB1390">
      <w:pPr>
        <w:pStyle w:val="Textbezodsazen"/>
      </w:pPr>
      <w:r w:rsidRPr="00BB1390">
        <w:br w:type="page"/>
      </w:r>
    </w:p>
    <w:p w14:paraId="49698DA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16C2904" w14:textId="77777777" w:rsidR="007D26F9" w:rsidRPr="00BC5BDD" w:rsidRDefault="007D26F9" w:rsidP="00BC5BDD">
      <w:pPr>
        <w:pStyle w:val="Nadpis1-1"/>
      </w:pPr>
      <w:r w:rsidRPr="00BC5BDD">
        <w:t>ÚVODNÍ USTANOVENÍ</w:t>
      </w:r>
    </w:p>
    <w:p w14:paraId="5D6E6720"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F772D62"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A1504F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236CFF1B"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7837432"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90D5D48"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10C07910" w14:textId="77777777" w:rsidR="007D26F9" w:rsidRDefault="007D26F9" w:rsidP="00936125">
      <w:pPr>
        <w:pStyle w:val="Odrka1-1"/>
      </w:pPr>
      <w:r>
        <w:t>daňový doklad,</w:t>
      </w:r>
    </w:p>
    <w:p w14:paraId="42F10F7D" w14:textId="77777777" w:rsidR="007D26F9" w:rsidRDefault="007D26F9" w:rsidP="00936125">
      <w:pPr>
        <w:pStyle w:val="Odrka1-1"/>
      </w:pPr>
      <w:r>
        <w:t>soupis zjišťovacích protokolů,</w:t>
      </w:r>
    </w:p>
    <w:p w14:paraId="34EBFC7D" w14:textId="77777777" w:rsidR="007D26F9" w:rsidRDefault="007D26F9" w:rsidP="00936125">
      <w:pPr>
        <w:pStyle w:val="Odrka1-1"/>
      </w:pPr>
      <w:r>
        <w:t>zjišťovací protokoly.</w:t>
      </w:r>
    </w:p>
    <w:p w14:paraId="5C420539" w14:textId="77777777" w:rsidR="007D26F9" w:rsidRPr="00BC5BDD" w:rsidRDefault="007D26F9" w:rsidP="00BC5BDD">
      <w:pPr>
        <w:pStyle w:val="Nadpis1-1"/>
      </w:pPr>
      <w:r w:rsidRPr="00BC5BDD">
        <w:t>ÚČEL SMLOUVY</w:t>
      </w:r>
    </w:p>
    <w:p w14:paraId="6BCF564A" w14:textId="77777777"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00DB6D0B" w:rsidRPr="00DB6D0B">
        <w:t>21279/2023-SŽ-SSZ-OVZ</w:t>
      </w:r>
      <w:r>
        <w:t>" svůj úmysl zadat veřejnou zakázku</w:t>
      </w:r>
      <w:r w:rsidR="00A349C6">
        <w:t xml:space="preserve"> s </w:t>
      </w:r>
      <w:r>
        <w:t>názvem „</w:t>
      </w:r>
      <w:r w:rsidR="00DB6D0B" w:rsidRPr="00DB6D0B">
        <w:rPr>
          <w:rStyle w:val="Tun"/>
        </w:rPr>
        <w:t>Rekonstrukce mostů v km 72,637 a 72,721 trati Domažlice – Planá</w:t>
      </w:r>
      <w:r>
        <w:t>“ (dále jen „</w:t>
      </w:r>
      <w:r w:rsidRPr="007D26F9">
        <w:rPr>
          <w:rStyle w:val="Tun"/>
        </w:rPr>
        <w:t>Veřejná zakázka</w:t>
      </w:r>
      <w:r>
        <w:t xml:space="preserve">“). Na základě tohoto výběrové řízení byla pro plnění Veřejné zakázky vybrána jako nejvhodnější nabídka Zhotovitele. </w:t>
      </w:r>
    </w:p>
    <w:p w14:paraId="0C2E350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3B4B617"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26BA6FD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9606823"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287DDEE"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159DDCA" w14:textId="77777777" w:rsidR="007D26F9" w:rsidRPr="00BC5BDD" w:rsidRDefault="007D26F9" w:rsidP="00BC5BDD">
      <w:pPr>
        <w:pStyle w:val="Nadpis1-1"/>
      </w:pPr>
      <w:r w:rsidRPr="00BC5BDD">
        <w:t xml:space="preserve">PŘEDMĚT, CENA A HARMONOGRAM POSTUPU PRACÍ SMLOUVY </w:t>
      </w:r>
    </w:p>
    <w:p w14:paraId="3F9E3831"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3DE9747"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D5E52B6"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697FABE"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2F7B10C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F3FA69E"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67E7CCB2"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42A4A593"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4170DB3C"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219756AE"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45E5086F"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E815F24"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ust.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ust. § </w:t>
      </w:r>
      <w:proofErr w:type="gramStart"/>
      <w:r>
        <w:t>92a</w:t>
      </w:r>
      <w:proofErr w:type="gramEnd"/>
      <w:r>
        <w:t xml:space="preserve"> odst. 1 zákona</w:t>
      </w:r>
      <w:r w:rsidR="00A349C6">
        <w:t xml:space="preserve"> o </w:t>
      </w:r>
      <w:r>
        <w:t>DPH.</w:t>
      </w:r>
    </w:p>
    <w:p w14:paraId="442BD998" w14:textId="77777777" w:rsidR="007D26F9" w:rsidRDefault="007D26F9" w:rsidP="00BC5BDD">
      <w:pPr>
        <w:pStyle w:val="Text1-1"/>
      </w:pPr>
      <w:r>
        <w:t xml:space="preserve">Smluvní strany se dohodly, že stane-li se Zhotovitel nespolehlivým plátcem, ve smyslu ust.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1477D40"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0E9CE2B6"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3B20728"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8D7EC1" w:rsidRPr="00B34068">
        <w:rPr>
          <w:rStyle w:val="Tun"/>
        </w:rPr>
        <w:t>16</w:t>
      </w:r>
      <w:r w:rsidRPr="008F7242">
        <w:rPr>
          <w:rStyle w:val="Tun"/>
        </w:rPr>
        <w:t xml:space="preserve"> měsíců ode Dne zahájení stavebních prací (dokladem prokazujícím, že Zhotovitel dokončil celé Dílo, je Předávací protokol dle odst. 10.4 Obchodních podmínek).</w:t>
      </w:r>
    </w:p>
    <w:p w14:paraId="4FC9555C" w14:textId="77777777" w:rsidR="007D26F9" w:rsidRDefault="007D26F9" w:rsidP="00BC5BDD">
      <w:pPr>
        <w:pStyle w:val="Textbezslovn"/>
      </w:pPr>
      <w:r>
        <w:lastRenderedPageBreak/>
        <w:t>Lhůta pro dokončení stavebních prací činí celke</w:t>
      </w:r>
      <w:r w:rsidR="00DB6D0B">
        <w:t xml:space="preserve">m </w:t>
      </w:r>
      <w:r w:rsidR="008D7EC1" w:rsidRPr="00B34068">
        <w:rPr>
          <w:b/>
        </w:rPr>
        <w:t>10</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9DC7D5D" w14:textId="77777777" w:rsidR="007D26F9" w:rsidRDefault="00B34068"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1AC25BEA"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D4CCEB1"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76A215FE"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332AC3B" w14:textId="77777777" w:rsidR="007D26F9" w:rsidRPr="00BC5BDD" w:rsidRDefault="007D26F9" w:rsidP="00BC5BDD">
      <w:pPr>
        <w:pStyle w:val="Nadpis1-1"/>
      </w:pPr>
      <w:r w:rsidRPr="00BC5BDD">
        <w:t>ZÁRUKY A DALŠÍ USTANOVENÍ</w:t>
      </w:r>
    </w:p>
    <w:p w14:paraId="0A063020"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2A70E330"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47C87EA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1B0B5AB"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233666DF"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9153553" w14:textId="77777777" w:rsidR="005C6678" w:rsidRPr="008941D9" w:rsidRDefault="005C6678" w:rsidP="00DB6D0B">
      <w:pPr>
        <w:pStyle w:val="Text1-1"/>
      </w:pPr>
      <w:r>
        <w:t>NEOBSAZENO.</w:t>
      </w:r>
    </w:p>
    <w:p w14:paraId="3DABB9D2"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0004931F"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4A8CB9F8"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13C7314B"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5BBAD58C"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299F4AC1"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5F03A15B"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95218B2" w14:textId="77777777" w:rsidR="004A36B7" w:rsidRPr="005E007F" w:rsidRDefault="004A36B7" w:rsidP="008941D9">
      <w:pPr>
        <w:pStyle w:val="Text1-1"/>
      </w:pPr>
      <w:r w:rsidRPr="005E007F">
        <w:t>Sociálně a environmentálně odpovědné zadávání</w:t>
      </w:r>
    </w:p>
    <w:p w14:paraId="4D8A2913"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8569186"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3C19906E"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proofErr w:type="gramStart"/>
      <w:r w:rsidR="004A36B7" w:rsidRPr="005E007F">
        <w:rPr>
          <w:rFonts w:eastAsia="Times New Roman" w:cs="Times New Roman"/>
        </w:rPr>
        <w:t>meet</w:t>
      </w:r>
      <w:proofErr w:type="spellEnd"/>
      <w:r w:rsidR="004A36B7" w:rsidRPr="005E007F">
        <w:rPr>
          <w:rFonts w:eastAsia="Times New Roman" w:cs="Times New Roman"/>
        </w:rPr>
        <w:t>,</w:t>
      </w:r>
      <w:proofErr w:type="gramEnd"/>
      <w:r w:rsidR="004A36B7" w:rsidRPr="005E007F">
        <w:rPr>
          <w:rFonts w:eastAsia="Times New Roman" w:cs="Times New Roman"/>
        </w:rPr>
        <w:t xml:space="preserve"> atp.), pokud nebude nutné, aby byly spojeny s místním šetřením.</w:t>
      </w:r>
    </w:p>
    <w:p w14:paraId="3BC6A221" w14:textId="7777777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DB6D0B">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4E46A17B"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06ADCF31"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54F246AB" w14:textId="77777777" w:rsidR="004D029B" w:rsidRDefault="004D029B" w:rsidP="004D029B">
      <w:pPr>
        <w:pStyle w:val="Text1-1"/>
      </w:pPr>
      <w:r>
        <w:t xml:space="preserve">Mezinárodní sankce </w:t>
      </w:r>
    </w:p>
    <w:p w14:paraId="6D8DECFA" w14:textId="2A9F6791" w:rsidR="004D029B" w:rsidRDefault="004D029B" w:rsidP="0008737C">
      <w:pPr>
        <w:pStyle w:val="Text1-1"/>
        <w:numPr>
          <w:ilvl w:val="0"/>
          <w:numId w:val="0"/>
        </w:numPr>
        <w:ind w:left="737"/>
      </w:pPr>
      <w:r>
        <w:t>4.1</w:t>
      </w:r>
      <w:r w:rsidR="00B4601F">
        <w:t>1</w:t>
      </w:r>
      <w:r>
        <w:t xml:space="preserve">.1 Zhotovitel prohlašuje, že: </w:t>
      </w:r>
    </w:p>
    <w:p w14:paraId="78C9315F" w14:textId="77777777" w:rsidR="004D029B" w:rsidRDefault="004D029B" w:rsidP="0008737C">
      <w:pPr>
        <w:pStyle w:val="Odstavec1-1a"/>
        <w:numPr>
          <w:ilvl w:val="0"/>
          <w:numId w:val="16"/>
        </w:numPr>
      </w:pPr>
      <w:r>
        <w:lastRenderedPageBreak/>
        <w:t xml:space="preserve">on, ani žádný z jeho poddodavatelů, či jiné osoby, které se budou podílet na plnění Smlouvy, nejsou osobami, na něž se vztahuje zákaz zadání veřejné zakázky ve smyslu § </w:t>
      </w:r>
      <w:proofErr w:type="gramStart"/>
      <w:r>
        <w:t>48a</w:t>
      </w:r>
      <w:proofErr w:type="gramEnd"/>
      <w:r>
        <w:t xml:space="preserve"> ZZVZ,</w:t>
      </w:r>
    </w:p>
    <w:p w14:paraId="597801C5"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E8D0EF" w14:textId="5DB4F2CE"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w:t>
      </w:r>
      <w:r w:rsidR="00CC2ED3">
        <w:t>1</w:t>
      </w:r>
      <w:r w:rsidR="000E0846">
        <w:t>.4</w:t>
      </w:r>
      <w:r w:rsidR="000E0846" w:rsidRPr="000E0846">
        <w:t xml:space="preserve"> této smlouvy </w:t>
      </w:r>
      <w:r>
        <w:t>(dále jen „Sankční seznamy“),</w:t>
      </w:r>
    </w:p>
    <w:p w14:paraId="5DA45004" w14:textId="3289F0B0" w:rsidR="004D029B" w:rsidRDefault="004D029B" w:rsidP="0008737C">
      <w:pPr>
        <w:pStyle w:val="Text1-2"/>
        <w:numPr>
          <w:ilvl w:val="2"/>
          <w:numId w:val="17"/>
        </w:numPr>
      </w:pPr>
      <w:r>
        <w:t xml:space="preserve">Je-li Zhotovitelem sdružení více osob, platí výše podmínky dle tohoto odst. </w:t>
      </w:r>
      <w:r w:rsidR="009B4574">
        <w:t>4.</w:t>
      </w:r>
      <w:r w:rsidR="00CC2ED3">
        <w:t xml:space="preserve">11 </w:t>
      </w:r>
      <w:r>
        <w:t>také jednotlivě pro všechny osoby v rámci Zhotovitele sdružené, a to bez ohledu na právní formu tohoto sdružení.</w:t>
      </w:r>
    </w:p>
    <w:p w14:paraId="039E9893" w14:textId="70E36608"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w:t>
      </w:r>
      <w:r w:rsidR="00CC2ED3">
        <w:t>11</w:t>
      </w:r>
      <w:r>
        <w:t>, oznámí tuto skutečnost bez zbytečného odkladu, nejpozději však do 3 pracovních dnů ode dne, kdy přestal splňovat výše uvedené podmínky, Objednateli.</w:t>
      </w:r>
    </w:p>
    <w:p w14:paraId="76500130"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4A7AB5"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2525DBA" w14:textId="4F92989A" w:rsidR="004D029B" w:rsidRDefault="004D029B" w:rsidP="0008737C">
      <w:pPr>
        <w:pStyle w:val="Text1-2"/>
        <w:numPr>
          <w:ilvl w:val="2"/>
          <w:numId w:val="17"/>
        </w:numPr>
      </w:pPr>
      <w:r>
        <w:t xml:space="preserve">Ukáží-li se prohlášení Zhotovitele dle odstavce </w:t>
      </w:r>
      <w:r w:rsidR="008F0D3E">
        <w:t>4.</w:t>
      </w:r>
      <w:r w:rsidR="00CC2ED3">
        <w:t>11</w:t>
      </w:r>
      <w:r w:rsidR="008F0D3E">
        <w:t>.1</w:t>
      </w:r>
      <w:r>
        <w:t xml:space="preserve"> této Smlouvy jako nepravdivá nebo poruší-li Zhotovitel svou oznamovací povinnost dle odstavce </w:t>
      </w:r>
      <w:r w:rsidR="008F0D3E">
        <w:t>4.</w:t>
      </w:r>
      <w:r w:rsidR="00CC2ED3">
        <w:t>11</w:t>
      </w:r>
      <w:r w:rsidR="008F0D3E">
        <w:t>.3</w:t>
      </w:r>
      <w:r>
        <w:t xml:space="preserve"> nebo některou z povinností dle odstavců </w:t>
      </w:r>
      <w:r w:rsidR="008F0D3E">
        <w:t>4.</w:t>
      </w:r>
      <w:r w:rsidR="00CC2ED3">
        <w:t>11</w:t>
      </w:r>
      <w:r w:rsidR="008F0D3E">
        <w:t>.4</w:t>
      </w:r>
      <w:r>
        <w:t xml:space="preserve"> nebo </w:t>
      </w:r>
      <w:r w:rsidR="008F0D3E">
        <w:t>4.</w:t>
      </w:r>
      <w:r w:rsidR="00CC2ED3">
        <w:t>11</w:t>
      </w:r>
      <w:r w:rsidR="008F0D3E">
        <w:t>.5</w:t>
      </w:r>
      <w:r>
        <w:t xml:space="preserve"> této Smlouvy, je Objednatel oprávněn odstoupit od této Smlouvy. Zhotovitel je dále povinen zaplatit za každé jednotlivé porušení povinností dle předchozí věty, s výjimkou oznamovací povinnosti dle odstavce </w:t>
      </w:r>
      <w:r w:rsidR="008F0D3E">
        <w:t>4.</w:t>
      </w:r>
      <w:r w:rsidR="00CC2ED3">
        <w:t>11</w:t>
      </w:r>
      <w:r w:rsidR="008F0D3E">
        <w:t>.3</w:t>
      </w:r>
      <w:r>
        <w:t xml:space="preserve"> této Smlouvy, smluvní pokutu ve výši 300.000 Kč. Zhotovitel je dále povinen zaplatit za každé jednotlivé porušení oznamovací povinnosti dle odstavce </w:t>
      </w:r>
      <w:r w:rsidR="008F0D3E">
        <w:t>4.</w:t>
      </w:r>
      <w:r w:rsidR="00CC2ED3">
        <w:t>11</w:t>
      </w:r>
      <w:r w:rsidR="008F0D3E">
        <w:t>.3</w:t>
      </w:r>
      <w:r>
        <w:t xml:space="preserve">, smluvní pokutu ve výši 100.000 Kč. Ustanovení § 2004 odst. 2 Občanského zákoníku a § 2050 Občanského zákoníku se nepoužijí. </w:t>
      </w:r>
    </w:p>
    <w:p w14:paraId="4CE278AB" w14:textId="77777777" w:rsidR="00D70DE8" w:rsidRPr="009A2651" w:rsidRDefault="00D70DE8" w:rsidP="0008737C">
      <w:pPr>
        <w:pStyle w:val="Text1-1"/>
      </w:pPr>
      <w:r w:rsidRPr="009A2651">
        <w:lastRenderedPageBreak/>
        <w:t>Požadavek na Poddodavatele</w:t>
      </w:r>
    </w:p>
    <w:p w14:paraId="273C18A1"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89B087" w14:textId="6A3B703B" w:rsidR="00D70DE8" w:rsidRPr="009A2651" w:rsidRDefault="00D70DE8" w:rsidP="0008737C">
      <w:pPr>
        <w:pStyle w:val="Text1-2"/>
      </w:pPr>
      <w:r w:rsidRPr="009A2651">
        <w:t>Přestane-li některý z Poddodavatelů (uvedených v Příloze č. 8 této Smlouvy) splňovat výše uvedené podmínky dle odst. 4.</w:t>
      </w:r>
      <w:r w:rsidR="00CC2ED3" w:rsidRPr="009A2651">
        <w:t>1</w:t>
      </w:r>
      <w:r w:rsidR="00CC2ED3">
        <w:t>2</w:t>
      </w:r>
      <w:r w:rsidRPr="009A2651">
        <w:t>.1 této Smlouvy, oznámí Zhotovitel tuto skutečnost bez zbytečného odkladu, nejpozději však do 3 pracovních dnů ode dne, kdy Poddodavatel přestal splňovat výše uvedené podmínky, Objednateli.</w:t>
      </w:r>
    </w:p>
    <w:p w14:paraId="0846154C" w14:textId="07654BE7" w:rsidR="00D70DE8" w:rsidRPr="009A2651" w:rsidRDefault="00D70DE8" w:rsidP="0008737C">
      <w:pPr>
        <w:pStyle w:val="Text1-2"/>
      </w:pPr>
      <w:r w:rsidRPr="009A2651">
        <w:t>Objednatel může požadovat nahrazení Poddodavatele, který přestal splňovat podmínky dle odst. 4.</w:t>
      </w:r>
      <w:r w:rsidR="00CC2ED3" w:rsidRPr="009A2651">
        <w:t>1</w:t>
      </w:r>
      <w:r w:rsidR="00CC2ED3">
        <w:t>2</w:t>
      </w:r>
      <w:r w:rsidRPr="009A2651">
        <w:t>.1 této Smlouvy.</w:t>
      </w:r>
    </w:p>
    <w:p w14:paraId="03ABA774" w14:textId="4FF4463B" w:rsidR="00D70DE8" w:rsidRPr="009A2651" w:rsidRDefault="00D70DE8" w:rsidP="0008737C">
      <w:pPr>
        <w:pStyle w:val="Text1-2"/>
      </w:pPr>
      <w:r w:rsidRPr="009A2651">
        <w:t>Ukáží-li se prohlášení Zhotovitele dle odstavce 4.</w:t>
      </w:r>
      <w:r w:rsidR="00CC2ED3" w:rsidRPr="009A2651">
        <w:t>1</w:t>
      </w:r>
      <w:r w:rsidR="00CC2ED3">
        <w:t>2</w:t>
      </w:r>
      <w:r w:rsidRPr="009A2651">
        <w:t>.1 této Smlouvy jako nepravdivá nebo poruší-li Zhotovitel svou oznamovací povinnost dle odstavce 4.</w:t>
      </w:r>
      <w:r w:rsidR="00CC2ED3" w:rsidRPr="009A2651">
        <w:t>1</w:t>
      </w:r>
      <w:r w:rsidR="00CC2ED3">
        <w:t>2</w:t>
      </w:r>
      <w:r w:rsidRPr="009A2651">
        <w:t>.2, je Objednatel oprávněn odstoupit od této Smlouvy. Zhotovitel je dále povinen zaplatit za každé jednotlivé porušení povinností dle předchozí věty, s výjimkou oznamovací povinnosti dle odstavce 4.</w:t>
      </w:r>
      <w:r w:rsidR="00CC2ED3" w:rsidRPr="009A2651">
        <w:t>1</w:t>
      </w:r>
      <w:r w:rsidR="00CC2ED3">
        <w:t>2</w:t>
      </w:r>
      <w:r w:rsidRPr="009A2651">
        <w:t>.2 této Smlouvy, smluvní pokutu ve výši 100.000 Kč. Zhotovitel je dále povinen zaplatit za každé jednotlivé porušení oznamovací povinnosti dle odstavce 4.</w:t>
      </w:r>
      <w:r w:rsidR="00CC2ED3" w:rsidRPr="009A2651">
        <w:t>1</w:t>
      </w:r>
      <w:r w:rsidR="00CC2ED3">
        <w:t>2</w:t>
      </w:r>
      <w:r w:rsidRPr="009A2651">
        <w:t>.2, smluvní pokutu ve výši 50.000 Kč. Ustanovení § 2004 odst. 2 Občanského zákoníku a § 2050 Občanského zákoníku se nepoužijí.</w:t>
      </w:r>
    </w:p>
    <w:p w14:paraId="6B43D25F"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23EA806C"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764D7716"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14DE8E9E"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911EE2F"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7FEB500C"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016AC770"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7871B687" w14:textId="77777777" w:rsidR="007D26F9" w:rsidRDefault="007D26F9">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3D7444A4"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07A26AA"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592A0E7D"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D7ABD3C"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28BA68E3"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25687E3"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CA7C484"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B2AC68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30E38CC" w14:textId="77777777" w:rsidR="007D26F9" w:rsidRPr="008F7242" w:rsidRDefault="007D26F9">
      <w:pPr>
        <w:pStyle w:val="Text1-1"/>
        <w:rPr>
          <w:rStyle w:val="Tun"/>
        </w:rPr>
      </w:pPr>
      <w:r w:rsidRPr="008F7242">
        <w:rPr>
          <w:rStyle w:val="Tun"/>
        </w:rPr>
        <w:t>Součást Smlouvy tvoří tyto přílohy:</w:t>
      </w:r>
    </w:p>
    <w:p w14:paraId="33A5E6B7"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B6D0B" w:rsidRPr="00DB6D0B">
        <w:t>OP</w:t>
      </w:r>
      <w:r w:rsidR="008D7EC1">
        <w:t>/</w:t>
      </w:r>
      <w:r w:rsidR="00DB6D0B" w:rsidRPr="00DB6D0B">
        <w:t>R</w:t>
      </w:r>
      <w:r w:rsidR="008D7EC1">
        <w:t>/</w:t>
      </w:r>
      <w:r w:rsidR="00DB6D0B" w:rsidRPr="00DB6D0B">
        <w:t>26</w:t>
      </w:r>
      <w:r w:rsidR="008D7EC1">
        <w:t>/</w:t>
      </w:r>
      <w:r w:rsidR="00DB6D0B" w:rsidRPr="00DB6D0B">
        <w:t>2</w:t>
      </w:r>
      <w:r w:rsidR="008D7EC1">
        <w:t>3</w:t>
      </w:r>
    </w:p>
    <w:p w14:paraId="7E90D6F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1592BAF0"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391A4581" w14:textId="77777777" w:rsidR="007D26F9" w:rsidRDefault="00F43D42" w:rsidP="00F43D42">
      <w:pPr>
        <w:pStyle w:val="Textbezslovn"/>
        <w:ind w:left="2127"/>
      </w:pPr>
      <w:r>
        <w:t xml:space="preserve">b) </w:t>
      </w:r>
      <w:r w:rsidR="007D26F9">
        <w:t xml:space="preserve">Všeobecné technické podmínky – </w:t>
      </w:r>
      <w:r w:rsidR="00DB6D0B" w:rsidRPr="00DB6D0B">
        <w:t>VTP</w:t>
      </w:r>
      <w:r w:rsidR="008D7EC1">
        <w:t>/</w:t>
      </w:r>
      <w:r w:rsidR="00DB6D0B" w:rsidRPr="00DB6D0B">
        <w:t>R</w:t>
      </w:r>
      <w:r w:rsidR="008D7EC1">
        <w:t>/</w:t>
      </w:r>
      <w:r w:rsidR="00DB6D0B" w:rsidRPr="00DB6D0B">
        <w:t>16</w:t>
      </w:r>
      <w:r w:rsidR="008D7EC1">
        <w:t>/</w:t>
      </w:r>
      <w:r w:rsidR="00DB6D0B" w:rsidRPr="00DB6D0B">
        <w:t>22</w:t>
      </w:r>
    </w:p>
    <w:p w14:paraId="3FE9482B" w14:textId="77777777" w:rsidR="007D26F9" w:rsidRDefault="00F43D42" w:rsidP="00F43D42">
      <w:pPr>
        <w:pStyle w:val="Textbezslovn"/>
        <w:ind w:left="2127"/>
      </w:pPr>
      <w:r>
        <w:t xml:space="preserve">c) </w:t>
      </w:r>
      <w:r w:rsidR="007D26F9">
        <w:t xml:space="preserve">Zvláštní technické podmínky </w:t>
      </w:r>
      <w:r w:rsidR="00DA3042">
        <w:t>"</w:t>
      </w:r>
      <w:r w:rsidR="00DB6D0B" w:rsidRPr="00DB6D0B">
        <w:t xml:space="preserve">Rekonstrukce mostů v km 72,637 a 72,721 trati </w:t>
      </w:r>
      <w:proofErr w:type="gramStart"/>
      <w:r w:rsidR="00DB6D0B" w:rsidRPr="00DB6D0B">
        <w:t>Domažlice - Planá</w:t>
      </w:r>
      <w:proofErr w:type="gramEnd"/>
      <w:r w:rsidR="00DA3042">
        <w:t>"</w:t>
      </w:r>
      <w:r w:rsidR="00DB6D0B">
        <w:t xml:space="preserve"> ze dne 10.10.2023</w:t>
      </w:r>
    </w:p>
    <w:p w14:paraId="73827F72"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06032D8"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58B812E"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43E78D2A" w14:textId="77777777" w:rsidR="007D26F9" w:rsidRDefault="007D26F9" w:rsidP="00342DC7">
      <w:pPr>
        <w:pStyle w:val="Textbezslovn"/>
      </w:pPr>
      <w:r w:rsidRPr="00A349C6">
        <w:rPr>
          <w:b/>
        </w:rPr>
        <w:t>Příloha č. 6:</w:t>
      </w:r>
      <w:r w:rsidR="008F7242">
        <w:t xml:space="preserve"> </w:t>
      </w:r>
      <w:r w:rsidR="00342DC7">
        <w:tab/>
      </w:r>
      <w:r>
        <w:t>Oprávněné osoby</w:t>
      </w:r>
    </w:p>
    <w:p w14:paraId="251F5ABA"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EE85C9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334466C" w14:textId="77777777" w:rsidR="007D26F9" w:rsidRDefault="007D26F9" w:rsidP="00342DC7">
      <w:pPr>
        <w:pStyle w:val="Textbezslovn"/>
      </w:pPr>
      <w:r w:rsidRPr="00A349C6">
        <w:rPr>
          <w:b/>
        </w:rPr>
        <w:t>Příloha č. 9:</w:t>
      </w:r>
      <w:r>
        <w:tab/>
        <w:t>Zmocnění Vedoucího Zhotovitele</w:t>
      </w:r>
    </w:p>
    <w:p w14:paraId="377E80F7"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0B265495" w14:textId="77777777" w:rsidR="00342DC7" w:rsidRDefault="00342DC7" w:rsidP="00342DC7">
      <w:pPr>
        <w:pStyle w:val="Textbezodsazen"/>
        <w:rPr>
          <w:rStyle w:val="Tun"/>
        </w:rPr>
      </w:pPr>
    </w:p>
    <w:p w14:paraId="58878B3B" w14:textId="77777777" w:rsidR="00F43D42" w:rsidRDefault="00F43D42" w:rsidP="00342DC7">
      <w:pPr>
        <w:pStyle w:val="Textbezodsazen"/>
        <w:rPr>
          <w:rStyle w:val="Tun"/>
        </w:rPr>
      </w:pPr>
    </w:p>
    <w:p w14:paraId="62F52BA0"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297871E" w14:textId="77777777" w:rsidR="007D26F9" w:rsidRPr="007D26F9" w:rsidRDefault="007D26F9" w:rsidP="007D26F9">
      <w:pPr>
        <w:pStyle w:val="Textbezodsazen"/>
      </w:pPr>
    </w:p>
    <w:p w14:paraId="3A277C9D" w14:textId="77777777" w:rsidR="00F422D3" w:rsidRDefault="00F422D3" w:rsidP="009F0867">
      <w:pPr>
        <w:pStyle w:val="Textbezodsazen"/>
      </w:pPr>
    </w:p>
    <w:p w14:paraId="17E47079" w14:textId="77777777" w:rsidR="00F422D3" w:rsidRDefault="00F422D3" w:rsidP="009F0867">
      <w:pPr>
        <w:pStyle w:val="Textbezodsazen"/>
      </w:pPr>
    </w:p>
    <w:p w14:paraId="31BB98D7" w14:textId="77777777" w:rsidR="00F422D3" w:rsidRDefault="00F422D3" w:rsidP="009F0867">
      <w:pPr>
        <w:pStyle w:val="Textbezodsazen"/>
      </w:pPr>
    </w:p>
    <w:p w14:paraId="04E34381" w14:textId="77777777" w:rsidR="00F422D3" w:rsidRDefault="00F422D3" w:rsidP="009F0867">
      <w:pPr>
        <w:pStyle w:val="Textbezodsazen"/>
      </w:pPr>
    </w:p>
    <w:p w14:paraId="1DA165B6"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3C7B349" w14:textId="77777777" w:rsidR="00F422D3" w:rsidRDefault="00F422D3" w:rsidP="009F0867">
      <w:pPr>
        <w:pStyle w:val="Textbezodsazen"/>
      </w:pPr>
    </w:p>
    <w:p w14:paraId="2F35CBE4" w14:textId="77777777" w:rsidR="00F422D3" w:rsidRDefault="00F422D3" w:rsidP="009F0867">
      <w:pPr>
        <w:pStyle w:val="Textbezodsazen"/>
      </w:pPr>
    </w:p>
    <w:p w14:paraId="3DDBB189"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3036A817"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BDB5398" w14:textId="77777777" w:rsidR="00342DC7" w:rsidRDefault="00342DC7" w:rsidP="00342DC7">
      <w:pPr>
        <w:pStyle w:val="Textbezodsazen"/>
        <w:spacing w:after="0"/>
      </w:pPr>
      <w:r>
        <w:t>náměstek GŘ pro modernizac</w:t>
      </w:r>
      <w:r w:rsidR="00BB18C3">
        <w:t>i</w:t>
      </w:r>
      <w:r>
        <w:t xml:space="preserve"> dráhy</w:t>
      </w:r>
      <w:r>
        <w:tab/>
      </w:r>
      <w:r>
        <w:tab/>
      </w:r>
      <w:r>
        <w:tab/>
      </w:r>
    </w:p>
    <w:p w14:paraId="6822D4DE"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B4D4302" w14:textId="77777777" w:rsidR="00F422D3" w:rsidRDefault="00F422D3" w:rsidP="009F0867">
      <w:pPr>
        <w:pStyle w:val="Textbezodsazen"/>
      </w:pPr>
    </w:p>
    <w:p w14:paraId="5485FE8E"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38372F7" w14:textId="77777777" w:rsidR="00CB4F6D" w:rsidRDefault="00CB4F6D" w:rsidP="00762D88">
      <w:pPr>
        <w:pStyle w:val="Nadpisbezsl1-1"/>
        <w:outlineLvl w:val="0"/>
      </w:pPr>
      <w:r>
        <w:lastRenderedPageBreak/>
        <w:t>Příloha č.</w:t>
      </w:r>
      <w:r w:rsidR="001F518E">
        <w:t xml:space="preserve"> 1</w:t>
      </w:r>
    </w:p>
    <w:p w14:paraId="54DE3E5A" w14:textId="77777777" w:rsidR="00CB4F6D" w:rsidRPr="001F518E" w:rsidRDefault="00342DC7" w:rsidP="001F518E">
      <w:pPr>
        <w:pStyle w:val="Nadpisbezsl1-2"/>
      </w:pPr>
      <w:r w:rsidRPr="001F518E">
        <w:t>Obchodní podmínky</w:t>
      </w:r>
    </w:p>
    <w:p w14:paraId="6D0AED9E" w14:textId="77777777" w:rsidR="00CB4F6D" w:rsidRPr="00CB4F6D" w:rsidRDefault="00DB6D0B" w:rsidP="00CB4F6D">
      <w:pPr>
        <w:pStyle w:val="Textbezodsazen"/>
      </w:pPr>
      <w:r w:rsidRPr="00DB6D0B">
        <w:t>OP</w:t>
      </w:r>
      <w:r w:rsidR="008D7EC1">
        <w:t>/</w:t>
      </w:r>
      <w:r w:rsidRPr="00DB6D0B">
        <w:t>R</w:t>
      </w:r>
      <w:r w:rsidR="008D7EC1">
        <w:t>/</w:t>
      </w:r>
      <w:r w:rsidRPr="00DB6D0B">
        <w:t>26</w:t>
      </w:r>
      <w:r w:rsidR="008D7EC1">
        <w:t>/</w:t>
      </w:r>
      <w:r w:rsidRPr="00DB6D0B">
        <w:t>23</w:t>
      </w:r>
    </w:p>
    <w:p w14:paraId="574AA7F4" w14:textId="77777777" w:rsidR="007145F3" w:rsidRDefault="007145F3" w:rsidP="00CB4F6D">
      <w:pPr>
        <w:pStyle w:val="Textbezodsazen"/>
      </w:pPr>
    </w:p>
    <w:p w14:paraId="661A28A9" w14:textId="77777777" w:rsidR="007145F3" w:rsidRDefault="007145F3" w:rsidP="00CB4F6D">
      <w:pPr>
        <w:pStyle w:val="Textbezodsazen"/>
      </w:pPr>
    </w:p>
    <w:p w14:paraId="1496C040" w14:textId="77777777" w:rsidR="00237604" w:rsidRDefault="00237604" w:rsidP="00CB4F6D">
      <w:pPr>
        <w:pStyle w:val="Textbezodsazen"/>
      </w:pPr>
    </w:p>
    <w:p w14:paraId="765A1D74" w14:textId="77777777" w:rsidR="00237604" w:rsidRDefault="00237604" w:rsidP="00CB4F6D">
      <w:pPr>
        <w:pStyle w:val="Textbezodsazen"/>
      </w:pPr>
    </w:p>
    <w:p w14:paraId="7A28F2E8" w14:textId="77777777" w:rsidR="00237604" w:rsidRDefault="00237604" w:rsidP="00CB4F6D">
      <w:pPr>
        <w:pStyle w:val="Textbezodsazen"/>
      </w:pPr>
    </w:p>
    <w:p w14:paraId="0FFBB395" w14:textId="77777777" w:rsidR="00237604" w:rsidRDefault="00237604" w:rsidP="00CB4F6D">
      <w:pPr>
        <w:pStyle w:val="Textbezodsazen"/>
      </w:pPr>
    </w:p>
    <w:p w14:paraId="46251400" w14:textId="77777777" w:rsidR="00237604" w:rsidRDefault="00237604" w:rsidP="00CB4F6D">
      <w:pPr>
        <w:pStyle w:val="Textbezodsazen"/>
      </w:pPr>
    </w:p>
    <w:p w14:paraId="177D18AC" w14:textId="77777777" w:rsidR="00237604" w:rsidRDefault="00237604" w:rsidP="00CB4F6D">
      <w:pPr>
        <w:pStyle w:val="Textbezodsazen"/>
      </w:pPr>
    </w:p>
    <w:p w14:paraId="35283BB4" w14:textId="77777777" w:rsidR="00237604" w:rsidRDefault="00237604" w:rsidP="00CB4F6D">
      <w:pPr>
        <w:pStyle w:val="Textbezodsazen"/>
      </w:pPr>
    </w:p>
    <w:p w14:paraId="63872B3A" w14:textId="77777777" w:rsidR="00237604" w:rsidRDefault="00237604" w:rsidP="00CB4F6D">
      <w:pPr>
        <w:pStyle w:val="Textbezodsazen"/>
      </w:pPr>
    </w:p>
    <w:p w14:paraId="53922ACF" w14:textId="77777777" w:rsidR="00237604" w:rsidRDefault="00237604" w:rsidP="00CB4F6D">
      <w:pPr>
        <w:pStyle w:val="Textbezodsazen"/>
      </w:pPr>
    </w:p>
    <w:p w14:paraId="29811FC4" w14:textId="77777777" w:rsidR="00237604" w:rsidRDefault="00237604" w:rsidP="00CB4F6D">
      <w:pPr>
        <w:pStyle w:val="Textbezodsazen"/>
      </w:pPr>
    </w:p>
    <w:p w14:paraId="59AC7080" w14:textId="77777777" w:rsidR="00237604" w:rsidRDefault="00237604" w:rsidP="00CB4F6D">
      <w:pPr>
        <w:pStyle w:val="Textbezodsazen"/>
      </w:pPr>
    </w:p>
    <w:p w14:paraId="4764D796" w14:textId="77777777" w:rsidR="00237604" w:rsidRDefault="00237604" w:rsidP="00CB4F6D">
      <w:pPr>
        <w:pStyle w:val="Textbezodsazen"/>
      </w:pPr>
    </w:p>
    <w:p w14:paraId="02AF5D5A" w14:textId="77777777" w:rsidR="00237604" w:rsidRDefault="00237604" w:rsidP="00CB4F6D">
      <w:pPr>
        <w:pStyle w:val="Textbezodsazen"/>
      </w:pPr>
    </w:p>
    <w:p w14:paraId="1C9D0097" w14:textId="77777777" w:rsidR="00237604" w:rsidRDefault="00237604" w:rsidP="00CB4F6D">
      <w:pPr>
        <w:pStyle w:val="Textbezodsazen"/>
      </w:pPr>
    </w:p>
    <w:p w14:paraId="4E2C71DB" w14:textId="77777777" w:rsidR="00237604" w:rsidRDefault="00237604" w:rsidP="00CB4F6D">
      <w:pPr>
        <w:pStyle w:val="Textbezodsazen"/>
      </w:pPr>
    </w:p>
    <w:p w14:paraId="1A18B69A" w14:textId="77777777" w:rsidR="00237604" w:rsidRDefault="00237604" w:rsidP="00CB4F6D">
      <w:pPr>
        <w:pStyle w:val="Textbezodsazen"/>
      </w:pPr>
    </w:p>
    <w:p w14:paraId="4121F5D5" w14:textId="77777777" w:rsidR="00237604" w:rsidRDefault="00237604" w:rsidP="00CB4F6D">
      <w:pPr>
        <w:pStyle w:val="Textbezodsazen"/>
      </w:pPr>
    </w:p>
    <w:p w14:paraId="4EE0B595" w14:textId="77777777" w:rsidR="00237604" w:rsidRDefault="00237604" w:rsidP="00CB4F6D">
      <w:pPr>
        <w:pStyle w:val="Textbezodsazen"/>
      </w:pPr>
    </w:p>
    <w:p w14:paraId="1DA300BA" w14:textId="77777777" w:rsidR="00237604" w:rsidRDefault="00237604" w:rsidP="00CB4F6D">
      <w:pPr>
        <w:pStyle w:val="Textbezodsazen"/>
      </w:pPr>
    </w:p>
    <w:p w14:paraId="115FB31E" w14:textId="77777777" w:rsidR="00237604" w:rsidRDefault="00237604" w:rsidP="00CB4F6D">
      <w:pPr>
        <w:pStyle w:val="Textbezodsazen"/>
      </w:pPr>
    </w:p>
    <w:p w14:paraId="1F674DAF" w14:textId="77777777" w:rsidR="00237604" w:rsidRDefault="00237604" w:rsidP="00CB4F6D">
      <w:pPr>
        <w:pStyle w:val="Textbezodsazen"/>
      </w:pPr>
    </w:p>
    <w:p w14:paraId="591BE680" w14:textId="77777777" w:rsidR="00237604" w:rsidRDefault="00237604" w:rsidP="00CB4F6D">
      <w:pPr>
        <w:pStyle w:val="Textbezodsazen"/>
      </w:pPr>
    </w:p>
    <w:p w14:paraId="1E66919F" w14:textId="77777777" w:rsidR="00237604" w:rsidRDefault="00237604" w:rsidP="00CB4F6D">
      <w:pPr>
        <w:pStyle w:val="Textbezodsazen"/>
      </w:pPr>
    </w:p>
    <w:p w14:paraId="5FED416C" w14:textId="77777777" w:rsidR="00237604" w:rsidRDefault="00237604" w:rsidP="00CB4F6D">
      <w:pPr>
        <w:pStyle w:val="Textbezodsazen"/>
      </w:pPr>
    </w:p>
    <w:p w14:paraId="2BF3C312" w14:textId="77777777" w:rsidR="00237604" w:rsidRDefault="00237604" w:rsidP="00CB4F6D">
      <w:pPr>
        <w:pStyle w:val="Textbezodsazen"/>
      </w:pPr>
    </w:p>
    <w:p w14:paraId="418F6686" w14:textId="77777777" w:rsidR="00237604" w:rsidRDefault="00237604" w:rsidP="00CB4F6D">
      <w:pPr>
        <w:pStyle w:val="Textbezodsazen"/>
      </w:pPr>
    </w:p>
    <w:p w14:paraId="355D0C7B" w14:textId="77777777" w:rsidR="00237604" w:rsidRDefault="00237604" w:rsidP="00CB4F6D">
      <w:pPr>
        <w:pStyle w:val="Textbezodsazen"/>
      </w:pPr>
    </w:p>
    <w:p w14:paraId="4DB49071" w14:textId="77777777" w:rsidR="00237604" w:rsidRDefault="00237604" w:rsidP="00CB4F6D">
      <w:pPr>
        <w:pStyle w:val="Textbezodsazen"/>
      </w:pPr>
    </w:p>
    <w:p w14:paraId="23161D03" w14:textId="77777777" w:rsidR="00237604" w:rsidRDefault="00237604" w:rsidP="00CB4F6D">
      <w:pPr>
        <w:pStyle w:val="Textbezodsazen"/>
      </w:pPr>
    </w:p>
    <w:p w14:paraId="2263CD64" w14:textId="77777777" w:rsidR="00237604" w:rsidRDefault="00237604" w:rsidP="00CB4F6D">
      <w:pPr>
        <w:pStyle w:val="Textbezodsazen"/>
      </w:pPr>
    </w:p>
    <w:p w14:paraId="69CB2BE0" w14:textId="77777777" w:rsidR="00237604" w:rsidRDefault="00237604" w:rsidP="00CB4F6D">
      <w:pPr>
        <w:pStyle w:val="Textbezodsazen"/>
      </w:pPr>
    </w:p>
    <w:p w14:paraId="325F1335" w14:textId="77777777" w:rsidR="00CB4F6D" w:rsidRDefault="00CB4F6D" w:rsidP="00866994">
      <w:pPr>
        <w:pStyle w:val="Textbezodsazen"/>
      </w:pPr>
    </w:p>
    <w:p w14:paraId="666E71C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3610CFDE" w14:textId="77777777" w:rsidR="00342DC7" w:rsidRDefault="00342DC7" w:rsidP="00762D88">
      <w:pPr>
        <w:pStyle w:val="Nadpisbezsl1-1"/>
        <w:outlineLvl w:val="0"/>
      </w:pPr>
      <w:r>
        <w:lastRenderedPageBreak/>
        <w:t>Příloha č. 2</w:t>
      </w:r>
    </w:p>
    <w:p w14:paraId="3E033DEE" w14:textId="77777777" w:rsidR="00342DC7" w:rsidRPr="001F518E" w:rsidRDefault="00342DC7" w:rsidP="001F518E">
      <w:pPr>
        <w:pStyle w:val="Nadpisbezsl1-2"/>
      </w:pPr>
      <w:r w:rsidRPr="001F518E">
        <w:t xml:space="preserve">Technické podmínky: </w:t>
      </w:r>
    </w:p>
    <w:p w14:paraId="1D6BBBD7"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911DB8E"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20B61E"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7AF78D70" w14:textId="77777777"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DB6D0B" w:rsidRPr="00DB6D0B">
        <w:rPr>
          <w:rStyle w:val="Tun"/>
        </w:rPr>
        <w:t>VTP</w:t>
      </w:r>
      <w:r w:rsidR="008D7EC1">
        <w:rPr>
          <w:rStyle w:val="Tun"/>
        </w:rPr>
        <w:t>/</w:t>
      </w:r>
      <w:r w:rsidR="00DB6D0B" w:rsidRPr="00DB6D0B">
        <w:rPr>
          <w:rStyle w:val="Tun"/>
        </w:rPr>
        <w:t>R</w:t>
      </w:r>
      <w:r w:rsidR="008D7EC1">
        <w:rPr>
          <w:rStyle w:val="Tun"/>
        </w:rPr>
        <w:t>/</w:t>
      </w:r>
      <w:r w:rsidR="00DB6D0B" w:rsidRPr="00DB6D0B">
        <w:rPr>
          <w:rStyle w:val="Tun"/>
        </w:rPr>
        <w:t>16</w:t>
      </w:r>
      <w:r w:rsidR="008D7EC1">
        <w:rPr>
          <w:rStyle w:val="Tun"/>
        </w:rPr>
        <w:t>/</w:t>
      </w:r>
      <w:r w:rsidR="00DB6D0B" w:rsidRPr="00DB6D0B">
        <w:rPr>
          <w:rStyle w:val="Tun"/>
        </w:rPr>
        <w:t>22</w:t>
      </w:r>
    </w:p>
    <w:p w14:paraId="05F9FB26" w14:textId="7777777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F3496C">
        <w:rPr>
          <w:rStyle w:val="Tun"/>
        </w:rPr>
        <w:t>"</w:t>
      </w:r>
      <w:r w:rsidR="00DB6D0B" w:rsidRPr="00DB6D0B">
        <w:rPr>
          <w:rStyle w:val="Tun"/>
        </w:rPr>
        <w:t xml:space="preserve">Rekonstrukce mostů v km 72,637 a 72,721 trati </w:t>
      </w:r>
      <w:proofErr w:type="gramStart"/>
      <w:r w:rsidR="00DB6D0B" w:rsidRPr="00DB6D0B">
        <w:rPr>
          <w:rStyle w:val="Tun"/>
        </w:rPr>
        <w:t>Domažlice - Planá</w:t>
      </w:r>
      <w:proofErr w:type="gramEnd"/>
      <w:r w:rsidRPr="00F3496C">
        <w:rPr>
          <w:rStyle w:val="Tun"/>
        </w:rPr>
        <w:t>"</w:t>
      </w:r>
      <w:r w:rsidR="00DB6D0B">
        <w:rPr>
          <w:rStyle w:val="Tun"/>
        </w:rPr>
        <w:t xml:space="preserve"> ze dne 10. 10. 2023</w:t>
      </w:r>
    </w:p>
    <w:p w14:paraId="6224A536" w14:textId="77777777" w:rsidR="00342DC7" w:rsidRDefault="00342DC7" w:rsidP="00DD4862">
      <w:pPr>
        <w:pStyle w:val="Textbezodsazen"/>
      </w:pPr>
    </w:p>
    <w:p w14:paraId="32E3029A" w14:textId="77777777" w:rsidR="00342DC7" w:rsidRDefault="00342DC7" w:rsidP="00DD4862">
      <w:pPr>
        <w:pStyle w:val="Textbezodsazen"/>
      </w:pPr>
    </w:p>
    <w:p w14:paraId="49E79CB2" w14:textId="77777777" w:rsidR="00342DC7" w:rsidRDefault="00342DC7" w:rsidP="00DD4862">
      <w:pPr>
        <w:pStyle w:val="Textbezodsazen"/>
      </w:pPr>
    </w:p>
    <w:p w14:paraId="55732ED5" w14:textId="77777777" w:rsidR="00DD4862" w:rsidRDefault="00DD4862" w:rsidP="00DD4862">
      <w:pPr>
        <w:pStyle w:val="Textbezodsazen"/>
      </w:pPr>
    </w:p>
    <w:p w14:paraId="3ED876DF" w14:textId="77777777" w:rsidR="00DD4862" w:rsidRDefault="00DD4862" w:rsidP="00DD4862">
      <w:pPr>
        <w:pStyle w:val="Textbezodsazen"/>
      </w:pPr>
    </w:p>
    <w:p w14:paraId="11552C85" w14:textId="77777777" w:rsidR="00DD4862" w:rsidRDefault="00DD4862" w:rsidP="00DD4862">
      <w:pPr>
        <w:pStyle w:val="Textbezodsazen"/>
      </w:pPr>
    </w:p>
    <w:p w14:paraId="0B99A630" w14:textId="77777777" w:rsidR="00DD4862" w:rsidRDefault="00DD4862" w:rsidP="00DD4862">
      <w:pPr>
        <w:pStyle w:val="Textbezodsazen"/>
      </w:pPr>
    </w:p>
    <w:p w14:paraId="208937F0" w14:textId="77777777" w:rsidR="00342DC7" w:rsidRDefault="00342DC7" w:rsidP="00DD4862">
      <w:pPr>
        <w:pStyle w:val="Textbezodsazen"/>
      </w:pPr>
    </w:p>
    <w:p w14:paraId="640C4D67"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7026327" w14:textId="77777777" w:rsidR="00AE4B52" w:rsidRPr="00AE4B52" w:rsidRDefault="00AE4B52" w:rsidP="00762D88">
      <w:pPr>
        <w:pStyle w:val="Nadpisbezsl1-1"/>
        <w:outlineLvl w:val="0"/>
      </w:pPr>
      <w:r w:rsidRPr="00AE4B52">
        <w:lastRenderedPageBreak/>
        <w:t>Příloha č. 3</w:t>
      </w:r>
    </w:p>
    <w:p w14:paraId="41A296E0" w14:textId="77777777" w:rsidR="00AE4B52" w:rsidRPr="001F518E" w:rsidRDefault="00AE4B52" w:rsidP="001F518E">
      <w:pPr>
        <w:pStyle w:val="Nadpisbezsl1-2"/>
      </w:pPr>
      <w:r w:rsidRPr="001F518E">
        <w:t>Související dokumenty</w:t>
      </w:r>
    </w:p>
    <w:p w14:paraId="1582E2B3" w14:textId="6ABFDA3A" w:rsidR="00AE4B52" w:rsidRPr="00AE4B52" w:rsidDel="00305EE0" w:rsidRDefault="00AE4B52" w:rsidP="00AE4B52">
      <w:pPr>
        <w:pStyle w:val="Odrka1-1"/>
        <w:rPr>
          <w:del w:id="0" w:author="Jungová Kateřina" w:date="2023-11-08T07:32:00Z"/>
        </w:rPr>
      </w:pPr>
      <w:del w:id="1" w:author="Jungová Kateřina" w:date="2023-11-08T07:32:00Z">
        <w:r w:rsidRPr="00AE4B52" w:rsidDel="00305EE0">
          <w:delText>rozhodnutí</w:delText>
        </w:r>
        <w:r w:rsidR="00A349C6" w:rsidDel="00305EE0">
          <w:delText xml:space="preserve"> o </w:delText>
        </w:r>
        <w:r w:rsidRPr="00AE4B52" w:rsidDel="00305EE0">
          <w:delText>…………………………………………</w:delText>
        </w:r>
      </w:del>
    </w:p>
    <w:p w14:paraId="593F9FE7" w14:textId="0F76F426" w:rsidR="00AE4B52" w:rsidRPr="00B34068" w:rsidDel="00305EE0" w:rsidRDefault="00AE4B52" w:rsidP="00AE4B52">
      <w:pPr>
        <w:pStyle w:val="Odrka1-1"/>
        <w:rPr>
          <w:del w:id="2" w:author="Jungová Kateřina" w:date="2023-11-08T07:32:00Z"/>
          <w:highlight w:val="yellow"/>
        </w:rPr>
      </w:pPr>
      <w:del w:id="3" w:author="Jungová Kateřina" w:date="2023-11-08T07:32:00Z">
        <w:r w:rsidRPr="00B34068" w:rsidDel="00305EE0">
          <w:rPr>
            <w:highlight w:val="yellow"/>
          </w:rPr>
          <w:delText>posuzovací protokol dokumentace pro územní řízení</w:delText>
        </w:r>
        <w:r w:rsidR="00A349C6" w:rsidRPr="00B34068" w:rsidDel="00305EE0">
          <w:rPr>
            <w:highlight w:val="yellow"/>
          </w:rPr>
          <w:delText xml:space="preserve"> a </w:delText>
        </w:r>
        <w:r w:rsidRPr="00B34068" w:rsidDel="00305EE0">
          <w:rPr>
            <w:highlight w:val="yellow"/>
          </w:rPr>
          <w:delText>posuzovací protokol dokumentace stavby</w:delText>
        </w:r>
        <w:r w:rsidR="00B40FA8" w:rsidRPr="00B34068" w:rsidDel="00305EE0">
          <w:rPr>
            <w:highlight w:val="yellow"/>
          </w:rPr>
          <w:delText xml:space="preserve"> </w:delText>
        </w:r>
        <w:r w:rsidRPr="00B34068" w:rsidDel="00305EE0">
          <w:rPr>
            <w:highlight w:val="yellow"/>
          </w:rPr>
          <w:delText>…………</w:delText>
        </w:r>
      </w:del>
    </w:p>
    <w:p w14:paraId="78E64791" w14:textId="77777777" w:rsidR="00B34068" w:rsidRDefault="00B34068" w:rsidP="00985DF9">
      <w:pPr>
        <w:pStyle w:val="Odrka1-1"/>
      </w:pPr>
      <w:bookmarkStart w:id="4" w:name="_GoBack"/>
      <w:bookmarkEnd w:id="4"/>
      <w:r w:rsidRPr="00B34068">
        <w:t>Projektová dokumentace pro stavební povolení (DUSP) a projektová dokumentace pro provádění stavby (PDPS) „Rekonstrukce mostů v km 72,637 a 72,721 trati Domažlice – Planá“, zpracovatel TOP CON SERVIS s.r.o., Ke Stírce 56, 182 00 Praha 8, datum 06/2023.</w:t>
      </w:r>
    </w:p>
    <w:p w14:paraId="35548009" w14:textId="77777777" w:rsidR="00985DF9" w:rsidRPr="000C2B01" w:rsidRDefault="00B34068" w:rsidP="00985DF9">
      <w:pPr>
        <w:pStyle w:val="Odrka1-1"/>
      </w:pPr>
      <w:r>
        <w:t>Společné</w:t>
      </w:r>
      <w:r w:rsidR="00985DF9" w:rsidRPr="000C2B01">
        <w:t xml:space="preserve"> povolení vydané</w:t>
      </w:r>
      <w:r w:rsidR="00B40FA8">
        <w:t xml:space="preserve"> </w:t>
      </w:r>
      <w:r>
        <w:t>19. 09. 2023</w:t>
      </w:r>
      <w:r w:rsidR="00985DF9" w:rsidRPr="000C2B01">
        <w:t xml:space="preserve"> </w:t>
      </w:r>
    </w:p>
    <w:p w14:paraId="05C0A494" w14:textId="77777777" w:rsidR="00985DF9" w:rsidRPr="008941D9" w:rsidRDefault="00985DF9" w:rsidP="00985DF9">
      <w:pPr>
        <w:pStyle w:val="Odrka1-1"/>
        <w:numPr>
          <w:ilvl w:val="0"/>
          <w:numId w:val="0"/>
        </w:numPr>
        <w:ind w:left="1077"/>
        <w:rPr>
          <w:color w:val="000000" w:themeColor="text1"/>
        </w:rPr>
      </w:pPr>
    </w:p>
    <w:p w14:paraId="4A7663EF" w14:textId="77777777" w:rsidR="00AE4B52" w:rsidRDefault="00AE4B52" w:rsidP="00AE4B52">
      <w:pPr>
        <w:pStyle w:val="Textbezodsazen"/>
      </w:pPr>
    </w:p>
    <w:p w14:paraId="3AE49B12" w14:textId="77777777" w:rsidR="001F518E" w:rsidRDefault="001F518E" w:rsidP="00AE4B52">
      <w:pPr>
        <w:pStyle w:val="Textbezodsazen"/>
      </w:pPr>
    </w:p>
    <w:p w14:paraId="6F1DD3CF" w14:textId="77777777" w:rsidR="001F518E" w:rsidRDefault="001F518E" w:rsidP="00AE4B52">
      <w:pPr>
        <w:pStyle w:val="Textbezodsazen"/>
      </w:pPr>
    </w:p>
    <w:p w14:paraId="665396F8" w14:textId="77777777" w:rsidR="00DD4862" w:rsidRDefault="00DD4862" w:rsidP="00AE4B52">
      <w:pPr>
        <w:pStyle w:val="Textbezodsazen"/>
      </w:pPr>
    </w:p>
    <w:p w14:paraId="2FD3A227" w14:textId="77777777" w:rsidR="00DD4862" w:rsidRDefault="00DD4862" w:rsidP="00AE4B52">
      <w:pPr>
        <w:pStyle w:val="Textbezodsazen"/>
      </w:pPr>
    </w:p>
    <w:p w14:paraId="650087E2" w14:textId="77777777" w:rsidR="001F518E" w:rsidRDefault="001F518E" w:rsidP="00AE4B52">
      <w:pPr>
        <w:pStyle w:val="Textbezodsazen"/>
      </w:pPr>
    </w:p>
    <w:p w14:paraId="6069E182" w14:textId="77777777" w:rsidR="001F518E" w:rsidRDefault="001F518E" w:rsidP="00AE4B52">
      <w:pPr>
        <w:pStyle w:val="Textbezodsazen"/>
      </w:pPr>
    </w:p>
    <w:p w14:paraId="58FD3475" w14:textId="77777777" w:rsidR="001F518E" w:rsidRDefault="001F518E" w:rsidP="00AE4B52">
      <w:pPr>
        <w:pStyle w:val="Textbezodsazen"/>
      </w:pPr>
    </w:p>
    <w:p w14:paraId="79D83D99"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77C018CE" w14:textId="77777777" w:rsidR="001F518E" w:rsidRDefault="001F518E" w:rsidP="00762D88">
      <w:pPr>
        <w:pStyle w:val="Nadpisbezsl1-1"/>
        <w:outlineLvl w:val="0"/>
      </w:pPr>
      <w:r>
        <w:lastRenderedPageBreak/>
        <w:t>Příloha č. 4</w:t>
      </w:r>
    </w:p>
    <w:p w14:paraId="1F848B5A" w14:textId="77777777" w:rsidR="001F518E" w:rsidRPr="001F518E" w:rsidRDefault="001F518E" w:rsidP="001F518E">
      <w:pPr>
        <w:pStyle w:val="Nadpisbezsl1-2"/>
      </w:pPr>
      <w:r w:rsidRPr="001F518E">
        <w:t>Rekapitulace Ceny Díla</w:t>
      </w:r>
    </w:p>
    <w:p w14:paraId="3AE2C08E" w14:textId="77777777" w:rsidR="001F518E" w:rsidRPr="001F518E" w:rsidRDefault="001F518E" w:rsidP="001F518E">
      <w:pPr>
        <w:pStyle w:val="Textbezodsazen"/>
      </w:pPr>
    </w:p>
    <w:p w14:paraId="2801DEA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6AC78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03E1B681" w14:textId="77777777" w:rsidR="00DD4862" w:rsidRDefault="00DD4862" w:rsidP="00AE4B52">
      <w:pPr>
        <w:pStyle w:val="Textbezodsazen"/>
      </w:pPr>
    </w:p>
    <w:p w14:paraId="0523333B" w14:textId="77777777" w:rsidR="00DD4862" w:rsidRDefault="00DD4862" w:rsidP="00AE4B52">
      <w:pPr>
        <w:pStyle w:val="Textbezodsazen"/>
      </w:pPr>
    </w:p>
    <w:p w14:paraId="32711309" w14:textId="77777777" w:rsidR="00DD4862" w:rsidRDefault="00DD4862" w:rsidP="00AE4B52">
      <w:pPr>
        <w:pStyle w:val="Textbezodsazen"/>
      </w:pPr>
    </w:p>
    <w:p w14:paraId="36F40761" w14:textId="77777777" w:rsidR="00DD4862" w:rsidRDefault="00DD4862" w:rsidP="00AE4B52">
      <w:pPr>
        <w:pStyle w:val="Textbezodsazen"/>
      </w:pPr>
    </w:p>
    <w:p w14:paraId="4ACBD62D" w14:textId="77777777" w:rsidR="00DD4862" w:rsidRDefault="00DD4862" w:rsidP="00AE4B52">
      <w:pPr>
        <w:pStyle w:val="Textbezodsazen"/>
      </w:pPr>
    </w:p>
    <w:p w14:paraId="08E45032" w14:textId="77777777" w:rsidR="00DD4862" w:rsidRDefault="00DD4862" w:rsidP="00AE4B52">
      <w:pPr>
        <w:pStyle w:val="Textbezodsazen"/>
      </w:pPr>
    </w:p>
    <w:p w14:paraId="39E54B75" w14:textId="77777777" w:rsidR="001F518E" w:rsidRDefault="001F518E" w:rsidP="00AE4B52">
      <w:pPr>
        <w:pStyle w:val="Textbezodsazen"/>
      </w:pPr>
    </w:p>
    <w:p w14:paraId="2C8C914F" w14:textId="77777777" w:rsidR="001F518E" w:rsidRDefault="001F518E" w:rsidP="00AE4B52">
      <w:pPr>
        <w:pStyle w:val="Textbezodsazen"/>
      </w:pPr>
    </w:p>
    <w:p w14:paraId="733D928E"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C2C3B50" w14:textId="77777777" w:rsidR="001F518E" w:rsidRDefault="001F518E" w:rsidP="008941D9">
      <w:pPr>
        <w:pStyle w:val="Nadpisbezsl1-1"/>
        <w:outlineLvl w:val="0"/>
      </w:pPr>
      <w:r>
        <w:lastRenderedPageBreak/>
        <w:t>Příloha č. 5</w:t>
      </w:r>
    </w:p>
    <w:p w14:paraId="67EC2AED" w14:textId="77777777" w:rsidR="001F518E" w:rsidRPr="001F518E" w:rsidRDefault="001F518E" w:rsidP="001F518E">
      <w:pPr>
        <w:pStyle w:val="Nadpisbezsl1-2"/>
      </w:pPr>
      <w:r w:rsidRPr="001F518E">
        <w:t>Harmonogram postupu prací</w:t>
      </w:r>
    </w:p>
    <w:p w14:paraId="6A37AF25" w14:textId="77777777" w:rsidR="001F518E" w:rsidRPr="001F518E" w:rsidRDefault="001F518E" w:rsidP="001F518E">
      <w:pPr>
        <w:pStyle w:val="Textbezodsazen"/>
      </w:pPr>
    </w:p>
    <w:p w14:paraId="7547119A"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427B481E" w14:textId="77777777" w:rsidR="001F518E" w:rsidRDefault="001F518E" w:rsidP="001F518E">
      <w:pPr>
        <w:pStyle w:val="Textbezodsazen"/>
      </w:pPr>
    </w:p>
    <w:p w14:paraId="0E8A7474" w14:textId="77777777" w:rsidR="001F518E" w:rsidRDefault="001F518E" w:rsidP="001F518E">
      <w:pPr>
        <w:pStyle w:val="Textbezodsazen"/>
      </w:pPr>
    </w:p>
    <w:p w14:paraId="70A2398A" w14:textId="77777777" w:rsidR="001F518E" w:rsidRDefault="001F518E" w:rsidP="001F518E">
      <w:pPr>
        <w:pStyle w:val="Textbezodsazen"/>
      </w:pPr>
    </w:p>
    <w:p w14:paraId="1A865434" w14:textId="77777777" w:rsidR="00DD4862" w:rsidRDefault="00DD4862" w:rsidP="001F518E">
      <w:pPr>
        <w:pStyle w:val="Textbezodsazen"/>
      </w:pPr>
    </w:p>
    <w:p w14:paraId="2E59061D" w14:textId="77777777" w:rsidR="001F518E" w:rsidRDefault="001F518E" w:rsidP="001F518E">
      <w:pPr>
        <w:pStyle w:val="Textbezodsazen"/>
      </w:pPr>
    </w:p>
    <w:p w14:paraId="284C5B5B" w14:textId="77777777" w:rsidR="001F518E" w:rsidRDefault="001F518E" w:rsidP="001F518E">
      <w:pPr>
        <w:pStyle w:val="Textbezodsazen"/>
      </w:pPr>
    </w:p>
    <w:p w14:paraId="0BA0112A"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16BF3122" w14:textId="77777777" w:rsidR="00502690" w:rsidRDefault="00502690" w:rsidP="008941D9">
      <w:pPr>
        <w:pStyle w:val="Nadpisbezsl1-1"/>
        <w:outlineLvl w:val="0"/>
      </w:pPr>
      <w:r w:rsidRPr="00B26902">
        <w:lastRenderedPageBreak/>
        <w:t xml:space="preserve">Příloha č. </w:t>
      </w:r>
      <w:r w:rsidR="001F518E">
        <w:t>6</w:t>
      </w:r>
    </w:p>
    <w:p w14:paraId="3FCC93A8" w14:textId="77777777" w:rsidR="001F518E" w:rsidRPr="00B26902" w:rsidRDefault="001F518E" w:rsidP="001F518E">
      <w:pPr>
        <w:pStyle w:val="Nadpisbezsl1-2"/>
      </w:pPr>
      <w:r>
        <w:t>Oprávněné osoby</w:t>
      </w:r>
    </w:p>
    <w:p w14:paraId="2649779D" w14:textId="77777777" w:rsidR="00502690" w:rsidRPr="00B26902" w:rsidRDefault="001F518E" w:rsidP="00F762A8">
      <w:pPr>
        <w:pStyle w:val="Nadpisbezsl1-2"/>
      </w:pPr>
      <w:r>
        <w:t xml:space="preserve">Za </w:t>
      </w:r>
      <w:r w:rsidR="00502690">
        <w:t>O</w:t>
      </w:r>
      <w:r>
        <w:t>bjednatele:</w:t>
      </w:r>
    </w:p>
    <w:p w14:paraId="6B7E84D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8BF8A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C39BF"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3005364"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8A7D1A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CFB40E"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D3B413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540F94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DA6197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233B81" w14:textId="77777777" w:rsidR="002038D5" w:rsidRPr="00F95FBD" w:rsidRDefault="002038D5" w:rsidP="002038D5">
            <w:pPr>
              <w:pStyle w:val="Tabulka"/>
            </w:pPr>
            <w:r w:rsidRPr="00F95FBD">
              <w:t>E-mail</w:t>
            </w:r>
          </w:p>
        </w:tc>
        <w:tc>
          <w:tcPr>
            <w:tcW w:w="5812" w:type="dxa"/>
          </w:tcPr>
          <w:p w14:paraId="17AE88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C43590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2AB8CE" w14:textId="77777777" w:rsidR="002038D5" w:rsidRPr="00F95FBD" w:rsidRDefault="002038D5" w:rsidP="002038D5">
            <w:pPr>
              <w:pStyle w:val="Tabulka"/>
            </w:pPr>
            <w:r w:rsidRPr="00F95FBD">
              <w:t>Telefon</w:t>
            </w:r>
          </w:p>
        </w:tc>
        <w:tc>
          <w:tcPr>
            <w:tcW w:w="5812" w:type="dxa"/>
          </w:tcPr>
          <w:p w14:paraId="6A00658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EBA9CAF" w14:textId="77777777" w:rsidR="002038D5" w:rsidRPr="00F95FBD" w:rsidRDefault="002038D5" w:rsidP="00502690">
      <w:pPr>
        <w:pStyle w:val="Textbezodsazen"/>
      </w:pPr>
    </w:p>
    <w:p w14:paraId="4819C22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29E602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3B7266"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6A0670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62954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0DC5AE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097ADA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5EE9F5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F5591C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04D812" w14:textId="77777777" w:rsidR="002038D5" w:rsidRPr="00F95FBD" w:rsidRDefault="002038D5" w:rsidP="002038D5">
            <w:pPr>
              <w:pStyle w:val="Tabulka"/>
            </w:pPr>
            <w:r w:rsidRPr="00F95FBD">
              <w:t>E-mail</w:t>
            </w:r>
          </w:p>
        </w:tc>
        <w:tc>
          <w:tcPr>
            <w:tcW w:w="5812" w:type="dxa"/>
          </w:tcPr>
          <w:p w14:paraId="3FE21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9A32F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0C7AB6E" w14:textId="77777777" w:rsidR="002038D5" w:rsidRPr="00F95FBD" w:rsidRDefault="002038D5" w:rsidP="002038D5">
            <w:pPr>
              <w:pStyle w:val="Tabulka"/>
            </w:pPr>
            <w:r w:rsidRPr="00F95FBD">
              <w:t>Telefon</w:t>
            </w:r>
          </w:p>
        </w:tc>
        <w:tc>
          <w:tcPr>
            <w:tcW w:w="5812" w:type="dxa"/>
          </w:tcPr>
          <w:p w14:paraId="3708971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9A2ECA0" w14:textId="77777777" w:rsidR="002038D5" w:rsidRPr="00F95FBD" w:rsidRDefault="002038D5" w:rsidP="002038D5">
      <w:pPr>
        <w:pStyle w:val="Textbezodsazen"/>
      </w:pPr>
    </w:p>
    <w:p w14:paraId="3A5C925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709409E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7C44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3E12D5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EB41D0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4D242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C70FDC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5C3AC4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DA856D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ECB0A43" w14:textId="77777777" w:rsidR="002038D5" w:rsidRPr="00F95FBD" w:rsidRDefault="002038D5" w:rsidP="002038D5">
            <w:pPr>
              <w:pStyle w:val="Tabulka"/>
            </w:pPr>
            <w:r w:rsidRPr="00F95FBD">
              <w:t>E-mail</w:t>
            </w:r>
          </w:p>
        </w:tc>
        <w:tc>
          <w:tcPr>
            <w:tcW w:w="5812" w:type="dxa"/>
          </w:tcPr>
          <w:p w14:paraId="3E5568F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0DE224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178BA1" w14:textId="77777777" w:rsidR="002038D5" w:rsidRPr="00F95FBD" w:rsidRDefault="002038D5" w:rsidP="002038D5">
            <w:pPr>
              <w:pStyle w:val="Tabulka"/>
            </w:pPr>
            <w:r w:rsidRPr="00F95FBD">
              <w:t>Telefon</w:t>
            </w:r>
          </w:p>
        </w:tc>
        <w:tc>
          <w:tcPr>
            <w:tcW w:w="5812" w:type="dxa"/>
          </w:tcPr>
          <w:p w14:paraId="18549B7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4D651D7" w14:textId="77777777" w:rsidR="00BF7B07" w:rsidRPr="00F95FBD" w:rsidRDefault="00BF7B07" w:rsidP="00BF7B07">
      <w:pPr>
        <w:pStyle w:val="Textbezodsazen"/>
      </w:pPr>
    </w:p>
    <w:p w14:paraId="0D0E8099"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14BCF410"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682435"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641C8B1"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C49202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FEBCFCC"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8F919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2D1F8F9"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41C0A9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626A41" w14:textId="77777777" w:rsidR="00BF7B07" w:rsidRPr="000C2B01" w:rsidRDefault="00BF7B07" w:rsidP="00BF4AD6">
            <w:pPr>
              <w:pStyle w:val="Tabulka"/>
            </w:pPr>
            <w:r w:rsidRPr="000C2B01">
              <w:t>E-mail</w:t>
            </w:r>
          </w:p>
        </w:tc>
        <w:tc>
          <w:tcPr>
            <w:tcW w:w="5812" w:type="dxa"/>
          </w:tcPr>
          <w:p w14:paraId="2693186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960DB2E"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2D0627B" w14:textId="77777777" w:rsidR="00BF7B07" w:rsidRPr="000C2B01" w:rsidRDefault="00BF7B07" w:rsidP="00BF4AD6">
            <w:pPr>
              <w:pStyle w:val="Tabulka"/>
            </w:pPr>
            <w:r w:rsidRPr="000C2B01">
              <w:t>Telefon</w:t>
            </w:r>
          </w:p>
        </w:tc>
        <w:tc>
          <w:tcPr>
            <w:tcW w:w="5812" w:type="dxa"/>
          </w:tcPr>
          <w:p w14:paraId="3F5EF81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3C55677" w14:textId="77777777" w:rsidR="00BF7B07" w:rsidRPr="00F95FBD" w:rsidRDefault="00BF7B07" w:rsidP="002038D5">
      <w:pPr>
        <w:pStyle w:val="Textbezodsazen"/>
      </w:pPr>
    </w:p>
    <w:p w14:paraId="5492FC8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2B8076B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EDC292"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D4E2F7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D76ED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576667" w14:textId="77777777" w:rsidR="002038D5" w:rsidRPr="00F95FBD" w:rsidRDefault="002038D5" w:rsidP="002038D5">
            <w:pPr>
              <w:pStyle w:val="Tabulka"/>
            </w:pPr>
            <w:r w:rsidRPr="00F95FBD">
              <w:t>Adresa</w:t>
            </w:r>
          </w:p>
        </w:tc>
        <w:tc>
          <w:tcPr>
            <w:tcW w:w="5812" w:type="dxa"/>
          </w:tcPr>
          <w:p w14:paraId="06007D6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C3507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2C3540A" w14:textId="77777777" w:rsidR="002038D5" w:rsidRPr="00F95FBD" w:rsidRDefault="002038D5" w:rsidP="002038D5">
            <w:pPr>
              <w:pStyle w:val="Tabulka"/>
            </w:pPr>
            <w:r w:rsidRPr="00F95FBD">
              <w:t>E-mail</w:t>
            </w:r>
          </w:p>
        </w:tc>
        <w:tc>
          <w:tcPr>
            <w:tcW w:w="5812" w:type="dxa"/>
          </w:tcPr>
          <w:p w14:paraId="4A7BF71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75BD5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F31C5B" w14:textId="77777777" w:rsidR="002038D5" w:rsidRPr="00F95FBD" w:rsidRDefault="002038D5" w:rsidP="002038D5">
            <w:pPr>
              <w:pStyle w:val="Tabulka"/>
            </w:pPr>
            <w:r w:rsidRPr="00F95FBD">
              <w:t>Telefon</w:t>
            </w:r>
          </w:p>
        </w:tc>
        <w:tc>
          <w:tcPr>
            <w:tcW w:w="5812" w:type="dxa"/>
          </w:tcPr>
          <w:p w14:paraId="1C93A63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9291365" w14:textId="77777777" w:rsidR="002038D5" w:rsidRPr="00F95FBD" w:rsidRDefault="002038D5" w:rsidP="002038D5">
      <w:pPr>
        <w:pStyle w:val="Textbezodsazen"/>
      </w:pPr>
    </w:p>
    <w:p w14:paraId="47D9F0C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80C612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F7733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60AD14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7F99BF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DF7B10A" w14:textId="77777777" w:rsidR="002038D5" w:rsidRPr="00F95FBD" w:rsidRDefault="002038D5" w:rsidP="002038D5">
            <w:pPr>
              <w:pStyle w:val="Tabulka"/>
            </w:pPr>
            <w:r w:rsidRPr="00F95FBD">
              <w:t>Adresa</w:t>
            </w:r>
          </w:p>
        </w:tc>
        <w:tc>
          <w:tcPr>
            <w:tcW w:w="5812" w:type="dxa"/>
          </w:tcPr>
          <w:p w14:paraId="224FBC5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5B7DE8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DE03ED2" w14:textId="77777777" w:rsidR="002038D5" w:rsidRPr="00F95FBD" w:rsidRDefault="002038D5" w:rsidP="002038D5">
            <w:pPr>
              <w:pStyle w:val="Tabulka"/>
            </w:pPr>
            <w:r w:rsidRPr="00F95FBD">
              <w:t>E-mail</w:t>
            </w:r>
          </w:p>
        </w:tc>
        <w:tc>
          <w:tcPr>
            <w:tcW w:w="5812" w:type="dxa"/>
          </w:tcPr>
          <w:p w14:paraId="4ED6E91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9A7A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9DFF6F2" w14:textId="77777777" w:rsidR="002038D5" w:rsidRPr="00F95FBD" w:rsidRDefault="002038D5" w:rsidP="002038D5">
            <w:pPr>
              <w:pStyle w:val="Tabulka"/>
            </w:pPr>
            <w:r w:rsidRPr="00F95FBD">
              <w:t>Telefon</w:t>
            </w:r>
          </w:p>
        </w:tc>
        <w:tc>
          <w:tcPr>
            <w:tcW w:w="5812" w:type="dxa"/>
          </w:tcPr>
          <w:p w14:paraId="401173F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9502FC7" w14:textId="77777777" w:rsidR="001F518E" w:rsidRPr="00F95FBD" w:rsidRDefault="001F518E" w:rsidP="001F518E">
      <w:pPr>
        <w:pStyle w:val="Nadpisbezsl1-2"/>
      </w:pPr>
      <w:r>
        <w:t>Za Zhotovitele:</w:t>
      </w:r>
    </w:p>
    <w:p w14:paraId="7445D95B"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C382E3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05FC3"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567E4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CF708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527A9A" w14:textId="77777777" w:rsidR="002038D5" w:rsidRPr="00F95FBD" w:rsidRDefault="002038D5" w:rsidP="00F762A8">
            <w:pPr>
              <w:pStyle w:val="Tabulka"/>
              <w:keepNext/>
            </w:pPr>
            <w:r w:rsidRPr="00F95FBD">
              <w:t>Adresa</w:t>
            </w:r>
          </w:p>
        </w:tc>
        <w:tc>
          <w:tcPr>
            <w:tcW w:w="5812" w:type="dxa"/>
          </w:tcPr>
          <w:p w14:paraId="413658B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2066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12C449" w14:textId="77777777" w:rsidR="002038D5" w:rsidRPr="00F95FBD" w:rsidRDefault="002038D5" w:rsidP="00F762A8">
            <w:pPr>
              <w:pStyle w:val="Tabulka"/>
              <w:keepNext/>
            </w:pPr>
            <w:r w:rsidRPr="00F95FBD">
              <w:t>E-mail</w:t>
            </w:r>
          </w:p>
        </w:tc>
        <w:tc>
          <w:tcPr>
            <w:tcW w:w="5812" w:type="dxa"/>
          </w:tcPr>
          <w:p w14:paraId="4700D60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F65F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0FA5EF" w14:textId="77777777" w:rsidR="002038D5" w:rsidRPr="00F95FBD" w:rsidRDefault="002038D5" w:rsidP="00165977">
            <w:pPr>
              <w:pStyle w:val="Tabulka"/>
            </w:pPr>
            <w:r w:rsidRPr="00F95FBD">
              <w:t>Telefon</w:t>
            </w:r>
          </w:p>
        </w:tc>
        <w:tc>
          <w:tcPr>
            <w:tcW w:w="5812" w:type="dxa"/>
          </w:tcPr>
          <w:p w14:paraId="075D86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B26482" w14:textId="77777777" w:rsidR="002038D5" w:rsidRPr="00F95FBD" w:rsidRDefault="002038D5" w:rsidP="00165977">
      <w:pPr>
        <w:pStyle w:val="Tabulka"/>
      </w:pPr>
    </w:p>
    <w:p w14:paraId="35C6CC22"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1EFD9B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9206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B0C4CE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1C1E6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803578" w14:textId="77777777" w:rsidR="002038D5" w:rsidRPr="00F95FBD" w:rsidRDefault="002038D5" w:rsidP="00165977">
            <w:pPr>
              <w:pStyle w:val="Tabulka"/>
            </w:pPr>
            <w:r w:rsidRPr="00F95FBD">
              <w:t>Adresa</w:t>
            </w:r>
          </w:p>
        </w:tc>
        <w:tc>
          <w:tcPr>
            <w:tcW w:w="5812" w:type="dxa"/>
          </w:tcPr>
          <w:p w14:paraId="26901D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2AC5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A52AF9" w14:textId="77777777" w:rsidR="002038D5" w:rsidRPr="00F95FBD" w:rsidRDefault="002038D5" w:rsidP="00165977">
            <w:pPr>
              <w:pStyle w:val="Tabulka"/>
            </w:pPr>
            <w:r w:rsidRPr="00F95FBD">
              <w:t>E-mail</w:t>
            </w:r>
          </w:p>
        </w:tc>
        <w:tc>
          <w:tcPr>
            <w:tcW w:w="5812" w:type="dxa"/>
          </w:tcPr>
          <w:p w14:paraId="096E36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EB6A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DE6579" w14:textId="77777777" w:rsidR="002038D5" w:rsidRPr="00F95FBD" w:rsidRDefault="002038D5" w:rsidP="00165977">
            <w:pPr>
              <w:pStyle w:val="Tabulka"/>
            </w:pPr>
            <w:r w:rsidRPr="00F95FBD">
              <w:t>Telefon</w:t>
            </w:r>
          </w:p>
        </w:tc>
        <w:tc>
          <w:tcPr>
            <w:tcW w:w="5812" w:type="dxa"/>
          </w:tcPr>
          <w:p w14:paraId="09E7A6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67163A" w14:textId="77777777" w:rsidR="002038D5" w:rsidRPr="00F95FBD" w:rsidRDefault="002038D5" w:rsidP="00165977">
      <w:pPr>
        <w:pStyle w:val="Tabulka"/>
      </w:pPr>
    </w:p>
    <w:p w14:paraId="6DCCAA8D" w14:textId="77777777" w:rsidR="002038D5"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5FB7CA3F"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0765FA7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D6C9C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3087B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E5BDC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4779E7" w14:textId="77777777" w:rsidR="002038D5" w:rsidRPr="00F95FBD" w:rsidRDefault="002038D5" w:rsidP="00165977">
            <w:pPr>
              <w:pStyle w:val="Tabulka"/>
            </w:pPr>
            <w:r w:rsidRPr="00F95FBD">
              <w:t>Adresa</w:t>
            </w:r>
          </w:p>
        </w:tc>
        <w:tc>
          <w:tcPr>
            <w:tcW w:w="5812" w:type="dxa"/>
          </w:tcPr>
          <w:p w14:paraId="471C93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8CEF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392236" w14:textId="77777777" w:rsidR="002038D5" w:rsidRPr="00F95FBD" w:rsidRDefault="002038D5" w:rsidP="00165977">
            <w:pPr>
              <w:pStyle w:val="Tabulka"/>
            </w:pPr>
            <w:r w:rsidRPr="00F95FBD">
              <w:t>E-mail</w:t>
            </w:r>
          </w:p>
        </w:tc>
        <w:tc>
          <w:tcPr>
            <w:tcW w:w="5812" w:type="dxa"/>
          </w:tcPr>
          <w:p w14:paraId="4BE23E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C0F77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BFDB53" w14:textId="77777777" w:rsidR="002038D5" w:rsidRPr="00F95FBD" w:rsidRDefault="002038D5" w:rsidP="00165977">
            <w:pPr>
              <w:pStyle w:val="Tabulka"/>
            </w:pPr>
            <w:r w:rsidRPr="00F95FBD">
              <w:t>Telefon</w:t>
            </w:r>
          </w:p>
        </w:tc>
        <w:tc>
          <w:tcPr>
            <w:tcW w:w="5812" w:type="dxa"/>
          </w:tcPr>
          <w:p w14:paraId="194DDA6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E34E3A" w14:textId="77777777" w:rsidR="002038D5" w:rsidRPr="00F95FBD" w:rsidRDefault="002038D5" w:rsidP="00165977">
      <w:pPr>
        <w:pStyle w:val="Tabulka"/>
      </w:pPr>
    </w:p>
    <w:p w14:paraId="263CDC6A"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B3BDBF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E0A41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03576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AB245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7331C8" w14:textId="77777777" w:rsidR="002038D5" w:rsidRPr="00F95FBD" w:rsidRDefault="002038D5" w:rsidP="00165977">
            <w:pPr>
              <w:pStyle w:val="Tabulka"/>
            </w:pPr>
            <w:r w:rsidRPr="00F95FBD">
              <w:t>Adresa</w:t>
            </w:r>
          </w:p>
        </w:tc>
        <w:tc>
          <w:tcPr>
            <w:tcW w:w="5812" w:type="dxa"/>
          </w:tcPr>
          <w:p w14:paraId="08499A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A191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2A0021" w14:textId="77777777" w:rsidR="002038D5" w:rsidRPr="00F95FBD" w:rsidRDefault="002038D5" w:rsidP="00165977">
            <w:pPr>
              <w:pStyle w:val="Tabulka"/>
            </w:pPr>
            <w:r w:rsidRPr="00F95FBD">
              <w:t>E-mail</w:t>
            </w:r>
          </w:p>
        </w:tc>
        <w:tc>
          <w:tcPr>
            <w:tcW w:w="5812" w:type="dxa"/>
          </w:tcPr>
          <w:p w14:paraId="0A53F3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C528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6AB8E8" w14:textId="77777777" w:rsidR="002038D5" w:rsidRPr="00F95FBD" w:rsidRDefault="002038D5" w:rsidP="00165977">
            <w:pPr>
              <w:pStyle w:val="Tabulka"/>
            </w:pPr>
            <w:r w:rsidRPr="00F95FBD">
              <w:t>Telefon</w:t>
            </w:r>
          </w:p>
        </w:tc>
        <w:tc>
          <w:tcPr>
            <w:tcW w:w="5812" w:type="dxa"/>
          </w:tcPr>
          <w:p w14:paraId="1F446A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A9229E" w14:textId="77777777" w:rsidR="002038D5" w:rsidRPr="00F95FBD" w:rsidRDefault="002038D5" w:rsidP="00165977">
      <w:pPr>
        <w:pStyle w:val="Tabulka"/>
      </w:pPr>
    </w:p>
    <w:p w14:paraId="4FA1C3CA"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D6E2A1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E105A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A2DFB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7799A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521C7C" w14:textId="77777777" w:rsidR="002038D5" w:rsidRPr="00F95FBD" w:rsidRDefault="002038D5" w:rsidP="00165977">
            <w:pPr>
              <w:pStyle w:val="Tabulka"/>
            </w:pPr>
            <w:r w:rsidRPr="00F95FBD">
              <w:t>Adresa</w:t>
            </w:r>
          </w:p>
        </w:tc>
        <w:tc>
          <w:tcPr>
            <w:tcW w:w="5812" w:type="dxa"/>
          </w:tcPr>
          <w:p w14:paraId="671B90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D7A0C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2903A0" w14:textId="77777777" w:rsidR="002038D5" w:rsidRPr="00F95FBD" w:rsidRDefault="002038D5" w:rsidP="00165977">
            <w:pPr>
              <w:pStyle w:val="Tabulka"/>
            </w:pPr>
            <w:r w:rsidRPr="00F95FBD">
              <w:t>E-mail</w:t>
            </w:r>
          </w:p>
        </w:tc>
        <w:tc>
          <w:tcPr>
            <w:tcW w:w="5812" w:type="dxa"/>
          </w:tcPr>
          <w:p w14:paraId="637D1D3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66A4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3FB02F" w14:textId="77777777" w:rsidR="002038D5" w:rsidRPr="00F95FBD" w:rsidRDefault="002038D5" w:rsidP="00165977">
            <w:pPr>
              <w:pStyle w:val="Tabulka"/>
            </w:pPr>
            <w:r w:rsidRPr="00F95FBD">
              <w:t>Telefon</w:t>
            </w:r>
          </w:p>
        </w:tc>
        <w:tc>
          <w:tcPr>
            <w:tcW w:w="5812" w:type="dxa"/>
          </w:tcPr>
          <w:p w14:paraId="1E56D64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4B700" w14:textId="77777777" w:rsidR="00335595" w:rsidRPr="00F95FBD" w:rsidRDefault="00335595" w:rsidP="00335595">
      <w:pPr>
        <w:pStyle w:val="Nadpistabulky"/>
        <w:rPr>
          <w:sz w:val="18"/>
          <w:szCs w:val="18"/>
        </w:rPr>
      </w:pPr>
      <w:r>
        <w:rPr>
          <w:sz w:val="18"/>
          <w:szCs w:val="18"/>
        </w:rPr>
        <w:lastRenderedPageBreak/>
        <w:t xml:space="preserve">Autorizovaný zeměměřický inženýr </w:t>
      </w:r>
    </w:p>
    <w:tbl>
      <w:tblPr>
        <w:tblStyle w:val="Tabulka10"/>
        <w:tblW w:w="8868" w:type="dxa"/>
        <w:tblLook w:val="04A0" w:firstRow="1" w:lastRow="0" w:firstColumn="1" w:lastColumn="0" w:noHBand="0" w:noVBand="1"/>
      </w:tblPr>
      <w:tblGrid>
        <w:gridCol w:w="3056"/>
        <w:gridCol w:w="5812"/>
      </w:tblGrid>
      <w:tr w:rsidR="00335595" w:rsidRPr="00F95FBD" w14:paraId="6EAC2158" w14:textId="77777777" w:rsidTr="00BF44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9D25C9" w14:textId="77777777" w:rsidR="00335595" w:rsidRPr="00F95FBD" w:rsidRDefault="00335595" w:rsidP="00BF44D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BF5EFE" w14:textId="77777777" w:rsidR="00335595" w:rsidRPr="00F95FBD" w:rsidRDefault="00335595" w:rsidP="00BF44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35595" w:rsidRPr="00F95FBD" w14:paraId="069742CF" w14:textId="77777777" w:rsidTr="00BF44DF">
        <w:tc>
          <w:tcPr>
            <w:cnfStyle w:val="001000000000" w:firstRow="0" w:lastRow="0" w:firstColumn="1" w:lastColumn="0" w:oddVBand="0" w:evenVBand="0" w:oddHBand="0" w:evenHBand="0" w:firstRowFirstColumn="0" w:firstRowLastColumn="0" w:lastRowFirstColumn="0" w:lastRowLastColumn="0"/>
            <w:tcW w:w="3056" w:type="dxa"/>
          </w:tcPr>
          <w:p w14:paraId="5C881C76" w14:textId="77777777" w:rsidR="00335595" w:rsidRPr="00F95FBD" w:rsidRDefault="00335595" w:rsidP="00BF44DF">
            <w:pPr>
              <w:pStyle w:val="Tabulka"/>
            </w:pPr>
            <w:r w:rsidRPr="00F95FBD">
              <w:t>Adresa</w:t>
            </w:r>
          </w:p>
        </w:tc>
        <w:tc>
          <w:tcPr>
            <w:tcW w:w="5812" w:type="dxa"/>
          </w:tcPr>
          <w:p w14:paraId="6CB8BF7E" w14:textId="77777777" w:rsidR="00335595" w:rsidRPr="00F95FBD" w:rsidRDefault="00335595" w:rsidP="00BF44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35595" w:rsidRPr="00F95FBD" w14:paraId="33FAA289" w14:textId="77777777" w:rsidTr="00BF44DF">
        <w:tc>
          <w:tcPr>
            <w:cnfStyle w:val="001000000000" w:firstRow="0" w:lastRow="0" w:firstColumn="1" w:lastColumn="0" w:oddVBand="0" w:evenVBand="0" w:oddHBand="0" w:evenHBand="0" w:firstRowFirstColumn="0" w:firstRowLastColumn="0" w:lastRowFirstColumn="0" w:lastRowLastColumn="0"/>
            <w:tcW w:w="3056" w:type="dxa"/>
          </w:tcPr>
          <w:p w14:paraId="73EAA064" w14:textId="77777777" w:rsidR="00335595" w:rsidRPr="00F95FBD" w:rsidRDefault="00335595" w:rsidP="00BF44DF">
            <w:pPr>
              <w:pStyle w:val="Tabulka"/>
            </w:pPr>
            <w:r w:rsidRPr="00F95FBD">
              <w:t>E-mail</w:t>
            </w:r>
          </w:p>
        </w:tc>
        <w:tc>
          <w:tcPr>
            <w:tcW w:w="5812" w:type="dxa"/>
          </w:tcPr>
          <w:p w14:paraId="0B180814" w14:textId="77777777" w:rsidR="00335595" w:rsidRPr="00F95FBD" w:rsidRDefault="00335595" w:rsidP="00BF44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35595" w:rsidRPr="00F95FBD" w14:paraId="6C914665" w14:textId="77777777" w:rsidTr="00BF44DF">
        <w:tc>
          <w:tcPr>
            <w:cnfStyle w:val="001000000000" w:firstRow="0" w:lastRow="0" w:firstColumn="1" w:lastColumn="0" w:oddVBand="0" w:evenVBand="0" w:oddHBand="0" w:evenHBand="0" w:firstRowFirstColumn="0" w:firstRowLastColumn="0" w:lastRowFirstColumn="0" w:lastRowLastColumn="0"/>
            <w:tcW w:w="3056" w:type="dxa"/>
          </w:tcPr>
          <w:p w14:paraId="313A2F3F" w14:textId="77777777" w:rsidR="00335595" w:rsidRPr="00F95FBD" w:rsidRDefault="00335595" w:rsidP="00BF44DF">
            <w:pPr>
              <w:pStyle w:val="Tabulka"/>
            </w:pPr>
            <w:r w:rsidRPr="00F95FBD">
              <w:t>Telefon</w:t>
            </w:r>
          </w:p>
        </w:tc>
        <w:tc>
          <w:tcPr>
            <w:tcW w:w="5812" w:type="dxa"/>
          </w:tcPr>
          <w:p w14:paraId="203356AF" w14:textId="77777777" w:rsidR="00335595" w:rsidRPr="00F95FBD" w:rsidRDefault="00335595" w:rsidP="00BF44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BBECA1" w14:textId="77777777" w:rsidR="00165977" w:rsidRPr="00F95FBD" w:rsidRDefault="00165977" w:rsidP="00165977">
      <w:pPr>
        <w:pStyle w:val="Tabulka"/>
      </w:pPr>
    </w:p>
    <w:p w14:paraId="7471D7D1" w14:textId="77777777" w:rsidR="007C5289" w:rsidRPr="00F95FBD" w:rsidRDefault="007C5289" w:rsidP="007C5289">
      <w:pPr>
        <w:pStyle w:val="Tabulka"/>
      </w:pPr>
    </w:p>
    <w:p w14:paraId="4E716C8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05D5DC4"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D7B3B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B974F2E" w14:textId="77777777" w:rsidR="007C5289" w:rsidRDefault="007C5289" w:rsidP="008941D9">
      <w:pPr>
        <w:pStyle w:val="Nadpisbezsl1-1"/>
        <w:outlineLvl w:val="0"/>
      </w:pPr>
      <w:r>
        <w:lastRenderedPageBreak/>
        <w:t>Příloha č. 7</w:t>
      </w:r>
    </w:p>
    <w:p w14:paraId="36C55F6B" w14:textId="77777777" w:rsidR="007C5289" w:rsidRDefault="007C5289" w:rsidP="007C5289">
      <w:pPr>
        <w:pStyle w:val="Nadpisbezsl1-2"/>
      </w:pPr>
      <w:r>
        <w:t>Seznam požadovaných pojištění</w:t>
      </w:r>
    </w:p>
    <w:p w14:paraId="4CEA5F3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652B40A"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BB4612F"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DD1CA49"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44A2684"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D39EB2C"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20109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CDB8995"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198DE51A"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1FFF337"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322651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BF758A">
              <w:t>100 mil. Kč na jednu pojistnou událost</w:t>
            </w:r>
            <w:r w:rsidR="00A349C6" w:rsidRPr="00BF758A">
              <w:t xml:space="preserve"> a </w:t>
            </w:r>
            <w:r w:rsidRPr="00BF758A">
              <w:t>200 mil. Kč</w:t>
            </w:r>
            <w:r w:rsidR="00A349C6" w:rsidRPr="00BF758A">
              <w:t xml:space="preserve"> v</w:t>
            </w:r>
            <w:r w:rsidR="00A349C6">
              <w:t> </w:t>
            </w:r>
            <w:r w:rsidRPr="007C5289">
              <w:t xml:space="preserve">úhrnu za rok </w:t>
            </w:r>
          </w:p>
        </w:tc>
      </w:tr>
    </w:tbl>
    <w:p w14:paraId="739AC892" w14:textId="77777777" w:rsidR="007C5289" w:rsidRPr="00D701DC" w:rsidRDefault="007C5289" w:rsidP="00D701DC">
      <w:pPr>
        <w:pStyle w:val="Textbezodsazen"/>
      </w:pPr>
    </w:p>
    <w:p w14:paraId="140D76BD" w14:textId="77777777" w:rsidR="007C5289" w:rsidRPr="00D701DC" w:rsidRDefault="007C5289" w:rsidP="00D701DC">
      <w:pPr>
        <w:pStyle w:val="Textbezodsazen"/>
      </w:pPr>
    </w:p>
    <w:p w14:paraId="6390E123" w14:textId="77777777" w:rsidR="00DD4862" w:rsidRPr="00D701DC" w:rsidRDefault="00DD4862" w:rsidP="00D701DC">
      <w:pPr>
        <w:pStyle w:val="Textbezodsazen"/>
      </w:pPr>
    </w:p>
    <w:p w14:paraId="4819E98F" w14:textId="77777777" w:rsidR="007C5289" w:rsidRPr="00D701DC" w:rsidRDefault="007C5289" w:rsidP="00D701DC">
      <w:pPr>
        <w:pStyle w:val="Textbezodsazen"/>
      </w:pPr>
    </w:p>
    <w:p w14:paraId="2521F7BB" w14:textId="77777777" w:rsidR="007C5289" w:rsidRPr="00D701DC" w:rsidRDefault="007C5289" w:rsidP="00D701DC">
      <w:pPr>
        <w:pStyle w:val="Textbezodsazen"/>
      </w:pPr>
    </w:p>
    <w:p w14:paraId="2A7094B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C05F09F" w14:textId="77777777" w:rsidR="00F95FBD" w:rsidRDefault="00F95FBD" w:rsidP="008941D9">
      <w:pPr>
        <w:pStyle w:val="Nadpisbezsl1-1"/>
        <w:outlineLvl w:val="0"/>
      </w:pPr>
      <w:r>
        <w:lastRenderedPageBreak/>
        <w:t xml:space="preserve">Příloha č. </w:t>
      </w:r>
      <w:r w:rsidR="0030003A">
        <w:t>8</w:t>
      </w:r>
    </w:p>
    <w:p w14:paraId="4AECC9D2" w14:textId="77777777" w:rsidR="00F95FBD" w:rsidRDefault="00F95FBD" w:rsidP="00F762A8">
      <w:pPr>
        <w:pStyle w:val="Nadpisbezsl1-2"/>
      </w:pPr>
      <w:r>
        <w:t>Seznam poddodavatelů</w:t>
      </w:r>
    </w:p>
    <w:p w14:paraId="790750C2"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D3764B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28B209A8" w14:textId="77777777" w:rsidR="00F95FBD" w:rsidRPr="0030003A" w:rsidRDefault="00F95FBD" w:rsidP="00F762A8">
            <w:pPr>
              <w:pStyle w:val="Tabulka"/>
              <w:rPr>
                <w:rStyle w:val="Nadpisvtabulce"/>
                <w:caps/>
              </w:rPr>
            </w:pPr>
            <w:r w:rsidRPr="0030003A">
              <w:rPr>
                <w:rStyle w:val="Nadpisvtabulce"/>
                <w:caps/>
              </w:rPr>
              <w:t>Identifikace poddodavatele</w:t>
            </w:r>
          </w:p>
          <w:p w14:paraId="51292A2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3342F5E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ADF9F2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5FE9F3B6"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42B2C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11F5A8E" w14:textId="77777777" w:rsidR="00F95FBD" w:rsidRPr="00F95FBD" w:rsidRDefault="00F95FBD" w:rsidP="004E6233">
            <w:pPr>
              <w:pStyle w:val="Tabulka"/>
            </w:pPr>
            <w:r w:rsidRPr="00F95FBD">
              <w:rPr>
                <w:highlight w:val="yellow"/>
              </w:rPr>
              <w:t>[VLOŽÍ ZHOTOVITEL]</w:t>
            </w:r>
          </w:p>
        </w:tc>
        <w:tc>
          <w:tcPr>
            <w:tcW w:w="3129" w:type="dxa"/>
          </w:tcPr>
          <w:p w14:paraId="6AE1DB8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5AF404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8994D8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CD21A72" w14:textId="77777777" w:rsidR="00F95FBD" w:rsidRPr="00F95FBD" w:rsidRDefault="00F95FBD" w:rsidP="004E6233">
            <w:pPr>
              <w:pStyle w:val="Tabulka"/>
            </w:pPr>
            <w:r w:rsidRPr="00F95FBD">
              <w:rPr>
                <w:highlight w:val="yellow"/>
              </w:rPr>
              <w:t>[VLOŽÍ ZHOTOVITEL]</w:t>
            </w:r>
          </w:p>
        </w:tc>
        <w:tc>
          <w:tcPr>
            <w:tcW w:w="3129" w:type="dxa"/>
          </w:tcPr>
          <w:p w14:paraId="434D55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CA01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81E7EB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C3F793A" w14:textId="77777777" w:rsidR="00F95FBD" w:rsidRPr="00F95FBD" w:rsidRDefault="00F95FBD" w:rsidP="004E6233">
            <w:pPr>
              <w:pStyle w:val="Tabulka"/>
            </w:pPr>
            <w:r w:rsidRPr="00F95FBD">
              <w:rPr>
                <w:highlight w:val="yellow"/>
              </w:rPr>
              <w:t>[VLOŽÍ ZHOTOVITEL]</w:t>
            </w:r>
          </w:p>
        </w:tc>
        <w:tc>
          <w:tcPr>
            <w:tcW w:w="3129" w:type="dxa"/>
          </w:tcPr>
          <w:p w14:paraId="6A1A69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248A63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F0761F" w14:textId="77777777" w:rsidR="00F95FBD" w:rsidRPr="00F95FBD" w:rsidRDefault="00F95FBD" w:rsidP="00D701DC">
      <w:pPr>
        <w:pStyle w:val="Textbezodsazen"/>
      </w:pPr>
    </w:p>
    <w:p w14:paraId="67F040DA" w14:textId="77777777" w:rsidR="00F95FBD" w:rsidRPr="00F95FBD" w:rsidRDefault="00F95FBD" w:rsidP="00D701DC">
      <w:pPr>
        <w:pStyle w:val="Textbezodsazen"/>
      </w:pPr>
    </w:p>
    <w:p w14:paraId="06F4D0E0" w14:textId="77777777" w:rsidR="00F95FBD" w:rsidRDefault="00F95FBD" w:rsidP="00D701DC">
      <w:pPr>
        <w:pStyle w:val="Textbezodsazen"/>
      </w:pPr>
    </w:p>
    <w:p w14:paraId="78FDE781" w14:textId="77777777" w:rsidR="00DD4862" w:rsidRDefault="00DD4862" w:rsidP="00D701DC">
      <w:pPr>
        <w:pStyle w:val="Textbezodsazen"/>
      </w:pPr>
    </w:p>
    <w:p w14:paraId="3FA740AA" w14:textId="77777777" w:rsidR="00DD4862" w:rsidRDefault="00DD4862" w:rsidP="00D701DC">
      <w:pPr>
        <w:pStyle w:val="Textbezodsazen"/>
      </w:pPr>
    </w:p>
    <w:p w14:paraId="0E689CE4" w14:textId="77777777" w:rsidR="00DD4862" w:rsidRDefault="00DD4862" w:rsidP="00D701DC">
      <w:pPr>
        <w:pStyle w:val="Textbezodsazen"/>
      </w:pPr>
    </w:p>
    <w:p w14:paraId="5E579637" w14:textId="77777777" w:rsidR="00DD4862" w:rsidRDefault="00DD4862" w:rsidP="00D701DC">
      <w:pPr>
        <w:pStyle w:val="Textbezodsazen"/>
      </w:pPr>
    </w:p>
    <w:p w14:paraId="612AAF71" w14:textId="77777777" w:rsidR="00DD4862" w:rsidRDefault="00DD4862" w:rsidP="00D701DC">
      <w:pPr>
        <w:pStyle w:val="Textbezodsazen"/>
      </w:pPr>
    </w:p>
    <w:p w14:paraId="3D997EBB" w14:textId="77777777" w:rsidR="00DD4862" w:rsidRDefault="00DD4862" w:rsidP="00D701DC">
      <w:pPr>
        <w:pStyle w:val="Textbezodsazen"/>
      </w:pPr>
    </w:p>
    <w:p w14:paraId="449FAF5D" w14:textId="77777777" w:rsidR="00DD4862" w:rsidRDefault="00DD4862" w:rsidP="00D701DC">
      <w:pPr>
        <w:pStyle w:val="Textbezodsazen"/>
      </w:pPr>
    </w:p>
    <w:p w14:paraId="3D175E0C" w14:textId="77777777" w:rsidR="00DD4862" w:rsidRDefault="00DD4862" w:rsidP="00D701DC">
      <w:pPr>
        <w:pStyle w:val="Textbezodsazen"/>
      </w:pPr>
    </w:p>
    <w:p w14:paraId="447FD557" w14:textId="77777777" w:rsidR="00DD4862" w:rsidRDefault="00DD4862" w:rsidP="00D701DC">
      <w:pPr>
        <w:pStyle w:val="Textbezodsazen"/>
      </w:pPr>
    </w:p>
    <w:p w14:paraId="7728426B" w14:textId="77777777" w:rsidR="00DD4862" w:rsidRDefault="00DD4862" w:rsidP="00D701DC">
      <w:pPr>
        <w:pStyle w:val="Textbezodsazen"/>
      </w:pPr>
    </w:p>
    <w:p w14:paraId="5E88FE93" w14:textId="77777777" w:rsidR="00DD4862" w:rsidRDefault="00DD4862" w:rsidP="00D701DC">
      <w:pPr>
        <w:pStyle w:val="Textbezodsazen"/>
      </w:pPr>
    </w:p>
    <w:p w14:paraId="489B4969" w14:textId="77777777" w:rsidR="00DD4862" w:rsidRDefault="00DD4862" w:rsidP="00D701DC">
      <w:pPr>
        <w:pStyle w:val="Textbezodsazen"/>
      </w:pPr>
    </w:p>
    <w:p w14:paraId="085C0C3A" w14:textId="77777777" w:rsidR="00DD4862" w:rsidRDefault="00DD4862" w:rsidP="00D701DC">
      <w:pPr>
        <w:pStyle w:val="Textbezodsazen"/>
      </w:pPr>
    </w:p>
    <w:p w14:paraId="4E4DC0B2" w14:textId="77777777" w:rsidR="00DD4862" w:rsidRDefault="00DD4862" w:rsidP="00D701DC">
      <w:pPr>
        <w:pStyle w:val="Textbezodsazen"/>
      </w:pPr>
    </w:p>
    <w:p w14:paraId="17E64C46" w14:textId="77777777" w:rsidR="00DD4862" w:rsidRDefault="00DD4862" w:rsidP="00D701DC">
      <w:pPr>
        <w:pStyle w:val="Textbezodsazen"/>
      </w:pPr>
    </w:p>
    <w:p w14:paraId="7908EA93" w14:textId="77777777" w:rsidR="00F95FBD" w:rsidRDefault="00F95FBD" w:rsidP="00D701DC">
      <w:pPr>
        <w:pStyle w:val="Textbezodsazen"/>
      </w:pPr>
    </w:p>
    <w:p w14:paraId="201E3347"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1A1DC2C" w14:textId="77777777" w:rsidR="00F762A8" w:rsidRDefault="00F762A8" w:rsidP="008941D9">
      <w:pPr>
        <w:pStyle w:val="Nadpisbezsl1-1"/>
        <w:outlineLvl w:val="0"/>
      </w:pPr>
      <w:r>
        <w:lastRenderedPageBreak/>
        <w:t xml:space="preserve">Příloha č. </w:t>
      </w:r>
      <w:r w:rsidR="0030003A">
        <w:t>9</w:t>
      </w:r>
    </w:p>
    <w:p w14:paraId="7988525B" w14:textId="77777777" w:rsidR="00F762A8" w:rsidRDefault="0030003A" w:rsidP="00F762A8">
      <w:pPr>
        <w:pStyle w:val="Nadpisbezsl1-2"/>
      </w:pPr>
      <w:r>
        <w:t>Zmocnění Vedoucího Zhotovitele</w:t>
      </w:r>
    </w:p>
    <w:p w14:paraId="7DCC6D1C" w14:textId="77777777" w:rsidR="00F762A8" w:rsidRDefault="00F762A8" w:rsidP="00F762A8">
      <w:pPr>
        <w:pStyle w:val="Textbezodsazen"/>
      </w:pPr>
    </w:p>
    <w:p w14:paraId="2682B559" w14:textId="77777777" w:rsidR="00EB26C7" w:rsidRDefault="00EB26C7" w:rsidP="00F762A8">
      <w:pPr>
        <w:pStyle w:val="Textbezodsazen"/>
      </w:pPr>
    </w:p>
    <w:p w14:paraId="24DD4CE4"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58DB938E" w14:textId="77777777" w:rsidR="00EB26C7" w:rsidRDefault="00EB26C7" w:rsidP="00EB26C7">
      <w:pPr>
        <w:pStyle w:val="Nadpisbezsl1-1"/>
        <w:outlineLvl w:val="0"/>
      </w:pPr>
      <w:r>
        <w:lastRenderedPageBreak/>
        <w:t>Příloha č. 10</w:t>
      </w:r>
    </w:p>
    <w:p w14:paraId="7AB8886C" w14:textId="77777777" w:rsidR="00D70DE8" w:rsidRPr="00315413" w:rsidRDefault="00D70DE8" w:rsidP="00D70DE8">
      <w:pPr>
        <w:pStyle w:val="Nadpisbezsl1-2"/>
        <w:rPr>
          <w:noProof/>
          <w:sz w:val="28"/>
          <w:szCs w:val="28"/>
        </w:rPr>
      </w:pPr>
      <w:bookmarkStart w:id="5"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5"/>
    <w:p w14:paraId="14568F46"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688C5E7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7C3239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439CD7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7BFF10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10EE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096797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0AAC50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8F597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B68DB1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4515C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2562B3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EC485E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455BC7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58C6F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8D5FCF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711A7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82CC27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482CBB1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1A8F2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42DE8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F5F2F5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C5AA65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971D1C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E89825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CAC23C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0CE03E0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2E68B9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187414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B96307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1B74D7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40244C7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5FC58AF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CE51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50AF0D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5512862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8712E6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90DE4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42B2182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46585F52"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56808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28D1FB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B05BE0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134240B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74DB6E3"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0B6E04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16A0009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6386FBC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FBAAE35" w14:textId="77777777" w:rsidR="00D70DE8" w:rsidRPr="00192AD6" w:rsidRDefault="00D70DE8" w:rsidP="00E842C6">
            <w:pPr>
              <w:spacing w:after="0" w:line="240" w:lineRule="auto"/>
              <w:rPr>
                <w:rFonts w:asciiTheme="minorHAnsi" w:hAnsiTheme="minorHAnsi"/>
                <w:noProof/>
              </w:rPr>
            </w:pPr>
          </w:p>
        </w:tc>
        <w:tc>
          <w:tcPr>
            <w:tcW w:w="3685" w:type="dxa"/>
          </w:tcPr>
          <w:p w14:paraId="67BA2A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C06FF8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F68DCD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C769BD9" w14:textId="77777777" w:rsidR="00D70DE8" w:rsidRPr="00192AD6" w:rsidRDefault="00D70DE8" w:rsidP="00E842C6">
            <w:pPr>
              <w:spacing w:after="0" w:line="240" w:lineRule="auto"/>
              <w:rPr>
                <w:rFonts w:asciiTheme="minorHAnsi" w:hAnsiTheme="minorHAnsi"/>
                <w:noProof/>
              </w:rPr>
            </w:pPr>
          </w:p>
        </w:tc>
        <w:tc>
          <w:tcPr>
            <w:tcW w:w="3685" w:type="dxa"/>
          </w:tcPr>
          <w:p w14:paraId="7D45AC6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4F3935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4ED8C7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2CA522F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32489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5C1855E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20321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3C1F1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B81D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688D341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35740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46AFFD1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313BA28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1372C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12706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619897C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D73BF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72500B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25F8D6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04D6D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2B1B1A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B3529F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52FBB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890246D" w14:textId="77777777" w:rsidR="00364E52" w:rsidRDefault="00364E52" w:rsidP="00E842C6">
            <w:pPr>
              <w:spacing w:after="0" w:line="240" w:lineRule="auto"/>
              <w:rPr>
                <w:rFonts w:asciiTheme="minorHAnsi" w:hAnsiTheme="minorHAnsi"/>
                <w:b/>
                <w:noProof/>
              </w:rPr>
            </w:pPr>
          </w:p>
          <w:p w14:paraId="5CD24E3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B0FDEB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AE0C01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D5EF0B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98924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530463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802B46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3AD08A8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96626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46C6D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C4654C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130600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7E14D7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60B1E0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ED072A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DCC891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AB4890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AF8CE3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1584B9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8C69B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CC10DB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537023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A5CB35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D6425C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58FB4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7ABE22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810B1F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3880D80"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57AA6F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B91635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0AFBA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E65B2E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E8E05D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982D77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252FA4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9E1D9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3E2CB4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E9E3CD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78FCA5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B62EED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57200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7D74578C" w14:textId="77777777" w:rsidR="00364E52" w:rsidRDefault="00364E52" w:rsidP="00E842C6">
            <w:pPr>
              <w:spacing w:after="0" w:line="240" w:lineRule="auto"/>
              <w:rPr>
                <w:rFonts w:asciiTheme="minorHAnsi" w:hAnsiTheme="minorHAnsi"/>
                <w:b/>
                <w:noProof/>
              </w:rPr>
            </w:pPr>
          </w:p>
          <w:p w14:paraId="734FA01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0BDE43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FE97CB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93FF3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71B74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E91CEDB" w14:textId="77777777" w:rsidR="00364E52" w:rsidRDefault="00364E52" w:rsidP="00E842C6">
            <w:pPr>
              <w:spacing w:after="0" w:line="240" w:lineRule="auto"/>
              <w:rPr>
                <w:rFonts w:asciiTheme="minorHAnsi" w:hAnsiTheme="minorHAnsi"/>
                <w:b/>
                <w:noProof/>
              </w:rPr>
            </w:pPr>
          </w:p>
          <w:p w14:paraId="0AB95EEF" w14:textId="77777777" w:rsidR="00364E52" w:rsidRDefault="00364E52" w:rsidP="00E842C6">
            <w:pPr>
              <w:spacing w:after="0" w:line="240" w:lineRule="auto"/>
              <w:rPr>
                <w:rFonts w:asciiTheme="minorHAnsi" w:hAnsiTheme="minorHAnsi"/>
                <w:b/>
                <w:noProof/>
              </w:rPr>
            </w:pPr>
          </w:p>
          <w:p w14:paraId="047BB33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8972E4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7AD6555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916802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36F8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49CB240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131F60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4B89AC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F3F83C0"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1BEA4696"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AE5B7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25F750F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8D32057"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A2B21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D9644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67D7932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8C734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052E9A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7C58A29"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34F0C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0E0598D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0520BC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04211CDE"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99C22F"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73BB3B1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0D7067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305CF378"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5D25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16DAF3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7E8284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9BA9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8F522B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F42152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53191F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0E3DE3C"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978CF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207CA3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FE50B0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23369C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D1787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F0750C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B3FE6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3F294"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6E69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BCAF05D"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6"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6"/>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222E0CF5"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06365A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B3C9C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1B50A8A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47DBC59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03EFC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0B79DA5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CBA972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D44CF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53D9068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538820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1CD1363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3E051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7F9546F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A8A6A6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11ADCB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1E930DF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EB0303E"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B20F6C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AA8898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837A990" w14:textId="77777777" w:rsidR="00D70DE8" w:rsidRPr="00192AD6" w:rsidRDefault="00D70DE8" w:rsidP="00D70DE8">
      <w:pPr>
        <w:spacing w:after="240" w:line="264" w:lineRule="auto"/>
        <w:rPr>
          <w:rFonts w:asciiTheme="minorHAnsi" w:hAnsiTheme="minorHAnsi"/>
          <w:sz w:val="18"/>
          <w:szCs w:val="18"/>
        </w:rPr>
      </w:pPr>
    </w:p>
    <w:p w14:paraId="0A710103"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C4081C5"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1BF2674"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D32F958"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7949092"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B9F03" w14:textId="77777777" w:rsidR="00A835E1" w:rsidRDefault="00A835E1" w:rsidP="00962258">
      <w:pPr>
        <w:spacing w:after="0" w:line="240" w:lineRule="auto"/>
      </w:pPr>
      <w:r>
        <w:separator/>
      </w:r>
    </w:p>
  </w:endnote>
  <w:endnote w:type="continuationSeparator" w:id="0">
    <w:p w14:paraId="7DBFB311" w14:textId="77777777" w:rsidR="00A835E1" w:rsidRDefault="00A835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22B28605" w14:textId="77777777" w:rsidTr="00F13FDA">
      <w:tc>
        <w:tcPr>
          <w:tcW w:w="1021" w:type="dxa"/>
          <w:vAlign w:val="bottom"/>
        </w:tcPr>
        <w:p w14:paraId="577D6E91" w14:textId="77777777" w:rsidR="00F0047F" w:rsidRPr="00B8518B" w:rsidRDefault="00F0047F"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0207881F" w14:textId="77777777" w:rsidR="00F0047F" w:rsidRDefault="00F0047F" w:rsidP="00F13FDA">
          <w:pPr>
            <w:pStyle w:val="Zpatvlevo"/>
          </w:pPr>
          <w:r w:rsidRPr="00B41CFD">
            <w:t>Smlouva o dílo</w:t>
          </w:r>
        </w:p>
        <w:p w14:paraId="75FDBFC3" w14:textId="77777777" w:rsidR="00F0047F" w:rsidRPr="003462EB" w:rsidRDefault="00F0047F" w:rsidP="00F13FDA">
          <w:pPr>
            <w:pStyle w:val="Zpatvlevo"/>
          </w:pPr>
          <w:r w:rsidRPr="00B41CFD">
            <w:t>Zhotovení stavby</w:t>
          </w:r>
        </w:p>
      </w:tc>
    </w:tr>
  </w:tbl>
  <w:p w14:paraId="35CC20B2" w14:textId="77777777" w:rsidR="00F0047F" w:rsidRPr="00F13FDA" w:rsidRDefault="00F0047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7FDAB43B" w14:textId="77777777" w:rsidTr="00F13FDA">
      <w:tc>
        <w:tcPr>
          <w:tcW w:w="1021" w:type="dxa"/>
          <w:vAlign w:val="bottom"/>
        </w:tcPr>
        <w:p w14:paraId="209A6694" w14:textId="77777777" w:rsidR="00F0047F" w:rsidRPr="00B8518B" w:rsidRDefault="00F004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E5E0592" w14:textId="77777777" w:rsidR="00F0047F" w:rsidRPr="00DD4862" w:rsidRDefault="00F0047F" w:rsidP="00F13FDA">
          <w:pPr>
            <w:pStyle w:val="Zpatvlevo"/>
            <w:rPr>
              <w:b/>
            </w:rPr>
          </w:pPr>
          <w:r>
            <w:rPr>
              <w:b/>
            </w:rPr>
            <w:t>Příloha č. 4</w:t>
          </w:r>
        </w:p>
        <w:p w14:paraId="580888A8" w14:textId="77777777" w:rsidR="00F0047F" w:rsidRDefault="00F0047F" w:rsidP="00F13FDA">
          <w:pPr>
            <w:pStyle w:val="Zpatvlevo"/>
          </w:pPr>
          <w:r w:rsidRPr="00B41CFD">
            <w:t>Smlouva o dílo</w:t>
          </w:r>
        </w:p>
        <w:p w14:paraId="5A6F6DF8" w14:textId="77777777" w:rsidR="00F0047F" w:rsidRPr="003462EB" w:rsidRDefault="00F0047F" w:rsidP="00F13FDA">
          <w:pPr>
            <w:pStyle w:val="Zpatvlevo"/>
          </w:pPr>
          <w:r w:rsidRPr="00B41CFD">
            <w:t>Zhotovení stavby</w:t>
          </w:r>
        </w:p>
      </w:tc>
    </w:tr>
  </w:tbl>
  <w:p w14:paraId="04414648" w14:textId="77777777" w:rsidR="00F0047F" w:rsidRPr="00F13FDA" w:rsidRDefault="00F0047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0443E3C0" w14:textId="77777777" w:rsidTr="00A0271B">
      <w:tc>
        <w:tcPr>
          <w:tcW w:w="0" w:type="auto"/>
          <w:tcMar>
            <w:left w:w="0" w:type="dxa"/>
            <w:right w:w="0" w:type="dxa"/>
          </w:tcMar>
          <w:vAlign w:val="bottom"/>
        </w:tcPr>
        <w:p w14:paraId="2EC25333" w14:textId="77777777" w:rsidR="00F0047F" w:rsidRPr="00DD4862" w:rsidRDefault="00F0047F" w:rsidP="00A0271B">
          <w:pPr>
            <w:pStyle w:val="Zpatvpravo"/>
            <w:rPr>
              <w:b/>
            </w:rPr>
          </w:pPr>
          <w:r w:rsidRPr="00DD4862">
            <w:rPr>
              <w:b/>
            </w:rPr>
            <w:t xml:space="preserve">Příloha č. </w:t>
          </w:r>
          <w:r>
            <w:rPr>
              <w:b/>
            </w:rPr>
            <w:t>4</w:t>
          </w:r>
        </w:p>
        <w:p w14:paraId="6FFEA477" w14:textId="77777777" w:rsidR="00F0047F" w:rsidRPr="003462EB" w:rsidRDefault="00F0047F" w:rsidP="00A0271B">
          <w:pPr>
            <w:pStyle w:val="Zpatvpravo"/>
          </w:pPr>
          <w:r>
            <w:t>Smlouva o dílo</w:t>
          </w:r>
        </w:p>
        <w:p w14:paraId="16F85A60" w14:textId="77777777" w:rsidR="00F0047F" w:rsidRPr="003462EB" w:rsidRDefault="00F0047F" w:rsidP="00A0271B">
          <w:pPr>
            <w:pStyle w:val="Zpatvpravo"/>
            <w:rPr>
              <w:rStyle w:val="slostrnky"/>
              <w:b w:val="0"/>
              <w:color w:val="auto"/>
              <w:sz w:val="12"/>
            </w:rPr>
          </w:pPr>
          <w:r w:rsidRPr="003462EB">
            <w:t xml:space="preserve">Zhotovení stavby </w:t>
          </w:r>
        </w:p>
      </w:tc>
      <w:tc>
        <w:tcPr>
          <w:tcW w:w="1021" w:type="dxa"/>
          <w:vAlign w:val="bottom"/>
        </w:tcPr>
        <w:p w14:paraId="50AFD324" w14:textId="5D8E0D86" w:rsidR="00F0047F" w:rsidRPr="009E09BE" w:rsidRDefault="00F004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1</w:t>
          </w:r>
          <w:r>
            <w:rPr>
              <w:rStyle w:val="slostrnky"/>
            </w:rPr>
            <w:fldChar w:fldCharType="end"/>
          </w:r>
        </w:p>
      </w:tc>
    </w:tr>
  </w:tbl>
  <w:p w14:paraId="3B84DDCB" w14:textId="77777777" w:rsidR="00F0047F" w:rsidRPr="00B8518B" w:rsidRDefault="00F0047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05082747" w14:textId="77777777" w:rsidTr="00F13FDA">
      <w:tc>
        <w:tcPr>
          <w:tcW w:w="1021" w:type="dxa"/>
          <w:vAlign w:val="bottom"/>
        </w:tcPr>
        <w:p w14:paraId="48256193" w14:textId="77777777" w:rsidR="00F0047F" w:rsidRPr="00B8518B" w:rsidRDefault="00F004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D1D1FE3" w14:textId="77777777" w:rsidR="00F0047F" w:rsidRPr="00DD4862" w:rsidRDefault="00F0047F" w:rsidP="00F13FDA">
          <w:pPr>
            <w:pStyle w:val="Zpatvlevo"/>
            <w:rPr>
              <w:b/>
            </w:rPr>
          </w:pPr>
          <w:r>
            <w:rPr>
              <w:b/>
            </w:rPr>
            <w:t>Příloha č. 5</w:t>
          </w:r>
        </w:p>
        <w:p w14:paraId="415D3F5A" w14:textId="77777777" w:rsidR="00F0047F" w:rsidRDefault="00F0047F" w:rsidP="00F13FDA">
          <w:pPr>
            <w:pStyle w:val="Zpatvlevo"/>
          </w:pPr>
          <w:r w:rsidRPr="00B41CFD">
            <w:t>Smlouva o dílo</w:t>
          </w:r>
        </w:p>
        <w:p w14:paraId="31542B26" w14:textId="77777777" w:rsidR="00F0047F" w:rsidRPr="003462EB" w:rsidRDefault="00F0047F" w:rsidP="00F13FDA">
          <w:pPr>
            <w:pStyle w:val="Zpatvlevo"/>
          </w:pPr>
          <w:r w:rsidRPr="00B41CFD">
            <w:t>Zhotovení stavby</w:t>
          </w:r>
        </w:p>
      </w:tc>
    </w:tr>
  </w:tbl>
  <w:p w14:paraId="24D7736F" w14:textId="77777777" w:rsidR="00F0047F" w:rsidRPr="00F13FDA" w:rsidRDefault="00F0047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59D54258" w14:textId="77777777" w:rsidTr="00A0271B">
      <w:tc>
        <w:tcPr>
          <w:tcW w:w="0" w:type="auto"/>
          <w:tcMar>
            <w:left w:w="0" w:type="dxa"/>
            <w:right w:w="0" w:type="dxa"/>
          </w:tcMar>
          <w:vAlign w:val="bottom"/>
        </w:tcPr>
        <w:p w14:paraId="1E3BDFB3" w14:textId="77777777" w:rsidR="00F0047F" w:rsidRPr="00DD4862" w:rsidRDefault="00F0047F" w:rsidP="00A0271B">
          <w:pPr>
            <w:pStyle w:val="Zpatvpravo"/>
            <w:rPr>
              <w:b/>
            </w:rPr>
          </w:pPr>
          <w:r w:rsidRPr="00DD4862">
            <w:rPr>
              <w:b/>
            </w:rPr>
            <w:t xml:space="preserve">Příloha č. </w:t>
          </w:r>
          <w:r>
            <w:rPr>
              <w:b/>
            </w:rPr>
            <w:t>5</w:t>
          </w:r>
        </w:p>
        <w:p w14:paraId="7A01A6DF" w14:textId="77777777" w:rsidR="00F0047F" w:rsidRPr="003462EB" w:rsidRDefault="00F0047F" w:rsidP="00A0271B">
          <w:pPr>
            <w:pStyle w:val="Zpatvpravo"/>
          </w:pPr>
          <w:r>
            <w:t>Smlouva o dílo</w:t>
          </w:r>
        </w:p>
        <w:p w14:paraId="2C6BB8D7" w14:textId="77777777" w:rsidR="00F0047F" w:rsidRPr="003462EB" w:rsidRDefault="00F0047F" w:rsidP="00A0271B">
          <w:pPr>
            <w:pStyle w:val="Zpatvpravo"/>
            <w:rPr>
              <w:rStyle w:val="slostrnky"/>
              <w:b w:val="0"/>
              <w:color w:val="auto"/>
              <w:sz w:val="12"/>
            </w:rPr>
          </w:pPr>
          <w:r w:rsidRPr="003462EB">
            <w:t xml:space="preserve">Zhotovení stavby </w:t>
          </w:r>
        </w:p>
      </w:tc>
      <w:tc>
        <w:tcPr>
          <w:tcW w:w="1021" w:type="dxa"/>
          <w:vAlign w:val="bottom"/>
        </w:tcPr>
        <w:p w14:paraId="3B9EE573" w14:textId="7B8E2A33" w:rsidR="00F0047F" w:rsidRPr="009E09BE" w:rsidRDefault="00F004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1</w:t>
          </w:r>
          <w:r>
            <w:rPr>
              <w:rStyle w:val="slostrnky"/>
            </w:rPr>
            <w:fldChar w:fldCharType="end"/>
          </w:r>
        </w:p>
      </w:tc>
    </w:tr>
  </w:tbl>
  <w:p w14:paraId="655F1471" w14:textId="77777777" w:rsidR="00F0047F" w:rsidRPr="00B8518B" w:rsidRDefault="00F0047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262217F7" w14:textId="77777777" w:rsidTr="00F13FDA">
      <w:tc>
        <w:tcPr>
          <w:tcW w:w="1021" w:type="dxa"/>
          <w:vAlign w:val="bottom"/>
        </w:tcPr>
        <w:p w14:paraId="75EBCC74" w14:textId="27CFEB0F" w:rsidR="00F0047F" w:rsidRPr="00B8518B" w:rsidRDefault="00F004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05EE0">
            <w:rPr>
              <w:rStyle w:val="slostrnky"/>
              <w:noProof/>
            </w:rPr>
            <w:t>3</w:t>
          </w:r>
          <w:r>
            <w:rPr>
              <w:rStyle w:val="slostrnky"/>
            </w:rPr>
            <w:fldChar w:fldCharType="end"/>
          </w:r>
        </w:p>
      </w:tc>
      <w:tc>
        <w:tcPr>
          <w:tcW w:w="0" w:type="auto"/>
          <w:vAlign w:val="bottom"/>
        </w:tcPr>
        <w:p w14:paraId="720F628B" w14:textId="77777777" w:rsidR="00F0047F" w:rsidRPr="00DD4862" w:rsidRDefault="00F0047F" w:rsidP="00F13FDA">
          <w:pPr>
            <w:pStyle w:val="Zpatvlevo"/>
            <w:rPr>
              <w:b/>
            </w:rPr>
          </w:pPr>
          <w:r>
            <w:rPr>
              <w:b/>
            </w:rPr>
            <w:t>Příloha č. 6</w:t>
          </w:r>
        </w:p>
        <w:p w14:paraId="5344579F" w14:textId="77777777" w:rsidR="00F0047F" w:rsidRDefault="00F0047F" w:rsidP="00F13FDA">
          <w:pPr>
            <w:pStyle w:val="Zpatvlevo"/>
          </w:pPr>
          <w:r w:rsidRPr="00B41CFD">
            <w:t>Smlouva o dílo</w:t>
          </w:r>
        </w:p>
        <w:p w14:paraId="7FE2429A" w14:textId="77777777" w:rsidR="00F0047F" w:rsidRPr="003462EB" w:rsidRDefault="00F0047F" w:rsidP="00F13FDA">
          <w:pPr>
            <w:pStyle w:val="Zpatvlevo"/>
          </w:pPr>
          <w:r w:rsidRPr="00B41CFD">
            <w:t>Zhotovení stavby</w:t>
          </w:r>
        </w:p>
      </w:tc>
    </w:tr>
  </w:tbl>
  <w:p w14:paraId="04FE28B0" w14:textId="77777777" w:rsidR="00F0047F" w:rsidRPr="00F13FDA" w:rsidRDefault="00F0047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05480DC3" w14:textId="77777777" w:rsidTr="00A0271B">
      <w:tc>
        <w:tcPr>
          <w:tcW w:w="0" w:type="auto"/>
          <w:tcMar>
            <w:left w:w="0" w:type="dxa"/>
            <w:right w:w="0" w:type="dxa"/>
          </w:tcMar>
          <w:vAlign w:val="bottom"/>
        </w:tcPr>
        <w:p w14:paraId="2DD110B0" w14:textId="77777777" w:rsidR="00F0047F" w:rsidRPr="00DD4862" w:rsidRDefault="00F0047F" w:rsidP="00A0271B">
          <w:pPr>
            <w:pStyle w:val="Zpatvpravo"/>
            <w:rPr>
              <w:b/>
            </w:rPr>
          </w:pPr>
          <w:r w:rsidRPr="00DD4862">
            <w:rPr>
              <w:b/>
            </w:rPr>
            <w:t xml:space="preserve">Příloha č. </w:t>
          </w:r>
          <w:r>
            <w:rPr>
              <w:b/>
            </w:rPr>
            <w:t>6</w:t>
          </w:r>
        </w:p>
        <w:p w14:paraId="4879FB77" w14:textId="77777777" w:rsidR="00F0047F" w:rsidRPr="003462EB" w:rsidRDefault="00F0047F" w:rsidP="00A0271B">
          <w:pPr>
            <w:pStyle w:val="Zpatvpravo"/>
          </w:pPr>
          <w:r>
            <w:t>Smlouva o dílo</w:t>
          </w:r>
        </w:p>
        <w:p w14:paraId="0AB0E1AB" w14:textId="77777777" w:rsidR="00F0047F" w:rsidRPr="003462EB" w:rsidRDefault="00F0047F" w:rsidP="00A0271B">
          <w:pPr>
            <w:pStyle w:val="Zpatvpravo"/>
            <w:rPr>
              <w:rStyle w:val="slostrnky"/>
              <w:b w:val="0"/>
              <w:color w:val="auto"/>
              <w:sz w:val="12"/>
            </w:rPr>
          </w:pPr>
          <w:r w:rsidRPr="003462EB">
            <w:t xml:space="preserve">Zhotovení stavby </w:t>
          </w:r>
        </w:p>
      </w:tc>
      <w:tc>
        <w:tcPr>
          <w:tcW w:w="1021" w:type="dxa"/>
          <w:vAlign w:val="bottom"/>
        </w:tcPr>
        <w:p w14:paraId="3ECE2401" w14:textId="76E90BEF" w:rsidR="00F0047F" w:rsidRPr="009E09BE" w:rsidRDefault="00F004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3</w:t>
          </w:r>
          <w:r>
            <w:rPr>
              <w:rStyle w:val="slostrnky"/>
            </w:rPr>
            <w:fldChar w:fldCharType="end"/>
          </w:r>
        </w:p>
      </w:tc>
    </w:tr>
  </w:tbl>
  <w:p w14:paraId="3844ABAF" w14:textId="77777777" w:rsidR="00F0047F" w:rsidRPr="00B8518B" w:rsidRDefault="00F0047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15602DF3" w14:textId="77777777" w:rsidTr="00F13FDA">
      <w:tc>
        <w:tcPr>
          <w:tcW w:w="1021" w:type="dxa"/>
          <w:vAlign w:val="bottom"/>
        </w:tcPr>
        <w:p w14:paraId="4D46B97C" w14:textId="77777777" w:rsidR="00F0047F" w:rsidRPr="00B8518B" w:rsidRDefault="00F004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D46AC5B" w14:textId="77777777" w:rsidR="00F0047F" w:rsidRPr="00DD4862" w:rsidRDefault="00F0047F" w:rsidP="00F13FDA">
          <w:pPr>
            <w:pStyle w:val="Zpatvlevo"/>
            <w:rPr>
              <w:b/>
            </w:rPr>
          </w:pPr>
          <w:r>
            <w:rPr>
              <w:b/>
            </w:rPr>
            <w:t>Příloha č. 7</w:t>
          </w:r>
        </w:p>
        <w:p w14:paraId="0B4EDE87" w14:textId="77777777" w:rsidR="00F0047F" w:rsidRDefault="00F0047F" w:rsidP="00F13FDA">
          <w:pPr>
            <w:pStyle w:val="Zpatvlevo"/>
          </w:pPr>
          <w:r w:rsidRPr="00B41CFD">
            <w:t>Smlouva o dílo</w:t>
          </w:r>
        </w:p>
        <w:p w14:paraId="6BBB8EBF" w14:textId="77777777" w:rsidR="00F0047F" w:rsidRPr="003462EB" w:rsidRDefault="00F0047F" w:rsidP="00F13FDA">
          <w:pPr>
            <w:pStyle w:val="Zpatvlevo"/>
          </w:pPr>
          <w:r w:rsidRPr="00B41CFD">
            <w:t>Zhotovení stavby</w:t>
          </w:r>
        </w:p>
      </w:tc>
    </w:tr>
  </w:tbl>
  <w:p w14:paraId="25CF80CC" w14:textId="77777777" w:rsidR="00F0047F" w:rsidRPr="00F13FDA" w:rsidRDefault="00F0047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58B405CA" w14:textId="77777777" w:rsidTr="00A0271B">
      <w:tc>
        <w:tcPr>
          <w:tcW w:w="0" w:type="auto"/>
          <w:tcMar>
            <w:left w:w="0" w:type="dxa"/>
            <w:right w:w="0" w:type="dxa"/>
          </w:tcMar>
          <w:vAlign w:val="bottom"/>
        </w:tcPr>
        <w:p w14:paraId="483FB4C2" w14:textId="77777777" w:rsidR="00F0047F" w:rsidRPr="00DD4862" w:rsidRDefault="00F0047F" w:rsidP="00A0271B">
          <w:pPr>
            <w:pStyle w:val="Zpatvpravo"/>
            <w:rPr>
              <w:b/>
            </w:rPr>
          </w:pPr>
          <w:r w:rsidRPr="00DD4862">
            <w:rPr>
              <w:b/>
            </w:rPr>
            <w:t xml:space="preserve">Příloha č. </w:t>
          </w:r>
          <w:r>
            <w:rPr>
              <w:b/>
            </w:rPr>
            <w:t>7</w:t>
          </w:r>
        </w:p>
        <w:p w14:paraId="4F06508A" w14:textId="77777777" w:rsidR="00F0047F" w:rsidRPr="003462EB" w:rsidRDefault="00F0047F" w:rsidP="00A0271B">
          <w:pPr>
            <w:pStyle w:val="Zpatvpravo"/>
          </w:pPr>
          <w:r>
            <w:t>Smlouva o dílo</w:t>
          </w:r>
        </w:p>
        <w:p w14:paraId="404CA4B6" w14:textId="77777777" w:rsidR="00F0047F" w:rsidRPr="003462EB" w:rsidRDefault="00F0047F" w:rsidP="00A0271B">
          <w:pPr>
            <w:pStyle w:val="Zpatvpravo"/>
            <w:rPr>
              <w:rStyle w:val="slostrnky"/>
              <w:b w:val="0"/>
              <w:color w:val="auto"/>
              <w:sz w:val="12"/>
            </w:rPr>
          </w:pPr>
          <w:r w:rsidRPr="003462EB">
            <w:t xml:space="preserve">Zhotovení stavby </w:t>
          </w:r>
        </w:p>
      </w:tc>
      <w:tc>
        <w:tcPr>
          <w:tcW w:w="1021" w:type="dxa"/>
          <w:vAlign w:val="bottom"/>
        </w:tcPr>
        <w:p w14:paraId="5757A724" w14:textId="5749B3EE" w:rsidR="00F0047F" w:rsidRPr="009E09BE" w:rsidRDefault="00F004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1</w:t>
          </w:r>
          <w:r>
            <w:rPr>
              <w:rStyle w:val="slostrnky"/>
            </w:rPr>
            <w:fldChar w:fldCharType="end"/>
          </w:r>
        </w:p>
      </w:tc>
    </w:tr>
  </w:tbl>
  <w:p w14:paraId="0D4EFDF0" w14:textId="77777777" w:rsidR="00F0047F" w:rsidRPr="00B8518B" w:rsidRDefault="00F0047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7748AAC8" w14:textId="77777777" w:rsidTr="00F13FDA">
      <w:tc>
        <w:tcPr>
          <w:tcW w:w="1021" w:type="dxa"/>
          <w:vAlign w:val="bottom"/>
        </w:tcPr>
        <w:p w14:paraId="694EEA01" w14:textId="77777777" w:rsidR="00F0047F" w:rsidRPr="00B8518B" w:rsidRDefault="00F004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3742738" w14:textId="77777777" w:rsidR="00F0047F" w:rsidRPr="00DD4862" w:rsidRDefault="00F0047F" w:rsidP="00F13FDA">
          <w:pPr>
            <w:pStyle w:val="Zpatvlevo"/>
            <w:rPr>
              <w:b/>
            </w:rPr>
          </w:pPr>
          <w:r>
            <w:rPr>
              <w:b/>
            </w:rPr>
            <w:t>Příloha č. 8</w:t>
          </w:r>
        </w:p>
        <w:p w14:paraId="6A1156AC" w14:textId="77777777" w:rsidR="00F0047F" w:rsidRDefault="00F0047F" w:rsidP="00F13FDA">
          <w:pPr>
            <w:pStyle w:val="Zpatvlevo"/>
          </w:pPr>
          <w:r w:rsidRPr="00B41CFD">
            <w:t>Smlouva o dílo</w:t>
          </w:r>
        </w:p>
        <w:p w14:paraId="363701B1" w14:textId="77777777" w:rsidR="00F0047F" w:rsidRPr="003462EB" w:rsidRDefault="00F0047F" w:rsidP="00F13FDA">
          <w:pPr>
            <w:pStyle w:val="Zpatvlevo"/>
          </w:pPr>
          <w:r w:rsidRPr="00B41CFD">
            <w:t>Zhotovení stavby</w:t>
          </w:r>
        </w:p>
      </w:tc>
    </w:tr>
  </w:tbl>
  <w:p w14:paraId="39CC9F6F" w14:textId="77777777" w:rsidR="00F0047F" w:rsidRPr="00F13FDA" w:rsidRDefault="00F0047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4BF4DBDE" w14:textId="77777777" w:rsidTr="00A0271B">
      <w:tc>
        <w:tcPr>
          <w:tcW w:w="0" w:type="auto"/>
          <w:tcMar>
            <w:left w:w="0" w:type="dxa"/>
            <w:right w:w="0" w:type="dxa"/>
          </w:tcMar>
          <w:vAlign w:val="bottom"/>
        </w:tcPr>
        <w:p w14:paraId="6B032B7E" w14:textId="77777777" w:rsidR="00F0047F" w:rsidRPr="00DD4862" w:rsidRDefault="00F0047F" w:rsidP="00A0271B">
          <w:pPr>
            <w:pStyle w:val="Zpatvpravo"/>
            <w:rPr>
              <w:b/>
            </w:rPr>
          </w:pPr>
          <w:r w:rsidRPr="00DD4862">
            <w:rPr>
              <w:b/>
            </w:rPr>
            <w:t xml:space="preserve">Příloha č. </w:t>
          </w:r>
          <w:r>
            <w:rPr>
              <w:b/>
            </w:rPr>
            <w:t>8</w:t>
          </w:r>
        </w:p>
        <w:p w14:paraId="73A88193" w14:textId="77777777" w:rsidR="00F0047F" w:rsidRPr="003462EB" w:rsidRDefault="00F0047F" w:rsidP="00A0271B">
          <w:pPr>
            <w:pStyle w:val="Zpatvpravo"/>
          </w:pPr>
          <w:r>
            <w:t>Smlouva o dílo</w:t>
          </w:r>
        </w:p>
        <w:p w14:paraId="227FC789" w14:textId="77777777" w:rsidR="00F0047F" w:rsidRPr="003462EB" w:rsidRDefault="00F0047F" w:rsidP="00A0271B">
          <w:pPr>
            <w:pStyle w:val="Zpatvpravo"/>
            <w:rPr>
              <w:rStyle w:val="slostrnky"/>
              <w:b w:val="0"/>
              <w:color w:val="auto"/>
              <w:sz w:val="12"/>
            </w:rPr>
          </w:pPr>
          <w:r w:rsidRPr="003462EB">
            <w:t xml:space="preserve">Zhotovení stavby </w:t>
          </w:r>
        </w:p>
      </w:tc>
      <w:tc>
        <w:tcPr>
          <w:tcW w:w="1021" w:type="dxa"/>
          <w:vAlign w:val="bottom"/>
        </w:tcPr>
        <w:p w14:paraId="1B16923D" w14:textId="2D1B88BE" w:rsidR="00F0047F" w:rsidRPr="009E09BE" w:rsidRDefault="00F004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1</w:t>
          </w:r>
          <w:r>
            <w:rPr>
              <w:rStyle w:val="slostrnky"/>
            </w:rPr>
            <w:fldChar w:fldCharType="end"/>
          </w:r>
        </w:p>
      </w:tc>
    </w:tr>
  </w:tbl>
  <w:p w14:paraId="0BA3A5D9" w14:textId="77777777" w:rsidR="00F0047F" w:rsidRPr="00B8518B" w:rsidRDefault="00F004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6AD82E13" w14:textId="77777777" w:rsidTr="00F13FDA">
      <w:tc>
        <w:tcPr>
          <w:tcW w:w="0" w:type="auto"/>
          <w:tcMar>
            <w:left w:w="0" w:type="dxa"/>
            <w:right w:w="0" w:type="dxa"/>
          </w:tcMar>
          <w:vAlign w:val="bottom"/>
        </w:tcPr>
        <w:p w14:paraId="2370C0A3" w14:textId="77777777" w:rsidR="00F0047F" w:rsidRPr="003462EB" w:rsidRDefault="00F0047F" w:rsidP="00F13FDA">
          <w:pPr>
            <w:pStyle w:val="Zpatvpravo"/>
          </w:pPr>
          <w:r>
            <w:t>Smlouva o dílo</w:t>
          </w:r>
        </w:p>
        <w:p w14:paraId="379AF885" w14:textId="77777777" w:rsidR="00F0047F" w:rsidRPr="003462EB" w:rsidRDefault="00F0047F" w:rsidP="00F13FDA">
          <w:pPr>
            <w:pStyle w:val="Zpatvpravo"/>
            <w:rPr>
              <w:rStyle w:val="slostrnky"/>
              <w:b w:val="0"/>
              <w:color w:val="auto"/>
              <w:sz w:val="12"/>
            </w:rPr>
          </w:pPr>
          <w:r>
            <w:t xml:space="preserve">Zhotovení stavby </w:t>
          </w:r>
        </w:p>
      </w:tc>
      <w:tc>
        <w:tcPr>
          <w:tcW w:w="1021" w:type="dxa"/>
          <w:vAlign w:val="bottom"/>
        </w:tcPr>
        <w:p w14:paraId="4F3CCED9" w14:textId="77777777" w:rsidR="00F0047F" w:rsidRPr="009E09BE" w:rsidRDefault="00F0047F"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026C878A" w14:textId="77777777" w:rsidR="00F0047F" w:rsidRPr="00B8518B" w:rsidRDefault="00F0047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26A5702A" w14:textId="77777777" w:rsidTr="00F13FDA">
      <w:tc>
        <w:tcPr>
          <w:tcW w:w="1021" w:type="dxa"/>
          <w:vAlign w:val="bottom"/>
        </w:tcPr>
        <w:p w14:paraId="3384F1CB" w14:textId="5ABD26FC" w:rsidR="00F0047F" w:rsidRPr="00B8518B" w:rsidRDefault="00F004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05EE0">
            <w:rPr>
              <w:rStyle w:val="slostrnky"/>
              <w:noProof/>
            </w:rPr>
            <w:t>4</w:t>
          </w:r>
          <w:r>
            <w:rPr>
              <w:rStyle w:val="slostrnky"/>
            </w:rPr>
            <w:fldChar w:fldCharType="end"/>
          </w:r>
        </w:p>
      </w:tc>
      <w:tc>
        <w:tcPr>
          <w:tcW w:w="0" w:type="auto"/>
          <w:vAlign w:val="bottom"/>
        </w:tcPr>
        <w:p w14:paraId="0E3CBDC2" w14:textId="77777777" w:rsidR="00F0047F" w:rsidRPr="00DD4862" w:rsidRDefault="00F0047F" w:rsidP="00F13FDA">
          <w:pPr>
            <w:pStyle w:val="Zpatvlevo"/>
            <w:rPr>
              <w:b/>
            </w:rPr>
          </w:pPr>
          <w:r>
            <w:rPr>
              <w:b/>
            </w:rPr>
            <w:t>Příloha č. 9</w:t>
          </w:r>
        </w:p>
        <w:p w14:paraId="4B487A1E" w14:textId="77777777" w:rsidR="00F0047F" w:rsidRDefault="00F0047F" w:rsidP="00F13FDA">
          <w:pPr>
            <w:pStyle w:val="Zpatvlevo"/>
          </w:pPr>
          <w:r w:rsidRPr="00B41CFD">
            <w:t>Smlouva o dílo</w:t>
          </w:r>
        </w:p>
        <w:p w14:paraId="3681A50B" w14:textId="77777777" w:rsidR="00F0047F" w:rsidRPr="003462EB" w:rsidRDefault="00F0047F" w:rsidP="00F13FDA">
          <w:pPr>
            <w:pStyle w:val="Zpatvlevo"/>
          </w:pPr>
          <w:r w:rsidRPr="00B41CFD">
            <w:t>Zhotovení stavby</w:t>
          </w:r>
        </w:p>
      </w:tc>
    </w:tr>
  </w:tbl>
  <w:p w14:paraId="33CCB494" w14:textId="77777777" w:rsidR="00F0047F" w:rsidRPr="00F13FDA" w:rsidRDefault="00F0047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20C764A8" w14:textId="77777777" w:rsidTr="00A0271B">
      <w:tc>
        <w:tcPr>
          <w:tcW w:w="0" w:type="auto"/>
          <w:tcMar>
            <w:left w:w="0" w:type="dxa"/>
            <w:right w:w="0" w:type="dxa"/>
          </w:tcMar>
          <w:vAlign w:val="bottom"/>
        </w:tcPr>
        <w:p w14:paraId="4242CDF5" w14:textId="77777777" w:rsidR="00F0047F" w:rsidRPr="00DD4862" w:rsidRDefault="00F0047F" w:rsidP="00A0271B">
          <w:pPr>
            <w:pStyle w:val="Zpatvpravo"/>
            <w:rPr>
              <w:b/>
            </w:rPr>
          </w:pPr>
          <w:r w:rsidRPr="00DD4862">
            <w:rPr>
              <w:b/>
            </w:rPr>
            <w:t xml:space="preserve">Příloha č. </w:t>
          </w:r>
          <w:r>
            <w:rPr>
              <w:b/>
            </w:rPr>
            <w:t>9</w:t>
          </w:r>
        </w:p>
        <w:p w14:paraId="17E3F517" w14:textId="77777777" w:rsidR="00F0047F" w:rsidRPr="003462EB" w:rsidRDefault="00F0047F" w:rsidP="00A0271B">
          <w:pPr>
            <w:pStyle w:val="Zpatvpravo"/>
          </w:pPr>
          <w:r>
            <w:t>Smlouva o dílo</w:t>
          </w:r>
        </w:p>
        <w:p w14:paraId="1F3E38F7" w14:textId="77777777" w:rsidR="00F0047F" w:rsidRPr="003462EB" w:rsidRDefault="00F0047F" w:rsidP="00A0271B">
          <w:pPr>
            <w:pStyle w:val="Zpatvpravo"/>
            <w:rPr>
              <w:rStyle w:val="slostrnky"/>
              <w:b w:val="0"/>
              <w:color w:val="auto"/>
              <w:sz w:val="12"/>
            </w:rPr>
          </w:pPr>
          <w:r w:rsidRPr="003462EB">
            <w:t xml:space="preserve">Zhotovení stavby </w:t>
          </w:r>
        </w:p>
      </w:tc>
      <w:tc>
        <w:tcPr>
          <w:tcW w:w="1021" w:type="dxa"/>
          <w:vAlign w:val="bottom"/>
        </w:tcPr>
        <w:p w14:paraId="311C2BC1" w14:textId="1CD62B85" w:rsidR="00F0047F" w:rsidRPr="009E09BE" w:rsidRDefault="00F004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1</w:t>
          </w:r>
          <w:r>
            <w:rPr>
              <w:rStyle w:val="slostrnky"/>
            </w:rPr>
            <w:fldChar w:fldCharType="end"/>
          </w:r>
        </w:p>
      </w:tc>
    </w:tr>
  </w:tbl>
  <w:p w14:paraId="1C6D36D5" w14:textId="77777777" w:rsidR="00F0047F" w:rsidRPr="00B8518B" w:rsidRDefault="00F0047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3264EAB2" w14:textId="77777777" w:rsidTr="00A0271B">
      <w:tc>
        <w:tcPr>
          <w:tcW w:w="0" w:type="auto"/>
          <w:tcMar>
            <w:left w:w="0" w:type="dxa"/>
            <w:right w:w="0" w:type="dxa"/>
          </w:tcMar>
          <w:vAlign w:val="bottom"/>
        </w:tcPr>
        <w:p w14:paraId="5BDC8125" w14:textId="77777777" w:rsidR="00F0047F" w:rsidRPr="00DD4862" w:rsidRDefault="00F0047F" w:rsidP="00A0271B">
          <w:pPr>
            <w:pStyle w:val="Zpatvpravo"/>
            <w:rPr>
              <w:b/>
            </w:rPr>
          </w:pPr>
          <w:r w:rsidRPr="00DD4862">
            <w:rPr>
              <w:b/>
            </w:rPr>
            <w:t xml:space="preserve">Příloha č. </w:t>
          </w:r>
          <w:r>
            <w:rPr>
              <w:b/>
            </w:rPr>
            <w:t>10</w:t>
          </w:r>
        </w:p>
        <w:p w14:paraId="35534F78" w14:textId="77777777" w:rsidR="00F0047F" w:rsidRPr="003462EB" w:rsidRDefault="00F0047F" w:rsidP="00A0271B">
          <w:pPr>
            <w:pStyle w:val="Zpatvpravo"/>
          </w:pPr>
          <w:r>
            <w:t>Smlouva o dílo</w:t>
          </w:r>
        </w:p>
        <w:p w14:paraId="581C7F11" w14:textId="77777777" w:rsidR="00F0047F" w:rsidRPr="003462EB" w:rsidRDefault="00F0047F" w:rsidP="00A0271B">
          <w:pPr>
            <w:pStyle w:val="Zpatvpravo"/>
            <w:rPr>
              <w:rStyle w:val="slostrnky"/>
              <w:b w:val="0"/>
              <w:color w:val="auto"/>
              <w:sz w:val="12"/>
            </w:rPr>
          </w:pPr>
          <w:r w:rsidRPr="003462EB">
            <w:t xml:space="preserve">Zhotovení stavby </w:t>
          </w:r>
        </w:p>
      </w:tc>
      <w:tc>
        <w:tcPr>
          <w:tcW w:w="1021" w:type="dxa"/>
          <w:vAlign w:val="bottom"/>
        </w:tcPr>
        <w:p w14:paraId="58438C29" w14:textId="010DE48A" w:rsidR="00F0047F" w:rsidRPr="009E09BE" w:rsidRDefault="00F004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4</w:t>
          </w:r>
          <w:r>
            <w:rPr>
              <w:rStyle w:val="slostrnky"/>
            </w:rPr>
            <w:fldChar w:fldCharType="end"/>
          </w:r>
        </w:p>
      </w:tc>
    </w:tr>
  </w:tbl>
  <w:p w14:paraId="648C746C" w14:textId="77777777" w:rsidR="00F0047F" w:rsidRPr="00B8518B" w:rsidRDefault="00F0047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018B7" w14:textId="77777777" w:rsidR="00F0047F" w:rsidRPr="00B3350F" w:rsidRDefault="00F0047F" w:rsidP="00F17CC2">
    <w:pPr>
      <w:spacing w:after="0" w:line="240" w:lineRule="auto"/>
      <w:rPr>
        <w:sz w:val="4"/>
        <w:szCs w:val="4"/>
      </w:rPr>
    </w:pPr>
    <w:r w:rsidRPr="004C7962">
      <w:rPr>
        <w:noProof/>
        <w:lang w:eastAsia="cs-CZ"/>
      </w:rPr>
      <w:drawing>
        <wp:inline distT="0" distB="0" distL="0" distR="0" wp14:anchorId="54254A7A" wp14:editId="35A7062F">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B40EAE9" w14:textId="77777777" w:rsidR="00F0047F" w:rsidRDefault="00F0047F" w:rsidP="00F17CC2">
    <w:pPr>
      <w:spacing w:after="0" w:line="240" w:lineRule="auto"/>
      <w:rPr>
        <w:b/>
        <w:i/>
        <w:color w:val="00B050"/>
      </w:rPr>
    </w:pPr>
  </w:p>
  <w:p w14:paraId="3480E2F5" w14:textId="77777777" w:rsidR="00F0047F" w:rsidRPr="00EF529C" w:rsidRDefault="00F0047F" w:rsidP="00F17CC2">
    <w:pPr>
      <w:pStyle w:val="Zpat"/>
      <w:rPr>
        <w:rFonts w:cs="Calibri"/>
        <w:sz w:val="4"/>
        <w:szCs w:val="4"/>
      </w:rPr>
    </w:pPr>
  </w:p>
  <w:p w14:paraId="4F8FA3A6" w14:textId="77777777" w:rsidR="00F0047F" w:rsidRPr="00F17CC2" w:rsidRDefault="00F0047F"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6E1950C0" w14:textId="77777777" w:rsidTr="00F13FDA">
      <w:tc>
        <w:tcPr>
          <w:tcW w:w="1021" w:type="dxa"/>
          <w:vAlign w:val="bottom"/>
        </w:tcPr>
        <w:p w14:paraId="22CCBAE2" w14:textId="77777777" w:rsidR="00F0047F" w:rsidRPr="00B8518B" w:rsidRDefault="00F004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32A2AB3" w14:textId="77777777" w:rsidR="00F0047F" w:rsidRPr="00DD4862" w:rsidRDefault="00F0047F" w:rsidP="00F13FDA">
          <w:pPr>
            <w:pStyle w:val="Zpatvlevo"/>
            <w:rPr>
              <w:b/>
            </w:rPr>
          </w:pPr>
          <w:r w:rsidRPr="00DD4862">
            <w:rPr>
              <w:b/>
            </w:rPr>
            <w:t>Příloha č. 1</w:t>
          </w:r>
        </w:p>
        <w:p w14:paraId="23B4CA27" w14:textId="77777777" w:rsidR="00F0047F" w:rsidRDefault="00F0047F" w:rsidP="00F13FDA">
          <w:pPr>
            <w:pStyle w:val="Zpatvlevo"/>
          </w:pPr>
          <w:r w:rsidRPr="00B41CFD">
            <w:t>Smlouva o dílo</w:t>
          </w:r>
        </w:p>
        <w:p w14:paraId="69BC0BB0" w14:textId="77777777" w:rsidR="00F0047F" w:rsidRPr="003462EB" w:rsidRDefault="00F0047F" w:rsidP="00F13FDA">
          <w:pPr>
            <w:pStyle w:val="Zpatvlevo"/>
          </w:pPr>
          <w:r w:rsidRPr="00B41CFD">
            <w:t>Zhotovení stavby</w:t>
          </w:r>
        </w:p>
      </w:tc>
    </w:tr>
  </w:tbl>
  <w:p w14:paraId="5C3BD294" w14:textId="77777777" w:rsidR="00F0047F" w:rsidRPr="00F13FDA" w:rsidRDefault="00F0047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5D01C" w14:textId="77777777" w:rsidR="00F0047F" w:rsidRDefault="00F0047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331E69E5" w14:textId="77777777" w:rsidTr="00A0271B">
      <w:tc>
        <w:tcPr>
          <w:tcW w:w="0" w:type="auto"/>
          <w:tcMar>
            <w:left w:w="0" w:type="dxa"/>
            <w:right w:w="0" w:type="dxa"/>
          </w:tcMar>
          <w:vAlign w:val="bottom"/>
        </w:tcPr>
        <w:p w14:paraId="72BDC42B" w14:textId="77777777" w:rsidR="00F0047F" w:rsidRPr="00DD4862" w:rsidRDefault="00F0047F" w:rsidP="00A0271B">
          <w:pPr>
            <w:pStyle w:val="Zpatvpravo"/>
            <w:rPr>
              <w:b/>
            </w:rPr>
          </w:pPr>
          <w:r w:rsidRPr="00DD4862">
            <w:rPr>
              <w:b/>
            </w:rPr>
            <w:t>Příloha č. 1</w:t>
          </w:r>
        </w:p>
        <w:p w14:paraId="751BAB84" w14:textId="77777777" w:rsidR="00F0047F" w:rsidRPr="003462EB" w:rsidRDefault="00F0047F" w:rsidP="00A0271B">
          <w:pPr>
            <w:pStyle w:val="Zpatvpravo"/>
          </w:pPr>
          <w:r>
            <w:t>Smlouva o dílo</w:t>
          </w:r>
        </w:p>
        <w:p w14:paraId="418FD792" w14:textId="77777777" w:rsidR="00F0047F" w:rsidRPr="003462EB" w:rsidRDefault="00F0047F" w:rsidP="00DD4862">
          <w:pPr>
            <w:pStyle w:val="Zpatvpravo"/>
            <w:rPr>
              <w:rStyle w:val="slostrnky"/>
              <w:b w:val="0"/>
              <w:color w:val="auto"/>
              <w:sz w:val="12"/>
            </w:rPr>
          </w:pPr>
          <w:r w:rsidRPr="003462EB">
            <w:t xml:space="preserve">Zhotovení stavby </w:t>
          </w:r>
        </w:p>
      </w:tc>
      <w:tc>
        <w:tcPr>
          <w:tcW w:w="1021" w:type="dxa"/>
          <w:vAlign w:val="bottom"/>
        </w:tcPr>
        <w:p w14:paraId="464DD62E" w14:textId="42667F55" w:rsidR="00F0047F" w:rsidRPr="009E09BE" w:rsidRDefault="00F0047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1</w:t>
          </w:r>
          <w:r>
            <w:rPr>
              <w:rStyle w:val="slostrnky"/>
            </w:rPr>
            <w:fldChar w:fldCharType="end"/>
          </w:r>
        </w:p>
      </w:tc>
    </w:tr>
  </w:tbl>
  <w:p w14:paraId="30D13F19" w14:textId="77777777" w:rsidR="00F0047F" w:rsidRPr="00B8518B" w:rsidRDefault="00F004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178BFE87" w14:textId="77777777" w:rsidTr="00F13FDA">
      <w:tc>
        <w:tcPr>
          <w:tcW w:w="1021" w:type="dxa"/>
          <w:vAlign w:val="bottom"/>
        </w:tcPr>
        <w:p w14:paraId="622B6375" w14:textId="77777777" w:rsidR="00F0047F" w:rsidRPr="00B8518B" w:rsidRDefault="00F004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5937285" w14:textId="77777777" w:rsidR="00F0047F" w:rsidRPr="00DD4862" w:rsidRDefault="00F0047F" w:rsidP="00F13FDA">
          <w:pPr>
            <w:pStyle w:val="Zpatvlevo"/>
            <w:rPr>
              <w:b/>
            </w:rPr>
          </w:pPr>
          <w:r>
            <w:rPr>
              <w:b/>
            </w:rPr>
            <w:t>Příloha č. 2</w:t>
          </w:r>
        </w:p>
        <w:p w14:paraId="749D2B2F" w14:textId="77777777" w:rsidR="00F0047F" w:rsidRDefault="00F0047F" w:rsidP="00F13FDA">
          <w:pPr>
            <w:pStyle w:val="Zpatvlevo"/>
          </w:pPr>
          <w:r w:rsidRPr="00B41CFD">
            <w:t>Smlouva o dílo</w:t>
          </w:r>
        </w:p>
        <w:p w14:paraId="4C8EA63B" w14:textId="77777777" w:rsidR="00F0047F" w:rsidRPr="003462EB" w:rsidRDefault="00F0047F" w:rsidP="00F13FDA">
          <w:pPr>
            <w:pStyle w:val="Zpatvlevo"/>
          </w:pPr>
          <w:r w:rsidRPr="00B41CFD">
            <w:t>Zhotovení stavby</w:t>
          </w:r>
        </w:p>
      </w:tc>
    </w:tr>
  </w:tbl>
  <w:p w14:paraId="70B03364" w14:textId="77777777" w:rsidR="00F0047F" w:rsidRPr="00F13FDA" w:rsidRDefault="00F0047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6D36CE49" w14:textId="77777777" w:rsidTr="00A0271B">
      <w:tc>
        <w:tcPr>
          <w:tcW w:w="0" w:type="auto"/>
          <w:tcMar>
            <w:left w:w="0" w:type="dxa"/>
            <w:right w:w="0" w:type="dxa"/>
          </w:tcMar>
          <w:vAlign w:val="bottom"/>
        </w:tcPr>
        <w:p w14:paraId="390EC604" w14:textId="77777777" w:rsidR="00F0047F" w:rsidRPr="00DD4862" w:rsidRDefault="00F0047F" w:rsidP="00A0271B">
          <w:pPr>
            <w:pStyle w:val="Zpatvpravo"/>
            <w:rPr>
              <w:b/>
            </w:rPr>
          </w:pPr>
          <w:r w:rsidRPr="00DD4862">
            <w:rPr>
              <w:b/>
            </w:rPr>
            <w:t>Příloha č. 2</w:t>
          </w:r>
        </w:p>
        <w:p w14:paraId="06CF5708" w14:textId="77777777" w:rsidR="00F0047F" w:rsidRPr="003462EB" w:rsidRDefault="00F0047F" w:rsidP="00A0271B">
          <w:pPr>
            <w:pStyle w:val="Zpatvpravo"/>
          </w:pPr>
          <w:r>
            <w:t>Smlouva o dílo</w:t>
          </w:r>
        </w:p>
        <w:p w14:paraId="5B4A7DA2" w14:textId="77777777" w:rsidR="00F0047F" w:rsidRPr="003462EB" w:rsidRDefault="00F0047F" w:rsidP="00A0271B">
          <w:pPr>
            <w:pStyle w:val="Zpatvpravo"/>
            <w:rPr>
              <w:rStyle w:val="slostrnky"/>
              <w:b w:val="0"/>
              <w:color w:val="auto"/>
              <w:sz w:val="12"/>
            </w:rPr>
          </w:pPr>
          <w:r w:rsidRPr="003462EB">
            <w:t xml:space="preserve">Zhotovení stavby </w:t>
          </w:r>
        </w:p>
      </w:tc>
      <w:tc>
        <w:tcPr>
          <w:tcW w:w="1021" w:type="dxa"/>
          <w:vAlign w:val="bottom"/>
        </w:tcPr>
        <w:p w14:paraId="53C2A4BD" w14:textId="4C48784B" w:rsidR="00F0047F" w:rsidRPr="009E09BE" w:rsidRDefault="00F004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1</w:t>
          </w:r>
          <w:r>
            <w:rPr>
              <w:rStyle w:val="slostrnky"/>
            </w:rPr>
            <w:fldChar w:fldCharType="end"/>
          </w:r>
        </w:p>
      </w:tc>
    </w:tr>
  </w:tbl>
  <w:p w14:paraId="6A94A860" w14:textId="77777777" w:rsidR="00F0047F" w:rsidRPr="00B8518B" w:rsidRDefault="00F004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47F" w:rsidRPr="003462EB" w14:paraId="71EA89D1" w14:textId="77777777" w:rsidTr="00F13FDA">
      <w:tc>
        <w:tcPr>
          <w:tcW w:w="1021" w:type="dxa"/>
          <w:vAlign w:val="bottom"/>
        </w:tcPr>
        <w:p w14:paraId="5E370BF2" w14:textId="77777777" w:rsidR="00F0047F" w:rsidRPr="00B8518B" w:rsidRDefault="00F004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0D220CE" w14:textId="77777777" w:rsidR="00F0047F" w:rsidRPr="00DD4862" w:rsidRDefault="00F0047F" w:rsidP="00F13FDA">
          <w:pPr>
            <w:pStyle w:val="Zpatvlevo"/>
            <w:rPr>
              <w:b/>
            </w:rPr>
          </w:pPr>
          <w:r>
            <w:rPr>
              <w:b/>
            </w:rPr>
            <w:t>Příloha č. 3</w:t>
          </w:r>
        </w:p>
        <w:p w14:paraId="184122CE" w14:textId="77777777" w:rsidR="00F0047F" w:rsidRDefault="00F0047F" w:rsidP="00F13FDA">
          <w:pPr>
            <w:pStyle w:val="Zpatvlevo"/>
          </w:pPr>
          <w:r w:rsidRPr="00B41CFD">
            <w:t>Smlouva o dílo</w:t>
          </w:r>
        </w:p>
        <w:p w14:paraId="15E0F382" w14:textId="77777777" w:rsidR="00F0047F" w:rsidRPr="003462EB" w:rsidRDefault="00F0047F" w:rsidP="00F13FDA">
          <w:pPr>
            <w:pStyle w:val="Zpatvlevo"/>
          </w:pPr>
          <w:r w:rsidRPr="00B41CFD">
            <w:t>Zhotovení stavby</w:t>
          </w:r>
        </w:p>
      </w:tc>
    </w:tr>
  </w:tbl>
  <w:p w14:paraId="4DB61957" w14:textId="77777777" w:rsidR="00F0047F" w:rsidRPr="00F13FDA" w:rsidRDefault="00F0047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47F" w:rsidRPr="009E09BE" w14:paraId="2108A363" w14:textId="77777777" w:rsidTr="00A0271B">
      <w:tc>
        <w:tcPr>
          <w:tcW w:w="0" w:type="auto"/>
          <w:tcMar>
            <w:left w:w="0" w:type="dxa"/>
            <w:right w:w="0" w:type="dxa"/>
          </w:tcMar>
          <w:vAlign w:val="bottom"/>
        </w:tcPr>
        <w:p w14:paraId="64A0965D" w14:textId="77777777" w:rsidR="00F0047F" w:rsidRPr="00DD4862" w:rsidRDefault="00F0047F" w:rsidP="00A0271B">
          <w:pPr>
            <w:pStyle w:val="Zpatvpravo"/>
            <w:rPr>
              <w:b/>
            </w:rPr>
          </w:pPr>
          <w:r w:rsidRPr="00DD4862">
            <w:rPr>
              <w:b/>
            </w:rPr>
            <w:t xml:space="preserve">Příloha č. </w:t>
          </w:r>
          <w:r>
            <w:rPr>
              <w:b/>
            </w:rPr>
            <w:t>3</w:t>
          </w:r>
        </w:p>
        <w:p w14:paraId="7FB5540F" w14:textId="77777777" w:rsidR="00F0047F" w:rsidRPr="003462EB" w:rsidRDefault="00F0047F" w:rsidP="00A0271B">
          <w:pPr>
            <w:pStyle w:val="Zpatvpravo"/>
          </w:pPr>
          <w:r>
            <w:t>Smlouva o dílo</w:t>
          </w:r>
        </w:p>
        <w:p w14:paraId="6A66C154" w14:textId="77777777" w:rsidR="00F0047F" w:rsidRPr="003462EB" w:rsidRDefault="00F0047F" w:rsidP="00A0271B">
          <w:pPr>
            <w:pStyle w:val="Zpatvpravo"/>
            <w:rPr>
              <w:rStyle w:val="slostrnky"/>
              <w:b w:val="0"/>
              <w:color w:val="auto"/>
              <w:sz w:val="12"/>
            </w:rPr>
          </w:pPr>
          <w:r w:rsidRPr="003462EB">
            <w:t xml:space="preserve">Zhotovení stavby </w:t>
          </w:r>
        </w:p>
      </w:tc>
      <w:tc>
        <w:tcPr>
          <w:tcW w:w="1021" w:type="dxa"/>
          <w:vAlign w:val="bottom"/>
        </w:tcPr>
        <w:p w14:paraId="0313935A" w14:textId="4BB3687F" w:rsidR="00F0047F" w:rsidRPr="009E09BE" w:rsidRDefault="00F004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5EE0">
            <w:rPr>
              <w:rStyle w:val="slostrnky"/>
              <w:noProof/>
            </w:rPr>
            <w:t>1</w:t>
          </w:r>
          <w:r>
            <w:rPr>
              <w:rStyle w:val="slostrnky"/>
            </w:rPr>
            <w:fldChar w:fldCharType="end"/>
          </w:r>
        </w:p>
      </w:tc>
    </w:tr>
  </w:tbl>
  <w:p w14:paraId="6370CF94" w14:textId="77777777" w:rsidR="00F0047F" w:rsidRPr="00B8518B" w:rsidRDefault="00F004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9A2C0" w14:textId="77777777" w:rsidR="00A835E1" w:rsidRDefault="00A835E1" w:rsidP="00962258">
      <w:pPr>
        <w:spacing w:after="0" w:line="240" w:lineRule="auto"/>
      </w:pPr>
      <w:r>
        <w:separator/>
      </w:r>
    </w:p>
  </w:footnote>
  <w:footnote w:type="continuationSeparator" w:id="0">
    <w:p w14:paraId="5E666787" w14:textId="77777777" w:rsidR="00A835E1" w:rsidRDefault="00A835E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047F" w14:paraId="2FA88AB3" w14:textId="77777777" w:rsidTr="00B22106">
      <w:trPr>
        <w:trHeight w:hRule="exact" w:val="936"/>
      </w:trPr>
      <w:tc>
        <w:tcPr>
          <w:tcW w:w="1361" w:type="dxa"/>
          <w:tcMar>
            <w:left w:w="0" w:type="dxa"/>
            <w:right w:w="0" w:type="dxa"/>
          </w:tcMar>
        </w:tcPr>
        <w:p w14:paraId="2D1AD0DC" w14:textId="77777777" w:rsidR="00F0047F" w:rsidRPr="00B8518B" w:rsidRDefault="00F0047F" w:rsidP="00FC6389">
          <w:pPr>
            <w:pStyle w:val="Zpat"/>
            <w:rPr>
              <w:rStyle w:val="slostrnky"/>
            </w:rPr>
          </w:pPr>
        </w:p>
      </w:tc>
      <w:tc>
        <w:tcPr>
          <w:tcW w:w="3458" w:type="dxa"/>
          <w:shd w:val="clear" w:color="auto" w:fill="auto"/>
          <w:tcMar>
            <w:left w:w="0" w:type="dxa"/>
            <w:right w:w="0" w:type="dxa"/>
          </w:tcMar>
        </w:tcPr>
        <w:p w14:paraId="78CB656E" w14:textId="77777777" w:rsidR="00F0047F" w:rsidRDefault="00F0047F" w:rsidP="00FC6389">
          <w:pPr>
            <w:pStyle w:val="Zpat"/>
          </w:pPr>
          <w:r>
            <w:rPr>
              <w:noProof/>
              <w:lang w:eastAsia="cs-CZ"/>
            </w:rPr>
            <w:drawing>
              <wp:anchor distT="0" distB="0" distL="114300" distR="114300" simplePos="0" relativeHeight="251672576" behindDoc="0" locked="1" layoutInCell="1" allowOverlap="1" wp14:anchorId="5E6EA3BE" wp14:editId="558C954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DFF212D" w14:textId="77777777" w:rsidR="00F0047F" w:rsidRPr="00D6163D" w:rsidRDefault="00F0047F" w:rsidP="00FC6389">
          <w:pPr>
            <w:pStyle w:val="Druhdokumentu"/>
          </w:pPr>
        </w:p>
      </w:tc>
    </w:tr>
    <w:tr w:rsidR="00F0047F" w14:paraId="7B098318" w14:textId="77777777" w:rsidTr="00B22106">
      <w:trPr>
        <w:trHeight w:hRule="exact" w:val="936"/>
      </w:trPr>
      <w:tc>
        <w:tcPr>
          <w:tcW w:w="1361" w:type="dxa"/>
          <w:tcMar>
            <w:left w:w="0" w:type="dxa"/>
            <w:right w:w="0" w:type="dxa"/>
          </w:tcMar>
        </w:tcPr>
        <w:p w14:paraId="6FDDB636" w14:textId="77777777" w:rsidR="00F0047F" w:rsidRPr="00B8518B" w:rsidRDefault="00F0047F" w:rsidP="00FC6389">
          <w:pPr>
            <w:pStyle w:val="Zpat"/>
            <w:rPr>
              <w:rStyle w:val="slostrnky"/>
            </w:rPr>
          </w:pPr>
        </w:p>
      </w:tc>
      <w:tc>
        <w:tcPr>
          <w:tcW w:w="3458" w:type="dxa"/>
          <w:shd w:val="clear" w:color="auto" w:fill="auto"/>
          <w:tcMar>
            <w:left w:w="0" w:type="dxa"/>
            <w:right w:w="0" w:type="dxa"/>
          </w:tcMar>
        </w:tcPr>
        <w:p w14:paraId="27A436DF" w14:textId="77777777" w:rsidR="00F0047F" w:rsidRDefault="00F0047F" w:rsidP="00FC6389">
          <w:pPr>
            <w:pStyle w:val="Zpat"/>
          </w:pPr>
        </w:p>
      </w:tc>
      <w:tc>
        <w:tcPr>
          <w:tcW w:w="5756" w:type="dxa"/>
          <w:shd w:val="clear" w:color="auto" w:fill="auto"/>
          <w:tcMar>
            <w:left w:w="0" w:type="dxa"/>
            <w:right w:w="0" w:type="dxa"/>
          </w:tcMar>
        </w:tcPr>
        <w:p w14:paraId="61D9C939" w14:textId="77777777" w:rsidR="00F0047F" w:rsidRPr="00D6163D" w:rsidRDefault="00F0047F" w:rsidP="00FC6389">
          <w:pPr>
            <w:pStyle w:val="Druhdokumentu"/>
          </w:pPr>
        </w:p>
      </w:tc>
    </w:tr>
  </w:tbl>
  <w:p w14:paraId="36F7256F" w14:textId="77777777" w:rsidR="00F0047F" w:rsidRPr="00D6163D" w:rsidRDefault="00F0047F" w:rsidP="00FC6389">
    <w:pPr>
      <w:pStyle w:val="Zhlav"/>
      <w:rPr>
        <w:sz w:val="8"/>
        <w:szCs w:val="8"/>
      </w:rPr>
    </w:pPr>
  </w:p>
  <w:p w14:paraId="4263D496" w14:textId="77777777" w:rsidR="00F0047F" w:rsidRPr="00460660" w:rsidRDefault="00F0047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F87D" w14:textId="77777777" w:rsidR="00F0047F" w:rsidRPr="00D6163D" w:rsidRDefault="00F004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8CFEF" w14:textId="77777777" w:rsidR="00F0047F" w:rsidRPr="00D6163D" w:rsidRDefault="00F0047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7FF47" w14:textId="77777777" w:rsidR="00F0047F" w:rsidRPr="00D6163D" w:rsidRDefault="00F004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D250A" w14:textId="77777777" w:rsidR="00F0047F" w:rsidRPr="00D6163D" w:rsidRDefault="00F004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8AE5E" w14:textId="77777777" w:rsidR="00F0047F" w:rsidRPr="00D6163D" w:rsidRDefault="00F004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D0DAA" w14:textId="77777777" w:rsidR="00F0047F" w:rsidRPr="00D6163D" w:rsidRDefault="00F0047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6FD84" w14:textId="77777777" w:rsidR="00F0047F" w:rsidRPr="00D6163D" w:rsidRDefault="00F0047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883E2" w14:textId="77777777" w:rsidR="00F0047F" w:rsidRPr="00D6163D" w:rsidRDefault="00F0047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15F44" w14:textId="77777777" w:rsidR="00F0047F" w:rsidRPr="00D6163D" w:rsidRDefault="00F0047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num>
  <w:num w:numId="17">
    <w:abstractNumId w:val="0"/>
    <w:lvlOverride w:ilvl="0">
      <w:startOverride w:val="4"/>
    </w:lvlOverride>
    <w:lvlOverride w:ilvl="1">
      <w:startOverride w:val="13"/>
    </w:lvlOverride>
    <w:lvlOverride w:ilvl="2">
      <w:startOverride w:val="2"/>
    </w:lvlOverride>
  </w:num>
  <w:num w:numId="18">
    <w:abstractNumId w:val="7"/>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ngová Kateřina">
    <w15:presenceInfo w15:providerId="AD" w15:userId="S-1-5-21-3656830906-3839017365-80349702-82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05EE0"/>
    <w:rsid w:val="00311475"/>
    <w:rsid w:val="003149C0"/>
    <w:rsid w:val="00315413"/>
    <w:rsid w:val="003171FB"/>
    <w:rsid w:val="00327EEF"/>
    <w:rsid w:val="0033239F"/>
    <w:rsid w:val="00335132"/>
    <w:rsid w:val="00335595"/>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97F21"/>
    <w:rsid w:val="003B23D6"/>
    <w:rsid w:val="003B4A16"/>
    <w:rsid w:val="003B796A"/>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D5FD2"/>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3F7"/>
    <w:rsid w:val="00533DE8"/>
    <w:rsid w:val="005406EB"/>
    <w:rsid w:val="005422E2"/>
    <w:rsid w:val="00544816"/>
    <w:rsid w:val="00553375"/>
    <w:rsid w:val="00553AE1"/>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0699A"/>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545A"/>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D7EC1"/>
    <w:rsid w:val="008E2446"/>
    <w:rsid w:val="008F0D3E"/>
    <w:rsid w:val="008F18D6"/>
    <w:rsid w:val="008F2C9B"/>
    <w:rsid w:val="008F7242"/>
    <w:rsid w:val="008F797B"/>
    <w:rsid w:val="009040EC"/>
    <w:rsid w:val="00904780"/>
    <w:rsid w:val="0090635B"/>
    <w:rsid w:val="00913311"/>
    <w:rsid w:val="00914256"/>
    <w:rsid w:val="009152C2"/>
    <w:rsid w:val="00917C46"/>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7398"/>
    <w:rsid w:val="009D7B52"/>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1BE"/>
    <w:rsid w:val="00A54211"/>
    <w:rsid w:val="00A543B1"/>
    <w:rsid w:val="00A6177B"/>
    <w:rsid w:val="00A66136"/>
    <w:rsid w:val="00A66949"/>
    <w:rsid w:val="00A71189"/>
    <w:rsid w:val="00A7146B"/>
    <w:rsid w:val="00A7240B"/>
    <w:rsid w:val="00A7364A"/>
    <w:rsid w:val="00A74DCC"/>
    <w:rsid w:val="00A753ED"/>
    <w:rsid w:val="00A77512"/>
    <w:rsid w:val="00A835E1"/>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4AF9"/>
    <w:rsid w:val="00B15D0D"/>
    <w:rsid w:val="00B16250"/>
    <w:rsid w:val="00B20BF3"/>
    <w:rsid w:val="00B22106"/>
    <w:rsid w:val="00B34068"/>
    <w:rsid w:val="00B40FA8"/>
    <w:rsid w:val="00B42F40"/>
    <w:rsid w:val="00B45DD9"/>
    <w:rsid w:val="00B4601F"/>
    <w:rsid w:val="00B46F24"/>
    <w:rsid w:val="00B47D17"/>
    <w:rsid w:val="00B5431A"/>
    <w:rsid w:val="00B55EA1"/>
    <w:rsid w:val="00B56C9F"/>
    <w:rsid w:val="00B61E49"/>
    <w:rsid w:val="00B675F5"/>
    <w:rsid w:val="00B70D33"/>
    <w:rsid w:val="00B748CA"/>
    <w:rsid w:val="00B75123"/>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D5DE9"/>
    <w:rsid w:val="00BD67A8"/>
    <w:rsid w:val="00BD7E91"/>
    <w:rsid w:val="00BD7F0D"/>
    <w:rsid w:val="00BF2C31"/>
    <w:rsid w:val="00BF4AD6"/>
    <w:rsid w:val="00BF4C5D"/>
    <w:rsid w:val="00BF758A"/>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2ED3"/>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B6D0B"/>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047F"/>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482E"/>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334AB"/>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3D0CB1A-2B0B-4ACD-BA47-8365F11D8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TotalTime>
  <Pages>34</Pages>
  <Words>5951</Words>
  <Characters>35114</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Jungová Kateřina</cp:lastModifiedBy>
  <cp:revision>5</cp:revision>
  <cp:lastPrinted>2023-04-25T11:25:00Z</cp:lastPrinted>
  <dcterms:created xsi:type="dcterms:W3CDTF">2023-10-17T07:21:00Z</dcterms:created>
  <dcterms:modified xsi:type="dcterms:W3CDTF">2023-11-08T06:33:00Z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