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5C74BA0C" w:rsidR="00EB4ECA" w:rsidRDefault="00CE11A4" w:rsidP="00EB4ECA">
      <w:pPr>
        <w:pStyle w:val="Titul2"/>
      </w:pPr>
      <w:r>
        <w:t>Projektová dokumentace a z</w:t>
      </w:r>
      <w:r w:rsidR="00EB4ECA" w:rsidRPr="006C2343">
        <w:t xml:space="preserve">hotovení </w:t>
      </w:r>
      <w:r w:rsidR="007322FD">
        <w:t xml:space="preserve">souboru </w:t>
      </w:r>
      <w:proofErr w:type="gramStart"/>
      <w:r w:rsidR="00EB4ECA" w:rsidRPr="006C2343">
        <w:t>stav</w:t>
      </w:r>
      <w:r w:rsidR="007322FD">
        <w:t>e</w:t>
      </w:r>
      <w:r w:rsidR="00EB4ECA" w:rsidRPr="006C2343">
        <w:t>b</w:t>
      </w:r>
      <w:r w:rsidR="00EB4ECA">
        <w:t xml:space="preserve"> - podlimitní</w:t>
      </w:r>
      <w:proofErr w:type="gramEnd"/>
    </w:p>
    <w:sdt>
      <w:sdtPr>
        <w:rPr>
          <w:b/>
          <w:sz w:val="28"/>
          <w:szCs w:val="28"/>
        </w:rPr>
        <w:alias w:val="Název akce - VYplnit pole - přenese se do zápatí"/>
        <w:tag w:val="Název akce"/>
        <w:id w:val="1889687308"/>
        <w:placeholder>
          <w:docPart w:val="0036A0C70BCD4B6BB15E354FCE2F76FD"/>
        </w:placeholder>
        <w:text/>
      </w:sdtPr>
      <w:sdtEndPr/>
      <w:sdtContent>
        <w:p w14:paraId="7A021DFE" w14:textId="16AAAFE5" w:rsidR="00082B05" w:rsidRPr="00082B05" w:rsidRDefault="00082B05" w:rsidP="00082B05">
          <w:pPr>
            <w:pStyle w:val="Tituldatum"/>
            <w:rPr>
              <w:b/>
              <w:sz w:val="28"/>
              <w:szCs w:val="28"/>
            </w:rPr>
          </w:pPr>
          <w:r w:rsidRPr="00082B05">
            <w:rPr>
              <w:b/>
              <w:sz w:val="28"/>
              <w:szCs w:val="28"/>
            </w:rPr>
            <w:t xml:space="preserve">„Soubor </w:t>
          </w:r>
          <w:proofErr w:type="gramStart"/>
          <w:r w:rsidRPr="00082B05">
            <w:rPr>
              <w:b/>
              <w:sz w:val="28"/>
              <w:szCs w:val="28"/>
            </w:rPr>
            <w:t>staveb - Úprava</w:t>
          </w:r>
          <w:proofErr w:type="gramEnd"/>
          <w:r w:rsidRPr="00082B05">
            <w:rPr>
              <w:b/>
              <w:sz w:val="28"/>
              <w:szCs w:val="28"/>
            </w:rPr>
            <w:t xml:space="preserve"> technologie BTS GSM-R pro 5G, 1. etapa“</w:t>
          </w:r>
        </w:p>
      </w:sdtContent>
    </w:sdt>
    <w:p w14:paraId="152849FF" w14:textId="5580B2B7" w:rsidR="00AD0C7B" w:rsidRPr="00082B05" w:rsidRDefault="00082B05" w:rsidP="0063445D">
      <w:pPr>
        <w:pStyle w:val="Titul2"/>
        <w:spacing w:after="100" w:afterAutospacing="1"/>
        <w:rPr>
          <w:sz w:val="24"/>
          <w:szCs w:val="24"/>
        </w:rPr>
      </w:pPr>
      <w:r w:rsidRPr="00082B05">
        <w:rPr>
          <w:sz w:val="24"/>
          <w:szCs w:val="24"/>
        </w:rPr>
        <w:t>„Úprava technologie BTS pro 5G, 1. etapa – Ošelín“</w:t>
      </w:r>
    </w:p>
    <w:p w14:paraId="792A0BC8" w14:textId="6B22D208" w:rsidR="00082B05" w:rsidRPr="00082B05" w:rsidRDefault="00082B05" w:rsidP="0063445D">
      <w:pPr>
        <w:pStyle w:val="Text1-1"/>
        <w:numPr>
          <w:ilvl w:val="0"/>
          <w:numId w:val="0"/>
        </w:numPr>
        <w:tabs>
          <w:tab w:val="left" w:pos="708"/>
        </w:tabs>
        <w:spacing w:after="100" w:afterAutospacing="1"/>
        <w:ind w:left="737" w:hanging="737"/>
        <w:rPr>
          <w:b/>
          <w:sz w:val="24"/>
          <w:szCs w:val="24"/>
        </w:rPr>
      </w:pPr>
      <w:r w:rsidRPr="00082B05">
        <w:rPr>
          <w:b/>
          <w:sz w:val="24"/>
          <w:szCs w:val="24"/>
        </w:rPr>
        <w:t xml:space="preserve">„Úprava technologie BTS pro 5G, 1. etapa </w:t>
      </w:r>
      <w:r w:rsidR="0063445D">
        <w:rPr>
          <w:b/>
          <w:sz w:val="24"/>
          <w:szCs w:val="24"/>
        </w:rPr>
        <w:t>–</w:t>
      </w:r>
      <w:r w:rsidRPr="00082B05">
        <w:rPr>
          <w:b/>
          <w:sz w:val="24"/>
          <w:szCs w:val="24"/>
        </w:rPr>
        <w:t xml:space="preserve"> Pavlovice</w:t>
      </w:r>
      <w:r w:rsidR="0063445D">
        <w:rPr>
          <w:b/>
          <w:sz w:val="24"/>
          <w:szCs w:val="24"/>
        </w:rPr>
        <w:t>“</w:t>
      </w:r>
    </w:p>
    <w:p w14:paraId="7ACFAF1A" w14:textId="6838FE18" w:rsidR="00082B05" w:rsidRPr="00082B05" w:rsidRDefault="00082B05" w:rsidP="0063445D">
      <w:pPr>
        <w:pStyle w:val="Text1-1"/>
        <w:numPr>
          <w:ilvl w:val="0"/>
          <w:numId w:val="0"/>
        </w:numPr>
        <w:tabs>
          <w:tab w:val="left" w:pos="708"/>
        </w:tabs>
        <w:spacing w:after="100" w:afterAutospacing="1"/>
        <w:ind w:left="737" w:hanging="737"/>
        <w:rPr>
          <w:b/>
          <w:sz w:val="24"/>
          <w:szCs w:val="24"/>
        </w:rPr>
      </w:pPr>
      <w:r w:rsidRPr="00082B05">
        <w:rPr>
          <w:b/>
          <w:sz w:val="24"/>
          <w:szCs w:val="24"/>
        </w:rPr>
        <w:t>„Úprava technologie BTS pro 5G, 1. etapa – Louky nad Olší“</w:t>
      </w:r>
    </w:p>
    <w:p w14:paraId="30DD8848" w14:textId="77777777" w:rsidR="00082B05" w:rsidRDefault="00082B05" w:rsidP="00F46EA7">
      <w:pPr>
        <w:pStyle w:val="Text1-1"/>
        <w:numPr>
          <w:ilvl w:val="0"/>
          <w:numId w:val="0"/>
        </w:numPr>
        <w:tabs>
          <w:tab w:val="left" w:pos="708"/>
        </w:tabs>
        <w:ind w:left="737" w:hanging="737"/>
      </w:pPr>
    </w:p>
    <w:p w14:paraId="540EB874" w14:textId="77777777" w:rsidR="00082B05" w:rsidRDefault="00082B05" w:rsidP="00F46EA7">
      <w:pPr>
        <w:pStyle w:val="Text1-1"/>
        <w:numPr>
          <w:ilvl w:val="0"/>
          <w:numId w:val="0"/>
        </w:numPr>
        <w:tabs>
          <w:tab w:val="left" w:pos="708"/>
        </w:tabs>
        <w:ind w:left="737" w:hanging="737"/>
      </w:pPr>
    </w:p>
    <w:p w14:paraId="163CA288" w14:textId="77777777" w:rsidR="00082B05" w:rsidRDefault="00082B05" w:rsidP="00F46EA7">
      <w:pPr>
        <w:pStyle w:val="Text1-1"/>
        <w:numPr>
          <w:ilvl w:val="0"/>
          <w:numId w:val="0"/>
        </w:numPr>
        <w:tabs>
          <w:tab w:val="left" w:pos="708"/>
        </w:tabs>
        <w:ind w:left="737" w:hanging="737"/>
      </w:pPr>
    </w:p>
    <w:p w14:paraId="45AB7781" w14:textId="7ACFC85E" w:rsidR="00F46EA7" w:rsidRDefault="00F46EA7" w:rsidP="00F46EA7">
      <w:pPr>
        <w:pStyle w:val="Text1-1"/>
        <w:numPr>
          <w:ilvl w:val="0"/>
          <w:numId w:val="0"/>
        </w:numPr>
        <w:tabs>
          <w:tab w:val="left" w:pos="708"/>
        </w:tabs>
        <w:ind w:left="737" w:hanging="737"/>
      </w:pPr>
      <w:r w:rsidRPr="00CE11A4">
        <w:t xml:space="preserve">Č.j. </w:t>
      </w:r>
      <w:r w:rsidR="00D25E44" w:rsidRPr="00D25E44">
        <w:t>20076/2023-SŽ-SSZ-OVZ</w:t>
      </w:r>
      <w:bookmarkStart w:id="0" w:name="_GoBack"/>
      <w:bookmarkEnd w:id="0"/>
    </w:p>
    <w:p w14:paraId="5E146EB9" w14:textId="276059A1" w:rsidR="00826B7B" w:rsidRDefault="00826B7B" w:rsidP="006C2343">
      <w:pPr>
        <w:pStyle w:val="Titul2"/>
      </w:pPr>
    </w:p>
    <w:p w14:paraId="247DA0AF" w14:textId="028A0F9A" w:rsidR="003948A2" w:rsidRDefault="003948A2" w:rsidP="006C2343">
      <w:pPr>
        <w:pStyle w:val="Titul2"/>
      </w:pPr>
    </w:p>
    <w:p w14:paraId="05854481" w14:textId="64A1B183" w:rsidR="003948A2" w:rsidRDefault="003948A2" w:rsidP="006C2343">
      <w:pPr>
        <w:pStyle w:val="Titul2"/>
      </w:pPr>
    </w:p>
    <w:p w14:paraId="2A23E0F6" w14:textId="77777777" w:rsidR="003948A2" w:rsidRDefault="003948A2"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07A0BD94" w14:textId="30EF98E9" w:rsidR="003016FE" w:rsidRPr="00242AF8" w:rsidRDefault="003016FE" w:rsidP="003016FE">
      <w:pPr>
        <w:spacing w:after="0"/>
        <w:rPr>
          <w:color w:val="FF0000"/>
        </w:rPr>
      </w:pPr>
    </w:p>
    <w:p w14:paraId="00265289" w14:textId="77777777" w:rsidR="003016FE" w:rsidRDefault="003016FE" w:rsidP="00584AFA">
      <w:pPr>
        <w:spacing w:after="0" w:line="240" w:lineRule="auto"/>
        <w:rPr>
          <w:i/>
          <w:color w:val="FF0000"/>
        </w:rPr>
      </w:pPr>
    </w:p>
    <w:p w14:paraId="7C09F5A6" w14:textId="77777777" w:rsidR="003016FE" w:rsidRDefault="003016FE" w:rsidP="00584AFA">
      <w:pPr>
        <w:spacing w:after="0" w:line="240" w:lineRule="auto"/>
        <w:rPr>
          <w:i/>
          <w:color w:val="FF0000"/>
        </w:rPr>
      </w:pPr>
    </w:p>
    <w:p w14:paraId="051B6C6D" w14:textId="7675ED98" w:rsidR="00BD7E91" w:rsidRDefault="00BD7E91" w:rsidP="00FE4333">
      <w:pPr>
        <w:pStyle w:val="Nadpisbezsl1-1"/>
      </w:pPr>
      <w:r>
        <w:t>Obsah</w:t>
      </w:r>
      <w:r w:rsidR="00887F36">
        <w:t xml:space="preserve"> </w:t>
      </w:r>
    </w:p>
    <w:p w14:paraId="0DFBB60D" w14:textId="6F802677" w:rsidR="00A36D88" w:rsidRDefault="00BD7E91" w:rsidP="00A36D88">
      <w:pPr>
        <w:pStyle w:val="Obsah1"/>
        <w:rPr>
          <w:rFonts w:eastAsiaTheme="minorEastAsia"/>
          <w:noProof/>
          <w:kern w:val="2"/>
          <w:sz w:val="22"/>
          <w:szCs w:val="22"/>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46273831" w:history="1">
        <w:r w:rsidR="00A36D88" w:rsidRPr="00B1217D">
          <w:rPr>
            <w:rStyle w:val="Hypertextovodkaz"/>
          </w:rPr>
          <w:t>1.</w:t>
        </w:r>
        <w:r w:rsidR="00A36D88">
          <w:rPr>
            <w:rFonts w:eastAsiaTheme="minorEastAsia"/>
            <w:noProof/>
            <w:kern w:val="2"/>
            <w:sz w:val="22"/>
            <w:szCs w:val="22"/>
            <w:lang w:eastAsia="cs-CZ"/>
            <w14:ligatures w14:val="standardContextual"/>
          </w:rPr>
          <w:tab/>
        </w:r>
        <w:r w:rsidR="00A36D88" w:rsidRPr="00B1217D">
          <w:rPr>
            <w:rStyle w:val="Hypertextovodkaz"/>
          </w:rPr>
          <w:t>ÚVODNÍ USTANOVENÍ</w:t>
        </w:r>
        <w:r w:rsidR="00A36D88">
          <w:rPr>
            <w:noProof/>
            <w:webHidden/>
          </w:rPr>
          <w:tab/>
        </w:r>
        <w:r w:rsidR="00A36D88">
          <w:rPr>
            <w:noProof/>
            <w:webHidden/>
          </w:rPr>
          <w:fldChar w:fldCharType="begin"/>
        </w:r>
        <w:r w:rsidR="00A36D88">
          <w:rPr>
            <w:noProof/>
            <w:webHidden/>
          </w:rPr>
          <w:instrText xml:space="preserve"> PAGEREF _Toc146273831 \h </w:instrText>
        </w:r>
        <w:r w:rsidR="00A36D88">
          <w:rPr>
            <w:noProof/>
            <w:webHidden/>
          </w:rPr>
        </w:r>
        <w:r w:rsidR="00A36D88">
          <w:rPr>
            <w:noProof/>
            <w:webHidden/>
          </w:rPr>
          <w:fldChar w:fldCharType="separate"/>
        </w:r>
        <w:r w:rsidR="00423FB1">
          <w:rPr>
            <w:noProof/>
            <w:webHidden/>
          </w:rPr>
          <w:t>3</w:t>
        </w:r>
        <w:r w:rsidR="00A36D88">
          <w:rPr>
            <w:noProof/>
            <w:webHidden/>
          </w:rPr>
          <w:fldChar w:fldCharType="end"/>
        </w:r>
      </w:hyperlink>
    </w:p>
    <w:p w14:paraId="0C83BC2F" w14:textId="603A4A50" w:rsidR="00A36D88" w:rsidRDefault="00CA3A68" w:rsidP="00A36D88">
      <w:pPr>
        <w:pStyle w:val="Obsah1"/>
        <w:rPr>
          <w:rFonts w:eastAsiaTheme="minorEastAsia"/>
          <w:noProof/>
          <w:kern w:val="2"/>
          <w:sz w:val="22"/>
          <w:szCs w:val="22"/>
          <w:lang w:eastAsia="cs-CZ"/>
          <w14:ligatures w14:val="standardContextual"/>
        </w:rPr>
      </w:pPr>
      <w:hyperlink w:anchor="_Toc146273832" w:history="1">
        <w:r w:rsidR="00A36D88" w:rsidRPr="00B1217D">
          <w:rPr>
            <w:rStyle w:val="Hypertextovodkaz"/>
          </w:rPr>
          <w:t>2.</w:t>
        </w:r>
        <w:r w:rsidR="00A36D88">
          <w:rPr>
            <w:rFonts w:eastAsiaTheme="minorEastAsia"/>
            <w:noProof/>
            <w:kern w:val="2"/>
            <w:sz w:val="22"/>
            <w:szCs w:val="22"/>
            <w:lang w:eastAsia="cs-CZ"/>
            <w14:ligatures w14:val="standardContextual"/>
          </w:rPr>
          <w:tab/>
        </w:r>
        <w:r w:rsidR="00A36D88" w:rsidRPr="00B1217D">
          <w:rPr>
            <w:rStyle w:val="Hypertextovodkaz"/>
          </w:rPr>
          <w:t>IDENTIFIKAČNÍ ÚDAJE ZADAVATELE</w:t>
        </w:r>
        <w:r w:rsidR="00A36D88">
          <w:rPr>
            <w:noProof/>
            <w:webHidden/>
          </w:rPr>
          <w:tab/>
        </w:r>
        <w:r w:rsidR="00A36D88">
          <w:rPr>
            <w:noProof/>
            <w:webHidden/>
          </w:rPr>
          <w:fldChar w:fldCharType="begin"/>
        </w:r>
        <w:r w:rsidR="00A36D88">
          <w:rPr>
            <w:noProof/>
            <w:webHidden/>
          </w:rPr>
          <w:instrText xml:space="preserve"> PAGEREF _Toc146273832 \h </w:instrText>
        </w:r>
        <w:r w:rsidR="00A36D88">
          <w:rPr>
            <w:noProof/>
            <w:webHidden/>
          </w:rPr>
        </w:r>
        <w:r w:rsidR="00A36D88">
          <w:rPr>
            <w:noProof/>
            <w:webHidden/>
          </w:rPr>
          <w:fldChar w:fldCharType="separate"/>
        </w:r>
        <w:r w:rsidR="00423FB1">
          <w:rPr>
            <w:noProof/>
            <w:webHidden/>
          </w:rPr>
          <w:t>3</w:t>
        </w:r>
        <w:r w:rsidR="00A36D88">
          <w:rPr>
            <w:noProof/>
            <w:webHidden/>
          </w:rPr>
          <w:fldChar w:fldCharType="end"/>
        </w:r>
      </w:hyperlink>
    </w:p>
    <w:p w14:paraId="34D7180A" w14:textId="744D2ED0" w:rsidR="00A36D88" w:rsidRDefault="00CA3A68" w:rsidP="00A36D88">
      <w:pPr>
        <w:pStyle w:val="Obsah1"/>
        <w:rPr>
          <w:rFonts w:eastAsiaTheme="minorEastAsia"/>
          <w:noProof/>
          <w:kern w:val="2"/>
          <w:sz w:val="22"/>
          <w:szCs w:val="22"/>
          <w:lang w:eastAsia="cs-CZ"/>
          <w14:ligatures w14:val="standardContextual"/>
        </w:rPr>
      </w:pPr>
      <w:hyperlink w:anchor="_Toc146273833" w:history="1">
        <w:r w:rsidR="00A36D88" w:rsidRPr="00B1217D">
          <w:rPr>
            <w:rStyle w:val="Hypertextovodkaz"/>
          </w:rPr>
          <w:t>3.</w:t>
        </w:r>
        <w:r w:rsidR="00A36D88">
          <w:rPr>
            <w:rFonts w:eastAsiaTheme="minorEastAsia"/>
            <w:noProof/>
            <w:kern w:val="2"/>
            <w:sz w:val="22"/>
            <w:szCs w:val="22"/>
            <w:lang w:eastAsia="cs-CZ"/>
            <w14:ligatures w14:val="standardContextual"/>
          </w:rPr>
          <w:tab/>
        </w:r>
        <w:r w:rsidR="00A36D88" w:rsidRPr="00B1217D">
          <w:rPr>
            <w:rStyle w:val="Hypertextovodkaz"/>
          </w:rPr>
          <w:t>KOMUNIKACE MEZI ZADAVATELEM a DODAVATELEM</w:t>
        </w:r>
        <w:r w:rsidR="00A36D88">
          <w:rPr>
            <w:noProof/>
            <w:webHidden/>
          </w:rPr>
          <w:tab/>
        </w:r>
        <w:r w:rsidR="00A36D88">
          <w:rPr>
            <w:noProof/>
            <w:webHidden/>
          </w:rPr>
          <w:fldChar w:fldCharType="begin"/>
        </w:r>
        <w:r w:rsidR="00A36D88">
          <w:rPr>
            <w:noProof/>
            <w:webHidden/>
          </w:rPr>
          <w:instrText xml:space="preserve"> PAGEREF _Toc146273833 \h </w:instrText>
        </w:r>
        <w:r w:rsidR="00A36D88">
          <w:rPr>
            <w:noProof/>
            <w:webHidden/>
          </w:rPr>
        </w:r>
        <w:r w:rsidR="00A36D88">
          <w:rPr>
            <w:noProof/>
            <w:webHidden/>
          </w:rPr>
          <w:fldChar w:fldCharType="separate"/>
        </w:r>
        <w:r w:rsidR="00423FB1">
          <w:rPr>
            <w:noProof/>
            <w:webHidden/>
          </w:rPr>
          <w:t>4</w:t>
        </w:r>
        <w:r w:rsidR="00A36D88">
          <w:rPr>
            <w:noProof/>
            <w:webHidden/>
          </w:rPr>
          <w:fldChar w:fldCharType="end"/>
        </w:r>
      </w:hyperlink>
    </w:p>
    <w:p w14:paraId="3AC1FD9E" w14:textId="252CD921" w:rsidR="00A36D88" w:rsidRDefault="00CA3A68" w:rsidP="00A36D88">
      <w:pPr>
        <w:pStyle w:val="Obsah1"/>
        <w:rPr>
          <w:rFonts w:eastAsiaTheme="minorEastAsia"/>
          <w:noProof/>
          <w:kern w:val="2"/>
          <w:sz w:val="22"/>
          <w:szCs w:val="22"/>
          <w:lang w:eastAsia="cs-CZ"/>
          <w14:ligatures w14:val="standardContextual"/>
        </w:rPr>
      </w:pPr>
      <w:hyperlink w:anchor="_Toc146273834" w:history="1">
        <w:r w:rsidR="00A36D88" w:rsidRPr="00B1217D">
          <w:rPr>
            <w:rStyle w:val="Hypertextovodkaz"/>
          </w:rPr>
          <w:t>4.</w:t>
        </w:r>
        <w:r w:rsidR="00A36D88">
          <w:rPr>
            <w:rFonts w:eastAsiaTheme="minorEastAsia"/>
            <w:noProof/>
            <w:kern w:val="2"/>
            <w:sz w:val="22"/>
            <w:szCs w:val="22"/>
            <w:lang w:eastAsia="cs-CZ"/>
            <w14:ligatures w14:val="standardContextual"/>
          </w:rPr>
          <w:tab/>
        </w:r>
        <w:r w:rsidR="00A36D88" w:rsidRPr="00B1217D">
          <w:rPr>
            <w:rStyle w:val="Hypertextovodkaz"/>
          </w:rPr>
          <w:t>ÚČEL A PŘEDMĚT PLNĚNÍ VEŘEJNÉ ZAKÁZKY</w:t>
        </w:r>
        <w:r w:rsidR="00A36D88">
          <w:rPr>
            <w:noProof/>
            <w:webHidden/>
          </w:rPr>
          <w:tab/>
        </w:r>
        <w:r w:rsidR="00A36D88">
          <w:rPr>
            <w:noProof/>
            <w:webHidden/>
          </w:rPr>
          <w:fldChar w:fldCharType="begin"/>
        </w:r>
        <w:r w:rsidR="00A36D88">
          <w:rPr>
            <w:noProof/>
            <w:webHidden/>
          </w:rPr>
          <w:instrText xml:space="preserve"> PAGEREF _Toc146273834 \h </w:instrText>
        </w:r>
        <w:r w:rsidR="00A36D88">
          <w:rPr>
            <w:noProof/>
            <w:webHidden/>
          </w:rPr>
        </w:r>
        <w:r w:rsidR="00A36D88">
          <w:rPr>
            <w:noProof/>
            <w:webHidden/>
          </w:rPr>
          <w:fldChar w:fldCharType="separate"/>
        </w:r>
        <w:r w:rsidR="00423FB1">
          <w:rPr>
            <w:noProof/>
            <w:webHidden/>
          </w:rPr>
          <w:t>4</w:t>
        </w:r>
        <w:r w:rsidR="00A36D88">
          <w:rPr>
            <w:noProof/>
            <w:webHidden/>
          </w:rPr>
          <w:fldChar w:fldCharType="end"/>
        </w:r>
      </w:hyperlink>
    </w:p>
    <w:p w14:paraId="3F2B62E7" w14:textId="445C82CA" w:rsidR="00A36D88" w:rsidRDefault="00CA3A68" w:rsidP="00A36D88">
      <w:pPr>
        <w:pStyle w:val="Obsah1"/>
        <w:rPr>
          <w:rFonts w:eastAsiaTheme="minorEastAsia"/>
          <w:noProof/>
          <w:kern w:val="2"/>
          <w:sz w:val="22"/>
          <w:szCs w:val="22"/>
          <w:lang w:eastAsia="cs-CZ"/>
          <w14:ligatures w14:val="standardContextual"/>
        </w:rPr>
      </w:pPr>
      <w:hyperlink w:anchor="_Toc146273835" w:history="1">
        <w:r w:rsidR="00A36D88" w:rsidRPr="00B1217D">
          <w:rPr>
            <w:rStyle w:val="Hypertextovodkaz"/>
          </w:rPr>
          <w:t>5.</w:t>
        </w:r>
        <w:r w:rsidR="00A36D88">
          <w:rPr>
            <w:rFonts w:eastAsiaTheme="minorEastAsia"/>
            <w:noProof/>
            <w:kern w:val="2"/>
            <w:sz w:val="22"/>
            <w:szCs w:val="22"/>
            <w:lang w:eastAsia="cs-CZ"/>
            <w14:ligatures w14:val="standardContextual"/>
          </w:rPr>
          <w:tab/>
        </w:r>
        <w:r w:rsidR="00A36D88" w:rsidRPr="00B1217D">
          <w:rPr>
            <w:rStyle w:val="Hypertextovodkaz"/>
          </w:rPr>
          <w:t>ZDROJE FINANCOVÁNÍ A PŘEDPOKLÁDANÁ HODNOTA VEŘEJNÉ ZAKÁZKY</w:t>
        </w:r>
        <w:r w:rsidR="00A36D88">
          <w:rPr>
            <w:noProof/>
            <w:webHidden/>
          </w:rPr>
          <w:tab/>
        </w:r>
        <w:r w:rsidR="00A36D88">
          <w:rPr>
            <w:noProof/>
            <w:webHidden/>
          </w:rPr>
          <w:fldChar w:fldCharType="begin"/>
        </w:r>
        <w:r w:rsidR="00A36D88">
          <w:rPr>
            <w:noProof/>
            <w:webHidden/>
          </w:rPr>
          <w:instrText xml:space="preserve"> PAGEREF _Toc146273835 \h </w:instrText>
        </w:r>
        <w:r w:rsidR="00A36D88">
          <w:rPr>
            <w:noProof/>
            <w:webHidden/>
          </w:rPr>
        </w:r>
        <w:r w:rsidR="00A36D88">
          <w:rPr>
            <w:noProof/>
            <w:webHidden/>
          </w:rPr>
          <w:fldChar w:fldCharType="separate"/>
        </w:r>
        <w:r w:rsidR="00423FB1">
          <w:rPr>
            <w:noProof/>
            <w:webHidden/>
          </w:rPr>
          <w:t>5</w:t>
        </w:r>
        <w:r w:rsidR="00A36D88">
          <w:rPr>
            <w:noProof/>
            <w:webHidden/>
          </w:rPr>
          <w:fldChar w:fldCharType="end"/>
        </w:r>
      </w:hyperlink>
    </w:p>
    <w:p w14:paraId="7E7DFCD9" w14:textId="54C52A99" w:rsidR="00A36D88" w:rsidRDefault="00CA3A68" w:rsidP="00A36D88">
      <w:pPr>
        <w:pStyle w:val="Obsah1"/>
        <w:rPr>
          <w:rFonts w:eastAsiaTheme="minorEastAsia"/>
          <w:noProof/>
          <w:kern w:val="2"/>
          <w:sz w:val="22"/>
          <w:szCs w:val="22"/>
          <w:lang w:eastAsia="cs-CZ"/>
          <w14:ligatures w14:val="standardContextual"/>
        </w:rPr>
      </w:pPr>
      <w:hyperlink w:anchor="_Toc146273836" w:history="1">
        <w:r w:rsidR="00A36D88" w:rsidRPr="00B1217D">
          <w:rPr>
            <w:rStyle w:val="Hypertextovodkaz"/>
          </w:rPr>
          <w:t>6.</w:t>
        </w:r>
        <w:r w:rsidR="00A36D88">
          <w:rPr>
            <w:rFonts w:eastAsiaTheme="minorEastAsia"/>
            <w:noProof/>
            <w:kern w:val="2"/>
            <w:sz w:val="22"/>
            <w:szCs w:val="22"/>
            <w:lang w:eastAsia="cs-CZ"/>
            <w14:ligatures w14:val="standardContextual"/>
          </w:rPr>
          <w:tab/>
        </w:r>
        <w:r w:rsidR="00A36D88" w:rsidRPr="00B1217D">
          <w:rPr>
            <w:rStyle w:val="Hypertextovodkaz"/>
          </w:rPr>
          <w:t>OBSAH ZADÁVACÍ DOKUMENTACE</w:t>
        </w:r>
        <w:r w:rsidR="00A36D88">
          <w:rPr>
            <w:noProof/>
            <w:webHidden/>
          </w:rPr>
          <w:tab/>
        </w:r>
        <w:r w:rsidR="00A36D88">
          <w:rPr>
            <w:noProof/>
            <w:webHidden/>
          </w:rPr>
          <w:fldChar w:fldCharType="begin"/>
        </w:r>
        <w:r w:rsidR="00A36D88">
          <w:rPr>
            <w:noProof/>
            <w:webHidden/>
          </w:rPr>
          <w:instrText xml:space="preserve"> PAGEREF _Toc146273836 \h </w:instrText>
        </w:r>
        <w:r w:rsidR="00A36D88">
          <w:rPr>
            <w:noProof/>
            <w:webHidden/>
          </w:rPr>
        </w:r>
        <w:r w:rsidR="00A36D88">
          <w:rPr>
            <w:noProof/>
            <w:webHidden/>
          </w:rPr>
          <w:fldChar w:fldCharType="separate"/>
        </w:r>
        <w:r w:rsidR="00423FB1">
          <w:rPr>
            <w:noProof/>
            <w:webHidden/>
          </w:rPr>
          <w:t>5</w:t>
        </w:r>
        <w:r w:rsidR="00A36D88">
          <w:rPr>
            <w:noProof/>
            <w:webHidden/>
          </w:rPr>
          <w:fldChar w:fldCharType="end"/>
        </w:r>
      </w:hyperlink>
    </w:p>
    <w:p w14:paraId="425A153B" w14:textId="3B176A2D" w:rsidR="00A36D88" w:rsidRDefault="00CA3A68" w:rsidP="00A36D88">
      <w:pPr>
        <w:pStyle w:val="Obsah1"/>
        <w:rPr>
          <w:rFonts w:eastAsiaTheme="minorEastAsia"/>
          <w:noProof/>
          <w:kern w:val="2"/>
          <w:sz w:val="22"/>
          <w:szCs w:val="22"/>
          <w:lang w:eastAsia="cs-CZ"/>
          <w14:ligatures w14:val="standardContextual"/>
        </w:rPr>
      </w:pPr>
      <w:hyperlink w:anchor="_Toc146273837" w:history="1">
        <w:r w:rsidR="00A36D88" w:rsidRPr="00B1217D">
          <w:rPr>
            <w:rStyle w:val="Hypertextovodkaz"/>
          </w:rPr>
          <w:t>7.</w:t>
        </w:r>
        <w:r w:rsidR="00A36D88">
          <w:rPr>
            <w:rFonts w:eastAsiaTheme="minorEastAsia"/>
            <w:noProof/>
            <w:kern w:val="2"/>
            <w:sz w:val="22"/>
            <w:szCs w:val="22"/>
            <w:lang w:eastAsia="cs-CZ"/>
            <w14:ligatures w14:val="standardContextual"/>
          </w:rPr>
          <w:tab/>
        </w:r>
        <w:r w:rsidR="00A36D88" w:rsidRPr="00B1217D">
          <w:rPr>
            <w:rStyle w:val="Hypertextovodkaz"/>
          </w:rPr>
          <w:t>VYSVĚTLENÍ, ZMĚNY A DOPLNĚNÍ ZADÁVACÍ DOKUMENTACE</w:t>
        </w:r>
        <w:r w:rsidR="00A36D88">
          <w:rPr>
            <w:noProof/>
            <w:webHidden/>
          </w:rPr>
          <w:tab/>
        </w:r>
        <w:r w:rsidR="00A36D88">
          <w:rPr>
            <w:noProof/>
            <w:webHidden/>
          </w:rPr>
          <w:fldChar w:fldCharType="begin"/>
        </w:r>
        <w:r w:rsidR="00A36D88">
          <w:rPr>
            <w:noProof/>
            <w:webHidden/>
          </w:rPr>
          <w:instrText xml:space="preserve"> PAGEREF _Toc146273837 \h </w:instrText>
        </w:r>
        <w:r w:rsidR="00A36D88">
          <w:rPr>
            <w:noProof/>
            <w:webHidden/>
          </w:rPr>
        </w:r>
        <w:r w:rsidR="00A36D88">
          <w:rPr>
            <w:noProof/>
            <w:webHidden/>
          </w:rPr>
          <w:fldChar w:fldCharType="separate"/>
        </w:r>
        <w:r w:rsidR="00423FB1">
          <w:rPr>
            <w:noProof/>
            <w:webHidden/>
          </w:rPr>
          <w:t>5</w:t>
        </w:r>
        <w:r w:rsidR="00A36D88">
          <w:rPr>
            <w:noProof/>
            <w:webHidden/>
          </w:rPr>
          <w:fldChar w:fldCharType="end"/>
        </w:r>
      </w:hyperlink>
    </w:p>
    <w:p w14:paraId="14ED50C7" w14:textId="1BB77405" w:rsidR="00A36D88" w:rsidRDefault="00CA3A68" w:rsidP="00A36D88">
      <w:pPr>
        <w:pStyle w:val="Obsah1"/>
        <w:rPr>
          <w:rFonts w:eastAsiaTheme="minorEastAsia"/>
          <w:noProof/>
          <w:kern w:val="2"/>
          <w:sz w:val="22"/>
          <w:szCs w:val="22"/>
          <w:lang w:eastAsia="cs-CZ"/>
          <w14:ligatures w14:val="standardContextual"/>
        </w:rPr>
      </w:pPr>
      <w:hyperlink w:anchor="_Toc146273838" w:history="1">
        <w:r w:rsidR="00A36D88" w:rsidRPr="00B1217D">
          <w:rPr>
            <w:rStyle w:val="Hypertextovodkaz"/>
          </w:rPr>
          <w:t>8.</w:t>
        </w:r>
        <w:r w:rsidR="00A36D88">
          <w:rPr>
            <w:rFonts w:eastAsiaTheme="minorEastAsia"/>
            <w:noProof/>
            <w:kern w:val="2"/>
            <w:sz w:val="22"/>
            <w:szCs w:val="22"/>
            <w:lang w:eastAsia="cs-CZ"/>
            <w14:ligatures w14:val="standardContextual"/>
          </w:rPr>
          <w:tab/>
        </w:r>
        <w:r w:rsidR="00A36D88" w:rsidRPr="00B1217D">
          <w:rPr>
            <w:rStyle w:val="Hypertextovodkaz"/>
          </w:rPr>
          <w:t>POŽADAVKY ZADAVATELE NA KVALIFIKACI</w:t>
        </w:r>
        <w:r w:rsidR="00A36D88">
          <w:rPr>
            <w:noProof/>
            <w:webHidden/>
          </w:rPr>
          <w:tab/>
        </w:r>
        <w:r w:rsidR="00A36D88">
          <w:rPr>
            <w:noProof/>
            <w:webHidden/>
          </w:rPr>
          <w:fldChar w:fldCharType="begin"/>
        </w:r>
        <w:r w:rsidR="00A36D88">
          <w:rPr>
            <w:noProof/>
            <w:webHidden/>
          </w:rPr>
          <w:instrText xml:space="preserve"> PAGEREF _Toc146273838 \h </w:instrText>
        </w:r>
        <w:r w:rsidR="00A36D88">
          <w:rPr>
            <w:noProof/>
            <w:webHidden/>
          </w:rPr>
        </w:r>
        <w:r w:rsidR="00A36D88">
          <w:rPr>
            <w:noProof/>
            <w:webHidden/>
          </w:rPr>
          <w:fldChar w:fldCharType="separate"/>
        </w:r>
        <w:r w:rsidR="00423FB1">
          <w:rPr>
            <w:noProof/>
            <w:webHidden/>
          </w:rPr>
          <w:t>6</w:t>
        </w:r>
        <w:r w:rsidR="00A36D88">
          <w:rPr>
            <w:noProof/>
            <w:webHidden/>
          </w:rPr>
          <w:fldChar w:fldCharType="end"/>
        </w:r>
      </w:hyperlink>
    </w:p>
    <w:p w14:paraId="6F409BAF" w14:textId="31895E14" w:rsidR="00A36D88" w:rsidRDefault="00CA3A68" w:rsidP="00A36D88">
      <w:pPr>
        <w:pStyle w:val="Obsah1"/>
        <w:rPr>
          <w:rFonts w:eastAsiaTheme="minorEastAsia"/>
          <w:noProof/>
          <w:kern w:val="2"/>
          <w:sz w:val="22"/>
          <w:szCs w:val="22"/>
          <w:lang w:eastAsia="cs-CZ"/>
          <w14:ligatures w14:val="standardContextual"/>
        </w:rPr>
      </w:pPr>
      <w:hyperlink w:anchor="_Toc146273839" w:history="1">
        <w:r w:rsidR="00A36D88" w:rsidRPr="00B1217D">
          <w:rPr>
            <w:rStyle w:val="Hypertextovodkaz"/>
          </w:rPr>
          <w:t>9.</w:t>
        </w:r>
        <w:r w:rsidR="00A36D88">
          <w:rPr>
            <w:rFonts w:eastAsiaTheme="minorEastAsia"/>
            <w:noProof/>
            <w:kern w:val="2"/>
            <w:sz w:val="22"/>
            <w:szCs w:val="22"/>
            <w:lang w:eastAsia="cs-CZ"/>
            <w14:ligatures w14:val="standardContextual"/>
          </w:rPr>
          <w:tab/>
        </w:r>
        <w:r w:rsidR="00A36D88" w:rsidRPr="00B1217D">
          <w:rPr>
            <w:rStyle w:val="Hypertextovodkaz"/>
          </w:rPr>
          <w:t>DALŠÍ INFORMACE/DOKUMENTY PŘEDKLÁDANÉ DODAVATELEM V NABÍDCE</w:t>
        </w:r>
        <w:r w:rsidR="00A36D88">
          <w:rPr>
            <w:noProof/>
            <w:webHidden/>
          </w:rPr>
          <w:tab/>
        </w:r>
        <w:r w:rsidR="00A36D88">
          <w:rPr>
            <w:noProof/>
            <w:webHidden/>
          </w:rPr>
          <w:fldChar w:fldCharType="begin"/>
        </w:r>
        <w:r w:rsidR="00A36D88">
          <w:rPr>
            <w:noProof/>
            <w:webHidden/>
          </w:rPr>
          <w:instrText xml:space="preserve"> PAGEREF _Toc146273839 \h </w:instrText>
        </w:r>
        <w:r w:rsidR="00A36D88">
          <w:rPr>
            <w:noProof/>
            <w:webHidden/>
          </w:rPr>
        </w:r>
        <w:r w:rsidR="00A36D88">
          <w:rPr>
            <w:noProof/>
            <w:webHidden/>
          </w:rPr>
          <w:fldChar w:fldCharType="separate"/>
        </w:r>
        <w:r w:rsidR="00423FB1">
          <w:rPr>
            <w:noProof/>
            <w:webHidden/>
          </w:rPr>
          <w:t>18</w:t>
        </w:r>
        <w:r w:rsidR="00A36D88">
          <w:rPr>
            <w:noProof/>
            <w:webHidden/>
          </w:rPr>
          <w:fldChar w:fldCharType="end"/>
        </w:r>
      </w:hyperlink>
    </w:p>
    <w:p w14:paraId="1CA18E06" w14:textId="38D3FCCE" w:rsidR="00A36D88" w:rsidRDefault="00CA3A68" w:rsidP="00A36D88">
      <w:pPr>
        <w:pStyle w:val="Obsah1"/>
        <w:rPr>
          <w:rFonts w:eastAsiaTheme="minorEastAsia"/>
          <w:noProof/>
          <w:kern w:val="2"/>
          <w:sz w:val="22"/>
          <w:szCs w:val="22"/>
          <w:lang w:eastAsia="cs-CZ"/>
          <w14:ligatures w14:val="standardContextual"/>
        </w:rPr>
      </w:pPr>
      <w:hyperlink w:anchor="_Toc146273840" w:history="1">
        <w:r w:rsidR="00A36D88" w:rsidRPr="00B1217D">
          <w:rPr>
            <w:rStyle w:val="Hypertextovodkaz"/>
          </w:rPr>
          <w:t>10.</w:t>
        </w:r>
        <w:r w:rsidR="00A36D88">
          <w:rPr>
            <w:rFonts w:eastAsiaTheme="minorEastAsia"/>
            <w:noProof/>
            <w:kern w:val="2"/>
            <w:sz w:val="22"/>
            <w:szCs w:val="22"/>
            <w:lang w:eastAsia="cs-CZ"/>
            <w14:ligatures w14:val="standardContextual"/>
          </w:rPr>
          <w:tab/>
        </w:r>
        <w:r w:rsidR="00A36D88" w:rsidRPr="00B1217D">
          <w:rPr>
            <w:rStyle w:val="Hypertextovodkaz"/>
          </w:rPr>
          <w:t>PROHLÍDKA MÍSTA PLNĚNÍ (STAVENIŠTĚ)</w:t>
        </w:r>
        <w:r w:rsidR="00A36D88">
          <w:rPr>
            <w:noProof/>
            <w:webHidden/>
          </w:rPr>
          <w:tab/>
        </w:r>
        <w:r w:rsidR="00A36D88">
          <w:rPr>
            <w:noProof/>
            <w:webHidden/>
          </w:rPr>
          <w:fldChar w:fldCharType="begin"/>
        </w:r>
        <w:r w:rsidR="00A36D88">
          <w:rPr>
            <w:noProof/>
            <w:webHidden/>
          </w:rPr>
          <w:instrText xml:space="preserve"> PAGEREF _Toc146273840 \h </w:instrText>
        </w:r>
        <w:r w:rsidR="00A36D88">
          <w:rPr>
            <w:noProof/>
            <w:webHidden/>
          </w:rPr>
        </w:r>
        <w:r w:rsidR="00A36D88">
          <w:rPr>
            <w:noProof/>
            <w:webHidden/>
          </w:rPr>
          <w:fldChar w:fldCharType="separate"/>
        </w:r>
        <w:r w:rsidR="00423FB1">
          <w:rPr>
            <w:noProof/>
            <w:webHidden/>
          </w:rPr>
          <w:t>20</w:t>
        </w:r>
        <w:r w:rsidR="00A36D88">
          <w:rPr>
            <w:noProof/>
            <w:webHidden/>
          </w:rPr>
          <w:fldChar w:fldCharType="end"/>
        </w:r>
      </w:hyperlink>
    </w:p>
    <w:p w14:paraId="7CD242FC" w14:textId="180C9298" w:rsidR="00A36D88" w:rsidRDefault="00CA3A68" w:rsidP="00A36D88">
      <w:pPr>
        <w:pStyle w:val="Obsah1"/>
        <w:rPr>
          <w:rFonts w:eastAsiaTheme="minorEastAsia"/>
          <w:noProof/>
          <w:kern w:val="2"/>
          <w:sz w:val="22"/>
          <w:szCs w:val="22"/>
          <w:lang w:eastAsia="cs-CZ"/>
          <w14:ligatures w14:val="standardContextual"/>
        </w:rPr>
      </w:pPr>
      <w:hyperlink w:anchor="_Toc146273841" w:history="1">
        <w:r w:rsidR="00A36D88" w:rsidRPr="00B1217D">
          <w:rPr>
            <w:rStyle w:val="Hypertextovodkaz"/>
          </w:rPr>
          <w:t>11.</w:t>
        </w:r>
        <w:r w:rsidR="00A36D88">
          <w:rPr>
            <w:rFonts w:eastAsiaTheme="minorEastAsia"/>
            <w:noProof/>
            <w:kern w:val="2"/>
            <w:sz w:val="22"/>
            <w:szCs w:val="22"/>
            <w:lang w:eastAsia="cs-CZ"/>
            <w14:ligatures w14:val="standardContextual"/>
          </w:rPr>
          <w:tab/>
        </w:r>
        <w:r w:rsidR="00A36D88" w:rsidRPr="00B1217D">
          <w:rPr>
            <w:rStyle w:val="Hypertextovodkaz"/>
          </w:rPr>
          <w:t>JAZYK NABÍDEK A KOMUNIKAČNÍ JAZYK</w:t>
        </w:r>
        <w:r w:rsidR="00A36D88">
          <w:rPr>
            <w:noProof/>
            <w:webHidden/>
          </w:rPr>
          <w:tab/>
        </w:r>
        <w:r w:rsidR="00A36D88">
          <w:rPr>
            <w:noProof/>
            <w:webHidden/>
          </w:rPr>
          <w:fldChar w:fldCharType="begin"/>
        </w:r>
        <w:r w:rsidR="00A36D88">
          <w:rPr>
            <w:noProof/>
            <w:webHidden/>
          </w:rPr>
          <w:instrText xml:space="preserve"> PAGEREF _Toc146273841 \h </w:instrText>
        </w:r>
        <w:r w:rsidR="00A36D88">
          <w:rPr>
            <w:noProof/>
            <w:webHidden/>
          </w:rPr>
        </w:r>
        <w:r w:rsidR="00A36D88">
          <w:rPr>
            <w:noProof/>
            <w:webHidden/>
          </w:rPr>
          <w:fldChar w:fldCharType="separate"/>
        </w:r>
        <w:r w:rsidR="00423FB1">
          <w:rPr>
            <w:noProof/>
            <w:webHidden/>
          </w:rPr>
          <w:t>20</w:t>
        </w:r>
        <w:r w:rsidR="00A36D88">
          <w:rPr>
            <w:noProof/>
            <w:webHidden/>
          </w:rPr>
          <w:fldChar w:fldCharType="end"/>
        </w:r>
      </w:hyperlink>
    </w:p>
    <w:p w14:paraId="2960B057" w14:textId="566D08B1" w:rsidR="00A36D88" w:rsidRDefault="00CA3A68" w:rsidP="00A36D88">
      <w:pPr>
        <w:pStyle w:val="Obsah1"/>
        <w:rPr>
          <w:rFonts w:eastAsiaTheme="minorEastAsia"/>
          <w:noProof/>
          <w:kern w:val="2"/>
          <w:sz w:val="22"/>
          <w:szCs w:val="22"/>
          <w:lang w:eastAsia="cs-CZ"/>
          <w14:ligatures w14:val="standardContextual"/>
        </w:rPr>
      </w:pPr>
      <w:hyperlink w:anchor="_Toc146273842" w:history="1">
        <w:r w:rsidR="00A36D88" w:rsidRPr="00B1217D">
          <w:rPr>
            <w:rStyle w:val="Hypertextovodkaz"/>
          </w:rPr>
          <w:t>12.</w:t>
        </w:r>
        <w:r w:rsidR="00A36D88">
          <w:rPr>
            <w:rFonts w:eastAsiaTheme="minorEastAsia"/>
            <w:noProof/>
            <w:kern w:val="2"/>
            <w:sz w:val="22"/>
            <w:szCs w:val="22"/>
            <w:lang w:eastAsia="cs-CZ"/>
            <w14:ligatures w14:val="standardContextual"/>
          </w:rPr>
          <w:tab/>
        </w:r>
        <w:r w:rsidR="00A36D88" w:rsidRPr="00B1217D">
          <w:rPr>
            <w:rStyle w:val="Hypertextovodkaz"/>
          </w:rPr>
          <w:t>OBSAH A PODÁVÁNÍ NABÍDEK</w:t>
        </w:r>
        <w:r w:rsidR="00A36D88">
          <w:rPr>
            <w:noProof/>
            <w:webHidden/>
          </w:rPr>
          <w:tab/>
        </w:r>
        <w:r w:rsidR="00A36D88">
          <w:rPr>
            <w:noProof/>
            <w:webHidden/>
          </w:rPr>
          <w:fldChar w:fldCharType="begin"/>
        </w:r>
        <w:r w:rsidR="00A36D88">
          <w:rPr>
            <w:noProof/>
            <w:webHidden/>
          </w:rPr>
          <w:instrText xml:space="preserve"> PAGEREF _Toc146273842 \h </w:instrText>
        </w:r>
        <w:r w:rsidR="00A36D88">
          <w:rPr>
            <w:noProof/>
            <w:webHidden/>
          </w:rPr>
        </w:r>
        <w:r w:rsidR="00A36D88">
          <w:rPr>
            <w:noProof/>
            <w:webHidden/>
          </w:rPr>
          <w:fldChar w:fldCharType="separate"/>
        </w:r>
        <w:r w:rsidR="00423FB1">
          <w:rPr>
            <w:noProof/>
            <w:webHidden/>
          </w:rPr>
          <w:t>21</w:t>
        </w:r>
        <w:r w:rsidR="00A36D88">
          <w:rPr>
            <w:noProof/>
            <w:webHidden/>
          </w:rPr>
          <w:fldChar w:fldCharType="end"/>
        </w:r>
      </w:hyperlink>
    </w:p>
    <w:p w14:paraId="7D59B791" w14:textId="256DC45F" w:rsidR="00A36D88" w:rsidRDefault="00CA3A68" w:rsidP="00A36D88">
      <w:pPr>
        <w:pStyle w:val="Obsah1"/>
        <w:rPr>
          <w:rFonts w:eastAsiaTheme="minorEastAsia"/>
          <w:noProof/>
          <w:kern w:val="2"/>
          <w:sz w:val="22"/>
          <w:szCs w:val="22"/>
          <w:lang w:eastAsia="cs-CZ"/>
          <w14:ligatures w14:val="standardContextual"/>
        </w:rPr>
      </w:pPr>
      <w:hyperlink w:anchor="_Toc146273843" w:history="1">
        <w:r w:rsidR="00A36D88" w:rsidRPr="00B1217D">
          <w:rPr>
            <w:rStyle w:val="Hypertextovodkaz"/>
          </w:rPr>
          <w:t>13.</w:t>
        </w:r>
        <w:r w:rsidR="00A36D88">
          <w:rPr>
            <w:rFonts w:eastAsiaTheme="minorEastAsia"/>
            <w:noProof/>
            <w:kern w:val="2"/>
            <w:sz w:val="22"/>
            <w:szCs w:val="22"/>
            <w:lang w:eastAsia="cs-CZ"/>
            <w14:ligatures w14:val="standardContextual"/>
          </w:rPr>
          <w:tab/>
        </w:r>
        <w:r w:rsidR="00A36D88" w:rsidRPr="00B1217D">
          <w:rPr>
            <w:rStyle w:val="Hypertextovodkaz"/>
          </w:rPr>
          <w:t>POŽADAVKY NA ZPRACOVÁNÍ NABÍDKOVÉ CENY</w:t>
        </w:r>
        <w:r w:rsidR="00A36D88">
          <w:rPr>
            <w:noProof/>
            <w:webHidden/>
          </w:rPr>
          <w:tab/>
        </w:r>
        <w:r w:rsidR="00A36D88">
          <w:rPr>
            <w:noProof/>
            <w:webHidden/>
          </w:rPr>
          <w:fldChar w:fldCharType="begin"/>
        </w:r>
        <w:r w:rsidR="00A36D88">
          <w:rPr>
            <w:noProof/>
            <w:webHidden/>
          </w:rPr>
          <w:instrText xml:space="preserve"> PAGEREF _Toc146273843 \h </w:instrText>
        </w:r>
        <w:r w:rsidR="00A36D88">
          <w:rPr>
            <w:noProof/>
            <w:webHidden/>
          </w:rPr>
        </w:r>
        <w:r w:rsidR="00A36D88">
          <w:rPr>
            <w:noProof/>
            <w:webHidden/>
          </w:rPr>
          <w:fldChar w:fldCharType="separate"/>
        </w:r>
        <w:r w:rsidR="00423FB1">
          <w:rPr>
            <w:noProof/>
            <w:webHidden/>
          </w:rPr>
          <w:t>23</w:t>
        </w:r>
        <w:r w:rsidR="00A36D88">
          <w:rPr>
            <w:noProof/>
            <w:webHidden/>
          </w:rPr>
          <w:fldChar w:fldCharType="end"/>
        </w:r>
      </w:hyperlink>
    </w:p>
    <w:p w14:paraId="75E43E31" w14:textId="1CC5ADAC" w:rsidR="00A36D88" w:rsidRDefault="00CA3A68" w:rsidP="00A36D88">
      <w:pPr>
        <w:pStyle w:val="Obsah1"/>
        <w:rPr>
          <w:rFonts w:eastAsiaTheme="minorEastAsia"/>
          <w:noProof/>
          <w:kern w:val="2"/>
          <w:sz w:val="22"/>
          <w:szCs w:val="22"/>
          <w:lang w:eastAsia="cs-CZ"/>
          <w14:ligatures w14:val="standardContextual"/>
        </w:rPr>
      </w:pPr>
      <w:hyperlink w:anchor="_Toc146273844" w:history="1">
        <w:r w:rsidR="00A36D88" w:rsidRPr="00B1217D">
          <w:rPr>
            <w:rStyle w:val="Hypertextovodkaz"/>
          </w:rPr>
          <w:t>14.</w:t>
        </w:r>
        <w:r w:rsidR="00A36D88">
          <w:rPr>
            <w:rFonts w:eastAsiaTheme="minorEastAsia"/>
            <w:noProof/>
            <w:kern w:val="2"/>
            <w:sz w:val="22"/>
            <w:szCs w:val="22"/>
            <w:lang w:eastAsia="cs-CZ"/>
            <w14:ligatures w14:val="standardContextual"/>
          </w:rPr>
          <w:tab/>
        </w:r>
        <w:r w:rsidR="00A36D88" w:rsidRPr="00B1217D">
          <w:rPr>
            <w:rStyle w:val="Hypertextovodkaz"/>
          </w:rPr>
          <w:t>VARIANTY NABÍDKY</w:t>
        </w:r>
        <w:r w:rsidR="00A36D88">
          <w:rPr>
            <w:noProof/>
            <w:webHidden/>
          </w:rPr>
          <w:tab/>
        </w:r>
        <w:r w:rsidR="00A36D88">
          <w:rPr>
            <w:noProof/>
            <w:webHidden/>
          </w:rPr>
          <w:fldChar w:fldCharType="begin"/>
        </w:r>
        <w:r w:rsidR="00A36D88">
          <w:rPr>
            <w:noProof/>
            <w:webHidden/>
          </w:rPr>
          <w:instrText xml:space="preserve"> PAGEREF _Toc146273844 \h </w:instrText>
        </w:r>
        <w:r w:rsidR="00A36D88">
          <w:rPr>
            <w:noProof/>
            <w:webHidden/>
          </w:rPr>
        </w:r>
        <w:r w:rsidR="00A36D88">
          <w:rPr>
            <w:noProof/>
            <w:webHidden/>
          </w:rPr>
          <w:fldChar w:fldCharType="separate"/>
        </w:r>
        <w:r w:rsidR="00423FB1">
          <w:rPr>
            <w:noProof/>
            <w:webHidden/>
          </w:rPr>
          <w:t>23</w:t>
        </w:r>
        <w:r w:rsidR="00A36D88">
          <w:rPr>
            <w:noProof/>
            <w:webHidden/>
          </w:rPr>
          <w:fldChar w:fldCharType="end"/>
        </w:r>
      </w:hyperlink>
    </w:p>
    <w:p w14:paraId="5032DC34" w14:textId="48857F3F" w:rsidR="00A36D88" w:rsidRDefault="00CA3A68" w:rsidP="00A36D88">
      <w:pPr>
        <w:pStyle w:val="Obsah1"/>
        <w:rPr>
          <w:rFonts w:eastAsiaTheme="minorEastAsia"/>
          <w:noProof/>
          <w:kern w:val="2"/>
          <w:sz w:val="22"/>
          <w:szCs w:val="22"/>
          <w:lang w:eastAsia="cs-CZ"/>
          <w14:ligatures w14:val="standardContextual"/>
        </w:rPr>
      </w:pPr>
      <w:hyperlink w:anchor="_Toc146273845" w:history="1">
        <w:r w:rsidR="00A36D88" w:rsidRPr="00B1217D">
          <w:rPr>
            <w:rStyle w:val="Hypertextovodkaz"/>
          </w:rPr>
          <w:t>15.</w:t>
        </w:r>
        <w:r w:rsidR="00A36D88">
          <w:rPr>
            <w:rFonts w:eastAsiaTheme="minorEastAsia"/>
            <w:noProof/>
            <w:kern w:val="2"/>
            <w:sz w:val="22"/>
            <w:szCs w:val="22"/>
            <w:lang w:eastAsia="cs-CZ"/>
            <w14:ligatures w14:val="standardContextual"/>
          </w:rPr>
          <w:tab/>
        </w:r>
        <w:r w:rsidR="00A36D88" w:rsidRPr="00B1217D">
          <w:rPr>
            <w:rStyle w:val="Hypertextovodkaz"/>
          </w:rPr>
          <w:t>OTEVÍRÁNÍ NABÍDEK</w:t>
        </w:r>
        <w:r w:rsidR="00A36D88">
          <w:rPr>
            <w:noProof/>
            <w:webHidden/>
          </w:rPr>
          <w:tab/>
        </w:r>
        <w:r w:rsidR="00A36D88">
          <w:rPr>
            <w:noProof/>
            <w:webHidden/>
          </w:rPr>
          <w:fldChar w:fldCharType="begin"/>
        </w:r>
        <w:r w:rsidR="00A36D88">
          <w:rPr>
            <w:noProof/>
            <w:webHidden/>
          </w:rPr>
          <w:instrText xml:space="preserve"> PAGEREF _Toc146273845 \h </w:instrText>
        </w:r>
        <w:r w:rsidR="00A36D88">
          <w:rPr>
            <w:noProof/>
            <w:webHidden/>
          </w:rPr>
        </w:r>
        <w:r w:rsidR="00A36D88">
          <w:rPr>
            <w:noProof/>
            <w:webHidden/>
          </w:rPr>
          <w:fldChar w:fldCharType="separate"/>
        </w:r>
        <w:r w:rsidR="00423FB1">
          <w:rPr>
            <w:noProof/>
            <w:webHidden/>
          </w:rPr>
          <w:t>23</w:t>
        </w:r>
        <w:r w:rsidR="00A36D88">
          <w:rPr>
            <w:noProof/>
            <w:webHidden/>
          </w:rPr>
          <w:fldChar w:fldCharType="end"/>
        </w:r>
      </w:hyperlink>
    </w:p>
    <w:p w14:paraId="4A36A137" w14:textId="02A600AD" w:rsidR="00A36D88" w:rsidRDefault="00CA3A68" w:rsidP="00A36D88">
      <w:pPr>
        <w:pStyle w:val="Obsah1"/>
        <w:rPr>
          <w:rFonts w:eastAsiaTheme="minorEastAsia"/>
          <w:noProof/>
          <w:kern w:val="2"/>
          <w:sz w:val="22"/>
          <w:szCs w:val="22"/>
          <w:lang w:eastAsia="cs-CZ"/>
          <w14:ligatures w14:val="standardContextual"/>
        </w:rPr>
      </w:pPr>
      <w:hyperlink w:anchor="_Toc146273846" w:history="1">
        <w:r w:rsidR="00A36D88" w:rsidRPr="00B1217D">
          <w:rPr>
            <w:rStyle w:val="Hypertextovodkaz"/>
          </w:rPr>
          <w:t>16.</w:t>
        </w:r>
        <w:r w:rsidR="00A36D88">
          <w:rPr>
            <w:rFonts w:eastAsiaTheme="minorEastAsia"/>
            <w:noProof/>
            <w:kern w:val="2"/>
            <w:sz w:val="22"/>
            <w:szCs w:val="22"/>
            <w:lang w:eastAsia="cs-CZ"/>
            <w14:ligatures w14:val="standardContextual"/>
          </w:rPr>
          <w:tab/>
        </w:r>
        <w:r w:rsidR="00A36D88" w:rsidRPr="00B1217D">
          <w:rPr>
            <w:rStyle w:val="Hypertextovodkaz"/>
          </w:rPr>
          <w:t>POSOUZENÍ SPLNĚNÍ PODMÍNEK ÚČASTI</w:t>
        </w:r>
        <w:r w:rsidR="00A36D88">
          <w:rPr>
            <w:noProof/>
            <w:webHidden/>
          </w:rPr>
          <w:tab/>
        </w:r>
        <w:r w:rsidR="00A36D88">
          <w:rPr>
            <w:noProof/>
            <w:webHidden/>
          </w:rPr>
          <w:fldChar w:fldCharType="begin"/>
        </w:r>
        <w:r w:rsidR="00A36D88">
          <w:rPr>
            <w:noProof/>
            <w:webHidden/>
          </w:rPr>
          <w:instrText xml:space="preserve"> PAGEREF _Toc146273846 \h </w:instrText>
        </w:r>
        <w:r w:rsidR="00A36D88">
          <w:rPr>
            <w:noProof/>
            <w:webHidden/>
          </w:rPr>
        </w:r>
        <w:r w:rsidR="00A36D88">
          <w:rPr>
            <w:noProof/>
            <w:webHidden/>
          </w:rPr>
          <w:fldChar w:fldCharType="separate"/>
        </w:r>
        <w:r w:rsidR="00423FB1">
          <w:rPr>
            <w:noProof/>
            <w:webHidden/>
          </w:rPr>
          <w:t>23</w:t>
        </w:r>
        <w:r w:rsidR="00A36D88">
          <w:rPr>
            <w:noProof/>
            <w:webHidden/>
          </w:rPr>
          <w:fldChar w:fldCharType="end"/>
        </w:r>
      </w:hyperlink>
    </w:p>
    <w:p w14:paraId="2CD38B28" w14:textId="5670DF3D" w:rsidR="00A36D88" w:rsidRDefault="00CA3A68" w:rsidP="00A36D88">
      <w:pPr>
        <w:pStyle w:val="Obsah1"/>
        <w:rPr>
          <w:rFonts w:eastAsiaTheme="minorEastAsia"/>
          <w:noProof/>
          <w:kern w:val="2"/>
          <w:sz w:val="22"/>
          <w:szCs w:val="22"/>
          <w:lang w:eastAsia="cs-CZ"/>
          <w14:ligatures w14:val="standardContextual"/>
        </w:rPr>
      </w:pPr>
      <w:hyperlink w:anchor="_Toc146273847" w:history="1">
        <w:r w:rsidR="00A36D88" w:rsidRPr="00B1217D">
          <w:rPr>
            <w:rStyle w:val="Hypertextovodkaz"/>
          </w:rPr>
          <w:t>17.</w:t>
        </w:r>
        <w:r w:rsidR="00A36D88">
          <w:rPr>
            <w:rFonts w:eastAsiaTheme="minorEastAsia"/>
            <w:noProof/>
            <w:kern w:val="2"/>
            <w:sz w:val="22"/>
            <w:szCs w:val="22"/>
            <w:lang w:eastAsia="cs-CZ"/>
            <w14:ligatures w14:val="standardContextual"/>
          </w:rPr>
          <w:tab/>
        </w:r>
        <w:r w:rsidR="00A36D88" w:rsidRPr="00B1217D">
          <w:rPr>
            <w:rStyle w:val="Hypertextovodkaz"/>
          </w:rPr>
          <w:t>HODNOCENÍ NABÍDEK</w:t>
        </w:r>
        <w:r w:rsidR="00A36D88">
          <w:rPr>
            <w:noProof/>
            <w:webHidden/>
          </w:rPr>
          <w:tab/>
        </w:r>
        <w:r w:rsidR="00A36D88">
          <w:rPr>
            <w:noProof/>
            <w:webHidden/>
          </w:rPr>
          <w:fldChar w:fldCharType="begin"/>
        </w:r>
        <w:r w:rsidR="00A36D88">
          <w:rPr>
            <w:noProof/>
            <w:webHidden/>
          </w:rPr>
          <w:instrText xml:space="preserve"> PAGEREF _Toc146273847 \h </w:instrText>
        </w:r>
        <w:r w:rsidR="00A36D88">
          <w:rPr>
            <w:noProof/>
            <w:webHidden/>
          </w:rPr>
        </w:r>
        <w:r w:rsidR="00A36D88">
          <w:rPr>
            <w:noProof/>
            <w:webHidden/>
          </w:rPr>
          <w:fldChar w:fldCharType="separate"/>
        </w:r>
        <w:r w:rsidR="00423FB1">
          <w:rPr>
            <w:noProof/>
            <w:webHidden/>
          </w:rPr>
          <w:t>25</w:t>
        </w:r>
        <w:r w:rsidR="00A36D88">
          <w:rPr>
            <w:noProof/>
            <w:webHidden/>
          </w:rPr>
          <w:fldChar w:fldCharType="end"/>
        </w:r>
      </w:hyperlink>
    </w:p>
    <w:p w14:paraId="4A8E3EA5" w14:textId="4C86F193" w:rsidR="00A36D88" w:rsidRDefault="00CA3A68" w:rsidP="00A36D88">
      <w:pPr>
        <w:pStyle w:val="Obsah1"/>
        <w:rPr>
          <w:rFonts w:eastAsiaTheme="minorEastAsia"/>
          <w:noProof/>
          <w:kern w:val="2"/>
          <w:sz w:val="22"/>
          <w:szCs w:val="22"/>
          <w:lang w:eastAsia="cs-CZ"/>
          <w14:ligatures w14:val="standardContextual"/>
        </w:rPr>
      </w:pPr>
      <w:hyperlink w:anchor="_Toc146273848" w:history="1">
        <w:r w:rsidR="00A36D88" w:rsidRPr="00B1217D">
          <w:rPr>
            <w:rStyle w:val="Hypertextovodkaz"/>
          </w:rPr>
          <w:t>18.</w:t>
        </w:r>
        <w:r w:rsidR="00A36D88">
          <w:rPr>
            <w:rFonts w:eastAsiaTheme="minorEastAsia"/>
            <w:noProof/>
            <w:kern w:val="2"/>
            <w:sz w:val="22"/>
            <w:szCs w:val="22"/>
            <w:lang w:eastAsia="cs-CZ"/>
            <w14:ligatures w14:val="standardContextual"/>
          </w:rPr>
          <w:tab/>
        </w:r>
        <w:r w:rsidR="00A36D88" w:rsidRPr="00B1217D">
          <w:rPr>
            <w:rStyle w:val="Hypertextovodkaz"/>
          </w:rPr>
          <w:t>ZRUŠENÍ VÝBĚROVÉHO ŘÍZENÍ</w:t>
        </w:r>
        <w:r w:rsidR="00A36D88">
          <w:rPr>
            <w:noProof/>
            <w:webHidden/>
          </w:rPr>
          <w:tab/>
        </w:r>
        <w:r w:rsidR="00A36D88">
          <w:rPr>
            <w:noProof/>
            <w:webHidden/>
          </w:rPr>
          <w:fldChar w:fldCharType="begin"/>
        </w:r>
        <w:r w:rsidR="00A36D88">
          <w:rPr>
            <w:noProof/>
            <w:webHidden/>
          </w:rPr>
          <w:instrText xml:space="preserve"> PAGEREF _Toc146273848 \h </w:instrText>
        </w:r>
        <w:r w:rsidR="00A36D88">
          <w:rPr>
            <w:noProof/>
            <w:webHidden/>
          </w:rPr>
        </w:r>
        <w:r w:rsidR="00A36D88">
          <w:rPr>
            <w:noProof/>
            <w:webHidden/>
          </w:rPr>
          <w:fldChar w:fldCharType="separate"/>
        </w:r>
        <w:r w:rsidR="00423FB1">
          <w:rPr>
            <w:noProof/>
            <w:webHidden/>
          </w:rPr>
          <w:t>25</w:t>
        </w:r>
        <w:r w:rsidR="00A36D88">
          <w:rPr>
            <w:noProof/>
            <w:webHidden/>
          </w:rPr>
          <w:fldChar w:fldCharType="end"/>
        </w:r>
      </w:hyperlink>
    </w:p>
    <w:p w14:paraId="4E0613DC" w14:textId="27FCBE39" w:rsidR="00A36D88" w:rsidRDefault="00CA3A68" w:rsidP="00A36D88">
      <w:pPr>
        <w:pStyle w:val="Obsah1"/>
        <w:rPr>
          <w:rFonts w:eastAsiaTheme="minorEastAsia"/>
          <w:noProof/>
          <w:kern w:val="2"/>
          <w:sz w:val="22"/>
          <w:szCs w:val="22"/>
          <w:lang w:eastAsia="cs-CZ"/>
          <w14:ligatures w14:val="standardContextual"/>
        </w:rPr>
      </w:pPr>
      <w:hyperlink w:anchor="_Toc146273849" w:history="1">
        <w:r w:rsidR="00A36D88" w:rsidRPr="00B1217D">
          <w:rPr>
            <w:rStyle w:val="Hypertextovodkaz"/>
          </w:rPr>
          <w:t>19.</w:t>
        </w:r>
        <w:r w:rsidR="00A36D88">
          <w:rPr>
            <w:rFonts w:eastAsiaTheme="minorEastAsia"/>
            <w:noProof/>
            <w:kern w:val="2"/>
            <w:sz w:val="22"/>
            <w:szCs w:val="22"/>
            <w:lang w:eastAsia="cs-CZ"/>
            <w14:ligatures w14:val="standardContextual"/>
          </w:rPr>
          <w:tab/>
        </w:r>
        <w:r w:rsidR="00A36D88" w:rsidRPr="00B1217D">
          <w:rPr>
            <w:rStyle w:val="Hypertextovodkaz"/>
          </w:rPr>
          <w:t>UZAVŘENÍ SMLOUVY</w:t>
        </w:r>
        <w:r w:rsidR="00A36D88">
          <w:rPr>
            <w:noProof/>
            <w:webHidden/>
          </w:rPr>
          <w:tab/>
        </w:r>
        <w:r w:rsidR="00A36D88">
          <w:rPr>
            <w:noProof/>
            <w:webHidden/>
          </w:rPr>
          <w:fldChar w:fldCharType="begin"/>
        </w:r>
        <w:r w:rsidR="00A36D88">
          <w:rPr>
            <w:noProof/>
            <w:webHidden/>
          </w:rPr>
          <w:instrText xml:space="preserve"> PAGEREF _Toc146273849 \h </w:instrText>
        </w:r>
        <w:r w:rsidR="00A36D88">
          <w:rPr>
            <w:noProof/>
            <w:webHidden/>
          </w:rPr>
        </w:r>
        <w:r w:rsidR="00A36D88">
          <w:rPr>
            <w:noProof/>
            <w:webHidden/>
          </w:rPr>
          <w:fldChar w:fldCharType="separate"/>
        </w:r>
        <w:r w:rsidR="00423FB1">
          <w:rPr>
            <w:noProof/>
            <w:webHidden/>
          </w:rPr>
          <w:t>25</w:t>
        </w:r>
        <w:r w:rsidR="00A36D88">
          <w:rPr>
            <w:noProof/>
            <w:webHidden/>
          </w:rPr>
          <w:fldChar w:fldCharType="end"/>
        </w:r>
      </w:hyperlink>
    </w:p>
    <w:p w14:paraId="5A34C98B" w14:textId="5E598FD3" w:rsidR="00A36D88" w:rsidRDefault="00CA3A68" w:rsidP="00A36D88">
      <w:pPr>
        <w:pStyle w:val="Obsah1"/>
        <w:rPr>
          <w:rFonts w:eastAsiaTheme="minorEastAsia"/>
          <w:noProof/>
          <w:kern w:val="2"/>
          <w:sz w:val="22"/>
          <w:szCs w:val="22"/>
          <w:lang w:eastAsia="cs-CZ"/>
          <w14:ligatures w14:val="standardContextual"/>
        </w:rPr>
      </w:pPr>
      <w:hyperlink w:anchor="_Toc146273850" w:history="1">
        <w:r w:rsidR="00A36D88" w:rsidRPr="00B1217D">
          <w:rPr>
            <w:rStyle w:val="Hypertextovodkaz"/>
          </w:rPr>
          <w:t>20.</w:t>
        </w:r>
        <w:r w:rsidR="00A36D88">
          <w:rPr>
            <w:rFonts w:eastAsiaTheme="minorEastAsia"/>
            <w:noProof/>
            <w:kern w:val="2"/>
            <w:sz w:val="22"/>
            <w:szCs w:val="22"/>
            <w:lang w:eastAsia="cs-CZ"/>
            <w14:ligatures w14:val="standardContextual"/>
          </w:rPr>
          <w:tab/>
        </w:r>
        <w:r w:rsidR="00A36D88" w:rsidRPr="00B1217D">
          <w:rPr>
            <w:rStyle w:val="Hypertextovodkaz"/>
          </w:rPr>
          <w:t>OCHRANA INFORMACÍ</w:t>
        </w:r>
        <w:r w:rsidR="00A36D88">
          <w:rPr>
            <w:noProof/>
            <w:webHidden/>
          </w:rPr>
          <w:tab/>
        </w:r>
        <w:r w:rsidR="00A36D88">
          <w:rPr>
            <w:noProof/>
            <w:webHidden/>
          </w:rPr>
          <w:fldChar w:fldCharType="begin"/>
        </w:r>
        <w:r w:rsidR="00A36D88">
          <w:rPr>
            <w:noProof/>
            <w:webHidden/>
          </w:rPr>
          <w:instrText xml:space="preserve"> PAGEREF _Toc146273850 \h </w:instrText>
        </w:r>
        <w:r w:rsidR="00A36D88">
          <w:rPr>
            <w:noProof/>
            <w:webHidden/>
          </w:rPr>
        </w:r>
        <w:r w:rsidR="00A36D88">
          <w:rPr>
            <w:noProof/>
            <w:webHidden/>
          </w:rPr>
          <w:fldChar w:fldCharType="separate"/>
        </w:r>
        <w:r w:rsidR="00423FB1">
          <w:rPr>
            <w:noProof/>
            <w:webHidden/>
          </w:rPr>
          <w:t>28</w:t>
        </w:r>
        <w:r w:rsidR="00A36D88">
          <w:rPr>
            <w:noProof/>
            <w:webHidden/>
          </w:rPr>
          <w:fldChar w:fldCharType="end"/>
        </w:r>
      </w:hyperlink>
    </w:p>
    <w:p w14:paraId="3624C58B" w14:textId="78578E4E" w:rsidR="00A36D88" w:rsidRDefault="00CA3A68" w:rsidP="00A36D88">
      <w:pPr>
        <w:pStyle w:val="Obsah1"/>
        <w:rPr>
          <w:rFonts w:eastAsiaTheme="minorEastAsia"/>
          <w:noProof/>
          <w:kern w:val="2"/>
          <w:sz w:val="22"/>
          <w:szCs w:val="22"/>
          <w:lang w:eastAsia="cs-CZ"/>
          <w14:ligatures w14:val="standardContextual"/>
        </w:rPr>
      </w:pPr>
      <w:hyperlink w:anchor="_Toc146273851" w:history="1">
        <w:r w:rsidR="00A36D88" w:rsidRPr="00B1217D">
          <w:rPr>
            <w:rStyle w:val="Hypertextovodkaz"/>
          </w:rPr>
          <w:t>21.</w:t>
        </w:r>
        <w:r w:rsidR="00A36D88">
          <w:rPr>
            <w:rFonts w:eastAsiaTheme="minorEastAsia"/>
            <w:noProof/>
            <w:kern w:val="2"/>
            <w:sz w:val="22"/>
            <w:szCs w:val="22"/>
            <w:lang w:eastAsia="cs-CZ"/>
            <w14:ligatures w14:val="standardContextual"/>
          </w:rPr>
          <w:tab/>
        </w:r>
        <w:r w:rsidR="00A36D88" w:rsidRPr="00B1217D">
          <w:rPr>
            <w:rStyle w:val="Hypertextovodkaz"/>
          </w:rPr>
          <w:t>SOCIÁLNĚ A ENVIRONMENTÁLNĚ ODPOVĚDNÉ ZADÁVÁNÍ, INOVACE</w:t>
        </w:r>
        <w:r w:rsidR="00A36D88">
          <w:rPr>
            <w:noProof/>
            <w:webHidden/>
          </w:rPr>
          <w:tab/>
        </w:r>
        <w:r w:rsidR="00A36D88">
          <w:rPr>
            <w:noProof/>
            <w:webHidden/>
          </w:rPr>
          <w:fldChar w:fldCharType="begin"/>
        </w:r>
        <w:r w:rsidR="00A36D88">
          <w:rPr>
            <w:noProof/>
            <w:webHidden/>
          </w:rPr>
          <w:instrText xml:space="preserve"> PAGEREF _Toc146273851 \h </w:instrText>
        </w:r>
        <w:r w:rsidR="00A36D88">
          <w:rPr>
            <w:noProof/>
            <w:webHidden/>
          </w:rPr>
        </w:r>
        <w:r w:rsidR="00A36D88">
          <w:rPr>
            <w:noProof/>
            <w:webHidden/>
          </w:rPr>
          <w:fldChar w:fldCharType="separate"/>
        </w:r>
        <w:r w:rsidR="00423FB1">
          <w:rPr>
            <w:noProof/>
            <w:webHidden/>
          </w:rPr>
          <w:t>28</w:t>
        </w:r>
        <w:r w:rsidR="00A36D88">
          <w:rPr>
            <w:noProof/>
            <w:webHidden/>
          </w:rPr>
          <w:fldChar w:fldCharType="end"/>
        </w:r>
      </w:hyperlink>
    </w:p>
    <w:p w14:paraId="3BBB3C7D" w14:textId="2D38CBA0" w:rsidR="00A36D88" w:rsidRDefault="00CA3A68" w:rsidP="00A36D88">
      <w:pPr>
        <w:pStyle w:val="Obsah1"/>
        <w:rPr>
          <w:rFonts w:eastAsiaTheme="minorEastAsia"/>
          <w:noProof/>
          <w:kern w:val="2"/>
          <w:sz w:val="22"/>
          <w:szCs w:val="22"/>
          <w:lang w:eastAsia="cs-CZ"/>
          <w14:ligatures w14:val="standardContextual"/>
        </w:rPr>
      </w:pPr>
      <w:hyperlink w:anchor="_Toc146273852" w:history="1">
        <w:r w:rsidR="00A36D88" w:rsidRPr="00B1217D">
          <w:rPr>
            <w:rStyle w:val="Hypertextovodkaz"/>
          </w:rPr>
          <w:t>22.</w:t>
        </w:r>
        <w:r w:rsidR="00A36D88">
          <w:rPr>
            <w:rFonts w:eastAsiaTheme="minorEastAsia"/>
            <w:noProof/>
            <w:kern w:val="2"/>
            <w:sz w:val="22"/>
            <w:szCs w:val="22"/>
            <w:lang w:eastAsia="cs-CZ"/>
            <w14:ligatures w14:val="standardContextual"/>
          </w:rPr>
          <w:tab/>
        </w:r>
        <w:r w:rsidR="00A36D88" w:rsidRPr="00B1217D">
          <w:rPr>
            <w:rStyle w:val="Hypertextovodkaz"/>
          </w:rPr>
          <w:t>Další zadávací podmínky v návaznosti na mezinárodní sankce,  zákaz zadání veřejné zakázky</w:t>
        </w:r>
        <w:r w:rsidR="00A36D88">
          <w:rPr>
            <w:noProof/>
            <w:webHidden/>
          </w:rPr>
          <w:tab/>
        </w:r>
        <w:r w:rsidR="00A36D88">
          <w:rPr>
            <w:noProof/>
            <w:webHidden/>
          </w:rPr>
          <w:fldChar w:fldCharType="begin"/>
        </w:r>
        <w:r w:rsidR="00A36D88">
          <w:rPr>
            <w:noProof/>
            <w:webHidden/>
          </w:rPr>
          <w:instrText xml:space="preserve"> PAGEREF _Toc146273852 \h </w:instrText>
        </w:r>
        <w:r w:rsidR="00A36D88">
          <w:rPr>
            <w:noProof/>
            <w:webHidden/>
          </w:rPr>
        </w:r>
        <w:r w:rsidR="00A36D88">
          <w:rPr>
            <w:noProof/>
            <w:webHidden/>
          </w:rPr>
          <w:fldChar w:fldCharType="separate"/>
        </w:r>
        <w:r w:rsidR="00423FB1">
          <w:rPr>
            <w:noProof/>
            <w:webHidden/>
          </w:rPr>
          <w:t>28</w:t>
        </w:r>
        <w:r w:rsidR="00A36D88">
          <w:rPr>
            <w:noProof/>
            <w:webHidden/>
          </w:rPr>
          <w:fldChar w:fldCharType="end"/>
        </w:r>
      </w:hyperlink>
    </w:p>
    <w:p w14:paraId="190C5CD5" w14:textId="52A5C78D" w:rsidR="00A36D88" w:rsidRDefault="00CA3A68" w:rsidP="00A36D88">
      <w:pPr>
        <w:pStyle w:val="Obsah1"/>
        <w:rPr>
          <w:rFonts w:eastAsiaTheme="minorEastAsia"/>
          <w:noProof/>
          <w:kern w:val="2"/>
          <w:sz w:val="22"/>
          <w:szCs w:val="22"/>
          <w:lang w:eastAsia="cs-CZ"/>
          <w14:ligatures w14:val="standardContextual"/>
        </w:rPr>
      </w:pPr>
      <w:hyperlink w:anchor="_Toc146273853" w:history="1">
        <w:r w:rsidR="00A36D88" w:rsidRPr="00B1217D">
          <w:rPr>
            <w:rStyle w:val="Hypertextovodkaz"/>
          </w:rPr>
          <w:t>23.</w:t>
        </w:r>
        <w:r w:rsidR="00A36D88">
          <w:rPr>
            <w:rFonts w:eastAsiaTheme="minorEastAsia"/>
            <w:noProof/>
            <w:kern w:val="2"/>
            <w:sz w:val="22"/>
            <w:szCs w:val="22"/>
            <w:lang w:eastAsia="cs-CZ"/>
            <w14:ligatures w14:val="standardContextual"/>
          </w:rPr>
          <w:tab/>
        </w:r>
        <w:r w:rsidR="00A36D88" w:rsidRPr="00B1217D">
          <w:rPr>
            <w:rStyle w:val="Hypertextovodkaz"/>
          </w:rPr>
          <w:t>PŘÍLOHY TÉTO VÝZVY</w:t>
        </w:r>
        <w:r w:rsidR="00A36D88">
          <w:rPr>
            <w:noProof/>
            <w:webHidden/>
          </w:rPr>
          <w:tab/>
        </w:r>
        <w:r w:rsidR="00A36D88">
          <w:rPr>
            <w:noProof/>
            <w:webHidden/>
          </w:rPr>
          <w:fldChar w:fldCharType="begin"/>
        </w:r>
        <w:r w:rsidR="00A36D88">
          <w:rPr>
            <w:noProof/>
            <w:webHidden/>
          </w:rPr>
          <w:instrText xml:space="preserve"> PAGEREF _Toc146273853 \h </w:instrText>
        </w:r>
        <w:r w:rsidR="00A36D88">
          <w:rPr>
            <w:noProof/>
            <w:webHidden/>
          </w:rPr>
        </w:r>
        <w:r w:rsidR="00A36D88">
          <w:rPr>
            <w:noProof/>
            <w:webHidden/>
          </w:rPr>
          <w:fldChar w:fldCharType="separate"/>
        </w:r>
        <w:r w:rsidR="00423FB1">
          <w:rPr>
            <w:noProof/>
            <w:webHidden/>
          </w:rPr>
          <w:t>30</w:t>
        </w:r>
        <w:r w:rsidR="00A36D88">
          <w:rPr>
            <w:noProof/>
            <w:webHidden/>
          </w:rPr>
          <w:fldChar w:fldCharType="end"/>
        </w:r>
      </w:hyperlink>
    </w:p>
    <w:p w14:paraId="6BCC7D72" w14:textId="0A520D8E"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46273831"/>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6C9C8882"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proofErr w:type="gramStart"/>
      <w:r w:rsidR="00B13C5A" w:rsidRPr="004025D4">
        <w:rPr>
          <w:b/>
        </w:rPr>
        <w:t>zadávána  podle</w:t>
      </w:r>
      <w:proofErr w:type="gramEnd"/>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4C2DD14C" w14:textId="2307C982" w:rsidR="00FA7AA6" w:rsidRDefault="00FA7AA6" w:rsidP="00FA7AA6">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46273832"/>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1B5E611E"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426CDFDD" w14:textId="77777777" w:rsidR="00680002" w:rsidRDefault="00680002" w:rsidP="00680002">
      <w:pPr>
        <w:pStyle w:val="Textbezslovn"/>
        <w:spacing w:after="0"/>
        <w:ind w:left="2127" w:hanging="1390"/>
      </w:pPr>
      <w:r w:rsidRPr="003A7FD8">
        <w:t xml:space="preserve">zastoupená: </w:t>
      </w:r>
      <w:r w:rsidRPr="003A7FD8">
        <w:tab/>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7" w:name="_Toc146273833"/>
      <w:r>
        <w:lastRenderedPageBreak/>
        <w:t>KOMUNIKACE MEZI ZADAVATELEM</w:t>
      </w:r>
      <w:r w:rsidR="00845C50">
        <w:t xml:space="preserve"> a </w:t>
      </w:r>
      <w:r>
        <w:t>DODAVATELEM</w:t>
      </w:r>
      <w:bookmarkEnd w:id="7"/>
      <w:r>
        <w:t xml:space="preserve"> </w:t>
      </w:r>
    </w:p>
    <w:p w14:paraId="487EFDE4" w14:textId="5656BEEA" w:rsidR="0035531B" w:rsidRDefault="009B4720"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09D8EDED" w14:textId="2650702C" w:rsidR="00024C41" w:rsidRDefault="0035531B" w:rsidP="00024C41">
      <w:pPr>
        <w:pStyle w:val="Text1-1"/>
      </w:pPr>
      <w:r>
        <w:t xml:space="preserve">Kontaktní osobou zadavatele pro </w:t>
      </w:r>
      <w:r w:rsidR="009531C1">
        <w:t xml:space="preserve">výběrové </w:t>
      </w:r>
      <w:r w:rsidRPr="00C17FF2">
        <w:t xml:space="preserve">řízení je: </w:t>
      </w:r>
      <w:r w:rsidR="001711DA" w:rsidRPr="00C17FF2">
        <w:t>Vladimíra Hlídková</w:t>
      </w:r>
    </w:p>
    <w:p w14:paraId="622C610E" w14:textId="1510EF33" w:rsidR="00024C41" w:rsidRDefault="00024C41" w:rsidP="00024C41">
      <w:pPr>
        <w:pStyle w:val="Textbezslovn"/>
        <w:spacing w:after="0"/>
      </w:pPr>
      <w:r>
        <w:t xml:space="preserve">telefon: </w:t>
      </w:r>
      <w:r>
        <w:tab/>
        <w:t>+420</w:t>
      </w:r>
      <w:r w:rsidR="00150D28">
        <w:t> </w:t>
      </w:r>
      <w:r>
        <w:t>72</w:t>
      </w:r>
      <w:r w:rsidR="00150D28">
        <w:t>4 321 788</w:t>
      </w:r>
    </w:p>
    <w:p w14:paraId="5B944C9F" w14:textId="198DBAAC" w:rsidR="00024C41" w:rsidRDefault="00024C41" w:rsidP="00024C41">
      <w:pPr>
        <w:pStyle w:val="Textbezslovn"/>
        <w:spacing w:after="0"/>
      </w:pPr>
      <w:r>
        <w:t xml:space="preserve">e-mail: </w:t>
      </w:r>
      <w:r>
        <w:tab/>
      </w:r>
      <w:r w:rsidR="00150D28">
        <w:t>hlidkova</w:t>
      </w:r>
      <w:r>
        <w:t>@spravazeleznic.cz</w:t>
      </w:r>
    </w:p>
    <w:p w14:paraId="634C573C" w14:textId="77777777" w:rsidR="00024C41" w:rsidRDefault="00024C41" w:rsidP="00024C41">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02BB9315" w14:textId="77777777" w:rsidR="00024C41" w:rsidRDefault="00024C41" w:rsidP="00024C41">
      <w:pPr>
        <w:pStyle w:val="Textbezslovn"/>
        <w:spacing w:after="0" w:line="240" w:lineRule="auto"/>
      </w:pPr>
      <w:r>
        <w:tab/>
      </w:r>
      <w:r>
        <w:tab/>
        <w:t>Stavební správa západ</w:t>
      </w:r>
    </w:p>
    <w:p w14:paraId="710650E3" w14:textId="77777777" w:rsidR="00024C41" w:rsidRDefault="00024C41" w:rsidP="00024C41">
      <w:pPr>
        <w:pStyle w:val="Textbezslovn"/>
        <w:spacing w:after="0" w:line="240" w:lineRule="auto"/>
        <w:ind w:left="1446" w:firstLine="681"/>
      </w:pPr>
      <w:r>
        <w:t xml:space="preserve">Budova </w:t>
      </w:r>
      <w:proofErr w:type="spellStart"/>
      <w:r>
        <w:t>Diamond</w:t>
      </w:r>
      <w:proofErr w:type="spellEnd"/>
      <w:r>
        <w:t xml:space="preserve"> Point</w:t>
      </w:r>
    </w:p>
    <w:p w14:paraId="1A5A0084" w14:textId="77777777" w:rsidR="00024C41" w:rsidRDefault="00024C41" w:rsidP="00024C41">
      <w:pPr>
        <w:pStyle w:val="Textbezslovn"/>
        <w:spacing w:after="0" w:line="240" w:lineRule="auto"/>
        <w:ind w:left="1446" w:firstLine="681"/>
      </w:pPr>
      <w:r>
        <w:t>Ke Štvanici 656/3</w:t>
      </w:r>
    </w:p>
    <w:p w14:paraId="32D39B6C" w14:textId="09D28FAA" w:rsidR="0035531B" w:rsidRDefault="00024C41" w:rsidP="00024C41">
      <w:pPr>
        <w:pStyle w:val="Text1-1"/>
        <w:numPr>
          <w:ilvl w:val="0"/>
          <w:numId w:val="0"/>
        </w:numPr>
        <w:ind w:left="1446" w:firstLine="681"/>
      </w:pPr>
      <w:r>
        <w:t>186 00 Praha 8 – Karlín</w:t>
      </w:r>
    </w:p>
    <w:p w14:paraId="7AFE4171" w14:textId="77777777" w:rsidR="0035531B" w:rsidRDefault="0035531B" w:rsidP="0035531B">
      <w:pPr>
        <w:pStyle w:val="Nadpis1-1"/>
      </w:pPr>
      <w:bookmarkStart w:id="8" w:name="_Toc146273834"/>
      <w:r>
        <w:t>ÚČEL</w:t>
      </w:r>
      <w:r w:rsidR="00845C50">
        <w:t xml:space="preserve"> </w:t>
      </w:r>
      <w:r w:rsidR="00776A8A">
        <w:t>A</w:t>
      </w:r>
      <w:r w:rsidR="00845C50">
        <w:t> </w:t>
      </w:r>
      <w:r>
        <w:t>PŘEDMĚT PLNĚNÍ VEŘEJNÉ ZAKÁZKY</w:t>
      </w:r>
      <w:bookmarkEnd w:id="8"/>
    </w:p>
    <w:p w14:paraId="072189A2" w14:textId="77777777" w:rsidR="0035531B" w:rsidRDefault="0035531B" w:rsidP="00711583">
      <w:pPr>
        <w:pStyle w:val="Text1-1"/>
      </w:pPr>
      <w:r>
        <w:t>Účel veřejné zakázky</w:t>
      </w:r>
    </w:p>
    <w:p w14:paraId="537DE637" w14:textId="77777777" w:rsidR="00A81867" w:rsidRDefault="00A81867" w:rsidP="00711583">
      <w:pPr>
        <w:pStyle w:val="Text1-2"/>
        <w:numPr>
          <w:ilvl w:val="0"/>
          <w:numId w:val="0"/>
        </w:numPr>
        <w:spacing w:after="0"/>
        <w:ind w:left="1474" w:hanging="737"/>
      </w:pPr>
      <w:r>
        <w:t xml:space="preserve">Účelem Díla </w:t>
      </w:r>
      <w:r w:rsidRPr="00175276">
        <w:rPr>
          <w:rFonts w:cs="Arial"/>
          <w:szCs w:val="20"/>
        </w:rPr>
        <w:t xml:space="preserve">je </w:t>
      </w:r>
      <w:r w:rsidRPr="00C77261">
        <w:t>úprava a doplnění stávajících</w:t>
      </w:r>
      <w:r>
        <w:t xml:space="preserve"> BTS sítě GSM-R provozované SŽ.</w:t>
      </w:r>
    </w:p>
    <w:p w14:paraId="68E6E1FE" w14:textId="432C2452" w:rsidR="00A81867" w:rsidRDefault="00711583" w:rsidP="00711583">
      <w:pPr>
        <w:pStyle w:val="Text1-2"/>
        <w:numPr>
          <w:ilvl w:val="0"/>
          <w:numId w:val="0"/>
        </w:numPr>
        <w:spacing w:after="0"/>
        <w:ind w:left="709" w:firstLine="28"/>
      </w:pPr>
      <w:r>
        <w:t>Dále</w:t>
      </w:r>
      <w:r w:rsidR="00A81867" w:rsidRPr="00C77261">
        <w:t xml:space="preserve"> vybavení a zprovoznění stávajících lokalit pro potřeby pokrytí signálem 5G veřejných operátorů sítí GSM.</w:t>
      </w:r>
    </w:p>
    <w:p w14:paraId="5CC1BC3C" w14:textId="77777777" w:rsidR="00A81867" w:rsidRPr="00C77261" w:rsidRDefault="00A81867" w:rsidP="00A81867">
      <w:pPr>
        <w:pStyle w:val="Text1-2"/>
        <w:numPr>
          <w:ilvl w:val="0"/>
          <w:numId w:val="0"/>
        </w:numPr>
        <w:spacing w:after="0"/>
        <w:ind w:left="709" w:firstLine="28"/>
        <w:jc w:val="left"/>
      </w:pPr>
    </w:p>
    <w:p w14:paraId="09962EBD" w14:textId="77777777" w:rsidR="0035531B" w:rsidRDefault="0035531B" w:rsidP="0035531B">
      <w:pPr>
        <w:pStyle w:val="Text1-1"/>
      </w:pPr>
      <w:r>
        <w:t>Předmět plnění veřejné zakázky</w:t>
      </w:r>
    </w:p>
    <w:p w14:paraId="5CEB5166" w14:textId="021BBF3B" w:rsidR="00A81867" w:rsidRDefault="00A81867" w:rsidP="00A81867">
      <w:pPr>
        <w:pStyle w:val="Text2-1"/>
        <w:numPr>
          <w:ilvl w:val="0"/>
          <w:numId w:val="0"/>
        </w:numPr>
        <w:ind w:left="737"/>
      </w:pPr>
      <w:r>
        <w:t xml:space="preserve">Předmětem Díla </w:t>
      </w:r>
      <w:r w:rsidRPr="005430FD">
        <w:rPr>
          <w:b/>
          <w:bCs/>
        </w:rPr>
        <w:t>„</w:t>
      </w:r>
      <w:r w:rsidR="005430FD" w:rsidRPr="005430FD">
        <w:rPr>
          <w:b/>
          <w:bCs/>
        </w:rPr>
        <w:t>Sou</w:t>
      </w:r>
      <w:r w:rsidR="005430FD">
        <w:rPr>
          <w:b/>
          <w:bCs/>
        </w:rPr>
        <w:t>bor</w:t>
      </w:r>
      <w:r w:rsidR="005430FD" w:rsidRPr="005430FD">
        <w:rPr>
          <w:b/>
          <w:bCs/>
        </w:rPr>
        <w:t xml:space="preserve"> </w:t>
      </w:r>
      <w:proofErr w:type="gramStart"/>
      <w:r w:rsidR="005430FD" w:rsidRPr="005430FD">
        <w:rPr>
          <w:b/>
          <w:bCs/>
        </w:rPr>
        <w:t xml:space="preserve">staveb - </w:t>
      </w:r>
      <w:r w:rsidRPr="00E77C2D">
        <w:rPr>
          <w:b/>
        </w:rPr>
        <w:t>Úprava</w:t>
      </w:r>
      <w:proofErr w:type="gramEnd"/>
      <w:r w:rsidRPr="00E77C2D">
        <w:rPr>
          <w:b/>
        </w:rPr>
        <w:t xml:space="preserve"> technologie BTS GSM-R pro 5G, 1.etapa</w:t>
      </w:r>
      <w:r>
        <w:t>“ je:</w:t>
      </w:r>
    </w:p>
    <w:p w14:paraId="06F935A9" w14:textId="066B10C0" w:rsidR="0063445D" w:rsidRPr="00113AE7" w:rsidDel="007C6765" w:rsidRDefault="0063445D" w:rsidP="0063445D">
      <w:pPr>
        <w:pStyle w:val="Odstavec1-1a"/>
        <w:numPr>
          <w:ilvl w:val="0"/>
          <w:numId w:val="0"/>
        </w:numPr>
        <w:ind w:left="1077"/>
        <w:rPr>
          <w:del w:id="9" w:author="Žejdl Pavel, Bc." w:date="2023-09-22T10:48:00Z"/>
          <w:b/>
          <w:bCs/>
        </w:rPr>
      </w:pPr>
    </w:p>
    <w:p w14:paraId="218C39DC" w14:textId="77777777" w:rsidR="0063445D" w:rsidRPr="0063348D" w:rsidRDefault="0063445D" w:rsidP="0063445D">
      <w:pPr>
        <w:pStyle w:val="Odstavec1-1a"/>
        <w:spacing w:after="80"/>
      </w:pPr>
      <w:r w:rsidRPr="0063348D">
        <w:rPr>
          <w:b/>
        </w:rPr>
        <w:t>Zhotovení Projektové dokumentace pro společné povolení</w:t>
      </w:r>
      <w:r w:rsidRPr="0063348D">
        <w:t>, která specifikuje předmět Díla v takovém rozsahu, aby ji bylo možno projednat ve společném stavebním a územním řízení, získat pravomocné společné povolení, včetně notifikace autorizovanou osobou, zajištění výkonu Autorského dozoru při zhotovení stavby a manuálu údržby.</w:t>
      </w:r>
    </w:p>
    <w:p w14:paraId="1B947FDF" w14:textId="77777777" w:rsidR="0063445D" w:rsidRPr="0063348D" w:rsidRDefault="0063445D" w:rsidP="0063445D">
      <w:pPr>
        <w:pStyle w:val="Odstavec1-1a"/>
        <w:spacing w:after="80"/>
      </w:pPr>
      <w:r w:rsidRPr="0063348D">
        <w:rPr>
          <w:rStyle w:val="Tun"/>
        </w:rPr>
        <w:t>Zpracování a podání žádosti o</w:t>
      </w:r>
      <w:r w:rsidRPr="0063348D">
        <w:t xml:space="preserve"> </w:t>
      </w:r>
      <w:r w:rsidRPr="0063348D">
        <w:rPr>
          <w:rStyle w:val="Tun"/>
        </w:rPr>
        <w:t>vydání společného</w:t>
      </w:r>
      <w:r>
        <w:rPr>
          <w:rStyle w:val="Tun"/>
        </w:rPr>
        <w:t xml:space="preserve"> </w:t>
      </w:r>
      <w:r w:rsidRPr="0063348D">
        <w:rPr>
          <w:rStyle w:val="Tun"/>
        </w:rPr>
        <w:t>povolení</w:t>
      </w:r>
      <w:r w:rsidRPr="0063348D">
        <w:t xml:space="preserve"> dle zákona č. 183/2006 Sb., Zákon o územním plánování a stavebním řádu (stavební zákon), v platném znění, včetně všech vyžadovaných podkladů, jejímž výsledkem bude vydání společného/stavebního povolení. </w:t>
      </w:r>
    </w:p>
    <w:p w14:paraId="5E1F4509" w14:textId="77777777" w:rsidR="0063445D" w:rsidRPr="00D65835" w:rsidRDefault="0063445D" w:rsidP="0063445D">
      <w:pPr>
        <w:pStyle w:val="Odstavec1-1a"/>
        <w:spacing w:after="80"/>
      </w:pPr>
      <w:r w:rsidRPr="00086C6A">
        <w:rPr>
          <w:b/>
        </w:rPr>
        <w:t>Zhotovení Projektové dokumentace pro provádění stavby</w:t>
      </w:r>
      <w:r w:rsidRPr="0063348D">
        <w:t>, která rozpracuje a vymezí požadavky na stavbu do podrobností, které specifikují předmět Díla se zohledněním konkrétních výrobků, dodávaných technologií, technologických postupů a výrobních podmínek Zhotovitele stavby.</w:t>
      </w:r>
    </w:p>
    <w:p w14:paraId="70A862C0" w14:textId="77777777" w:rsidR="0063445D" w:rsidRDefault="0063445D" w:rsidP="0063445D">
      <w:pPr>
        <w:pStyle w:val="Odstavec1-1a"/>
        <w:spacing w:after="80"/>
      </w:pPr>
      <w:r w:rsidRPr="00A456F3">
        <w:rPr>
          <w:b/>
        </w:rPr>
        <w:t xml:space="preserve">Zhotovení stavby </w:t>
      </w:r>
      <w:r w:rsidRPr="00A456F3">
        <w:t>dle schválené Projektové dokumentace a pravomocného stavebního/společného povolení.</w:t>
      </w:r>
    </w:p>
    <w:p w14:paraId="372B0D30" w14:textId="77777777" w:rsidR="0063445D" w:rsidRPr="00A456F3" w:rsidRDefault="0063445D" w:rsidP="0063445D">
      <w:pPr>
        <w:pStyle w:val="Odstavec1-1a"/>
        <w:numPr>
          <w:ilvl w:val="0"/>
          <w:numId w:val="0"/>
        </w:numPr>
        <w:spacing w:after="80"/>
        <w:ind w:left="1077"/>
      </w:pP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lastRenderedPageBreak/>
        <w:t>Klasifikace předmětu veřejné zakázky</w:t>
      </w:r>
    </w:p>
    <w:p w14:paraId="648C7B26" w14:textId="11ADE4AB" w:rsidR="00F0634D" w:rsidRDefault="001F5DDE" w:rsidP="001F5DDE">
      <w:pPr>
        <w:pStyle w:val="Textbezslovn"/>
        <w:rPr>
          <w:highlight w:val="green"/>
        </w:rPr>
      </w:pPr>
      <w:r>
        <w:t>Neobsazeno.</w:t>
      </w: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10" w:name="_Toc146273835"/>
      <w:r>
        <w:t>ZDROJE FINANCOVÁNÍ</w:t>
      </w:r>
      <w:r w:rsidR="00845C50">
        <w:t xml:space="preserve"> </w:t>
      </w:r>
      <w:r w:rsidR="00776A8A">
        <w:t>A</w:t>
      </w:r>
      <w:r w:rsidR="00845C50">
        <w:t> </w:t>
      </w:r>
      <w:r>
        <w:t xml:space="preserve">PŘEDPOKLÁDANÁ HODNOTA VEŘEJNÉ </w:t>
      </w:r>
      <w:r w:rsidRPr="00B37552">
        <w:t>ZAKÁZKY</w:t>
      </w:r>
      <w:bookmarkEnd w:id="10"/>
    </w:p>
    <w:p w14:paraId="5293867F" w14:textId="4E761E62"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3C6A79FD" w:rsidR="00D500B1" w:rsidRDefault="000154D4" w:rsidP="00866D4E">
      <w:pPr>
        <w:pStyle w:val="Text1-1"/>
        <w:spacing w:after="0"/>
      </w:pPr>
      <w:r w:rsidRPr="004F70A1">
        <w:t>Předpokládaná hodnota veřejné zakázky</w:t>
      </w:r>
      <w:r w:rsidR="0063445D">
        <w:t xml:space="preserve"> – soboru staveb</w:t>
      </w:r>
      <w:r w:rsidRPr="004F70A1">
        <w:t xml:space="preserve"> činí </w:t>
      </w:r>
      <w:r w:rsidR="0063445D">
        <w:rPr>
          <w:b/>
        </w:rPr>
        <w:t>56 355 077</w:t>
      </w:r>
      <w:r>
        <w:rPr>
          <w:b/>
        </w:rPr>
        <w:t>,-</w:t>
      </w:r>
      <w:r w:rsidRPr="007354E9">
        <w:rPr>
          <w:b/>
        </w:rPr>
        <w:t xml:space="preserve"> Kč </w:t>
      </w:r>
      <w:r w:rsidRPr="004F70A1">
        <w:t>(bez DPH).</w:t>
      </w:r>
    </w:p>
    <w:p w14:paraId="43E89A84" w14:textId="77777777" w:rsidR="0063445D" w:rsidRDefault="0063445D" w:rsidP="0063445D">
      <w:pPr>
        <w:pStyle w:val="Text1-1"/>
        <w:numPr>
          <w:ilvl w:val="0"/>
          <w:numId w:val="0"/>
        </w:numPr>
        <w:spacing w:after="0"/>
        <w:ind w:left="28" w:firstLine="709"/>
      </w:pPr>
    </w:p>
    <w:p w14:paraId="4E8DC020" w14:textId="158FACE5" w:rsidR="0063445D" w:rsidRDefault="0063445D" w:rsidP="0063445D">
      <w:pPr>
        <w:pStyle w:val="Text1-1"/>
        <w:numPr>
          <w:ilvl w:val="0"/>
          <w:numId w:val="0"/>
        </w:numPr>
        <w:spacing w:after="0"/>
        <w:ind w:left="28" w:firstLine="709"/>
        <w:rPr>
          <w:b/>
        </w:rPr>
      </w:pPr>
      <w:r w:rsidRPr="0063445D">
        <w:t xml:space="preserve">Předpokládaná hodnota jednotlivých staveb činí: </w:t>
      </w:r>
      <w:r w:rsidRPr="0063445D">
        <w:rPr>
          <w:b/>
        </w:rPr>
        <w:t xml:space="preserve"> </w:t>
      </w:r>
    </w:p>
    <w:p w14:paraId="059289C2" w14:textId="77777777" w:rsidR="00C16D84" w:rsidRPr="0063445D" w:rsidRDefault="00C16D84" w:rsidP="0063445D">
      <w:pPr>
        <w:pStyle w:val="Text1-1"/>
        <w:numPr>
          <w:ilvl w:val="0"/>
          <w:numId w:val="0"/>
        </w:numPr>
        <w:spacing w:after="0"/>
        <w:ind w:left="28" w:firstLine="709"/>
        <w:rPr>
          <w:b/>
        </w:rPr>
      </w:pPr>
    </w:p>
    <w:p w14:paraId="181D5DCD" w14:textId="71867847" w:rsidR="0063445D" w:rsidRPr="0063445D" w:rsidRDefault="0063445D" w:rsidP="0063445D">
      <w:pPr>
        <w:pStyle w:val="Titul2"/>
        <w:tabs>
          <w:tab w:val="clear" w:pos="6796"/>
          <w:tab w:val="left" w:pos="6379"/>
        </w:tabs>
        <w:spacing w:after="120"/>
        <w:ind w:left="709"/>
        <w:rPr>
          <w:b w:val="0"/>
          <w:bCs/>
          <w:sz w:val="18"/>
          <w:szCs w:val="18"/>
        </w:rPr>
      </w:pPr>
      <w:r w:rsidRPr="0063445D">
        <w:rPr>
          <w:b w:val="0"/>
          <w:bCs/>
          <w:sz w:val="18"/>
          <w:szCs w:val="18"/>
        </w:rPr>
        <w:t>„Úprava technologie BTS pro 5G, 1. etapa – Ošelín“</w:t>
      </w:r>
      <w:r w:rsidRPr="0063445D">
        <w:rPr>
          <w:b w:val="0"/>
          <w:bCs/>
          <w:sz w:val="18"/>
          <w:szCs w:val="18"/>
        </w:rPr>
        <w:tab/>
      </w:r>
      <w:r w:rsidRPr="0063445D">
        <w:rPr>
          <w:sz w:val="18"/>
          <w:szCs w:val="18"/>
        </w:rPr>
        <w:t>8 809 069,- Kč</w:t>
      </w:r>
      <w:r w:rsidRPr="0063445D">
        <w:rPr>
          <w:b w:val="0"/>
          <w:bCs/>
          <w:sz w:val="18"/>
          <w:szCs w:val="18"/>
        </w:rPr>
        <w:t xml:space="preserve"> (bez DPH).</w:t>
      </w:r>
    </w:p>
    <w:p w14:paraId="2258B7DC" w14:textId="5B0BE702" w:rsidR="0063445D" w:rsidRPr="0063445D" w:rsidRDefault="0063445D" w:rsidP="00C16D84">
      <w:pPr>
        <w:pStyle w:val="Titul2"/>
        <w:tabs>
          <w:tab w:val="clear" w:pos="6796"/>
          <w:tab w:val="left" w:pos="6379"/>
        </w:tabs>
        <w:spacing w:after="120"/>
        <w:ind w:left="709"/>
        <w:rPr>
          <w:b w:val="0"/>
          <w:bCs/>
          <w:sz w:val="18"/>
          <w:szCs w:val="18"/>
        </w:rPr>
      </w:pPr>
      <w:r w:rsidRPr="0063445D">
        <w:rPr>
          <w:b w:val="0"/>
          <w:bCs/>
          <w:sz w:val="18"/>
          <w:szCs w:val="18"/>
        </w:rPr>
        <w:t>„Úprava technologie BTS pro 5G, 1. etapa – Pavlovice“</w:t>
      </w:r>
      <w:r w:rsidRPr="0063445D">
        <w:rPr>
          <w:bCs/>
          <w:sz w:val="18"/>
          <w:szCs w:val="18"/>
        </w:rPr>
        <w:t xml:space="preserve"> </w:t>
      </w:r>
      <w:r w:rsidR="00C16D84">
        <w:rPr>
          <w:bCs/>
          <w:sz w:val="18"/>
          <w:szCs w:val="18"/>
        </w:rPr>
        <w:t xml:space="preserve">        </w:t>
      </w:r>
      <w:r w:rsidRPr="0063445D">
        <w:rPr>
          <w:bCs/>
          <w:sz w:val="18"/>
          <w:szCs w:val="18"/>
        </w:rPr>
        <w:t>21 811 756</w:t>
      </w:r>
      <w:r w:rsidRPr="0063445D">
        <w:rPr>
          <w:sz w:val="18"/>
          <w:szCs w:val="18"/>
        </w:rPr>
        <w:t>,- Kč</w:t>
      </w:r>
      <w:r w:rsidRPr="0063445D">
        <w:rPr>
          <w:b w:val="0"/>
          <w:bCs/>
          <w:sz w:val="18"/>
          <w:szCs w:val="18"/>
        </w:rPr>
        <w:t xml:space="preserve"> (bez DPH).</w:t>
      </w:r>
    </w:p>
    <w:p w14:paraId="030EFA15" w14:textId="42410B66" w:rsidR="0063445D" w:rsidRPr="0063445D" w:rsidRDefault="0063445D" w:rsidP="0063445D">
      <w:pPr>
        <w:pStyle w:val="Titul2"/>
        <w:tabs>
          <w:tab w:val="clear" w:pos="6796"/>
          <w:tab w:val="left" w:pos="6237"/>
        </w:tabs>
        <w:spacing w:after="120"/>
        <w:ind w:left="709"/>
        <w:rPr>
          <w:b w:val="0"/>
          <w:bCs/>
          <w:sz w:val="18"/>
          <w:szCs w:val="18"/>
        </w:rPr>
      </w:pPr>
      <w:r w:rsidRPr="0063445D">
        <w:rPr>
          <w:b w:val="0"/>
          <w:bCs/>
          <w:sz w:val="18"/>
          <w:szCs w:val="18"/>
        </w:rPr>
        <w:t>„Úprava technologie BTS pro 5G, 1. etapa – Louky nad Olší“</w:t>
      </w:r>
      <w:r w:rsidRPr="0063445D">
        <w:rPr>
          <w:bCs/>
          <w:sz w:val="18"/>
          <w:szCs w:val="18"/>
        </w:rPr>
        <w:t xml:space="preserve"> </w:t>
      </w:r>
      <w:r>
        <w:rPr>
          <w:bCs/>
          <w:sz w:val="18"/>
          <w:szCs w:val="18"/>
        </w:rPr>
        <w:tab/>
      </w:r>
      <w:r w:rsidRPr="0063445D">
        <w:rPr>
          <w:bCs/>
          <w:sz w:val="18"/>
          <w:szCs w:val="18"/>
        </w:rPr>
        <w:t>25 734 252,-</w:t>
      </w:r>
      <w:r w:rsidRPr="0063445D">
        <w:rPr>
          <w:sz w:val="18"/>
          <w:szCs w:val="18"/>
        </w:rPr>
        <w:t xml:space="preserve"> Kč</w:t>
      </w:r>
      <w:r w:rsidRPr="0063445D">
        <w:rPr>
          <w:b w:val="0"/>
          <w:bCs/>
          <w:sz w:val="18"/>
          <w:szCs w:val="18"/>
        </w:rPr>
        <w:t xml:space="preserve"> (bez DPH).</w:t>
      </w:r>
    </w:p>
    <w:p w14:paraId="041DE93A" w14:textId="1335A6C4" w:rsidR="0035531B" w:rsidRDefault="0035531B" w:rsidP="006F6B09">
      <w:pPr>
        <w:pStyle w:val="Nadpis1-1"/>
      </w:pPr>
      <w:bookmarkStart w:id="11" w:name="_Toc146273836"/>
      <w:r>
        <w:t>OBSAH ZADÁVACÍ DOKUMENTACE</w:t>
      </w:r>
      <w:bookmarkEnd w:id="11"/>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C17FF2" w:rsidRDefault="00FD39DE" w:rsidP="00FD39DE">
      <w:pPr>
        <w:pStyle w:val="Textbezslovn"/>
        <w:tabs>
          <w:tab w:val="left" w:pos="1701"/>
        </w:tabs>
        <w:ind w:left="1701" w:hanging="964"/>
        <w:rPr>
          <w:rStyle w:val="Tun9b"/>
        </w:rPr>
      </w:pPr>
      <w:r w:rsidRPr="00C17FF2">
        <w:rPr>
          <w:rStyle w:val="Tun9b"/>
        </w:rPr>
        <w:t>DÍL 1</w:t>
      </w:r>
      <w:r w:rsidRPr="00C17FF2">
        <w:rPr>
          <w:rStyle w:val="Tun9b"/>
        </w:rPr>
        <w:tab/>
        <w:t>VÝZVA K PODÁNÍ NABÍDKY</w:t>
      </w:r>
    </w:p>
    <w:p w14:paraId="5C6466AD" w14:textId="77777777" w:rsidR="00FD39DE" w:rsidRPr="00C17FF2" w:rsidRDefault="00FD39DE" w:rsidP="00FD39DE">
      <w:pPr>
        <w:pStyle w:val="Textbezslovn"/>
        <w:tabs>
          <w:tab w:val="left" w:pos="1701"/>
        </w:tabs>
        <w:ind w:left="1701" w:hanging="964"/>
        <w:rPr>
          <w:rStyle w:val="Tun9b"/>
        </w:rPr>
      </w:pPr>
      <w:r w:rsidRPr="00C17FF2">
        <w:rPr>
          <w:rStyle w:val="Tun9b"/>
        </w:rPr>
        <w:t>DÍL 2</w:t>
      </w:r>
      <w:r w:rsidRPr="00C17FF2">
        <w:rPr>
          <w:rStyle w:val="Tun9b"/>
        </w:rPr>
        <w:tab/>
        <w:t>ZÁVAZNÝ VZOR SMLOUVY VČETNĚ PŘÍLOH</w:t>
      </w:r>
    </w:p>
    <w:p w14:paraId="12C3F49C" w14:textId="40BCD792" w:rsidR="00FD39DE" w:rsidRPr="00C17FF2" w:rsidRDefault="00D17B16" w:rsidP="00FD39DE">
      <w:pPr>
        <w:pStyle w:val="Textbezslovn"/>
        <w:tabs>
          <w:tab w:val="left" w:pos="1701"/>
        </w:tabs>
        <w:ind w:left="1701" w:hanging="964"/>
        <w:rPr>
          <w:rStyle w:val="Tun9b"/>
        </w:rPr>
      </w:pPr>
      <w:r w:rsidRPr="00C17FF2">
        <w:rPr>
          <w:rStyle w:val="Tun9b"/>
        </w:rPr>
        <w:t>DÍL 3</w:t>
      </w:r>
      <w:r w:rsidRPr="00C17FF2">
        <w:rPr>
          <w:rStyle w:val="Tun9b"/>
        </w:rPr>
        <w:tab/>
        <w:t>ZJEDNODUŠENÁ</w:t>
      </w:r>
      <w:r w:rsidR="00FD39DE" w:rsidRPr="00C17FF2">
        <w:rPr>
          <w:rStyle w:val="Tun9b"/>
        </w:rPr>
        <w:t xml:space="preserve"> DOKUMENTACE STAVBY</w:t>
      </w:r>
      <w:r w:rsidRPr="00C17FF2">
        <w:rPr>
          <w:rStyle w:val="Tun9b"/>
        </w:rPr>
        <w:t xml:space="preserve"> VE STADIU 2</w:t>
      </w:r>
    </w:p>
    <w:p w14:paraId="139854E9" w14:textId="77777777" w:rsidR="00066528" w:rsidRPr="00C17FF2" w:rsidRDefault="00FD39DE" w:rsidP="00066528">
      <w:pPr>
        <w:pStyle w:val="Textbezslovn"/>
        <w:tabs>
          <w:tab w:val="left" w:pos="1701"/>
        </w:tabs>
        <w:ind w:left="1701" w:hanging="964"/>
        <w:rPr>
          <w:rStyle w:val="Tun9b"/>
        </w:rPr>
      </w:pPr>
      <w:r w:rsidRPr="00C17FF2">
        <w:rPr>
          <w:rStyle w:val="Tun9b"/>
        </w:rPr>
        <w:t>DÍL 4</w:t>
      </w:r>
      <w:r w:rsidRPr="00C17FF2">
        <w:rPr>
          <w:rStyle w:val="Tun9b"/>
        </w:rPr>
        <w:tab/>
      </w:r>
      <w:r w:rsidR="00066528" w:rsidRPr="00C17FF2">
        <w:rPr>
          <w:rStyle w:val="Tun9b"/>
        </w:rPr>
        <w:t>POŽADAVKY NA VÝKON A FUNKCI</w:t>
      </w:r>
    </w:p>
    <w:p w14:paraId="55FE1AED" w14:textId="77777777" w:rsidR="00066528" w:rsidRPr="00C17FF2" w:rsidRDefault="00066528" w:rsidP="00066528">
      <w:pPr>
        <w:pStyle w:val="Textbezslovn"/>
        <w:tabs>
          <w:tab w:val="left" w:pos="1701"/>
        </w:tabs>
        <w:spacing w:after="0"/>
        <w:ind w:left="1701" w:hanging="964"/>
      </w:pPr>
      <w:r w:rsidRPr="00C17FF2">
        <w:tab/>
        <w:t>Rekapitulace ceny</w:t>
      </w:r>
    </w:p>
    <w:p w14:paraId="105BDD5A" w14:textId="77777777" w:rsidR="00066528" w:rsidRPr="00C17FF2" w:rsidRDefault="00066528" w:rsidP="00066528">
      <w:pPr>
        <w:pStyle w:val="Textbezslovn"/>
        <w:tabs>
          <w:tab w:val="left" w:pos="1701"/>
        </w:tabs>
        <w:spacing w:after="0"/>
        <w:ind w:left="1701" w:hanging="964"/>
      </w:pPr>
      <w:r w:rsidRPr="00C17FF2">
        <w:tab/>
        <w:t>Požadavky na výkon a funkci</w:t>
      </w:r>
    </w:p>
    <w:p w14:paraId="326E3C95" w14:textId="2F4784B6" w:rsidR="0035531B" w:rsidRPr="00C17FF2" w:rsidRDefault="00066528" w:rsidP="00066528">
      <w:pPr>
        <w:pStyle w:val="Textbezslovn"/>
        <w:tabs>
          <w:tab w:val="left" w:pos="1701"/>
        </w:tabs>
        <w:ind w:left="1701" w:hanging="964"/>
      </w:pPr>
      <w:r w:rsidRPr="00C17FF2">
        <w:tab/>
        <w:t>Všeobecný objekt</w:t>
      </w:r>
      <w:r w:rsidR="0035531B" w:rsidRPr="00C17FF2">
        <w:t xml:space="preserve"> </w:t>
      </w:r>
    </w:p>
    <w:p w14:paraId="6C2A8BAA" w14:textId="7D6B19CB" w:rsidR="0035531B" w:rsidRPr="00C17FF2" w:rsidRDefault="00FD39DE" w:rsidP="00E52BD3">
      <w:pPr>
        <w:pStyle w:val="Text1-1"/>
      </w:pPr>
      <w:r w:rsidRPr="00C17FF2">
        <w:t xml:space="preserve">Zadávací dokumentace je přístupná na profilu zadavatele: </w:t>
      </w:r>
      <w:hyperlink r:id="rId13" w:history="1">
        <w:r w:rsidR="0050442A" w:rsidRPr="00C17FF2">
          <w:rPr>
            <w:rStyle w:val="Hypertextovodkaz"/>
            <w:noProof w:val="0"/>
          </w:rPr>
          <w:t>https://zakazky.spravazeleznic.cz/</w:t>
        </w:r>
      </w:hyperlink>
      <w:r w:rsidR="0035531B" w:rsidRPr="00C17FF2">
        <w:t>.</w:t>
      </w:r>
    </w:p>
    <w:p w14:paraId="373CDF56" w14:textId="77777777" w:rsidR="005A3D2F" w:rsidRPr="0013496A" w:rsidRDefault="0035531B" w:rsidP="00006FAF">
      <w:pPr>
        <w:pStyle w:val="Text1-1"/>
      </w:pPr>
      <w:r w:rsidRPr="00C17FF2">
        <w:t xml:space="preserve">Zadavatel umožňuje dodavateli přístup ke všem svým interním předpisům následujícím způsobem: </w:t>
      </w:r>
      <w:hyperlink r:id="rId14" w:history="1">
        <w:r w:rsidR="005A3D2F" w:rsidRPr="00C17FF2">
          <w:rPr>
            <w:rStyle w:val="Hypertextovodkaz"/>
            <w:noProof w:val="0"/>
          </w:rPr>
          <w:t>http://www.tudc.cz/</w:t>
        </w:r>
      </w:hyperlink>
      <w:r w:rsidR="005A3D2F" w:rsidRPr="00C17FF2">
        <w:t xml:space="preserve"> nebo</w:t>
      </w:r>
      <w:r w:rsidR="001D5DE6" w:rsidRPr="00C17FF2">
        <w:t xml:space="preserve"> </w:t>
      </w:r>
      <w:hyperlink w:history="1"/>
      <w:hyperlink r:id="rId15" w:history="1">
        <w:r w:rsidR="00344A9C" w:rsidRPr="00C17FF2">
          <w:rPr>
            <w:rStyle w:val="Hypertextovodkaz"/>
            <w:noProof w:val="0"/>
          </w:rPr>
          <w:t>https://www.spravazeleznic.cz/</w:t>
        </w:r>
      </w:hyperlink>
      <w:r w:rsidR="00344A9C" w:rsidRPr="00C17FF2">
        <w:rPr>
          <w:rStyle w:val="Hypertextovodkaz"/>
          <w:noProof w:val="0"/>
        </w:rPr>
        <w:t xml:space="preserve"> </w:t>
      </w:r>
      <w:r w:rsidR="001D5DE6" w:rsidRPr="00C17FF2">
        <w:t>(v sekci „O nás“ –&gt; „Vnitřní předpisy“ odkaz „Dokumenty a předpisy</w:t>
      </w:r>
      <w:r w:rsidR="001D5DE6">
        <w:t>“).</w:t>
      </w: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11C49B1E" w14:textId="6824D7DA" w:rsidR="004D70CF" w:rsidRDefault="00CA3AC1" w:rsidP="00FD39DE">
      <w:pPr>
        <w:pStyle w:val="Text1-1"/>
      </w:pPr>
      <w:r>
        <w:t>NEOBSAZENO</w:t>
      </w:r>
      <w:r w:rsidR="00FD39DE" w:rsidRPr="00FD39DE">
        <w:t xml:space="preserve"> </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2" w:name="_Toc146273837"/>
      <w:r>
        <w:t>VYSVĚTLENÍ, ZMĚNY</w:t>
      </w:r>
      <w:r w:rsidR="00845C50">
        <w:t xml:space="preserve"> </w:t>
      </w:r>
      <w:r w:rsidR="00776A8A">
        <w:t>A</w:t>
      </w:r>
      <w:r w:rsidR="00845C50">
        <w:t> </w:t>
      </w:r>
      <w:r>
        <w:t>DOPLNĚNÍ ZADÁVACÍ DOKUMENTACE</w:t>
      </w:r>
      <w:bookmarkEnd w:id="12"/>
      <w:r>
        <w:t xml:space="preserve"> </w:t>
      </w:r>
    </w:p>
    <w:p w14:paraId="2BEB3F60" w14:textId="77777777" w:rsidR="00711583" w:rsidRPr="00273B66" w:rsidRDefault="00711583" w:rsidP="00711583">
      <w:pPr>
        <w:pStyle w:val="Text1-1"/>
        <w:tabs>
          <w:tab w:val="clear" w:pos="737"/>
          <w:tab w:val="num" w:pos="1588"/>
        </w:tabs>
      </w:pPr>
      <w:r w:rsidRPr="00273B66">
        <w:t xml:space="preserve">Dodavatel je oprávněn podávat žádosti o vysvětlení zadávací dokumentace prostřednictvím elektronického nástroje E-ZAK na adrese: </w:t>
      </w:r>
      <w:hyperlink r:id="rId16" w:history="1">
        <w:r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w:t>
      </w:r>
      <w:r w:rsidRPr="00273B66">
        <w:lastRenderedPageBreak/>
        <w:t xml:space="preserve">výběrové řízení. Zadavatel bude na žádosti o vysvětlení zadávací dokumentace odpovídat pouze prostřednictvím elektronického nástroje E-ZAK na adrese: </w:t>
      </w:r>
      <w:hyperlink r:id="rId17" w:history="1">
        <w:r w:rsidRPr="002D6409">
          <w:rPr>
            <w:rStyle w:val="Hypertextovodkaz"/>
            <w:noProof w:val="0"/>
            <w:color w:val="auto"/>
          </w:rPr>
          <w:t>https://zakazky.spravazeleznic.cz/</w:t>
        </w:r>
      </w:hyperlink>
      <w:r w:rsidRPr="002D6409">
        <w:t xml:space="preserve">. Písemná žádost musí být zadavateli doručena </w:t>
      </w:r>
      <w:r w:rsidRPr="002D6409">
        <w:rPr>
          <w:b/>
        </w:rPr>
        <w:t xml:space="preserve">nejpozději 6 pracovních dnů </w:t>
      </w:r>
      <w:r w:rsidRPr="002D6409">
        <w:t>před uplynutím lhůty pro podání nabídek, jinak zadavatel není povinen vysvětlení poskytnout.</w:t>
      </w:r>
    </w:p>
    <w:p w14:paraId="7AEB0722" w14:textId="77777777" w:rsidR="00711583" w:rsidRPr="00273B66" w:rsidRDefault="00711583" w:rsidP="00711583">
      <w:pPr>
        <w:pStyle w:val="Text1-1"/>
        <w:tabs>
          <w:tab w:val="clear" w:pos="737"/>
          <w:tab w:val="num" w:pos="1588"/>
        </w:tabs>
      </w:pPr>
      <w:r w:rsidRPr="00273B66">
        <w:t xml:space="preserve">Zadavatel poskytne vysvětlení zadávací dokumentace </w:t>
      </w:r>
      <w:r w:rsidRPr="002D6409">
        <w:t xml:space="preserve">nejpozději </w:t>
      </w:r>
      <w:r w:rsidRPr="002D6409">
        <w:rPr>
          <w:b/>
        </w:rPr>
        <w:t>3 pracovních dnů</w:t>
      </w:r>
      <w:r w:rsidRPr="002D6409">
        <w:t xml:space="preserve"> po doručení žádosti podle předchozího odstavce. Pokud zadavatel na žádost o vysvětlení</w:t>
      </w:r>
      <w:r w:rsidRPr="00273B66">
        <w:t xml:space="preserve">, která není doručena včas, vysvětlení poskytne, nemusí dodržet lhůtu uvedenou v předchozí větě. </w:t>
      </w:r>
      <w:r w:rsidRPr="002D6409">
        <w:t>Vysvětlení zadávací dokumentace může zadavatel poskytnout i bez předchozí žádosti, a to nejméně 3 pracovní dny</w:t>
      </w:r>
      <w:r w:rsidRPr="00273B66">
        <w:t xml:space="preserve"> před uplynutím lhůty pro podání nabídek.</w:t>
      </w:r>
    </w:p>
    <w:p w14:paraId="257DAB93" w14:textId="77777777" w:rsidR="00711583" w:rsidRPr="00273B66" w:rsidRDefault="00711583" w:rsidP="00711583">
      <w:pPr>
        <w:pStyle w:val="Text1-1"/>
        <w:tabs>
          <w:tab w:val="clear" w:pos="737"/>
          <w:tab w:val="num" w:pos="1588"/>
        </w:tabs>
      </w:pPr>
      <w:r w:rsidRPr="00273B66">
        <w:t xml:space="preserve">Vysvětlení zadávací dokumentace, včetně přesného znění žádosti, zadavatel uveřejní stejným způsobem, jakým uveřejnil výzvu k podání nabídek, tedy na profilu zadavatele: </w:t>
      </w:r>
      <w:hyperlink r:id="rId18" w:history="1">
        <w:r w:rsidRPr="00273B66">
          <w:rPr>
            <w:rStyle w:val="Hypertextovodkaz"/>
            <w:noProof w:val="0"/>
            <w:color w:val="auto"/>
          </w:rPr>
          <w:t>https://zakazky.spravazeleznic.cz/</w:t>
        </w:r>
      </w:hyperlink>
      <w:r w:rsidRPr="00273B66">
        <w:t>. Vysvětlení je považováno za doručené okamžikem uveřejnění.</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3" w:name="_Toc146273838"/>
      <w:r>
        <w:t>POŽADAVKY ZADAVATELE NA KVALIFIKACI</w:t>
      </w:r>
      <w:bookmarkEnd w:id="13"/>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7A0EBF">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7A0EBF" w:rsidRDefault="0035531B" w:rsidP="00CC4380">
      <w:pPr>
        <w:pStyle w:val="Odrka1-2-"/>
      </w:pPr>
      <w:r w:rsidRPr="007A0EBF">
        <w:t>Revize, prohlídky</w:t>
      </w:r>
      <w:r w:rsidR="00845C50" w:rsidRPr="007A0EBF">
        <w:t xml:space="preserve"> a </w:t>
      </w:r>
      <w:r w:rsidRPr="007A0EBF">
        <w:t>zkoušky určených technických zařízení</w:t>
      </w:r>
      <w:r w:rsidR="00092CC9" w:rsidRPr="007A0EBF">
        <w:t xml:space="preserve"> v </w:t>
      </w:r>
      <w:r w:rsidRPr="007A0EBF">
        <w:t>provozu,</w:t>
      </w:r>
    </w:p>
    <w:p w14:paraId="04F4E806" w14:textId="09E8496B" w:rsidR="0035531B" w:rsidRPr="007A0EBF" w:rsidRDefault="007A0EBF" w:rsidP="00CC4380">
      <w:pPr>
        <w:pStyle w:val="Odrka1-2-"/>
      </w:pPr>
      <w:r w:rsidRPr="007A0EBF">
        <w:t>Projektová činnost ve výstavbě</w:t>
      </w:r>
      <w:r w:rsidR="0035531B" w:rsidRPr="007A0EBF">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569C1790" w14:textId="77777777" w:rsidR="00344A9C" w:rsidRPr="00CB6199" w:rsidRDefault="00344A9C" w:rsidP="00344A9C">
      <w:pPr>
        <w:pStyle w:val="Odrka1-1"/>
        <w:numPr>
          <w:ilvl w:val="0"/>
          <w:numId w:val="0"/>
        </w:numPr>
        <w:ind w:left="1190" w:firstLine="341"/>
        <w:rPr>
          <w:b/>
        </w:rPr>
      </w:pPr>
      <w:r w:rsidRPr="00CB6199">
        <w:rPr>
          <w:b/>
        </w:rPr>
        <w:t xml:space="preserve">e) </w:t>
      </w:r>
      <w:r w:rsidRPr="00CB6199">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Pr="00C17FF2" w:rsidRDefault="0035531B" w:rsidP="00CC4380">
      <w:pPr>
        <w:pStyle w:val="Textbezslovn"/>
        <w:ind w:left="1077"/>
      </w:pPr>
      <w:r>
        <w:t>Doklady</w:t>
      </w:r>
      <w:r w:rsidR="00BC6D2B">
        <w:t xml:space="preserve"> k </w:t>
      </w:r>
      <w:r>
        <w:t>prokázání profesní způsobilosti dodavatel</w:t>
      </w:r>
      <w:r w:rsidR="00092CC9">
        <w:t xml:space="preserve"> v </w:t>
      </w:r>
      <w:r>
        <w:t xml:space="preserve">rámci nabídky nemusí </w:t>
      </w:r>
      <w:r w:rsidRPr="00C17FF2">
        <w:t>předložit, pokud právní předpisy</w:t>
      </w:r>
      <w:r w:rsidR="00092CC9" w:rsidRPr="00C17FF2">
        <w:t xml:space="preserve"> v </w:t>
      </w:r>
      <w:r w:rsidRPr="00C17FF2">
        <w:t xml:space="preserve">zemi jeho sídla obdobnou profesní způsobilost nevyžadují. </w:t>
      </w:r>
    </w:p>
    <w:p w14:paraId="16476195" w14:textId="54D2B243" w:rsidR="0035531B" w:rsidRPr="00C17FF2" w:rsidRDefault="0035531B" w:rsidP="0035531B">
      <w:pPr>
        <w:pStyle w:val="Text1-1"/>
        <w:rPr>
          <w:rStyle w:val="Tun9b"/>
        </w:rPr>
      </w:pPr>
      <w:r w:rsidRPr="00C17FF2">
        <w:rPr>
          <w:rStyle w:val="Tun9b"/>
        </w:rPr>
        <w:t xml:space="preserve">Technická kvalifikace – </w:t>
      </w:r>
      <w:r w:rsidR="00351B14" w:rsidRPr="00C17FF2">
        <w:rPr>
          <w:rStyle w:val="Tun9b"/>
        </w:rPr>
        <w:t xml:space="preserve">seznam významných služeb a </w:t>
      </w:r>
      <w:r w:rsidRPr="00C17FF2">
        <w:rPr>
          <w:rStyle w:val="Tun9b"/>
        </w:rPr>
        <w:t>stavebních prací</w:t>
      </w:r>
    </w:p>
    <w:p w14:paraId="625BAE3B" w14:textId="435E9F06" w:rsidR="00BE3CA3" w:rsidRPr="00C17FF2" w:rsidRDefault="00BE3CA3" w:rsidP="00BE3CA3">
      <w:pPr>
        <w:pStyle w:val="Odrka1-1"/>
        <w:tabs>
          <w:tab w:val="clear" w:pos="1077"/>
        </w:tabs>
        <w:rPr>
          <w:b/>
        </w:rPr>
      </w:pPr>
      <w:r w:rsidRPr="00C17FF2">
        <w:t xml:space="preserve">Zadavatel požaduje předložení seznamu významných ukončených služeb obdobného charakteru poskytnutých dodavatelem v </w:t>
      </w:r>
      <w:r w:rsidRPr="00C17FF2">
        <w:rPr>
          <w:b/>
        </w:rPr>
        <w:t>posledních 5 letech</w:t>
      </w:r>
      <w:r w:rsidRPr="00C17FF2">
        <w:t xml:space="preserve"> před zahájením výběrového řízení. Za významné služby obdobného charakteru se pokládají projektové práce spočívající ve zhotovení dokumentace ve stupni projektové dokumentace pro vydání stavebního povolení (dále jen „DSP“) nebo ve stupni </w:t>
      </w:r>
      <w:r w:rsidR="00C03C6E" w:rsidRPr="001D6563">
        <w:t xml:space="preserve">projektové </w:t>
      </w:r>
      <w:r w:rsidRPr="00C17FF2">
        <w:t>dokumentace pro vydání společného povolení (dále jen „DUSP“)</w:t>
      </w:r>
      <w:r w:rsidR="00C03C6E">
        <w:t>,</w:t>
      </w:r>
      <w:r w:rsidRPr="00C17FF2">
        <w:t xml:space="preserve"> </w:t>
      </w:r>
      <w:r w:rsidR="00C03C6E" w:rsidRPr="001D6563">
        <w:t>resp</w:t>
      </w:r>
      <w:r w:rsidR="00C03C6E">
        <w:t xml:space="preserve">.  projektové dokumentace pro vydání společného povolení podle zákona č. 416/2009 Sb., </w:t>
      </w:r>
      <w:r w:rsidR="00C03C6E" w:rsidRPr="00EC1519">
        <w:t>o urychlení výstavby dopravní, vodní a energetické infrastruktury a infrastruktury elektronických komunikací (liniový zákon)</w:t>
      </w:r>
      <w:r w:rsidR="00C03C6E">
        <w:t xml:space="preserve">, ve znění pozdějších předpisů (dále jen „DUSL“, přičemž pro obě </w:t>
      </w:r>
      <w:r w:rsidR="00C03C6E">
        <w:lastRenderedPageBreak/>
        <w:t>projektové dokumentace pro vydání společného povolení je dále v textu používána společná zkratka „DUSP/DUSL</w:t>
      </w:r>
      <w:r w:rsidR="00C03C6E" w:rsidRPr="001D6563">
        <w:t>“)</w:t>
      </w:r>
      <w:r w:rsidR="00C03C6E">
        <w:t xml:space="preserve"> </w:t>
      </w:r>
      <w:r w:rsidRPr="00C17FF2">
        <w:t>nebo ve stupních projektové dokumentace pro vydání stavebního povolení a dokumentace pro provádění stavby (dále jen „DSP+PDPS“) nebo ve stupních projektové dokumentace pro vydání společného povolení a projektové dokumentace pro provádění stavby (dále jen „DUSP</w:t>
      </w:r>
      <w:r w:rsidR="00C03C6E">
        <w:t>/DUSL</w:t>
      </w:r>
      <w:r w:rsidRPr="00C17FF2">
        <w:t xml:space="preserve">+PDPS“) </w:t>
      </w:r>
      <w:r w:rsidR="007322FD">
        <w:t xml:space="preserve">dle </w:t>
      </w:r>
      <w:r w:rsidR="00C03C6E">
        <w:t xml:space="preserve">prováděcích </w:t>
      </w:r>
      <w:r w:rsidR="007322FD">
        <w:t>právních předpisů</w:t>
      </w:r>
      <w:r w:rsidR="007322FD" w:rsidRPr="00833899">
        <w:rPr>
          <w:rStyle w:val="Znakapoznpodarou"/>
        </w:rPr>
        <w:footnoteReference w:id="1"/>
      </w:r>
      <w:r w:rsidR="007322FD">
        <w:t xml:space="preserve"> </w:t>
      </w:r>
      <w:r w:rsidRPr="00C17FF2">
        <w:t xml:space="preserve">pro stavby železničních drah ve smyslu § 5 odst. </w:t>
      </w:r>
      <w:r w:rsidR="007322FD" w:rsidRPr="00F00A44">
        <w:t xml:space="preserve">1 a § 3 odst. </w:t>
      </w:r>
      <w:r w:rsidR="007322FD">
        <w:t>1</w:t>
      </w:r>
      <w:r w:rsidRPr="00C17FF2">
        <w:t xml:space="preserve"> zák. č. 266/1994 Sb., o dráhách, ve znění pozdějších předpisů, které svým charakterem odpovídají profesnímu obsahu zadávané veřejné zakázky, tj. zahrnují alespoň následující činnosti: </w:t>
      </w:r>
      <w:r w:rsidRPr="00C17FF2">
        <w:rPr>
          <w:b/>
        </w:rPr>
        <w:t>projektování sdělovacího zařízení</w:t>
      </w:r>
      <w:r w:rsidR="00900C92" w:rsidRPr="00C17FF2">
        <w:rPr>
          <w:b/>
        </w:rPr>
        <w:t xml:space="preserve"> a </w:t>
      </w:r>
      <w:r w:rsidR="00900C92" w:rsidRPr="00041A9F">
        <w:rPr>
          <w:b/>
          <w:bCs/>
        </w:rPr>
        <w:t>telekomunikačních stožárů</w:t>
      </w:r>
      <w:r w:rsidR="00900C92" w:rsidRPr="00041A9F">
        <w:rPr>
          <w:rStyle w:val="Tun9b"/>
          <w:b w:val="0"/>
          <w:bCs/>
        </w:rPr>
        <w:t xml:space="preserve"> </w:t>
      </w:r>
      <w:r w:rsidR="00900C92" w:rsidRPr="00041A9F">
        <w:rPr>
          <w:rStyle w:val="Tun9b"/>
        </w:rPr>
        <w:t>či věží</w:t>
      </w:r>
      <w:r w:rsidRPr="00C17FF2">
        <w:rPr>
          <w:b/>
        </w:rPr>
        <w:t>.</w:t>
      </w:r>
      <w:r w:rsidR="000C02C3">
        <w:rPr>
          <w:b/>
        </w:rPr>
        <w:t xml:space="preserve"> Tyto činnosti lze splnit současně v rámci jedné referenční zakázky (významné služby) nebo odděleně v několika referenčních zakázkách.</w:t>
      </w:r>
    </w:p>
    <w:p w14:paraId="7238070A" w14:textId="53204637" w:rsidR="00BE3CA3" w:rsidRDefault="00BE3CA3" w:rsidP="00BE3CA3">
      <w:pPr>
        <w:pStyle w:val="Textbezslovn"/>
        <w:ind w:left="1134" w:hanging="425"/>
      </w:pPr>
      <w:r w:rsidRPr="00C17FF2">
        <w:tab/>
        <w:t>Za významnou službu obdobného charakteru, resp. projektové práce spočívající ve zhotovení dokumentace ve stupni DSP nebo DUSP</w:t>
      </w:r>
      <w:r w:rsidR="00C03C6E">
        <w:t>/DUSL</w:t>
      </w:r>
      <w:r w:rsidRPr="00C17FF2">
        <w:t xml:space="preserve"> nebo DSP+PDPS nebo DUSP</w:t>
      </w:r>
      <w:r w:rsidR="00C03C6E">
        <w:t>/DUSL</w:t>
      </w:r>
      <w:r w:rsidRPr="00C17FF2">
        <w:t>+PDPS, zadavatel považuje rovněž provedení aktualizace dokumentace ve stupni DSP nebo DUSP</w:t>
      </w:r>
      <w:r w:rsidR="00C03C6E">
        <w:t>/DUSL</w:t>
      </w:r>
      <w:r w:rsidRPr="00C17FF2">
        <w:t xml:space="preserve"> nebo DSP+PDPS nebo DUSP</w:t>
      </w:r>
      <w:r w:rsidR="00C03C6E">
        <w:t>/DUSL</w:t>
      </w:r>
      <w:r w:rsidRPr="00C17FF2">
        <w:t>+PDPS.</w:t>
      </w:r>
    </w:p>
    <w:p w14:paraId="18327E7B" w14:textId="68F43AA5" w:rsidR="00C03C6E" w:rsidRPr="00C17FF2" w:rsidRDefault="00C03C6E" w:rsidP="00BE3CA3">
      <w:pPr>
        <w:pStyle w:val="Textbezslovn"/>
        <w:ind w:left="1134" w:hanging="425"/>
      </w:pPr>
      <w:r>
        <w:tab/>
        <w:t>Pro účely doložení požadované technické kvalifikace se dokumentacemi ve stupních DSP+PDP</w:t>
      </w:r>
      <w:r w:rsidR="007C6765">
        <w:t>S</w:t>
      </w:r>
      <w:r>
        <w:t xml:space="preserve">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p>
    <w:p w14:paraId="6A730344" w14:textId="5764B0A7" w:rsidR="00BE3CA3" w:rsidRPr="00C17FF2" w:rsidRDefault="00BE3CA3" w:rsidP="00BE3CA3">
      <w:pPr>
        <w:pStyle w:val="Textbezslovn"/>
        <w:ind w:left="1134" w:hanging="425"/>
      </w:pPr>
      <w:r w:rsidRPr="00C17FF2">
        <w:tab/>
      </w:r>
      <w:r w:rsidRPr="00C17FF2">
        <w:rPr>
          <w:rFonts w:eastAsia="Times New Roman" w:cs="Times New Roman"/>
          <w:lang w:eastAsia="cs-CZ"/>
        </w:rPr>
        <w:t xml:space="preserve">Dodavatel musí předloženým seznamem významných ukončených služeb prokázat, že v uvedeném období poskytl </w:t>
      </w:r>
      <w:r w:rsidRPr="00C17FF2">
        <w:rPr>
          <w:rFonts w:eastAsia="Times New Roman" w:cs="Times New Roman"/>
          <w:b/>
          <w:lang w:eastAsia="cs-CZ"/>
        </w:rPr>
        <w:t>alespoň jednu službu obdobného charakteru</w:t>
      </w:r>
      <w:r w:rsidRPr="00C17FF2">
        <w:rPr>
          <w:rFonts w:eastAsia="Times New Roman" w:cs="Times New Roman"/>
          <w:lang w:eastAsia="cs-CZ"/>
        </w:rPr>
        <w:t xml:space="preserve"> </w:t>
      </w:r>
      <w:r w:rsidRPr="00C17FF2">
        <w:t xml:space="preserve">v hodnotě </w:t>
      </w:r>
      <w:r w:rsidRPr="00041A9F">
        <w:t>nejméně</w:t>
      </w:r>
      <w:r w:rsidR="00A71D7C" w:rsidRPr="00041A9F">
        <w:t xml:space="preserve"> </w:t>
      </w:r>
      <w:r w:rsidR="006F129E" w:rsidRPr="00041A9F">
        <w:rPr>
          <w:b/>
        </w:rPr>
        <w:t>1 100</w:t>
      </w:r>
      <w:r w:rsidRPr="00041A9F">
        <w:t xml:space="preserve"> </w:t>
      </w:r>
      <w:r w:rsidRPr="00041A9F">
        <w:rPr>
          <w:rFonts w:eastAsia="Times New Roman" w:cs="Times New Roman"/>
          <w:b/>
          <w:lang w:eastAsia="cs-CZ"/>
        </w:rPr>
        <w:t xml:space="preserve">000,- Kč </w:t>
      </w:r>
      <w:r w:rsidRPr="00041A9F">
        <w:rPr>
          <w:rFonts w:eastAsia="Times New Roman" w:cs="Times New Roman"/>
          <w:lang w:eastAsia="cs-CZ"/>
        </w:rPr>
        <w:t>bez DPH.</w:t>
      </w:r>
      <w:r w:rsidRPr="00C17FF2">
        <w:rPr>
          <w:rFonts w:eastAsia="Times New Roman" w:cs="Times New Roman"/>
          <w:lang w:eastAsia="cs-CZ"/>
        </w:rPr>
        <w:t xml:space="preserve"> </w:t>
      </w:r>
      <w:r w:rsidRPr="00C17FF2">
        <w:t>Hodnotou služby se pro účely posouzení splnění kritérií technické kvalifikace rozumí cena, za kterou dodavatel provedl předmětné služby; tato cena nebude upravována o míru inflace tak, aby odpovídala současným hodnotám služeb. V případě dokumentací ve stupních DSP+PDPS nebo DUSP</w:t>
      </w:r>
      <w:r w:rsidR="00C03C6E">
        <w:t>/DUSL</w:t>
      </w:r>
      <w:r w:rsidRPr="00C17FF2">
        <w:t>+PDPS lze jako cenu jedné významné služby doložit součet cen obou uvedených stupňů (tj. součet cen DSP+PDPS nebo DUSP</w:t>
      </w:r>
      <w:r w:rsidR="00C03C6E">
        <w:t>/DUSL</w:t>
      </w:r>
      <w:r w:rsidRPr="00C17FF2">
        <w:t>+PDPS</w:t>
      </w:r>
    </w:p>
    <w:p w14:paraId="595132A0" w14:textId="77777777" w:rsidR="00BE3CA3" w:rsidRPr="0000237D" w:rsidRDefault="00BE3CA3" w:rsidP="00E52BD3">
      <w:pPr>
        <w:pStyle w:val="Textbezslovn"/>
        <w:ind w:left="1134"/>
      </w:pPr>
      <w:r w:rsidRPr="00C17FF2">
        <w:t>Seznam významných služeb bude předložen ve formě dle vzorového formuláře obsaženého v Příloze č. 4 této Výzvy.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w:t>
      </w:r>
      <w:r w:rsidRPr="0000237D">
        <w:t xml:space="preserve">la objednatelem Správa železnic, státní organizace. </w:t>
      </w:r>
    </w:p>
    <w:p w14:paraId="73F04D98" w14:textId="6A941B07" w:rsidR="007322FD" w:rsidRDefault="007322FD" w:rsidP="00DB1AFE">
      <w:pPr>
        <w:pStyle w:val="Textbezslovn"/>
        <w:ind w:left="1077"/>
      </w:pPr>
      <w:r w:rsidRPr="0000237D">
        <w:t xml:space="preserve">Doba </w:t>
      </w:r>
      <w:r>
        <w:t xml:space="preserve">posledních </w:t>
      </w:r>
      <w:r w:rsidRPr="0000237D">
        <w:t xml:space="preserve">5 let </w:t>
      </w:r>
      <w:r>
        <w:t xml:space="preserve">před zahájením výběrového řízení </w:t>
      </w:r>
      <w:r w:rsidRPr="0000237D">
        <w:t xml:space="preserve">se </w:t>
      </w:r>
      <w:r>
        <w:t>pro účely prokázání technické kvalifikace ohledně referenčních zakázek</w:t>
      </w:r>
      <w:r w:rsidRPr="0000237D">
        <w:t xml:space="preserve"> považuje za splněnou, pokud byly </w:t>
      </w:r>
      <w:r>
        <w:t xml:space="preserve">činnosti odpovídající zadavatelem stanovené definici významné </w:t>
      </w:r>
      <w:r w:rsidRPr="0000237D">
        <w:t xml:space="preserve">služby </w:t>
      </w:r>
      <w:r>
        <w:t xml:space="preserve">dokončeny </w:t>
      </w:r>
      <w:r w:rsidRPr="0000237D">
        <w:t xml:space="preserve">v průběhu této doby </w:t>
      </w:r>
      <w:r>
        <w:t xml:space="preserve">nebo kdykoli po zahájení výběrového řízení, včetně doby po podání nabídek, a to nejpozději do doby zadavatelem případně stanovené k předložení údajů a dokladů dle </w:t>
      </w:r>
      <w:r w:rsidRPr="008B70C7">
        <w:t>bodu 16.3 této Výzvy</w:t>
      </w:r>
      <w:r>
        <w:t xml:space="preserve">. </w:t>
      </w:r>
      <w:r w:rsidRPr="0000237D">
        <w:t xml:space="preserve">V případě, že byla referovaná služba, resp. </w:t>
      </w:r>
      <w:r>
        <w:t>zpracovaný příslušný stupeň dokumentace,</w:t>
      </w:r>
      <w:r w:rsidRPr="0000237D">
        <w:t xml:space="preserve"> součástí rozsáhlejšího plnění pro objednatele služby (např. kromě zpracování projektové dokumentace měl dodavatel vykonávat i autorský dozor při realizaci stavby apod.) postačí, pokud je dokončeno plnění</w:t>
      </w:r>
      <w:r>
        <w:t>,</w:t>
      </w:r>
      <w:r w:rsidRPr="0000237D">
        <w:t xml:space="preserve"> </w:t>
      </w:r>
      <w:r>
        <w:t xml:space="preserve">které odpovídá zadavatelem stanovené definici významné služby </w:t>
      </w:r>
      <w:r w:rsidRPr="0000237D">
        <w:t>(tj. projektové práce ve stupni DSP nebo DUSP</w:t>
      </w:r>
      <w:r w:rsidR="00C03C6E">
        <w:t>/DUSL</w:t>
      </w:r>
      <w:r w:rsidRPr="0000237D">
        <w:t xml:space="preserve"> nebo DSP</w:t>
      </w:r>
      <w:r>
        <w:t>+</w:t>
      </w:r>
      <w:r w:rsidRPr="0000237D">
        <w:t xml:space="preserve">PDPS </w:t>
      </w:r>
      <w:r>
        <w:t>nebo DUSP</w:t>
      </w:r>
      <w:r w:rsidR="00C03C6E">
        <w:t>/DUSL</w:t>
      </w:r>
      <w:r>
        <w:t xml:space="preserve">+PDPS </w:t>
      </w:r>
      <w:r w:rsidRPr="0000237D">
        <w:t>pro stavby železničních drah</w:t>
      </w:r>
      <w:r w:rsidRPr="00DC4073">
        <w:t xml:space="preserve"> </w:t>
      </w:r>
      <w:r>
        <w:t>s výše požadovaným předmětem plnění</w:t>
      </w:r>
      <w:r w:rsidRPr="0000237D">
        <w:t>)</w:t>
      </w:r>
      <w:r>
        <w:t xml:space="preserve"> s tím, že zakázka </w:t>
      </w:r>
      <w:r>
        <w:lastRenderedPageBreak/>
        <w:t>jako celek (tj. ohledně dalších činností, např. autorského dozoru při realizaci stavby) dokončena není</w:t>
      </w:r>
      <w:r w:rsidRPr="0000237D">
        <w:t>; zároveň však platí, že nestačí</w:t>
      </w:r>
      <w:r>
        <w:t xml:space="preserve"> (tj. nepovažuje se za plnění dokončené v požadované době)</w:t>
      </w:r>
      <w:r w:rsidRPr="0000237D">
        <w:t>, pokud je v posledních 5 letech dokončena služba rozsáhlejšího plnění jako celek</w:t>
      </w:r>
      <w:r>
        <w:t xml:space="preserve"> (např. dokončen autorský dozor při realizaci stavby)</w:t>
      </w:r>
      <w:r w:rsidRPr="0000237D">
        <w:t xml:space="preserve">, avšak plnění </w:t>
      </w:r>
      <w:r>
        <w:t>odpovídající definici významné služby</w:t>
      </w:r>
      <w:r w:rsidRPr="0000237D">
        <w:t xml:space="preserve"> bylo dokončeno dříve než před 5 lety. </w:t>
      </w:r>
      <w:r>
        <w:t xml:space="preserve">Obdobným způsobem je nutno naplnit i parametr ceny dané referované projektové činnosti.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7792999E" w14:textId="77777777" w:rsidR="007322FD" w:rsidRDefault="00BE3CA3" w:rsidP="00DA2671">
      <w:pPr>
        <w:pStyle w:val="Textbezslovn"/>
        <w:ind w:left="1134"/>
      </w:pPr>
      <w:r w:rsidRPr="0000237D">
        <w:t xml:space="preserve">Pro odstranění pochybností zadavatel </w:t>
      </w:r>
      <w:r w:rsidR="007322FD">
        <w:t xml:space="preserve">k výše uvedenému </w:t>
      </w:r>
      <w:r w:rsidRPr="0000237D">
        <w:t>upřesňuje, že</w:t>
      </w:r>
      <w:r w:rsidR="007322FD">
        <w:t>:</w:t>
      </w:r>
    </w:p>
    <w:p w14:paraId="2088E8F4" w14:textId="77777777" w:rsidR="007322FD" w:rsidRDefault="007322FD" w:rsidP="007322FD">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3F5D99C1" w14:textId="1B61881B" w:rsidR="007322FD" w:rsidRDefault="007322FD" w:rsidP="00DB1AFE">
      <w:pPr>
        <w:pStyle w:val="Odrka1-2-"/>
      </w:pPr>
      <w:r>
        <w:t xml:space="preserve">pro potřeby doložení referenčních zakázek (významných služeb) se zakázka na projektové práce spočívající ve zpracování </w:t>
      </w:r>
      <w:r>
        <w:rPr>
          <w:rFonts w:cs="Arial"/>
          <w:bCs/>
        </w:rPr>
        <w:t>dokumentace</w:t>
      </w:r>
      <w:r>
        <w:t xml:space="preserve"> ve stupni DSP nebo DUSP</w:t>
      </w:r>
      <w:r w:rsidR="00C03C6E">
        <w:t>/DUSL</w:t>
      </w:r>
      <w:r>
        <w:t xml:space="preserve"> nebo DSP+PDPS nebo DUSP</w:t>
      </w:r>
      <w:r w:rsidR="00C03C6E">
        <w:t>/DUSL</w:t>
      </w:r>
      <w:r>
        <w:t>+PDPS považuje za dokončenou definitivním předáním DSP nebo DUSP</w:t>
      </w:r>
      <w:r w:rsidR="00C03C6E">
        <w:t>/DUSL</w:t>
      </w:r>
      <w:r>
        <w:t xml:space="preserve"> nebo DSP+PDPS nebo DUSP</w:t>
      </w:r>
      <w:r w:rsidR="00C03C6E">
        <w:t>/DUSL</w:t>
      </w:r>
      <w:r>
        <w:t>+PDPS včetně dokladové části, příp. jejich aktualizace, objednateli po zapracování všech připomínek</w:t>
      </w:r>
      <w:r w:rsidRPr="00811843">
        <w:t xml:space="preserve"> </w:t>
      </w:r>
      <w:r>
        <w:t>a jejím převzetím objednatelem, a to bez případného podání žádosti o stavební povolení nebo společné povolení, je-li součástí plnění zakázky.</w:t>
      </w:r>
    </w:p>
    <w:p w14:paraId="6E20F132" w14:textId="77777777" w:rsidR="007322FD" w:rsidRDefault="007322FD" w:rsidP="00DA2671">
      <w:pPr>
        <w:pStyle w:val="Textbezslovn"/>
        <w:ind w:left="1134"/>
      </w:pPr>
    </w:p>
    <w:p w14:paraId="107FE98D" w14:textId="713089BC" w:rsidR="00BE3CA3" w:rsidRPr="0000237D" w:rsidRDefault="00BE3CA3" w:rsidP="00DA2671">
      <w:pPr>
        <w:pStyle w:val="Textbezslovn"/>
        <w:ind w:left="1134"/>
      </w:pPr>
      <w:r w:rsidRPr="0000237D">
        <w:t>Dodavatel může použít k prokázání splnění kritéria kvalifikace týkajícího se požadavku na předložení seznamu referenčních zakázek i takové služby, které poskytl</w:t>
      </w:r>
    </w:p>
    <w:p w14:paraId="162F6E50" w14:textId="77777777" w:rsidR="00BE3CA3" w:rsidRPr="0000237D" w:rsidRDefault="00BE3CA3" w:rsidP="00C5559E">
      <w:pPr>
        <w:pStyle w:val="Odstavec1-1a"/>
        <w:numPr>
          <w:ilvl w:val="0"/>
          <w:numId w:val="16"/>
        </w:numPr>
        <w:ind w:left="1134" w:firstLine="0"/>
      </w:pPr>
      <w:r w:rsidRPr="0000237D">
        <w:t>společně s jinými dodavateli, a to v rozsahu, v jakém se na plnění zakázky podílel, nebo</w:t>
      </w:r>
    </w:p>
    <w:p w14:paraId="34A7AD5C" w14:textId="77777777" w:rsidR="00BE3CA3" w:rsidRPr="0000237D" w:rsidRDefault="00BE3CA3" w:rsidP="00C5559E">
      <w:pPr>
        <w:pStyle w:val="Odstavec1-1a"/>
        <w:numPr>
          <w:ilvl w:val="0"/>
          <w:numId w:val="16"/>
        </w:numPr>
        <w:ind w:left="1134" w:firstLine="0"/>
      </w:pPr>
      <w:r w:rsidRPr="0000237D">
        <w:t>jako poddodavatel, a to v rozsahu, v jakém se na plnění zakázky podílel.</w:t>
      </w:r>
    </w:p>
    <w:p w14:paraId="1FB2620A" w14:textId="77777777" w:rsidR="00BE3CA3" w:rsidRDefault="00BE3CA3" w:rsidP="00DA2671">
      <w:pPr>
        <w:pStyle w:val="Textbezslovn"/>
        <w:ind w:left="1134"/>
      </w:pPr>
      <w:r w:rsidRPr="0000237D">
        <w:t>Pokud se jiná osoba, prostřednictvím které účastník prokazuje část kvalifikace,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96C4365" w14:textId="1967D547" w:rsidR="00BE3CA3" w:rsidRDefault="00BE3CA3" w:rsidP="00DA2671">
      <w:pPr>
        <w:pStyle w:val="Textbezslovn"/>
        <w:ind w:left="1134"/>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4B775D8E" w14:textId="49CF7864" w:rsidR="00F95A2C" w:rsidRPr="004E5013" w:rsidRDefault="00F95A2C" w:rsidP="00C5559E">
      <w:pPr>
        <w:pStyle w:val="Textbezslovn"/>
        <w:numPr>
          <w:ilvl w:val="0"/>
          <w:numId w:val="17"/>
        </w:numPr>
        <w:ind w:left="1077" w:hanging="340"/>
      </w:pPr>
      <w:r>
        <w:t xml:space="preserve">Zadavatel požaduje předložení </w:t>
      </w:r>
      <w:r w:rsidRPr="004E5013">
        <w:rPr>
          <w:b/>
        </w:rPr>
        <w:t>seznamu</w:t>
      </w:r>
      <w:r w:rsidRPr="004E5013">
        <w:t xml:space="preserve"> stavebních prací </w:t>
      </w:r>
      <w:r w:rsidR="00F6113F" w:rsidRPr="004E5013">
        <w:t>spočívajících v provedení novostavby</w:t>
      </w:r>
      <w:r w:rsidR="004E5013" w:rsidRPr="004E5013">
        <w:t xml:space="preserve"> nebo</w:t>
      </w:r>
      <w:r w:rsidR="00F6113F" w:rsidRPr="004E5013">
        <w:t xml:space="preserve"> rekonstrukce</w:t>
      </w:r>
      <w:r w:rsidR="00BC12B5" w:rsidRPr="004E5013">
        <w:t xml:space="preserve"> </w:t>
      </w:r>
      <w:r w:rsidRPr="004E5013">
        <w:t>na stavbách železničních</w:t>
      </w:r>
      <w:r w:rsidR="004E5013" w:rsidRPr="004E5013">
        <w:t xml:space="preserve"> drah,</w:t>
      </w:r>
      <w:r w:rsidRPr="004E5013">
        <w:t xml:space="preserve"> jak jsou vymezeny v § 5 odst. 1 a v § 3 odst. 1 zákona č. 266/1994 Sb., o dráhách, ve znění pozdějších předpisů, </w:t>
      </w:r>
      <w:r w:rsidR="00373447" w:rsidRPr="004E5013">
        <w:t xml:space="preserve">poskytnutých dodavatelem </w:t>
      </w:r>
      <w:r w:rsidRPr="004E5013">
        <w:t>za posledních 5 let před zahájením výběrového řízení (dále jako „</w:t>
      </w:r>
      <w:r w:rsidRPr="004E5013">
        <w:rPr>
          <w:b/>
        </w:rPr>
        <w:t>stavební práce</w:t>
      </w:r>
      <w:r w:rsidRPr="004E5013">
        <w:t xml:space="preserve">“). </w:t>
      </w:r>
    </w:p>
    <w:p w14:paraId="41A64248" w14:textId="640A5AA5" w:rsidR="001111EA" w:rsidRPr="00C17FF2" w:rsidRDefault="00F95A2C" w:rsidP="001111EA">
      <w:pPr>
        <w:pStyle w:val="Textbezslovn"/>
        <w:spacing w:after="0"/>
        <w:ind w:left="1077"/>
      </w:pPr>
      <w:r>
        <w:t xml:space="preserve">Zadavatel </w:t>
      </w:r>
      <w:r w:rsidR="007322FD">
        <w:t xml:space="preserve">dále </w:t>
      </w:r>
      <w:r>
        <w:t xml:space="preserve">požaduje, aby dodavatel předložil i </w:t>
      </w:r>
      <w:r w:rsidRPr="005B3472">
        <w:rPr>
          <w:b/>
        </w:rPr>
        <w:t>osvědčení</w:t>
      </w:r>
      <w:r>
        <w:t xml:space="preserve"> objednatelů o řádném poskytnutí a dokončení stavebních prací. Zadavatel požaduje, aby dodavatel </w:t>
      </w:r>
      <w:r w:rsidRPr="00C17FF2">
        <w:lastRenderedPageBreak/>
        <w:t>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w:t>
      </w:r>
      <w:r w:rsidR="001111EA" w:rsidRPr="00C17FF2">
        <w:t>:</w:t>
      </w:r>
    </w:p>
    <w:p w14:paraId="016E1B44" w14:textId="77777777" w:rsidR="00680002" w:rsidRDefault="00680002" w:rsidP="001111EA">
      <w:pPr>
        <w:pStyle w:val="Textbezslovn"/>
        <w:spacing w:after="0"/>
        <w:ind w:left="1276" w:hanging="142"/>
      </w:pPr>
    </w:p>
    <w:p w14:paraId="3B8BD57D" w14:textId="7C7AC59F" w:rsidR="00900C92" w:rsidRPr="00C17FF2" w:rsidRDefault="001111EA" w:rsidP="001111EA">
      <w:pPr>
        <w:pStyle w:val="Textbezslovn"/>
        <w:spacing w:after="0"/>
        <w:ind w:left="1276" w:hanging="142"/>
      </w:pPr>
      <w:r w:rsidRPr="00C17FF2">
        <w:t xml:space="preserve">- minimálně dvě stavební práce v celkové hodnotě v součtu, včetně případných poddodávek, alespoň ve výši </w:t>
      </w:r>
      <w:r w:rsidR="00265C91">
        <w:rPr>
          <w:b/>
        </w:rPr>
        <w:t>26</w:t>
      </w:r>
      <w:r w:rsidRPr="00C17FF2">
        <w:rPr>
          <w:b/>
        </w:rPr>
        <w:t xml:space="preserve"> mil. Kč bez DPH</w:t>
      </w:r>
      <w:r w:rsidR="00E64746">
        <w:t>, z nichž alespoň jedna stavební práce musí zahrnovat mimo jiné novostavbu nebo rekonstrukci sdělovacího zařízení a alespoň jedna stavební práce musí zahrnovat mimo jiné novostavbu telekomunikačních stožárů nebo věží;</w:t>
      </w:r>
    </w:p>
    <w:p w14:paraId="47A6D8FD" w14:textId="5F3A69B6" w:rsidR="00900C92" w:rsidRPr="00680002" w:rsidRDefault="001111EA" w:rsidP="00900C92">
      <w:pPr>
        <w:pStyle w:val="Textbezslovn"/>
        <w:numPr>
          <w:ilvl w:val="1"/>
          <w:numId w:val="17"/>
        </w:numPr>
        <w:spacing w:after="0"/>
      </w:pPr>
      <w:r w:rsidRPr="00680002">
        <w:t>přičemž celková hodnota alespoň jedné provedené stavební práce musí, včetně případných poddodávek, činit alespoň 1</w:t>
      </w:r>
      <w:r w:rsidR="00900C92" w:rsidRPr="00680002">
        <w:t>6</w:t>
      </w:r>
      <w:r w:rsidRPr="00680002">
        <w:t xml:space="preserve"> mil. Kč bez DPH</w:t>
      </w:r>
      <w:r w:rsidR="00A71D7C" w:rsidRPr="00680002">
        <w:t>,</w:t>
      </w:r>
    </w:p>
    <w:p w14:paraId="42446287" w14:textId="7AE4076F" w:rsidR="001111EA" w:rsidRPr="00680002" w:rsidRDefault="001111EA" w:rsidP="00900C92">
      <w:pPr>
        <w:pStyle w:val="Textbezslovn"/>
        <w:numPr>
          <w:ilvl w:val="1"/>
          <w:numId w:val="17"/>
        </w:numPr>
        <w:spacing w:after="0"/>
      </w:pPr>
      <w:r w:rsidRPr="00680002">
        <w:t xml:space="preserve">a zároveň hodnota novostavby nebo rekonstrukce sdělovacího </w:t>
      </w:r>
      <w:r w:rsidR="00900C92" w:rsidRPr="00680002">
        <w:t>zařízení musí</w:t>
      </w:r>
      <w:r w:rsidRPr="00680002">
        <w:t xml:space="preserve"> činit </w:t>
      </w:r>
      <w:r w:rsidR="00900C92" w:rsidRPr="00680002">
        <w:t>alespoň 6 mil. Kč bez DPH</w:t>
      </w:r>
      <w:r w:rsidR="00A71D7C" w:rsidRPr="00680002">
        <w:t>,</w:t>
      </w:r>
    </w:p>
    <w:p w14:paraId="3321FED9" w14:textId="18FE2A4F" w:rsidR="00900C92" w:rsidRPr="00C17FF2" w:rsidRDefault="00900C92" w:rsidP="00900C92">
      <w:pPr>
        <w:pStyle w:val="Textbezslovn"/>
        <w:numPr>
          <w:ilvl w:val="1"/>
          <w:numId w:val="17"/>
        </w:numPr>
        <w:spacing w:after="0"/>
      </w:pPr>
      <w:r w:rsidRPr="00680002">
        <w:t>a zároveň hodnota novostavby telekomunikačních stožárů</w:t>
      </w:r>
      <w:r w:rsidRPr="00680002">
        <w:rPr>
          <w:rStyle w:val="Tun9b"/>
        </w:rPr>
        <w:t xml:space="preserve"> </w:t>
      </w:r>
      <w:r w:rsidRPr="00680002">
        <w:rPr>
          <w:rStyle w:val="Tun9b"/>
          <w:b w:val="0"/>
        </w:rPr>
        <w:t>či věží</w:t>
      </w:r>
      <w:r w:rsidRPr="00680002">
        <w:t xml:space="preserve"> musí činit alespoň 10 mil. Kč bez DPH s minimálním počtem 2 ks</w:t>
      </w:r>
      <w:r w:rsidR="00A71D7C" w:rsidRPr="00680002">
        <w:t xml:space="preserve"> stožárů či věží.</w:t>
      </w:r>
    </w:p>
    <w:p w14:paraId="00A461D1" w14:textId="552870BD" w:rsidR="001111EA" w:rsidRPr="00C17FF2" w:rsidRDefault="001111EA" w:rsidP="001111EA">
      <w:pPr>
        <w:pStyle w:val="Textbezslovn"/>
        <w:spacing w:after="0"/>
        <w:ind w:left="1077"/>
      </w:pPr>
    </w:p>
    <w:p w14:paraId="3D4CF4EA" w14:textId="022FD8FF" w:rsidR="00F95A2C" w:rsidRPr="00C17FF2" w:rsidRDefault="005E33AB" w:rsidP="0035752B">
      <w:pPr>
        <w:pStyle w:val="Textbezslovn"/>
        <w:ind w:left="1077"/>
      </w:pPr>
      <w:r w:rsidRPr="00C17FF2">
        <w:t xml:space="preserve">Hodnotou stavebních prací se </w:t>
      </w:r>
      <w:r w:rsidRPr="00C17FF2">
        <w:rPr>
          <w:rFonts w:cs="Arial"/>
          <w:iCs/>
        </w:rPr>
        <w:t>pro účely posouzení splnění kritérií technické kvalifikace</w:t>
      </w:r>
      <w:r w:rsidRPr="00C17FF2">
        <w:t xml:space="preserve"> rozumí cena, za kterou dodavatel provedl předmětné stavební práce; tato cena nebude upravována o míru inflace tak, aby odpovídala současným hodnotám stavebních prací.</w:t>
      </w:r>
    </w:p>
    <w:p w14:paraId="171FFE27" w14:textId="76599BBF" w:rsidR="003D42AA" w:rsidRDefault="003D42AA" w:rsidP="00A40611">
      <w:pPr>
        <w:pStyle w:val="Textbezslovn"/>
        <w:ind w:left="107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13FB717" w14:textId="77777777" w:rsidR="002A1957" w:rsidRDefault="002A1957" w:rsidP="00F37D75">
      <w:pPr>
        <w:pStyle w:val="Textbezslovn"/>
        <w:ind w:left="1077"/>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D05408">
      <w:pPr>
        <w:pStyle w:val="Odrka1-1"/>
        <w:ind w:firstLine="57"/>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C515774" w:rsidR="002A1957" w:rsidRPr="00BE414F" w:rsidRDefault="00AA5A26" w:rsidP="00D05408">
      <w:pPr>
        <w:pStyle w:val="Odrka1-1"/>
        <w:ind w:firstLine="57"/>
      </w:pPr>
      <w:r>
        <w:t>ú</w:t>
      </w:r>
      <w:r w:rsidR="002A1957"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002A1957" w:rsidRPr="00BE414F">
        <w:t>koleje  a</w:t>
      </w:r>
      <w:proofErr w:type="gramEnd"/>
      <w:r w:rsidR="002A1957" w:rsidRPr="00BE414F">
        <w:t>/nebo čištění kolejového/štěrkového lože.</w:t>
      </w:r>
    </w:p>
    <w:p w14:paraId="1CC892AB" w14:textId="32B756AF" w:rsidR="009E7247" w:rsidRDefault="009E7247" w:rsidP="00F37D75">
      <w:pPr>
        <w:pStyle w:val="Textbezslovn"/>
        <w:ind w:left="1077"/>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E9E0055" w:rsidR="0035531B" w:rsidRPr="00F37D75" w:rsidRDefault="00F95A2C" w:rsidP="00F37D75">
      <w:pPr>
        <w:pStyle w:val="Textbezslovn"/>
        <w:ind w:left="1077"/>
      </w:pPr>
      <w:r w:rsidRPr="00F95A2C">
        <w:lastRenderedPageBreak/>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w:t>
      </w:r>
      <w:r w:rsidR="007322FD">
        <w:t xml:space="preserve"> a místo</w:t>
      </w:r>
      <w:r w:rsidRPr="00F95A2C">
        <w:t xml:space="preserve">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w:t>
      </w:r>
      <w:r w:rsidRPr="00F37D75">
        <w:t>Správa železni</w:t>
      </w:r>
      <w:r w:rsidR="00B277ED" w:rsidRPr="00F37D75">
        <w:t>c</w:t>
      </w:r>
      <w:r w:rsidRPr="00F37D75">
        <w:t>, státní organizace</w:t>
      </w:r>
      <w:r w:rsidR="0035531B" w:rsidRPr="00F37D75">
        <w:t>.</w:t>
      </w:r>
    </w:p>
    <w:p w14:paraId="4375AA74" w14:textId="61E059A0" w:rsidR="00AF4A09" w:rsidRDefault="00AF4A09" w:rsidP="00F37D75">
      <w:pPr>
        <w:pStyle w:val="Textbezslovn"/>
        <w:ind w:left="1077"/>
      </w:pPr>
      <w:r w:rsidRPr="00F37D75">
        <w:t xml:space="preserve">Doba </w:t>
      </w:r>
      <w:r w:rsidR="0087311C" w:rsidRPr="00F37D75">
        <w:t xml:space="preserve">posledních </w:t>
      </w:r>
      <w:r w:rsidRPr="00F37D75">
        <w:t xml:space="preserve">5 let </w:t>
      </w:r>
      <w:r w:rsidR="0087311C" w:rsidRPr="00F37D75">
        <w:t xml:space="preserve">před zahájením výběrového řízení </w:t>
      </w:r>
      <w:r w:rsidRPr="00F37D75">
        <w:t xml:space="preserve">se </w:t>
      </w:r>
      <w:r w:rsidR="0087311C" w:rsidRPr="00F37D75">
        <w:t xml:space="preserve">pro účely prokázání technické kvalifikace ohledně referenčních zakázek </w:t>
      </w:r>
      <w:r w:rsidRPr="00F37D75">
        <w:t xml:space="preserve">považuje za splněnou, pokud byly stavební práce </w:t>
      </w:r>
      <w:r w:rsidR="0087311C" w:rsidRPr="00F37D75">
        <w:t xml:space="preserve">dokončeny </w:t>
      </w:r>
      <w:r w:rsidRPr="00F37D75">
        <w:t>v průběhu této doby</w:t>
      </w:r>
      <w:r w:rsidR="0087311C" w:rsidRPr="00F37D75">
        <w:t xml:space="preserve"> nebo kdykoli po zahájení výběrového řízení, včetně doby po podání nabídek, a to nejpozději do doby zadavatelem případně stanovené k předložení údajů a dokladů dle bodu 16.3 této Výzvy. P</w:t>
      </w:r>
      <w:r w:rsidRPr="00F37D75">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F37D75">
        <w:t xml:space="preserve">pro účely prokázání technické kvalifikace v tomto výběrovém řízení </w:t>
      </w:r>
      <w:r w:rsidRPr="00F37D75">
        <w:t xml:space="preserve">rozumí </w:t>
      </w:r>
      <w:r w:rsidR="000E15C8" w:rsidRPr="00F37D75">
        <w:t xml:space="preserve">i </w:t>
      </w:r>
      <w:r w:rsidRPr="00F37D75">
        <w:t>uvedení díla</w:t>
      </w:r>
      <w:r w:rsidR="000E15C8" w:rsidRPr="00F37D75">
        <w:t xml:space="preserve">, resp. poslední </w:t>
      </w:r>
      <w:r w:rsidR="00560665" w:rsidRPr="00F37D75">
        <w:t>stavební práce</w:t>
      </w:r>
      <w:r w:rsidR="000E15C8" w:rsidRPr="00F37D75">
        <w:t>,</w:t>
      </w:r>
      <w:r w:rsidRPr="00F37D75">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w:t>
      </w:r>
      <w:r w:rsidRPr="00AF4A09">
        <w:t xml:space="preserve"> stavby</w:t>
      </w:r>
      <w:r>
        <w:t>.</w:t>
      </w:r>
    </w:p>
    <w:p w14:paraId="1418F6DD" w14:textId="77777777" w:rsidR="00AF4A09" w:rsidRDefault="00AF4A09" w:rsidP="00F37D75">
      <w:pPr>
        <w:pStyle w:val="Textbezslovn"/>
        <w:ind w:left="1077"/>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F37D75">
      <w:pPr>
        <w:pStyle w:val="Textbezslovn"/>
        <w:ind w:left="1077"/>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F37D75">
      <w:pPr>
        <w:pStyle w:val="Textbezslovn"/>
        <w:ind w:left="1134"/>
      </w:pPr>
      <w:r>
        <w:t>a)</w:t>
      </w:r>
      <w:r>
        <w:tab/>
        <w:t>společně s jinými dodavateli, a to v rozsahu, v jakém se na plnění zakázky podílel, nebo</w:t>
      </w:r>
    </w:p>
    <w:p w14:paraId="21A5863E" w14:textId="77777777" w:rsidR="00AF4A09" w:rsidRDefault="00AF4A09" w:rsidP="00F37D75">
      <w:pPr>
        <w:pStyle w:val="Textbezslovn"/>
        <w:ind w:left="1134"/>
      </w:pPr>
      <w:r>
        <w:t>b)</w:t>
      </w:r>
      <w:r>
        <w:tab/>
        <w:t>jako poddodavatel, a to v rozsahu, v jakém se na plnění zakázky podílel.</w:t>
      </w:r>
    </w:p>
    <w:p w14:paraId="661BB98F" w14:textId="77777777" w:rsidR="004E7107" w:rsidRDefault="004E7107" w:rsidP="00F37D75">
      <w:pPr>
        <w:pStyle w:val="Textbezslovn"/>
        <w:ind w:left="1077"/>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F37D75">
      <w:pPr>
        <w:pStyle w:val="Textbezslovn"/>
        <w:ind w:left="1077"/>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w:t>
      </w:r>
      <w:r>
        <w:lastRenderedPageBreak/>
        <w:t>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F37D75">
      <w:pPr>
        <w:pStyle w:val="Textbezslovn"/>
        <w:ind w:left="1077"/>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F37D75">
      <w:pPr>
        <w:pStyle w:val="Textbezslovn"/>
        <w:ind w:left="107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5EB9A4A9"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w:t>
      </w:r>
      <w:proofErr w:type="gramStart"/>
      <w:r w:rsidR="000C3CD6">
        <w:t xml:space="preserve">personálu </w:t>
      </w:r>
      <w:r w:rsidR="00A256E5">
        <w:t xml:space="preserve"> </w:t>
      </w:r>
      <w:r w:rsidR="000C3CD6">
        <w:t>prokázána</w:t>
      </w:r>
      <w:proofErr w:type="gramEnd"/>
      <w:r w:rsidR="000C3CD6">
        <w:t xml:space="preserve"> samostatně více fyzickými osobami, může být ve smlouvě uvedena,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požadovaná na výkon těchto funkcí.</w:t>
      </w:r>
    </w:p>
    <w:p w14:paraId="01F2B035" w14:textId="35CF7B3C"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w:t>
      </w:r>
      <w:r w:rsidR="007322FD">
        <w:t>ní</w:t>
      </w:r>
      <w:r w:rsidR="007D0559">
        <w:t xml:space="preserve">-li </w:t>
      </w:r>
      <w:r w:rsidR="007322FD">
        <w:t>v</w:t>
      </w:r>
      <w:r w:rsidR="007D0559">
        <w:t xml:space="preserve"> čl. 9.3 této Výzvy</w:t>
      </w:r>
      <w:r>
        <w:t xml:space="preserve"> </w:t>
      </w:r>
      <w:r w:rsidR="007322FD">
        <w:t xml:space="preserve">stanoveno </w:t>
      </w:r>
      <w:r>
        <w:t xml:space="preserve">jinak), který splňuje následující podmínky (což musí vyplývat </w:t>
      </w:r>
      <w:proofErr w:type="gramStart"/>
      <w:r>
        <w:t>z</w:t>
      </w:r>
      <w:proofErr w:type="gramEnd"/>
      <w:r>
        <w:t xml:space="preserve"> dodavatelem předkládaných dokumentů):</w:t>
      </w:r>
    </w:p>
    <w:p w14:paraId="464B0F4E" w14:textId="77777777" w:rsidR="00535901" w:rsidRPr="008C3D16" w:rsidRDefault="00535901" w:rsidP="00535901">
      <w:pPr>
        <w:pStyle w:val="Textbezslovn"/>
        <w:numPr>
          <w:ilvl w:val="0"/>
          <w:numId w:val="20"/>
        </w:numPr>
      </w:pPr>
      <w:r w:rsidRPr="00026A33">
        <w:rPr>
          <w:b/>
        </w:rPr>
        <w:t xml:space="preserve">projekt manager </w:t>
      </w:r>
    </w:p>
    <w:p w14:paraId="48970844" w14:textId="77777777" w:rsidR="00535901" w:rsidRPr="00C8541D" w:rsidRDefault="00535901" w:rsidP="00535901">
      <w:pPr>
        <w:pStyle w:val="Odrka1-2-"/>
      </w:pPr>
      <w:r w:rsidRPr="00C8541D">
        <w:t>nejméně 5 let praxe v řízení provádění železničních staveb obsahující sdělovací zařízení;</w:t>
      </w:r>
    </w:p>
    <w:p w14:paraId="6524E5E1" w14:textId="3550B200" w:rsidR="00535901" w:rsidRPr="00C8541D" w:rsidRDefault="00535901" w:rsidP="00535901">
      <w:pPr>
        <w:pStyle w:val="Odrka1-2-"/>
      </w:pPr>
      <w:r w:rsidRPr="00C8541D">
        <w:t xml:space="preserve">zkušenost s řízením realizace alespoň jedné stavby železničních drah v hodnotě nejméně </w:t>
      </w:r>
      <w:r w:rsidRPr="00C8541D">
        <w:rPr>
          <w:b/>
        </w:rPr>
        <w:t>2</w:t>
      </w:r>
      <w:r>
        <w:rPr>
          <w:b/>
        </w:rPr>
        <w:t>6</w:t>
      </w:r>
      <w:r w:rsidRPr="00C8541D">
        <w:rPr>
          <w:b/>
        </w:rPr>
        <w:t xml:space="preserve"> mil. Kč bez DPH</w:t>
      </w:r>
      <w:r w:rsidRPr="00C8541D">
        <w:t>, a to v posledních 10 letech před zahájením výběrového řízení;</w:t>
      </w:r>
    </w:p>
    <w:p w14:paraId="5393C606" w14:textId="77777777" w:rsidR="00535901" w:rsidRPr="00C8541D" w:rsidRDefault="00535901" w:rsidP="00535901">
      <w:pPr>
        <w:pStyle w:val="Textbezslovn"/>
        <w:numPr>
          <w:ilvl w:val="0"/>
          <w:numId w:val="20"/>
        </w:numPr>
        <w:rPr>
          <w:b/>
        </w:rPr>
      </w:pPr>
      <w:r w:rsidRPr="00C8541D">
        <w:rPr>
          <w:b/>
        </w:rPr>
        <w:t>odpovědný projektant</w:t>
      </w:r>
    </w:p>
    <w:p w14:paraId="6720B37D" w14:textId="77777777" w:rsidR="00535901" w:rsidRPr="00C8541D" w:rsidRDefault="00535901" w:rsidP="00535901">
      <w:pPr>
        <w:pStyle w:val="Odrka1-2-"/>
      </w:pPr>
      <w:r w:rsidRPr="00C8541D">
        <w:t>nejméně 5 let praxe v projektování v oboru sdělovacího zařízení;</w:t>
      </w:r>
    </w:p>
    <w:p w14:paraId="6C929E0C" w14:textId="77777777" w:rsidR="00535901" w:rsidRPr="00C8541D" w:rsidRDefault="00535901" w:rsidP="00535901">
      <w:pPr>
        <w:pStyle w:val="Odrka1-2-"/>
      </w:pPr>
      <w:r w:rsidRPr="00C8541D">
        <w:t>musí předložit doklad o autorizaci v rozsahu dle § 5 odst. 3 písm. e) autorizačního zákona, tedy v oboru technologická zařízení staveb;</w:t>
      </w:r>
    </w:p>
    <w:p w14:paraId="4FC611D1" w14:textId="77777777" w:rsidR="00535901" w:rsidRPr="00C8541D" w:rsidRDefault="00535901" w:rsidP="00535901">
      <w:pPr>
        <w:pStyle w:val="Textbezslovn"/>
        <w:numPr>
          <w:ilvl w:val="0"/>
          <w:numId w:val="20"/>
        </w:numPr>
        <w:rPr>
          <w:b/>
        </w:rPr>
      </w:pPr>
      <w:r w:rsidRPr="00C8541D">
        <w:rPr>
          <w:b/>
        </w:rPr>
        <w:t xml:space="preserve">stavbyvedoucí </w:t>
      </w:r>
    </w:p>
    <w:p w14:paraId="7CA668A5" w14:textId="0E26FC67" w:rsidR="00535901" w:rsidRPr="00C8541D" w:rsidRDefault="00535901" w:rsidP="00535901">
      <w:pPr>
        <w:pStyle w:val="Odrka1-2-"/>
      </w:pPr>
      <w:r w:rsidRPr="00C8541D">
        <w:lastRenderedPageBreak/>
        <w:t xml:space="preserve">nejméně </w:t>
      </w:r>
      <w:r w:rsidRPr="00C8541D">
        <w:rPr>
          <w:b/>
        </w:rPr>
        <w:t>5 let</w:t>
      </w:r>
      <w:r w:rsidRPr="00C8541D">
        <w:t xml:space="preserve"> praxe v oboru provádění nebo řízení provádění železničních staveb</w:t>
      </w:r>
      <w:r w:rsidR="00095286">
        <w:t xml:space="preserve"> obsahující sdělovací zařízení</w:t>
      </w:r>
      <w:r w:rsidRPr="00C8541D">
        <w:t>;</w:t>
      </w:r>
    </w:p>
    <w:p w14:paraId="17098D76" w14:textId="77777777" w:rsidR="00535901" w:rsidRPr="00C8541D" w:rsidRDefault="00535901" w:rsidP="00535901">
      <w:pPr>
        <w:pStyle w:val="Odrka1-2-"/>
      </w:pPr>
      <w:r w:rsidRPr="00C8541D">
        <w:t>musí předložit doklad o autorizaci v rozsahu dle § 5 odst. 3 písm. e) autorizačního zákona, tedy v oboru technologická zařízení staveb;</w:t>
      </w:r>
    </w:p>
    <w:p w14:paraId="6484A3BC" w14:textId="475E244A" w:rsidR="00535901" w:rsidRPr="00C17FF2" w:rsidRDefault="00535901" w:rsidP="00535901">
      <w:pPr>
        <w:pStyle w:val="Odrka1-2-"/>
      </w:pPr>
      <w:r w:rsidRPr="00C8541D">
        <w:t xml:space="preserve">zkušenost s řízením realizace alespoň jedné stavby železničních drah v hodnotě nejméně </w:t>
      </w:r>
      <w:r w:rsidRPr="00C8541D">
        <w:rPr>
          <w:b/>
        </w:rPr>
        <w:t>2</w:t>
      </w:r>
      <w:r>
        <w:rPr>
          <w:b/>
        </w:rPr>
        <w:t>6</w:t>
      </w:r>
      <w:r w:rsidRPr="00C8541D">
        <w:rPr>
          <w:b/>
        </w:rPr>
        <w:t xml:space="preserve"> mil.</w:t>
      </w:r>
      <w:r w:rsidRPr="00C8541D">
        <w:t xml:space="preserve"> </w:t>
      </w:r>
      <w:r w:rsidRPr="0028262E">
        <w:rPr>
          <w:b/>
          <w:bCs/>
        </w:rPr>
        <w:t>Kč bez DPH</w:t>
      </w:r>
      <w:r w:rsidRPr="00C8541D">
        <w:t xml:space="preserve">, a to v posledních 10 letech před zahájením </w:t>
      </w:r>
      <w:r w:rsidRPr="00C17FF2">
        <w:t>výběrového řízení;</w:t>
      </w:r>
    </w:p>
    <w:p w14:paraId="4F8A4228" w14:textId="3D75EE59" w:rsidR="00535901" w:rsidRPr="00C17FF2" w:rsidRDefault="00535901" w:rsidP="00535901">
      <w:pPr>
        <w:pStyle w:val="Textbezslovn"/>
        <w:numPr>
          <w:ilvl w:val="0"/>
          <w:numId w:val="20"/>
        </w:numPr>
        <w:rPr>
          <w:b/>
        </w:rPr>
      </w:pPr>
      <w:r w:rsidRPr="00C17FF2">
        <w:rPr>
          <w:b/>
        </w:rPr>
        <w:t xml:space="preserve">specialista </w:t>
      </w:r>
      <w:r w:rsidR="009E6D49" w:rsidRPr="00C17FF2">
        <w:rPr>
          <w:b/>
        </w:rPr>
        <w:t xml:space="preserve">(vedoucí prací) </w:t>
      </w:r>
      <w:r w:rsidRPr="00C17FF2">
        <w:rPr>
          <w:b/>
        </w:rPr>
        <w:t>na sdělovací zařízení</w:t>
      </w:r>
    </w:p>
    <w:p w14:paraId="0618D0BA" w14:textId="4944CED4" w:rsidR="00535901" w:rsidRPr="00C17FF2" w:rsidRDefault="00535901" w:rsidP="00535901">
      <w:pPr>
        <w:pStyle w:val="Odrka1-2-"/>
      </w:pPr>
      <w:r w:rsidRPr="00C17FF2">
        <w:t>nejméně 5 let praxe v oboru instalace sdělovacího zařízení na železnici;</w:t>
      </w:r>
    </w:p>
    <w:p w14:paraId="6FBF6963" w14:textId="7B393707" w:rsidR="00535901" w:rsidRPr="00C17FF2" w:rsidRDefault="00535901" w:rsidP="00535901">
      <w:pPr>
        <w:pStyle w:val="Odrka1-2-"/>
      </w:pPr>
      <w:r w:rsidRPr="00C17FF2">
        <w:t>musí předložit doklad o autorizaci v rozsahu dle § 5 odst. 3 písm. e) autorizačního zákona, tedy v oboru technologická zařízení staveb;</w:t>
      </w:r>
    </w:p>
    <w:p w14:paraId="431EE660" w14:textId="77777777" w:rsidR="00A71D7C" w:rsidRPr="00C17FF2" w:rsidRDefault="00A71D7C" w:rsidP="00A71D7C">
      <w:pPr>
        <w:pStyle w:val="Textbezslovn"/>
        <w:numPr>
          <w:ilvl w:val="0"/>
          <w:numId w:val="20"/>
        </w:numPr>
        <w:rPr>
          <w:b/>
        </w:rPr>
      </w:pPr>
      <w:r w:rsidRPr="00C17FF2">
        <w:rPr>
          <w:b/>
        </w:rPr>
        <w:t>specialista (vedoucí prací) na silnoproud</w:t>
      </w:r>
    </w:p>
    <w:p w14:paraId="5D010665" w14:textId="423B5D73" w:rsidR="00A71D7C" w:rsidRDefault="00A71D7C" w:rsidP="00A71D7C">
      <w:pPr>
        <w:pStyle w:val="Odrka1-2-"/>
      </w:pPr>
      <w:r w:rsidRPr="00C17FF2">
        <w:t>nejméně 5 let praxe v oboru silnoproudu na železnici;</w:t>
      </w:r>
    </w:p>
    <w:p w14:paraId="2908569D" w14:textId="77777777" w:rsidR="000A0EFA" w:rsidRPr="00C17FF2" w:rsidRDefault="000A0EFA" w:rsidP="000A0EFA">
      <w:pPr>
        <w:pStyle w:val="Odrka1-2-"/>
        <w:numPr>
          <w:ilvl w:val="0"/>
          <w:numId w:val="0"/>
        </w:numPr>
        <w:ind w:left="1531"/>
      </w:pPr>
    </w:p>
    <w:p w14:paraId="4F6F41A0" w14:textId="72CFDB98" w:rsidR="001711DA" w:rsidRPr="00C17FF2" w:rsidRDefault="001711DA" w:rsidP="001711DA">
      <w:pPr>
        <w:pStyle w:val="Textbezslovn"/>
        <w:numPr>
          <w:ilvl w:val="0"/>
          <w:numId w:val="20"/>
        </w:numPr>
        <w:rPr>
          <w:b/>
        </w:rPr>
      </w:pPr>
      <w:r w:rsidRPr="00C17FF2">
        <w:rPr>
          <w:b/>
        </w:rPr>
        <w:t>specialista (vedoucí prací) na výstavbu anténních stožárů a technologických objektů</w:t>
      </w:r>
    </w:p>
    <w:p w14:paraId="6EC88A93" w14:textId="4A2815B4" w:rsidR="001711DA" w:rsidRPr="00C17FF2" w:rsidRDefault="001711DA" w:rsidP="00680002">
      <w:pPr>
        <w:pStyle w:val="Odrka1-2-"/>
        <w:spacing w:after="0"/>
      </w:pPr>
      <w:r w:rsidRPr="00C17FF2">
        <w:t>nejméně 5 let praxe v oboru výstavby anténních stožárů;</w:t>
      </w:r>
    </w:p>
    <w:p w14:paraId="0E9EBB00" w14:textId="77777777" w:rsidR="001711DA" w:rsidRPr="00C17FF2" w:rsidRDefault="001711DA" w:rsidP="00680002">
      <w:pPr>
        <w:pStyle w:val="Odrka1-2-"/>
        <w:numPr>
          <w:ilvl w:val="0"/>
          <w:numId w:val="0"/>
        </w:numPr>
        <w:spacing w:after="0"/>
        <w:ind w:left="1531"/>
      </w:pPr>
    </w:p>
    <w:p w14:paraId="010C1B08" w14:textId="77777777" w:rsidR="00535901" w:rsidRPr="00C17FF2" w:rsidRDefault="00535901" w:rsidP="00680002">
      <w:pPr>
        <w:pStyle w:val="Textbezslovn"/>
        <w:numPr>
          <w:ilvl w:val="0"/>
          <w:numId w:val="20"/>
        </w:numPr>
        <w:spacing w:after="0"/>
      </w:pPr>
      <w:r w:rsidRPr="00C17FF2">
        <w:rPr>
          <w:b/>
        </w:rPr>
        <w:t>osoba odpovědná za bezpečnost a ochranu zdraví při práci</w:t>
      </w:r>
    </w:p>
    <w:p w14:paraId="4875C2DE" w14:textId="77777777" w:rsidR="00535901" w:rsidRDefault="00535901" w:rsidP="00535901">
      <w:pPr>
        <w:pStyle w:val="Odrka1-2-"/>
      </w:pPr>
      <w:r w:rsidRPr="00C17FF2">
        <w:t>nejméně 5 let praxe v oboru bezpečnosti a ochrany zdraví při práci.</w:t>
      </w:r>
    </w:p>
    <w:p w14:paraId="66AA3CDD" w14:textId="77777777" w:rsidR="00680002" w:rsidRPr="00C17FF2" w:rsidRDefault="00680002" w:rsidP="00680002">
      <w:pPr>
        <w:pStyle w:val="Odrka1-2-"/>
        <w:numPr>
          <w:ilvl w:val="0"/>
          <w:numId w:val="0"/>
        </w:numPr>
        <w:ind w:left="1531"/>
      </w:pPr>
    </w:p>
    <w:p w14:paraId="01965472" w14:textId="77777777" w:rsidR="00674F0E" w:rsidRPr="000045F9" w:rsidRDefault="00674F0E" w:rsidP="00674F0E">
      <w:pPr>
        <w:pStyle w:val="Textbezslovn"/>
      </w:pPr>
      <w:r w:rsidRPr="000045F9">
        <w:rPr>
          <w:b/>
        </w:rPr>
        <w:t>Zkušeností s řízením realizace</w:t>
      </w:r>
      <w:r w:rsidRPr="000045F9">
        <w:t xml:space="preserve"> stavby nebo </w:t>
      </w:r>
      <w:r w:rsidRPr="000045F9">
        <w:rPr>
          <w:b/>
        </w:rPr>
        <w:t>praxí v řízení</w:t>
      </w:r>
      <w:r w:rsidRPr="000045F9">
        <w:t xml:space="preserve"> provádění staveb se u příslušných členů odborného personálu, u kterých je tato zkušenost nebo praxe požadována, rozumí činnost spočívající v řízení provádění stavby v pozici zhotovitele ve funkci projekt manažera nebo stavbyvedoucího nebo v obdobné (případně jinak nazvané) funkci při realizaci staveb v zahraničním prostředí, jež je z hlediska věcné náplně práce a odpovědnosti s funkcí projekt manažera nebo stavbyvedoucího srovnatelná. </w:t>
      </w:r>
    </w:p>
    <w:p w14:paraId="7F32470B" w14:textId="77777777" w:rsidR="00674F0E" w:rsidRPr="0000237D" w:rsidRDefault="00674F0E" w:rsidP="00674F0E">
      <w:pPr>
        <w:pStyle w:val="Textbezslovn"/>
      </w:pPr>
      <w:r w:rsidRPr="0000237D">
        <w:t xml:space="preserve">Zadavatel výše </w:t>
      </w:r>
      <w:r>
        <w:t xml:space="preserve">u jednotlivých členů odborného personálu zhotovitele </w:t>
      </w:r>
      <w:r w:rsidRPr="0000237D">
        <w:t xml:space="preserve">stanovil maximální lhůtu, za kterou budou uznány zkušenosti příslušných členů odborného personálu </w:t>
      </w:r>
      <w:proofErr w:type="gramStart"/>
      <w:r w:rsidRPr="0000237D">
        <w:t>s  řízením</w:t>
      </w:r>
      <w:proofErr w:type="gramEnd"/>
      <w:r w:rsidRPr="0000237D">
        <w:t xml:space="preserve"> realizace stavby. V této lhůtě tyto referenční stavby musely být dokončeny (mohly však být zahájeny dříve)</w:t>
      </w:r>
      <w:r>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stavební práce,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Postačuje, aby finanční hodnota požadovaných prací byla dosažena za celou dobu realizace referenční stavby, nikoliv pouze v průběhu posledních 10 let před zahájením výběrového řízení. </w:t>
      </w:r>
      <w:r w:rsidRPr="0000237D">
        <w:rPr>
          <w:rFonts w:ascii="Verdana" w:hAnsi="Verdana" w:cs="Calibri"/>
        </w:rPr>
        <w:t>Současně je třeba splnit i požadavky na délku zkušenosti uvedené v dalším odstavci.</w:t>
      </w:r>
    </w:p>
    <w:p w14:paraId="34B9C376" w14:textId="77777777" w:rsidR="00674F0E" w:rsidRPr="0000237D" w:rsidRDefault="00674F0E" w:rsidP="00674F0E">
      <w:pPr>
        <w:pStyle w:val="Textbezslovn"/>
      </w:pPr>
      <w:r w:rsidRPr="0000237D">
        <w:rPr>
          <w:rStyle w:val="Tun9b"/>
        </w:rPr>
        <w:t xml:space="preserve">Zadavatel uzná pouze takovou zkušenost člena odborného </w:t>
      </w:r>
      <w:r w:rsidRPr="00C311A1">
        <w:rPr>
          <w:rStyle w:val="Tun9b"/>
        </w:rPr>
        <w:t>personálu, která v požadovaném ob</w:t>
      </w:r>
      <w:r w:rsidRPr="00515B63">
        <w:rPr>
          <w:rStyle w:val="Tun9b"/>
        </w:rPr>
        <w:t>dobí</w:t>
      </w:r>
      <w:r w:rsidRPr="0000237D">
        <w:rPr>
          <w:rStyle w:val="Tun9b"/>
        </w:rPr>
        <w:t xml:space="preserve"> trvala nejméně 6 měsíců</w:t>
      </w:r>
      <w:r w:rsidRPr="0000237D">
        <w:t xml:space="preserve">. Zkušenost člena odborného personálu lze splnit (posčítat) z více referenčních zakázek/staveb, jednotlivá zkušenost na jedné zakázce však musela trvat nepřetržitě nejméně </w:t>
      </w:r>
      <w:r w:rsidRPr="0000237D">
        <w:rPr>
          <w:rStyle w:val="Tun9b"/>
        </w:rPr>
        <w:t>4 měsíce</w:t>
      </w:r>
      <w:r w:rsidRPr="0000237D">
        <w:t xml:space="preserve">.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výběrového řízení, ale příslušný člen odborného personálu na její realizaci přestal působit více než 10 let před zahájením výběrového řízení, </w:t>
      </w:r>
      <w:r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558C482E" w14:textId="1FC29A09" w:rsidR="00674F0E" w:rsidRPr="0000237D" w:rsidRDefault="00674F0E" w:rsidP="00674F0E">
      <w:pPr>
        <w:pStyle w:val="Textbezslovn"/>
      </w:pPr>
      <w:r w:rsidRPr="0000237D">
        <w:lastRenderedPageBreak/>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1B9DD0A" w14:textId="77777777" w:rsidR="00674F0E" w:rsidRPr="0000237D" w:rsidRDefault="00674F0E" w:rsidP="00674F0E">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52617151" w14:textId="77777777" w:rsidR="00674F0E" w:rsidRPr="0000237D" w:rsidRDefault="00674F0E" w:rsidP="00674F0E">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F452277" w14:textId="77777777" w:rsidR="00674F0E" w:rsidRPr="0000237D" w:rsidRDefault="00674F0E" w:rsidP="00674F0E">
      <w:pPr>
        <w:pStyle w:val="Textbezslovn"/>
      </w:pPr>
      <w:r w:rsidRPr="0000237D">
        <w:t>V případě, že byla kvalifikace členů odborného personálu získána v zahraničí, prokazuje se v požadovaném rozsahu doklady vydanými podle právního řádu země, ve které byla získána.</w:t>
      </w:r>
    </w:p>
    <w:p w14:paraId="1A48319C" w14:textId="77777777" w:rsidR="00674F0E" w:rsidRPr="0000237D" w:rsidRDefault="00674F0E" w:rsidP="00674F0E">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t>ou</w:t>
      </w:r>
      <w:r w:rsidRPr="0000237D">
        <w:t xml:space="preserve"> praxi, zkušenosti, odbornou způsobilost a požadavky na prevenci střetu zájmů.    </w:t>
      </w:r>
    </w:p>
    <w:p w14:paraId="20C043B8" w14:textId="35924F45" w:rsidR="0035531B" w:rsidRPr="0006499F" w:rsidRDefault="008D5616" w:rsidP="0035531B">
      <w:pPr>
        <w:pStyle w:val="Text1-1"/>
        <w:rPr>
          <w:rStyle w:val="Tun9b"/>
        </w:rPr>
      </w:pPr>
      <w:r>
        <w:rPr>
          <w:rStyle w:val="Tun9b"/>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1F0D6013"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796AC8">
        <w:t>8.11</w:t>
      </w:r>
      <w:r>
        <w:t xml:space="preserve"> této Výzvy obdobně. </w:t>
      </w:r>
    </w:p>
    <w:p w14:paraId="4B54D343" w14:textId="5F2B7059" w:rsidR="00F62556" w:rsidRDefault="00F62556" w:rsidP="00F62556">
      <w:pPr>
        <w:pStyle w:val="Textbezslovn"/>
      </w:pPr>
      <w:r>
        <w:lastRenderedPageBreak/>
        <w:t>Zadavatel může požadovat nahrazení poddodavatele, který neprokáže splnění zadavatelem požadovaných kritérií způsobilosti uvedených shora v tomto článku nebo</w:t>
      </w:r>
      <w:r w:rsidR="009B4720" w:rsidRPr="009B4720">
        <w:t xml:space="preserve"> </w:t>
      </w:r>
      <w:r w:rsidR="009B4720" w:rsidRPr="00D057ED">
        <w:t xml:space="preserve">v případě jeho nezpůsobilosti; důvody nezpůsobilosti se posuzují podle § 48 odst. 5 nebo 6 </w:t>
      </w:r>
      <w:r w:rsidR="009B4720">
        <w:t xml:space="preserve">ZZVZ </w:t>
      </w:r>
      <w:r w:rsidR="009B4720"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33E32E3D"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9B4720">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9B4720">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F4F6771"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lastRenderedPageBreak/>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CA3A68"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097DE7">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68647D70" w:rsidR="0035531B" w:rsidRDefault="008B70C7" w:rsidP="008B70C7">
      <w:pPr>
        <w:pStyle w:val="Textbezslovn"/>
      </w:pPr>
      <w:r>
        <w:t>Pokud není dodavatel schopen prokázat technick</w:t>
      </w:r>
      <w:r w:rsidR="009B4720">
        <w:t>ou</w:t>
      </w:r>
      <w:r>
        <w:t xml:space="preserve"> kvalifikac</w:t>
      </w:r>
      <w:r w:rsidR="009B4720">
        <w:t>i</w:t>
      </w:r>
      <w:r>
        <w:t xml:space="preserve"> nebo profesní způsobilost s výjimkou kritéria podle bodu 8.3 první odrážka této Výzvy požadovan</w:t>
      </w:r>
      <w:r w:rsidR="009B4720">
        <w:t>ou</w:t>
      </w:r>
      <w:r>
        <w:t xml:space="preserve"> zadavatelem v </w:t>
      </w:r>
      <w:r>
        <w:lastRenderedPageBreak/>
        <w:t>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147CA2D" w:rsidR="0035531B" w:rsidRPr="0006499F" w:rsidRDefault="009B4720"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6A2401D4" w:rsidR="0035531B" w:rsidRDefault="009B4720"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82D75BD" w:rsidR="0035531B" w:rsidRDefault="0035531B" w:rsidP="0006499F">
      <w:pPr>
        <w:pStyle w:val="Odrka1-2-"/>
      </w:pPr>
      <w:r>
        <w:t xml:space="preserve">Požadavek ohledně </w:t>
      </w:r>
      <w:r w:rsidR="009B4720">
        <w:t xml:space="preserve">předložení smlouvy nebo potvrzení o její existenci, jejímž obsahem je závazek </w:t>
      </w:r>
      <w:r>
        <w:t>jiné osoby</w:t>
      </w:r>
      <w:r w:rsidR="009B4720">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9B4720" w:rsidRPr="009B4720">
        <w:t xml:space="preserve"> </w:t>
      </w:r>
      <w:r w:rsidR="009B4720" w:rsidRPr="00C66878">
        <w:t xml:space="preserve">z obsahu smlouvy nebo potvrzení o její existenci vyplývá závazek jiné osoby plnit veřejnou zakázku </w:t>
      </w:r>
      <w:r w:rsidR="009B4720"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w:t>
      </w:r>
      <w:r w:rsidR="00751E7D">
        <w:rPr>
          <w:rStyle w:val="Tun9b"/>
        </w:rPr>
        <w:t xml:space="preserve"> významných služeb nebo</w:t>
      </w:r>
      <w:r w:rsidRPr="0006499F">
        <w:rPr>
          <w:rStyle w:val="Tun9b"/>
        </w:rPr>
        <w:t xml:space="preserve">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9B4720" w:rsidRPr="009B4720">
        <w:rPr>
          <w:b/>
          <w:color w:val="000000"/>
        </w:rPr>
        <w:t xml:space="preserve"> </w:t>
      </w:r>
      <w:r w:rsidR="009B4720">
        <w:rPr>
          <w:b/>
          <w:color w:val="000000"/>
        </w:rPr>
        <w:t xml:space="preserve">ze smlouvy nebo potvrzení o její existenci </w:t>
      </w:r>
      <w:r w:rsidR="009B4720" w:rsidRPr="00E86BE3">
        <w:rPr>
          <w:b/>
          <w:color w:val="000000"/>
        </w:rPr>
        <w:t>vyplývat závazek, že jiná osoba bude vykonávat stavební práce</w:t>
      </w:r>
      <w:r w:rsidR="009B4720">
        <w:rPr>
          <w:b/>
          <w:color w:val="000000"/>
        </w:rPr>
        <w:t>, resp. příslušné části plnění</w:t>
      </w:r>
      <w:r w:rsidR="009B4720" w:rsidRPr="00E86BE3">
        <w:rPr>
          <w:b/>
          <w:color w:val="000000"/>
        </w:rPr>
        <w:t>, ke kterým se prokazované kritérium kvalifikace vztahuje</w:t>
      </w:r>
      <w:r w:rsidRPr="0006499F">
        <w:rPr>
          <w:rStyle w:val="Tun9b"/>
        </w:rPr>
        <w:t>.</w:t>
      </w:r>
      <w:r>
        <w:t xml:space="preserve"> </w:t>
      </w:r>
    </w:p>
    <w:p w14:paraId="428D79A4" w14:textId="6C363AC5" w:rsidR="006023D7" w:rsidRDefault="009B4720"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306FD915" w:rsidR="00DC3174" w:rsidRDefault="009B4720" w:rsidP="0064673D">
      <w:pPr>
        <w:pStyle w:val="Textbezslovn"/>
        <w:spacing w:before="240"/>
      </w:pPr>
      <w:r w:rsidRPr="009B4720">
        <w:t xml:space="preserve"> </w:t>
      </w: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4" w:name="_Toc146273839"/>
      <w:r>
        <w:lastRenderedPageBreak/>
        <w:t>DALŠÍ INFORMACE/DOKUMENTY PŘEDKLÁDANÉ DODAVATELEM</w:t>
      </w:r>
      <w:r w:rsidR="00092CC9">
        <w:t xml:space="preserve"> </w:t>
      </w:r>
      <w:r w:rsidR="00776A8A">
        <w:t>V</w:t>
      </w:r>
      <w:r w:rsidR="00092CC9">
        <w:t> </w:t>
      </w:r>
      <w:r>
        <w:t>NABÍDCE</w:t>
      </w:r>
      <w:bookmarkEnd w:id="14"/>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4B849E0C" w:rsidR="0035531B" w:rsidRDefault="0035531B" w:rsidP="00193D8F">
      <w:pPr>
        <w:pStyle w:val="Odrka1-1"/>
      </w:pPr>
      <w:r>
        <w:t>Harmonogram postupu prací uvádějící grafické znázornění, pořadí</w:t>
      </w:r>
      <w:r w:rsidR="00845C50">
        <w:t xml:space="preserve"> a </w:t>
      </w:r>
      <w:r>
        <w:t xml:space="preserve">načasování hlavních </w:t>
      </w:r>
      <w:r w:rsidR="004E2AFB">
        <w:t xml:space="preserve">činností </w:t>
      </w:r>
      <w:r w:rsidR="004E2AFB" w:rsidRPr="00C3729A">
        <w:t xml:space="preserve">(zpracování projektové dokumentace v dílčích částech rozčleněných na </w:t>
      </w:r>
      <w:r w:rsidR="00722A23">
        <w:t>DUSL</w:t>
      </w:r>
      <w:r w:rsidR="004E2AFB" w:rsidRPr="00C3729A">
        <w:t xml:space="preserve"> a PD</w:t>
      </w:r>
      <w:r w:rsidR="00722A23">
        <w:t>PS</w:t>
      </w:r>
      <w:r w:rsidR="004E2AFB" w:rsidRPr="00C3729A">
        <w:t xml:space="preserve">, její schválení, vydání </w:t>
      </w:r>
      <w:del w:id="15" w:author="Žejdl Pavel, Bc." w:date="2023-09-22T10:49:00Z">
        <w:r w:rsidR="004E2AFB" w:rsidRPr="00C3729A" w:rsidDel="007C6765">
          <w:delText xml:space="preserve"> </w:delText>
        </w:r>
      </w:del>
      <w:r w:rsidR="004E2AFB" w:rsidRPr="00C3729A">
        <w:t>povolení</w:t>
      </w:r>
      <w:r w:rsidR="004E2AFB">
        <w:t>/ohlášení</w:t>
      </w:r>
      <w:r w:rsidR="004E2AFB" w:rsidRPr="00C3729A">
        <w:t xml:space="preserve"> v právní moci, realizace PS a SO a autorský dozor)</w:t>
      </w:r>
      <w:r>
        <w:t>, kterými dodavatel zamýšlí realizovat předmět plnění této veřejné zakázky, včetně uvedení souhrnné částky předpokládaného finančního objemu za každý měsíc plnění.</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w:t>
      </w:r>
      <w:r w:rsidR="007322FD">
        <w:t xml:space="preserve">, a </w:t>
      </w:r>
      <w:r w:rsidR="007322FD" w:rsidRPr="00556951">
        <w:t>pokud jsou stanoveny, tak i stanovené výlukové časy.</w:t>
      </w:r>
      <w:r w:rsidR="007322FD">
        <w:t xml:space="preserve"> Stavební postupy stanovené projektantem </w:t>
      </w:r>
      <w:r w:rsidR="000A0EFA">
        <w:t>ve zjednodušené dokumentaci ve stadiu 2 m</w:t>
      </w:r>
      <w:r w:rsidR="007322FD">
        <w:t>ají pro uchazeče při zpracování harmonogramu pouze podpůrný charakter.</w:t>
      </w:r>
      <w:r>
        <w:t xml:space="preserve">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51DC8FD4"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se </w:t>
      </w:r>
      <w:r w:rsidR="009B4720">
        <w:rPr>
          <w:lang w:eastAsia="cs-CZ"/>
        </w:rPr>
        <w:t xml:space="preserve">zákonem upravujícím provádění mezinárodních sankcí </w:t>
      </w:r>
      <w:r>
        <w:t>zpracované ve formě formuláře dle Přílohy č. 10 této Výzvy.</w:t>
      </w:r>
    </w:p>
    <w:p w14:paraId="6EC2C48B" w14:textId="77777777" w:rsidR="0035531B" w:rsidRPr="001C1B25" w:rsidRDefault="0035531B" w:rsidP="0035531B">
      <w:pPr>
        <w:pStyle w:val="Text1-1"/>
        <w:rPr>
          <w:b/>
        </w:rPr>
      </w:pPr>
      <w:r w:rsidRPr="001C1B25">
        <w:rPr>
          <w:b/>
        </w:rPr>
        <w:t>Podání nabíd</w:t>
      </w:r>
      <w:r w:rsidR="00695DAA" w:rsidRPr="001C1B25">
        <w:rPr>
          <w:b/>
        </w:rPr>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w:t>
      </w:r>
      <w:r w:rsidRPr="00AA257A">
        <w:lastRenderedPageBreak/>
        <w:t>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2D6A64D5" w:rsidR="0035531B" w:rsidRDefault="00AA257A" w:rsidP="00AA257A">
      <w:pPr>
        <w:pStyle w:val="Odrka1-1"/>
        <w:rPr>
          <w:b/>
        </w:rPr>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w:t>
      </w:r>
      <w:r w:rsidRPr="00C17FF2">
        <w:rPr>
          <w:rStyle w:val="Tun9b"/>
          <w:b w:val="0"/>
        </w:rPr>
        <w:t>společníkovi</w:t>
      </w:r>
      <w:r w:rsidR="0035531B" w:rsidRPr="00C17FF2">
        <w:rPr>
          <w:b/>
        </w:rPr>
        <w:t>.</w:t>
      </w:r>
    </w:p>
    <w:p w14:paraId="7E64267A" w14:textId="77777777" w:rsidR="0035531B" w:rsidRPr="001C1B25" w:rsidRDefault="0035531B" w:rsidP="0035531B">
      <w:pPr>
        <w:pStyle w:val="Text1-1"/>
        <w:rPr>
          <w:rStyle w:val="Tun9b"/>
        </w:rPr>
      </w:pPr>
      <w:r w:rsidRPr="001C1B25">
        <w:rPr>
          <w:rStyle w:val="Tun9b"/>
        </w:rPr>
        <w:t>Poddodavatelské omezení</w:t>
      </w:r>
    </w:p>
    <w:p w14:paraId="1BCC392C" w14:textId="325032DF"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Pr="00E3201E" w:rsidRDefault="00616090" w:rsidP="00616090">
      <w:pPr>
        <w:pStyle w:val="Text1-1"/>
        <w:rPr>
          <w:b/>
        </w:rPr>
      </w:pPr>
      <w:r w:rsidRPr="00E3201E">
        <w:rPr>
          <w:b/>
        </w:rPr>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53CE593" w:rsidR="00616090" w:rsidRDefault="00616090" w:rsidP="00616090">
      <w:pPr>
        <w:pStyle w:val="Odrka1-2-"/>
      </w:pPr>
      <w:r>
        <w:t xml:space="preserve">do těla závazného vzoru smlouvy </w:t>
      </w:r>
      <w:r w:rsidR="002A5F57">
        <w:t xml:space="preserve">v čl. 3.3 </w:t>
      </w:r>
      <w:r>
        <w:t>celkovou nabídkovou cenu díla</w:t>
      </w:r>
      <w:r w:rsidR="00F16F3D">
        <w:t xml:space="preserve"> </w:t>
      </w:r>
      <w:r w:rsidR="00F16F3D" w:rsidRPr="00386CAD">
        <w:t xml:space="preserve">(tj. Cena Díla souboru staveb) a nabídkovou cenu jednotlivých staveb (tj. Cena Díla stavby </w:t>
      </w:r>
      <w:r w:rsidR="00F16F3D" w:rsidRPr="00386CAD">
        <w:lastRenderedPageBreak/>
        <w:t>1, Cena Díla stavby 2</w:t>
      </w:r>
      <w:r w:rsidR="00F16F3D">
        <w:t>, Cena Díla stavby 3</w:t>
      </w:r>
      <w:r w:rsidR="00F16F3D" w:rsidRPr="00386CAD">
        <w:t>)</w:t>
      </w:r>
      <w:r>
        <w:t xml:space="preserve"> bez DPH zpracovanou dle požadavků stanovených v článku 13 této Výzvy;</w:t>
      </w:r>
    </w:p>
    <w:p w14:paraId="2B8A29EC" w14:textId="77777777" w:rsidR="009052EA" w:rsidRPr="00386CAD" w:rsidRDefault="009052EA" w:rsidP="009052EA">
      <w:pPr>
        <w:pStyle w:val="Odrka1-2-"/>
        <w:rPr>
          <w:lang w:eastAsia="cs-CZ"/>
        </w:rPr>
      </w:pPr>
      <w:r w:rsidRPr="00386CAD">
        <w:rPr>
          <w:lang w:eastAsia="cs-CZ"/>
        </w:rPr>
        <w:t xml:space="preserve">do </w:t>
      </w:r>
      <w:r w:rsidRPr="00386CAD">
        <w:t>Přílohy</w:t>
      </w:r>
      <w:r w:rsidRPr="00386CAD">
        <w:rPr>
          <w:lang w:eastAsia="cs-CZ"/>
        </w:rPr>
        <w:t xml:space="preserve"> č. 4 závazného vzoru smlouvy s názvem Rekapitulace Ceny Díla:</w:t>
      </w:r>
    </w:p>
    <w:p w14:paraId="793383C1" w14:textId="37458D21" w:rsidR="009052EA" w:rsidRDefault="009052EA" w:rsidP="00C5559E">
      <w:pPr>
        <w:pStyle w:val="Odrka1-2-"/>
        <w:numPr>
          <w:ilvl w:val="0"/>
          <w:numId w:val="19"/>
        </w:numPr>
        <w:ind w:left="1843" w:hanging="283"/>
      </w:pPr>
      <w:r w:rsidRPr="00386CAD">
        <w:t>všechny</w:t>
      </w:r>
      <w:r w:rsidRPr="00386CAD">
        <w:rPr>
          <w:lang w:eastAsia="cs-CZ"/>
        </w:rPr>
        <w:t xml:space="preserve"> údaje požadované k vyplnění dodavatelem/zhotovitelem. Zadavatel v této souvislosti a pro vyloučení veškerých pochybností výslovně uvádí, že </w:t>
      </w:r>
      <w:r w:rsidR="00F16F3D" w:rsidRPr="00386CAD">
        <w:rPr>
          <w:lang w:eastAsia="cs-CZ"/>
        </w:rPr>
        <w:t xml:space="preserve">Smluvní cena celkem za soubor staveb i za jednotlivé stavby </w:t>
      </w:r>
      <w:r w:rsidRPr="00386CAD">
        <w:rPr>
          <w:lang w:eastAsia="cs-CZ"/>
        </w:rPr>
        <w:t>ve smyslu této Výzvy vkládaná do Přílohy č. 4 závazného vzoru smlouvy musí naprosto korespondovat s</w:t>
      </w:r>
      <w:r w:rsidRPr="00C60D09">
        <w:rPr>
          <w:lang w:eastAsia="cs-CZ"/>
        </w:rPr>
        <w:t xml:space="preserve"> hodnotou Ceny Díla </w:t>
      </w:r>
      <w:r w:rsidR="00F16F3D" w:rsidRPr="00C60D09">
        <w:rPr>
          <w:lang w:eastAsia="cs-CZ"/>
        </w:rPr>
        <w:t xml:space="preserve">souboru staveb i jednotlivých staveb </w:t>
      </w:r>
      <w:r w:rsidRPr="00C60D09">
        <w:rPr>
          <w:lang w:eastAsia="cs-CZ"/>
        </w:rPr>
        <w:t xml:space="preserve">ve smyslu této Výzvy vkládané do těla (čl. 3.3) </w:t>
      </w:r>
      <w:r>
        <w:rPr>
          <w:lang w:eastAsia="cs-CZ"/>
        </w:rPr>
        <w:t>závazného vzoru smlouvy;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6" w:name="_Toc146273840"/>
      <w:r>
        <w:t>PROHLÍDKA MÍSTA PLNĚNÍ (STAVENIŠTĚ)</w:t>
      </w:r>
      <w:bookmarkEnd w:id="16"/>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7" w:name="_Toc146273841"/>
      <w:r>
        <w:t>JAZYK NABÍDEK</w:t>
      </w:r>
      <w:r w:rsidR="00D25D67" w:rsidRPr="00D25D67">
        <w:t xml:space="preserve"> </w:t>
      </w:r>
      <w:r w:rsidR="00D25D67">
        <w:t>A KOMUNIKAČNÍ JAZYK</w:t>
      </w:r>
      <w:bookmarkEnd w:id="17"/>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15E2A590"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1E70D8">
        <w:t xml:space="preserve">písemným </w:t>
      </w:r>
      <w:r w:rsidRPr="00FD2EA2">
        <w:t>čestným prohlášením</w:t>
      </w:r>
      <w:r w:rsidR="0035531B">
        <w:t>.</w:t>
      </w:r>
    </w:p>
    <w:p w14:paraId="5A3E2461" w14:textId="77777777" w:rsidR="0035531B" w:rsidRDefault="0035531B" w:rsidP="00BC6D2B">
      <w:pPr>
        <w:pStyle w:val="Nadpis1-1"/>
      </w:pPr>
      <w:bookmarkStart w:id="18" w:name="_Toc146273842"/>
      <w:r>
        <w:lastRenderedPageBreak/>
        <w:t>OBSAH</w:t>
      </w:r>
      <w:r w:rsidR="00845C50">
        <w:t xml:space="preserve"> </w:t>
      </w:r>
      <w:r w:rsidR="00776A8A">
        <w:t>A</w:t>
      </w:r>
      <w:r w:rsidR="00845C50">
        <w:t> </w:t>
      </w:r>
      <w:r>
        <w:t>PODÁVÁNÍ NABÍDEK</w:t>
      </w:r>
      <w:bookmarkEnd w:id="18"/>
    </w:p>
    <w:p w14:paraId="1D0681DF" w14:textId="4B61F546" w:rsidR="0035531B" w:rsidRDefault="00283302" w:rsidP="00F16F3D">
      <w:pPr>
        <w:pStyle w:val="Text1-1"/>
        <w:tabs>
          <w:tab w:val="clear" w:pos="737"/>
          <w:tab w:val="num" w:pos="1588"/>
        </w:tabs>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r w:rsidR="00F16F3D">
        <w:t xml:space="preserve"> Rozhodující je čas doručení nabídky, včasné doručení nabídky je rizikem účastníka výběrového řízení.</w:t>
      </w:r>
    </w:p>
    <w:p w14:paraId="64BE4C30" w14:textId="31C1251F" w:rsidR="00CD2E13" w:rsidRPr="00AB5AE0" w:rsidRDefault="00CD2E13" w:rsidP="00CD2E13">
      <w:pPr>
        <w:pStyle w:val="Textbezslovn"/>
        <w:rPr>
          <w:b/>
        </w:rPr>
      </w:pPr>
      <w:r w:rsidRPr="00883842">
        <w:rPr>
          <w:rFonts w:cs="Arial"/>
          <w:b/>
        </w:rPr>
        <w:t>Nabídk</w:t>
      </w:r>
      <w:r w:rsidR="00F16F3D">
        <w:rPr>
          <w:rFonts w:cs="Arial"/>
          <w:b/>
        </w:rPr>
        <w:t>u</w:t>
      </w:r>
      <w:r w:rsidRPr="00883842">
        <w:rPr>
          <w:rFonts w:cs="Arial"/>
          <w:b/>
        </w:rPr>
        <w:t xml:space="preserve"> lze podat v termínu, který uveden</w:t>
      </w:r>
      <w:r w:rsidR="00F16F3D">
        <w:rPr>
          <w:rFonts w:cs="Arial"/>
          <w:b/>
        </w:rPr>
        <w:t>ém</w:t>
      </w:r>
      <w:r w:rsidRPr="00883842">
        <w:rPr>
          <w:rFonts w:cs="Arial"/>
          <w:b/>
        </w:rPr>
        <w:t xml:space="preserve"> na profilu zadavatele:</w:t>
      </w:r>
      <w:r w:rsidRPr="00883842">
        <w:rPr>
          <w:rFonts w:cs="Arial"/>
        </w:rPr>
        <w:t xml:space="preserve"> </w:t>
      </w:r>
      <w:hyperlink r:id="rId21" w:history="1">
        <w:r w:rsidRPr="00883842">
          <w:rPr>
            <w:rStyle w:val="Hypertextovodkaz"/>
            <w:rFonts w:cs="Arial"/>
            <w:b/>
            <w:bCs/>
            <w:lang w:eastAsia="cs-CZ"/>
          </w:rPr>
          <w:t>https://zakazky.spravazeleznic.cz/</w:t>
        </w:r>
      </w:hyperlink>
      <w:r w:rsidRPr="00883842">
        <w:rPr>
          <w:rFonts w:cs="Arial"/>
          <w:b/>
        </w:rPr>
        <w:t>.</w:t>
      </w:r>
    </w:p>
    <w:p w14:paraId="6A3CE470" w14:textId="1D84A772"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1E70D8" w:rsidRPr="00683213">
        <w:t>Uznávaný</w:t>
      </w:r>
      <w:r w:rsidR="001E70D8">
        <w:t xml:space="preserve"> e</w:t>
      </w:r>
      <w:r w:rsidRPr="003F78E7">
        <w:t xml:space="preserve">lektronický podpis </w:t>
      </w:r>
      <w:r w:rsidR="001E70D8" w:rsidRPr="00683213">
        <w:t>založený na kvalifikovaném certifikátu</w:t>
      </w:r>
      <w:r w:rsidR="001E70D8">
        <w:t xml:space="preserve"> </w:t>
      </w:r>
      <w:r w:rsidRPr="003F78E7">
        <w:t>je vyžadován pouze při registraci dodavatele do elektronického nástroje</w:t>
      </w:r>
      <w:r w:rsidR="001E70D8">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w:t>
      </w:r>
      <w:r w:rsidR="00883842">
        <w:t xml:space="preserve">Oceněné Požadavky na výkon a funkci budou </w:t>
      </w:r>
      <w:r w:rsidRPr="003F78E7">
        <w:t>dodavatelem v nabídce předložen</w:t>
      </w:r>
      <w:r w:rsidR="00883842">
        <w:t>y</w:t>
      </w:r>
      <w:r w:rsidRPr="003F78E7">
        <w:t xml:space="preserve"> ve formátu </w:t>
      </w:r>
      <w:proofErr w:type="spellStart"/>
      <w:r w:rsidR="00F16F3D" w:rsidRPr="00F00A44">
        <w:t>xls</w:t>
      </w:r>
      <w:proofErr w:type="spellEnd"/>
      <w:r w:rsidR="00F16F3D" w:rsidRPr="00F00A44">
        <w:t>/</w:t>
      </w:r>
      <w:proofErr w:type="spellStart"/>
      <w:r w:rsidR="00F16F3D" w:rsidRPr="00F00A44">
        <w:t>xlsx</w:t>
      </w:r>
      <w:proofErr w:type="spellEnd"/>
      <w:r w:rsidR="00F16F3D">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6774CB3E" w:rsidR="00695DAA" w:rsidRDefault="00695DAA" w:rsidP="00695DAA">
      <w:pPr>
        <w:pStyle w:val="Odrka1-1"/>
      </w:pPr>
      <w:r>
        <w:t xml:space="preserve">Všeobecné informace o dodavateli a jeho identifikační údaje, včetně </w:t>
      </w:r>
      <w:r w:rsidR="007B6941">
        <w:t xml:space="preserve">prohlášení </w:t>
      </w:r>
      <w:r w:rsidR="003B2F37">
        <w:t>k zakázaným dohodám</w:t>
      </w:r>
      <w:r w:rsidR="00D65443">
        <w:t xml:space="preserve"> a</w:t>
      </w:r>
      <w:r w:rsidR="003B2F37">
        <w:t xml:space="preserve"> prohlášení ke střetu zájmů</w:t>
      </w:r>
      <w:r>
        <w:t xml:space="preserve"> </w:t>
      </w:r>
      <w:r w:rsidR="00F16F3D">
        <w:t xml:space="preserve">a </w:t>
      </w:r>
      <w:r w:rsidR="00F16F3D" w:rsidRPr="00B848EB">
        <w:t xml:space="preserve">akceptaci zadávacích podmínek, </w:t>
      </w:r>
      <w:r>
        <w:t>ve formě formuláře obsaženého v Příloze č. 1 této Výzvy.</w:t>
      </w:r>
    </w:p>
    <w:p w14:paraId="7ADD8C31" w14:textId="21B4761A" w:rsidR="00695DAA" w:rsidRDefault="00695DAA" w:rsidP="00695DAA">
      <w:pPr>
        <w:pStyle w:val="Odrka1-1"/>
      </w:pPr>
      <w:r>
        <w:t xml:space="preserve">Návrh smlouvy na plnění této veřejné zakázky, zpracovaný dle instrukcí obsažených v této Výzvě, tedy doplněný co do jeho těla a co do jeho přílohy č. </w:t>
      </w:r>
      <w:r w:rsidR="007B0D72">
        <w:t xml:space="preserve">4, </w:t>
      </w:r>
      <w:r>
        <w:t>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403C2711" w:rsidR="00695DAA" w:rsidRDefault="00695DAA" w:rsidP="00695DAA">
      <w:pPr>
        <w:pStyle w:val="Odrka1-1"/>
      </w:pPr>
      <w:r>
        <w:lastRenderedPageBreak/>
        <w:t xml:space="preserve">Doklady prokazující splnění </w:t>
      </w:r>
      <w:r w:rsidRPr="00695DAA">
        <w:rPr>
          <w:b/>
        </w:rPr>
        <w:t>technické kvalifikace</w:t>
      </w:r>
      <w:r>
        <w:t xml:space="preserve">, tj. seznam </w:t>
      </w:r>
      <w:r w:rsidR="0039593D">
        <w:t xml:space="preserve">významných služeb a </w:t>
      </w:r>
      <w:r>
        <w:t xml:space="preserve">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4B0E6011" w:rsidR="00071EF2" w:rsidRDefault="00071EF2" w:rsidP="00695DAA">
      <w:pPr>
        <w:pStyle w:val="Odrka1-1"/>
      </w:pPr>
      <w:r w:rsidRPr="00010882">
        <w:rPr>
          <w:lang w:eastAsia="cs-CZ"/>
        </w:rPr>
        <w:t xml:space="preserve">Čestné prohlášení o splnění podmínek v souvislosti se </w:t>
      </w:r>
      <w:r w:rsidR="001E70D8">
        <w:rPr>
          <w:lang w:eastAsia="cs-CZ"/>
        </w:rPr>
        <w:t xml:space="preserve">zákonem upravujícím provádění mezinárodních sankcí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2D6BA9BA" w:rsidR="0035531B" w:rsidRDefault="007B3E70" w:rsidP="00695DAA">
      <w:pPr>
        <w:pStyle w:val="Odrka1-1"/>
      </w:pPr>
      <w:r w:rsidRPr="00085B94">
        <w:t>Oceněn</w:t>
      </w:r>
      <w:r>
        <w:t>é</w:t>
      </w:r>
      <w:r w:rsidRPr="00085B94">
        <w:t xml:space="preserve"> Požadavky na výkon </w:t>
      </w:r>
      <w:r>
        <w:t xml:space="preserve">a </w:t>
      </w:r>
      <w:r w:rsidRPr="00085B94">
        <w:t>funkci, včetně Rekapitulace ceny</w:t>
      </w:r>
      <w:r w:rsidR="002A5F57">
        <w:t xml:space="preserve"> a všeobecného objektu</w:t>
      </w:r>
      <w:r w:rsidRPr="00085B94">
        <w:t>, jež jsou obsaženy v Dílu 4 zadávací dokumentace</w:t>
      </w:r>
      <w:r>
        <w:t>.</w:t>
      </w:r>
    </w:p>
    <w:p w14:paraId="44A1EE1D" w14:textId="6BF5F971"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9" w:name="_Toc146273843"/>
      <w:r>
        <w:lastRenderedPageBreak/>
        <w:t>POŽADAVKY NA ZPRACOVÁNÍ NABÍDKOVÉ CENY</w:t>
      </w:r>
      <w:bookmarkEnd w:id="19"/>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677F01FB" w:rsidR="0035531B" w:rsidRDefault="004C086E" w:rsidP="004C086E">
      <w:pPr>
        <w:pStyle w:val="Text1-1"/>
      </w:pPr>
      <w:r w:rsidRPr="004C086E">
        <w:t xml:space="preserve">Dodavatelé ocení všechny položky </w:t>
      </w:r>
      <w:r w:rsidR="00D11651">
        <w:t>Požadavků na výkon a funkci</w:t>
      </w:r>
      <w:r w:rsidRPr="004C086E">
        <w:t xml:space="preserve"> </w:t>
      </w:r>
      <w:r w:rsidR="00D302E5">
        <w:t xml:space="preserve">(není-li </w:t>
      </w:r>
      <w:r w:rsidR="008A5B22">
        <w:t xml:space="preserve">v zadávacích podmínkách </w:t>
      </w:r>
      <w:r w:rsidR="00D302E5">
        <w:t xml:space="preserve">stanoveno jinak) </w:t>
      </w:r>
      <w:r w:rsidRPr="004C086E">
        <w:t xml:space="preserve">poskytnutého v Dílu 4 s názvem </w:t>
      </w:r>
      <w:r w:rsidR="00D11651">
        <w:t>Požadavky na výkon a funkci</w:t>
      </w:r>
      <w:r w:rsidRPr="004C086E">
        <w:t xml:space="preserve"> s přihlédnutím k technickým specifikacím jednotlivých položek</w:t>
      </w:r>
      <w:r w:rsidR="00AE440A">
        <w:t>, včetně Rekapitulace ceny a všeobecného objektu</w:t>
      </w:r>
      <w:r w:rsidRPr="004C086E">
        <w:t xml:space="preserve">. </w:t>
      </w:r>
      <w:r w:rsidRPr="004C086E">
        <w:rPr>
          <w:b/>
        </w:rPr>
        <w:t xml:space="preserve">V případě, že dodavatel některou z položek uvedených v </w:t>
      </w:r>
      <w:r w:rsidR="00D11651">
        <w:rPr>
          <w:b/>
        </w:rPr>
        <w:t>Požadavcích na výkon a funkci</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 xml:space="preserve">neocení vůbec nebo ji ocení nulovou hodnotou, tak hodnověrně a dostatečně ve své nabídce vysvětlí, z jakého důvodu nebyla položka oceněna, případně proč a jakým způsobem je daná položka již zahrnuta/oceněna v jiných položkách </w:t>
      </w:r>
      <w:r w:rsidR="00D11651">
        <w:rPr>
          <w:b/>
        </w:rPr>
        <w:t>Požadavků na výkon a funkci</w:t>
      </w:r>
      <w:r w:rsidRPr="004C086E">
        <w:rPr>
          <w:b/>
        </w:rPr>
        <w:t>.</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w:t>
      </w:r>
      <w:r w:rsidR="00D11651" w:rsidRPr="00D11651">
        <w:t>Požadavků na výkon a funkci</w:t>
      </w:r>
      <w:r w:rsidRPr="00D11651">
        <w:t xml:space="preserve"> apod</w:t>
      </w:r>
      <w:r w:rsidRPr="004C086E">
        <w:t xml:space="preserve">.). Jednotkové ceny se uvedou bez DPH. Množství jednotek se uvádí se zaokrouhlením na 3 desetinná místa a jednotlivé oceněné </w:t>
      </w:r>
      <w:r w:rsidRPr="00D11651">
        <w:t xml:space="preserve">položky </w:t>
      </w:r>
      <w:r w:rsidR="00D11651" w:rsidRPr="00D11651">
        <w:t xml:space="preserve">Požadavků na výkon a funkci </w:t>
      </w:r>
      <w:r w:rsidRPr="00D11651">
        <w:t>se</w:t>
      </w:r>
      <w:r w:rsidRPr="004C086E">
        <w:t xml:space="preserve"> uvádějí v Kč se zaokrouhlením na 2 desetinná místa. </w:t>
      </w:r>
    </w:p>
    <w:p w14:paraId="22F2F231" w14:textId="55A328F1" w:rsidR="00EE50B6" w:rsidRDefault="00F730DD" w:rsidP="00A12DC8">
      <w:pPr>
        <w:pStyle w:val="Text1-1"/>
      </w:pPr>
      <w:r w:rsidRPr="00993B5D">
        <w:t xml:space="preserve">Nabídková cena bude v návrhu Smlouvy o dílo uvedena v Kč bez DPH, a to vždy jako součet ceny za zpracování </w:t>
      </w:r>
      <w:r w:rsidRPr="00B848EB">
        <w:t>projektové dokumentace bez DPH</w:t>
      </w:r>
      <w:r>
        <w:t>)</w:t>
      </w:r>
      <w:r w:rsidRPr="00B848EB">
        <w:t>, ceny za výkon autorského dozoru bez DPH a ceny za zhotovení stavby bez DPH</w:t>
      </w:r>
      <w:r>
        <w:t>.</w:t>
      </w:r>
      <w:r w:rsidR="00EE50B6" w:rsidRPr="00E67D40">
        <w:t xml:space="preserve"> Nabídková cena bude zaokrouhlená na dvě desetinná místa. V případě rozporu mezi nabídkovou cenou uvedenou v návrhu Smlouvy o dílo a nabídkovou cenou uvedenou v </w:t>
      </w:r>
      <w:r w:rsidR="008729E0">
        <w:t>Rekapitulaci ceny</w:t>
      </w:r>
      <w:r w:rsidR="008729E0" w:rsidRPr="008645EE">
        <w:t xml:space="preserve"> </w:t>
      </w:r>
      <w:r w:rsidR="00EE50B6" w:rsidRPr="00E67D40">
        <w:t>bude mít přednost nabídková cena uvedená v návrhu Smlouvy o dílo.</w:t>
      </w:r>
    </w:p>
    <w:p w14:paraId="5D41F7D3" w14:textId="76A19CE3" w:rsidR="0035531B" w:rsidRDefault="0035531B" w:rsidP="004C086E">
      <w:pPr>
        <w:pStyle w:val="Nadpis1-1"/>
      </w:pPr>
      <w:bookmarkStart w:id="20" w:name="_Toc146273844"/>
      <w:r>
        <w:t>VARIANTY NABÍDKY</w:t>
      </w:r>
      <w:bookmarkEnd w:id="20"/>
    </w:p>
    <w:p w14:paraId="46CD3211" w14:textId="77777777" w:rsidR="0035531B" w:rsidRDefault="0035531B" w:rsidP="0035531B">
      <w:pPr>
        <w:pStyle w:val="Text1-1"/>
      </w:pPr>
      <w:r>
        <w:t xml:space="preserve">Zadavatel nepřipouští předložení varianty nabídky. </w:t>
      </w:r>
    </w:p>
    <w:p w14:paraId="2299B936" w14:textId="754ADEC3" w:rsidR="0035531B" w:rsidRDefault="0035531B" w:rsidP="004C086E">
      <w:pPr>
        <w:pStyle w:val="Text1-1"/>
        <w:numPr>
          <w:ilvl w:val="0"/>
          <w:numId w:val="0"/>
        </w:numPr>
        <w:ind w:left="737"/>
      </w:pPr>
      <w:r>
        <w:t xml:space="preserve"> </w:t>
      </w:r>
    </w:p>
    <w:p w14:paraId="7E630E8D" w14:textId="77777777" w:rsidR="0035531B" w:rsidRDefault="0035531B" w:rsidP="007038DC">
      <w:pPr>
        <w:pStyle w:val="Nadpis1-1"/>
      </w:pPr>
      <w:bookmarkStart w:id="21" w:name="_Toc146273845"/>
      <w:r>
        <w:t>OTEVÍRÁNÍ NABÍDEK</w:t>
      </w:r>
      <w:bookmarkEnd w:id="21"/>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2" w:name="_Toc146273846"/>
      <w:r>
        <w:t>POSOUZENÍ SPLNĚNÍ PODMÍNEK ÚČASTI</w:t>
      </w:r>
      <w:bookmarkEnd w:id="22"/>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5450C305" w:rsidR="0035531B" w:rsidRDefault="004C086E" w:rsidP="004C086E">
      <w:pPr>
        <w:pStyle w:val="Text1-1"/>
      </w:pPr>
      <w:r w:rsidRPr="004C086E">
        <w:t xml:space="preserve">Zadavatel je oprávněn ověřovat věrohodnost </w:t>
      </w:r>
      <w:r w:rsidR="001E70D8">
        <w:t>účastníkem</w:t>
      </w:r>
      <w:r w:rsidR="001E70D8" w:rsidRPr="004C086E">
        <w:t xml:space="preserve"> </w:t>
      </w:r>
      <w:r w:rsidRPr="004C086E">
        <w:t>poskytnutých údajů a dokladů a rovněž si je i sám opatřovat</w:t>
      </w:r>
      <w:r w:rsidR="001E70D8">
        <w:t xml:space="preserve">, </w:t>
      </w:r>
      <w:r w:rsidR="001E70D8" w:rsidRPr="004039B9">
        <w:t>pokud nejde o údaje</w:t>
      </w:r>
      <w:r w:rsidR="001E70D8">
        <w:t xml:space="preserve"> a</w:t>
      </w:r>
      <w:r w:rsidR="001E70D8" w:rsidRPr="004039B9">
        <w:t xml:space="preserve"> doklady, které budou hodnoceny podle kritérií hodnocení</w:t>
      </w:r>
      <w:r w:rsidRPr="004C086E">
        <w:t xml:space="preserve">.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w:t>
      </w:r>
      <w:r w:rsidR="00331CE0">
        <w:t>oceněných položek Požadavků na výkon a funkci</w:t>
      </w:r>
      <w:r w:rsidRPr="004C086E">
        <w:t xml:space="preserve">, pokud nebude dotčena celková nabídková cena. Provedení změny položkového rozpočtu (včetně ocenění dosud neoceněných položek </w:t>
      </w:r>
      <w:r w:rsidRPr="004C086E">
        <w:lastRenderedPageBreak/>
        <w:t>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C5559E">
      <w:pPr>
        <w:pStyle w:val="Odstavec1-1a"/>
        <w:numPr>
          <w:ilvl w:val="0"/>
          <w:numId w:val="13"/>
        </w:numPr>
      </w:pPr>
      <w:r>
        <w:t>nesplňují zadávací podmínky nebo je účastník výběrového řízení ve stanovené lhůtě nedoložil,</w:t>
      </w:r>
    </w:p>
    <w:p w14:paraId="6B5634D0" w14:textId="77777777" w:rsidR="001D4B4A" w:rsidRDefault="001D4B4A" w:rsidP="00C5559E">
      <w:pPr>
        <w:pStyle w:val="Odstavec1-1a"/>
        <w:numPr>
          <w:ilvl w:val="0"/>
          <w:numId w:val="13"/>
        </w:numPr>
      </w:pPr>
      <w:r>
        <w:t>nebyly účastníkem výběrového řízení objasněny nebo doplněny na základě žádosti, nebo</w:t>
      </w:r>
    </w:p>
    <w:p w14:paraId="6534F071" w14:textId="77777777" w:rsidR="001D4B4A" w:rsidRDefault="001D4B4A" w:rsidP="00C5559E">
      <w:pPr>
        <w:pStyle w:val="Odstavec1-1a"/>
        <w:numPr>
          <w:ilvl w:val="0"/>
          <w:numId w:val="13"/>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5414FD39" w:rsidR="001D4B4A" w:rsidRDefault="001D4B4A" w:rsidP="00C5559E">
      <w:pPr>
        <w:pStyle w:val="Odstavec1-1a"/>
        <w:numPr>
          <w:ilvl w:val="0"/>
          <w:numId w:val="14"/>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1E70D8">
        <w:t xml:space="preserve">veřejné </w:t>
      </w:r>
      <w:r>
        <w:t xml:space="preserve">zakázky, </w:t>
      </w:r>
    </w:p>
    <w:p w14:paraId="7EBF1F8F" w14:textId="77777777" w:rsidR="001D4B4A" w:rsidRDefault="001D4B4A" w:rsidP="00C5559E">
      <w:pPr>
        <w:pStyle w:val="Odstavec1-1a"/>
        <w:numPr>
          <w:ilvl w:val="0"/>
          <w:numId w:val="14"/>
        </w:numPr>
      </w:pPr>
      <w:r>
        <w:t xml:space="preserve">došlo ke střetu zájmů a jiné opatření k nápravě, kromě zrušení výběrového řízení, není možné, </w:t>
      </w:r>
    </w:p>
    <w:p w14:paraId="052AB1AE" w14:textId="063A332C" w:rsidR="001D4B4A" w:rsidRDefault="001D4B4A" w:rsidP="00C5559E">
      <w:pPr>
        <w:pStyle w:val="Odstavec1-1a"/>
        <w:numPr>
          <w:ilvl w:val="0"/>
          <w:numId w:val="14"/>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1E70D8">
        <w:t xml:space="preserve">písemnou </w:t>
      </w:r>
      <w:r>
        <w:t xml:space="preserve">výzvu zadavatele neprokázal, že k narušení hospodářské soutěže nedošlo, </w:t>
      </w:r>
    </w:p>
    <w:p w14:paraId="51EF2179" w14:textId="77777777" w:rsidR="001D4B4A" w:rsidRDefault="001D4B4A" w:rsidP="00C5559E">
      <w:pPr>
        <w:pStyle w:val="Odstavec1-1a"/>
        <w:numPr>
          <w:ilvl w:val="0"/>
          <w:numId w:val="14"/>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C5559E">
      <w:pPr>
        <w:pStyle w:val="Odstavec1-1a"/>
        <w:numPr>
          <w:ilvl w:val="0"/>
          <w:numId w:val="14"/>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C5559E">
      <w:pPr>
        <w:pStyle w:val="Odstavec1-1a"/>
        <w:numPr>
          <w:ilvl w:val="0"/>
          <w:numId w:val="14"/>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54A84238"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1E70D8">
        <w:t xml:space="preserve">veřejnou </w:t>
      </w:r>
      <w:r w:rsidRPr="00C154A5">
        <w:t>zakázkou</w:t>
      </w:r>
      <w:r w:rsidR="001E70D8">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t>.</w:t>
      </w:r>
    </w:p>
    <w:p w14:paraId="4709FD48" w14:textId="77777777" w:rsidR="00C154A5" w:rsidRDefault="00C154A5" w:rsidP="00C154A5">
      <w:pPr>
        <w:pStyle w:val="Text1-1"/>
      </w:pPr>
      <w:r w:rsidRPr="00C154A5">
        <w:lastRenderedPageBreak/>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6101125D" w:rsidR="00C154A5" w:rsidRDefault="00C154A5" w:rsidP="00C154A5">
      <w:pPr>
        <w:pStyle w:val="Text1-1"/>
      </w:pPr>
      <w:r w:rsidRPr="00C154A5">
        <w:t xml:space="preserve">Zadavatel může vyloučit účastníka výběrového řízení, pokud nabídka účastníka výběrového řízení obsahuje mimořádně nízkou nabídkovou cenu, která nebyla </w:t>
      </w:r>
      <w:r w:rsidR="001E70D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012A526E" w14:textId="42CE28B6" w:rsidR="001E70D8" w:rsidRDefault="001E70D8" w:rsidP="00C154A5">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r>
        <w:t>.</w:t>
      </w:r>
    </w:p>
    <w:p w14:paraId="5D8510DA" w14:textId="77777777" w:rsidR="0035531B" w:rsidRDefault="0035531B" w:rsidP="007038DC">
      <w:pPr>
        <w:pStyle w:val="Nadpis1-1"/>
      </w:pPr>
      <w:bookmarkStart w:id="23" w:name="_Toc146273847"/>
      <w:r>
        <w:t>HODNOCENÍ NABÍDEK</w:t>
      </w:r>
      <w:bookmarkEnd w:id="23"/>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0243F3BF" w:rsidR="0035531B" w:rsidRDefault="007B3D4D" w:rsidP="00F16F3D">
      <w:pPr>
        <w:pStyle w:val="Text1-1"/>
        <w:tabs>
          <w:tab w:val="clear" w:pos="737"/>
          <w:tab w:val="num" w:pos="1588"/>
        </w:tabs>
      </w:pPr>
      <w:r w:rsidRPr="007B3D4D">
        <w:t xml:space="preserve">V rámci hodnotícího kritéria bude hodnocena výše </w:t>
      </w:r>
      <w:r w:rsidR="00F16F3D" w:rsidRPr="00C60D09">
        <w:t>celkové nabídkové ceny souboru staveb v Kč bez DPH ve smyslu odst. 13.3 této Výzvy uvedená v návrhu Smlouvy o dílo. Jako nejvýhodnější bude hodnocena nabídka s nejnižší nabídkovou cenou v Kč bez DPH uvedenou v návrhu Smlouvy o dílo ze všech hodnocených nabídek. Ostatní nabídky</w:t>
      </w:r>
      <w:r w:rsidR="00F16F3D" w:rsidRPr="002306DF">
        <w:t xml:space="preserve"> budou seřazeny v pořadí dle výše jejich nabídkových cen v Kč bez DPH uvedených v návrhu Smlouvy o dílo od nabídky s druhou nejnižší nabídkovou cenou po nabídku s nejvyšší nabídkovou cenou.</w:t>
      </w:r>
      <w:r w:rsidR="00F16F3D">
        <w:t xml:space="preserve"> </w:t>
      </w:r>
      <w:r w:rsidR="00F16F3D" w:rsidRPr="00DB4E5F">
        <w:t>Pokud by měly být dvě nebo více nabídek hodnoceny jako nejlepší z důvodu shodné nejnižší nabídkové ceny,</w:t>
      </w:r>
      <w:r w:rsidR="00F16F3D" w:rsidRPr="00DB1AFE">
        <w:rPr>
          <w:rFonts w:ascii="Verdana" w:hAnsi="Verdana"/>
        </w:rPr>
        <w:t xml:space="preserve"> rozhodne o lepším pořadí konkurenčních nabídek čas podání nabídek (přednější pořadí ve výsledku hodnocení tedy získá nabídka s</w:t>
      </w:r>
      <w:r w:rsidR="00F16F3D" w:rsidRPr="005B01DC">
        <w:rPr>
          <w:rFonts w:ascii="Verdana" w:hAnsi="Verdana"/>
          <w:iCs/>
        </w:rPr>
        <w:t> </w:t>
      </w:r>
      <w:r w:rsidR="00F16F3D" w:rsidRPr="00DB1AFE">
        <w:rPr>
          <w:rFonts w:ascii="Verdana" w:hAnsi="Verdana"/>
        </w:rPr>
        <w:t>dřívějším časem podání)</w:t>
      </w:r>
      <w:r w:rsidR="00F16F3D" w:rsidRPr="00DB4E5F">
        <w:t>.</w:t>
      </w:r>
    </w:p>
    <w:p w14:paraId="36166917" w14:textId="77777777" w:rsidR="0035531B" w:rsidRDefault="0035531B" w:rsidP="007038DC">
      <w:pPr>
        <w:pStyle w:val="Nadpis1-1"/>
      </w:pPr>
      <w:bookmarkStart w:id="24" w:name="_Toc146273848"/>
      <w:r>
        <w:t xml:space="preserve">ZRUŠENÍ </w:t>
      </w:r>
      <w:r w:rsidR="001472A9">
        <w:t xml:space="preserve">VÝBĚROVÉHO </w:t>
      </w:r>
      <w:r>
        <w:t>ŘÍZENÍ</w:t>
      </w:r>
      <w:bookmarkEnd w:id="24"/>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5DFDEDD1" w:rsidR="0018364C" w:rsidRDefault="004252B6" w:rsidP="0023665B">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t xml:space="preserve"> </w:t>
      </w:r>
      <w:r w:rsidRPr="007B3D4D">
        <w:t xml:space="preserve">uvedenou </w:t>
      </w:r>
      <w:r>
        <w:t xml:space="preserve">v </w:t>
      </w:r>
      <w:r w:rsidRPr="007B3D4D">
        <w:t>čl. 5.3 této Výzvy</w:t>
      </w:r>
      <w:r>
        <w:t>.</w:t>
      </w:r>
    </w:p>
    <w:p w14:paraId="04351B14" w14:textId="0B0463E0"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5" w:name="_Toc146273849"/>
      <w:r>
        <w:t>UZAVŘENÍ SMLOUVY</w:t>
      </w:r>
      <w:bookmarkEnd w:id="25"/>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7A6B0253"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D4043C">
        <w:t>v článku 19.3</w:t>
      </w:r>
      <w:r w:rsidR="00F16F3D" w:rsidRPr="002306DF">
        <w:t xml:space="preserve">, </w:t>
      </w:r>
      <w:r w:rsidRPr="00D4043C">
        <w:t xml:space="preserve"> resp. v článku 19.4 </w:t>
      </w:r>
      <w:r w:rsidR="005909AC" w:rsidRPr="00D4043C">
        <w:t xml:space="preserve">až 19.8 </w:t>
      </w:r>
      <w:r w:rsidRPr="00D4043C">
        <w:t>Výzvy</w:t>
      </w:r>
      <w:r w:rsidR="002952C6" w:rsidRPr="00D4043C">
        <w:t>, d</w:t>
      </w:r>
      <w:r w:rsidR="002952C6">
        <w:t>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w:t>
      </w:r>
      <w:r w:rsidRPr="007B3D4D">
        <w:lastRenderedPageBreak/>
        <w:t xml:space="preserve">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r w:rsidR="001E70D8">
        <w:rPr>
          <w:b/>
        </w:rPr>
        <w:t xml:space="preserve"> </w:t>
      </w:r>
      <w:r w:rsidR="001E70D8"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011DD0C7" w14:textId="55CFFE4E" w:rsidR="00F16F3D" w:rsidRDefault="001E70D8" w:rsidP="00F16F3D">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rsidRPr="00C17FF2">
        <w:t>;</w:t>
      </w:r>
    </w:p>
    <w:p w14:paraId="5CDFD1E7" w14:textId="74D86EAE" w:rsidR="00F16F3D" w:rsidRPr="002306DF" w:rsidRDefault="00F16F3D" w:rsidP="00F16F3D">
      <w:pPr>
        <w:pStyle w:val="Odrka1-1"/>
      </w:pPr>
      <w:r w:rsidRPr="002306DF">
        <w:t xml:space="preserve">originálu </w:t>
      </w:r>
      <w:r w:rsidR="001E70D8" w:rsidRPr="00C90A1F">
        <w:t>nebo úředně ověřené kopi</w:t>
      </w:r>
      <w:r w:rsidR="001E70D8">
        <w:t>e</w:t>
      </w:r>
      <w:r w:rsidR="001E70D8" w:rsidRPr="00C90A1F">
        <w:t xml:space="preserve"> </w:t>
      </w:r>
      <w:r w:rsidRPr="002306DF">
        <w:t xml:space="preserve">bankovní </w:t>
      </w:r>
      <w:r>
        <w:t xml:space="preserve">nebo pojistné </w:t>
      </w:r>
      <w:r w:rsidRPr="002306DF">
        <w:t xml:space="preserve">záruky za provedení díla ve výši stanovené v čl. 4.1 Smlouvy o dílo a splňující požadavky stanovené v článku 14 Obchodních podmínek; bankovní </w:t>
      </w:r>
      <w:r>
        <w:t xml:space="preserve">nebo pojistnou </w:t>
      </w:r>
      <w:r w:rsidRPr="002306DF">
        <w:t xml:space="preserve">záruku vybraný dodavatel předloží až po doručení oznámení o výběru dodavatele; </w:t>
      </w:r>
    </w:p>
    <w:p w14:paraId="118465CF" w14:textId="2E1AFE40" w:rsidR="00F16F3D" w:rsidRDefault="00F16F3D" w:rsidP="00F16F3D">
      <w:pPr>
        <w:pStyle w:val="Odrka1-1"/>
      </w:pPr>
      <w:r w:rsidRPr="002306DF">
        <w:t xml:space="preserve">kopií </w:t>
      </w:r>
      <w:r w:rsidR="001E70D8">
        <w:t xml:space="preserve">smluv s poddodavateli nebo poddodavateli </w:t>
      </w:r>
      <w:r w:rsidR="001E70D8" w:rsidRPr="008578B0">
        <w:t>podepsan</w:t>
      </w:r>
      <w:r w:rsidR="001E70D8">
        <w:t>ých</w:t>
      </w:r>
      <w:r w:rsidR="001E70D8" w:rsidRPr="008578B0">
        <w:t xml:space="preserve"> potvrzení o jej</w:t>
      </w:r>
      <w:r w:rsidR="001E70D8">
        <w:t>ich</w:t>
      </w:r>
      <w:r w:rsidR="001E70D8" w:rsidRPr="008578B0">
        <w:t xml:space="preserve"> existenci</w:t>
      </w:r>
      <w:r w:rsidR="001E70D8">
        <w:t xml:space="preserve"> nebo </w:t>
      </w:r>
      <w:r w:rsidRPr="002306DF">
        <w:t xml:space="preserve">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p>
    <w:p w14:paraId="5E3A4BF3" w14:textId="0C5A593A" w:rsidR="0035531B" w:rsidRPr="00C17FF2" w:rsidRDefault="0035531B" w:rsidP="007038DC">
      <w:pPr>
        <w:pStyle w:val="Odrka1-1"/>
      </w:pPr>
      <w:r w:rsidRPr="00C17FF2">
        <w:t>kopi</w:t>
      </w:r>
      <w:r w:rsidR="001B5ED5" w:rsidRPr="00C17FF2">
        <w:t>e</w:t>
      </w:r>
      <w:r w:rsidRPr="00C17FF2">
        <w:t xml:space="preserve"> </w:t>
      </w:r>
      <w:r w:rsidR="00BF2F6F" w:rsidRPr="00C17FF2">
        <w:t xml:space="preserve">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w:t>
      </w:r>
      <w:r w:rsidR="009A23F0" w:rsidRPr="00C17FF2">
        <w:t xml:space="preserve">resp. pro vedoucího elektrotechnika dle § 7 nařízení vlády č. 194/2022 Sb., o požadavcích na odbornou způsobilost k výkonu činnosti na elektrických zařízeních a na odbornou způsobilost v elektrotechnice, </w:t>
      </w:r>
      <w:r w:rsidR="00BF2F6F" w:rsidRPr="00C17FF2">
        <w:t xml:space="preserve">nebo </w:t>
      </w:r>
      <w:r w:rsidRPr="00C17FF2">
        <w:t>dokladu</w:t>
      </w:r>
      <w:r w:rsidR="00092CC9" w:rsidRPr="00C17FF2">
        <w:t xml:space="preserve"> o </w:t>
      </w:r>
      <w:r w:rsidRPr="00C17FF2">
        <w:t xml:space="preserve">elektrotechnické kvalifikaci při činnostech na </w:t>
      </w:r>
      <w:r w:rsidR="009A23F0" w:rsidRPr="00C17FF2">
        <w:t xml:space="preserve">vyhrazených </w:t>
      </w:r>
      <w:r w:rsidRPr="00C17FF2">
        <w:t>technických zařízeních dle vyhlášky č. 50/1978 Sb.,</w:t>
      </w:r>
      <w:r w:rsidR="00092CC9" w:rsidRPr="00C17FF2">
        <w:t xml:space="preserve"> o </w:t>
      </w:r>
      <w:r w:rsidRPr="00C17FF2">
        <w:t>odborné způsobilosti</w:t>
      </w:r>
      <w:r w:rsidR="00092CC9" w:rsidRPr="00C17FF2">
        <w:t xml:space="preserve"> v </w:t>
      </w:r>
      <w:r w:rsidRPr="00C17FF2">
        <w:t>elektrotechnice, ve znění pozdějších předpisů, § 10 požadovaná kvalifikace - Pracovníci pro samostatné projektování</w:t>
      </w:r>
      <w:r w:rsidR="00845C50" w:rsidRPr="00C17FF2">
        <w:t xml:space="preserve"> a </w:t>
      </w:r>
      <w:r w:rsidRPr="00C17FF2">
        <w:t xml:space="preserve">pracovníci pro řízení projektování; </w:t>
      </w:r>
    </w:p>
    <w:p w14:paraId="7D808669" w14:textId="77777777" w:rsidR="0035531B" w:rsidRPr="00C17FF2" w:rsidRDefault="0035531B" w:rsidP="007038DC">
      <w:pPr>
        <w:pStyle w:val="Odrka1-1"/>
      </w:pPr>
      <w:r w:rsidRPr="00C17FF2">
        <w:t>kopi</w:t>
      </w:r>
      <w:r w:rsidR="001B5ED5" w:rsidRPr="00C17FF2">
        <w:t>e</w:t>
      </w:r>
      <w:r w:rsidRPr="00C17FF2">
        <w:t xml:space="preserve"> dokladu</w:t>
      </w:r>
      <w:r w:rsidR="00092CC9" w:rsidRPr="00C17FF2">
        <w:t xml:space="preserve"> o </w:t>
      </w:r>
      <w:r w:rsidRPr="00C17FF2">
        <w:t>elektrotechnické kvalifikaci při činnostech na určených technických zařízeních dle vyhlášky č. 100/1995 Sb., kterou se stanoví podmínky pro provoz, konstrukci</w:t>
      </w:r>
      <w:r w:rsidR="00845C50" w:rsidRPr="00C17FF2">
        <w:t xml:space="preserve"> a </w:t>
      </w:r>
      <w:r w:rsidRPr="00C17FF2">
        <w:t>výrobu určených technických zařízení</w:t>
      </w:r>
      <w:r w:rsidR="00845C50" w:rsidRPr="00C17FF2">
        <w:t xml:space="preserve"> a </w:t>
      </w:r>
      <w:r w:rsidRPr="00C17FF2">
        <w:t xml:space="preserve">jejich konkretizace, ve znění pozdějších předpisů. Kvalifikace je určena Přílohou č. 4 této vyhlášky, dle čl. </w:t>
      </w:r>
      <w:proofErr w:type="gramStart"/>
      <w:r w:rsidRPr="00C17FF2">
        <w:t>8c -</w:t>
      </w:r>
      <w:r w:rsidR="00092CC9" w:rsidRPr="00C17FF2">
        <w:t xml:space="preserve"> v</w:t>
      </w:r>
      <w:proofErr w:type="gramEnd"/>
      <w:r w:rsidR="00092CC9" w:rsidRPr="00C17FF2">
        <w:t> </w:t>
      </w:r>
      <w:r w:rsidRPr="00C17FF2">
        <w:t>rozsahu projektování UTZ/E;</w:t>
      </w:r>
    </w:p>
    <w:p w14:paraId="1F551DD5" w14:textId="77777777" w:rsidR="00D4043C" w:rsidRPr="00C17FF2" w:rsidRDefault="0035531B" w:rsidP="00D4043C">
      <w:pPr>
        <w:pStyle w:val="Odrka1-1"/>
      </w:pPr>
      <w:r w:rsidRPr="00C17FF2">
        <w:t>kopi</w:t>
      </w:r>
      <w:r w:rsidR="001B5ED5" w:rsidRPr="00C17FF2">
        <w:t>e</w:t>
      </w:r>
      <w:r w:rsidRPr="00C17FF2">
        <w:t xml:space="preserve"> pověření Ministerstva dopravy ČR</w:t>
      </w:r>
      <w:r w:rsidR="00BC6D2B" w:rsidRPr="00C17FF2">
        <w:t xml:space="preserve"> k </w:t>
      </w:r>
      <w:r w:rsidRPr="00C17FF2">
        <w:t>provádění technických prohlídek</w:t>
      </w:r>
      <w:r w:rsidR="00845C50" w:rsidRPr="00C17FF2">
        <w:t xml:space="preserve"> a </w:t>
      </w:r>
      <w:r w:rsidRPr="00C17FF2">
        <w:t>zkoušek určených technických zařízení (UTZ) dle § 47 odst. 4 zákona č. 266/1994 Sb.,</w:t>
      </w:r>
      <w:r w:rsidR="00092CC9" w:rsidRPr="00C17FF2">
        <w:t xml:space="preserve"> o </w:t>
      </w:r>
      <w:r w:rsidRPr="00C17FF2">
        <w:t>drahách, ve znění pozdějších předpisů,</w:t>
      </w:r>
      <w:r w:rsidR="00845C50" w:rsidRPr="00C17FF2">
        <w:t xml:space="preserve"> a </w:t>
      </w:r>
      <w:r w:rsidRPr="00C17FF2">
        <w:t xml:space="preserve">to </w:t>
      </w:r>
      <w:r w:rsidR="00D4043C" w:rsidRPr="00C17FF2">
        <w:t xml:space="preserve">elektrických UTZ železničních drah v rozsahu: </w:t>
      </w:r>
    </w:p>
    <w:p w14:paraId="1E04D8C5" w14:textId="140F2B75" w:rsidR="007D5A8D" w:rsidRPr="00C17FF2" w:rsidRDefault="00D4043C" w:rsidP="00DD6418">
      <w:pPr>
        <w:pStyle w:val="Odrka1-2-"/>
      </w:pPr>
      <w:r w:rsidRPr="00C17FF2">
        <w:lastRenderedPageBreak/>
        <w:t>silnoproudá zařízení drážní zabezpečovací, sdělovací, požární, signalizační a výpočetní techniky.</w:t>
      </w:r>
    </w:p>
    <w:p w14:paraId="3AFCC3DA" w14:textId="5C7B41D8" w:rsidR="0035531B" w:rsidRPr="00C17FF2" w:rsidRDefault="0035531B" w:rsidP="007038DC">
      <w:pPr>
        <w:pStyle w:val="Textbezslovn"/>
      </w:pPr>
      <w:r w:rsidRPr="00C17FF2">
        <w:t>Zadavatel upřesňuje, že pokud bude některý</w:t>
      </w:r>
      <w:r w:rsidR="00AF20AA" w:rsidRPr="00C17FF2">
        <w:t xml:space="preserve"> doklad</w:t>
      </w:r>
      <w:r w:rsidRPr="00C17FF2">
        <w:t xml:space="preserve"> doložen již</w:t>
      </w:r>
      <w:r w:rsidR="00092CC9" w:rsidRPr="00C17FF2">
        <w:t xml:space="preserve"> v </w:t>
      </w:r>
      <w:r w:rsidRPr="00C17FF2">
        <w:t>nabídce nebo</w:t>
      </w:r>
      <w:r w:rsidR="00092CC9" w:rsidRPr="00C17FF2">
        <w:t xml:space="preserve"> v </w:t>
      </w:r>
      <w:r w:rsidRPr="00C17FF2">
        <w:t xml:space="preserve">průběhu </w:t>
      </w:r>
      <w:r w:rsidR="00AF20AA" w:rsidRPr="00C17FF2">
        <w:t xml:space="preserve">výběrového </w:t>
      </w:r>
      <w:r w:rsidRPr="00C17FF2">
        <w:t>řízení, zadavatel</w:t>
      </w:r>
      <w:r w:rsidR="00BC6D2B" w:rsidRPr="00C17FF2">
        <w:t xml:space="preserve"> k </w:t>
      </w:r>
      <w:r w:rsidRPr="00C17FF2">
        <w:t>jeho předkládání nebude vybraného dodavatele vyzývat.</w:t>
      </w:r>
    </w:p>
    <w:p w14:paraId="0DF24436" w14:textId="77777777" w:rsidR="0035531B" w:rsidRPr="00C17FF2" w:rsidRDefault="00AF20AA" w:rsidP="00AF20AA">
      <w:pPr>
        <w:pStyle w:val="Text1-1"/>
      </w:pPr>
      <w:r w:rsidRPr="00C17FF2">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C17FF2">
        <w:t>.</w:t>
      </w:r>
    </w:p>
    <w:p w14:paraId="222F8012" w14:textId="478A52F3" w:rsidR="0035531B" w:rsidRPr="00C17FF2" w:rsidRDefault="00AF20AA" w:rsidP="00AF20AA">
      <w:pPr>
        <w:pStyle w:val="Text1-1"/>
      </w:pPr>
      <w:r w:rsidRPr="00C17FF2">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C17FF2">
        <w:t xml:space="preserve">. </w:t>
      </w:r>
    </w:p>
    <w:p w14:paraId="0D2459F5" w14:textId="77777777" w:rsidR="00595B2D" w:rsidRPr="00C17FF2" w:rsidRDefault="00595B2D" w:rsidP="00595B2D">
      <w:pPr>
        <w:pStyle w:val="Text1-1"/>
      </w:pPr>
      <w:r w:rsidRPr="00C17FF2">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469BB6DD" w14:textId="77777777" w:rsidR="00595B2D" w:rsidRPr="00C17FF2" w:rsidRDefault="00595B2D" w:rsidP="00595B2D">
      <w:pPr>
        <w:pStyle w:val="Textbezslovn"/>
      </w:pPr>
      <w:r w:rsidRPr="00C17FF2">
        <w:t xml:space="preserve">a) ke sdělení identifikačních údajů všech osob, které jsou jeho skutečným majitelem, a </w:t>
      </w:r>
    </w:p>
    <w:p w14:paraId="5EC3123A" w14:textId="77777777" w:rsidR="00595B2D" w:rsidRDefault="00595B2D" w:rsidP="00595B2D">
      <w:pPr>
        <w:pStyle w:val="Textbezslovn"/>
      </w:pPr>
      <w:r w:rsidRPr="00C17FF2">
        <w:t>b) k předložení dokladů, z nichž vyplývá vztah všech osob podle předchozího písmene a)</w:t>
      </w:r>
      <w:r>
        <w:t xml:space="preserve">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1F4DEAD0"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6"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6"/>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w:t>
      </w:r>
      <w:proofErr w:type="gramStart"/>
      <w:r w:rsidR="008D63F0" w:rsidRPr="007E738C">
        <w:t>4b</w:t>
      </w:r>
      <w:proofErr w:type="gramEnd"/>
      <w:r w:rsidR="008D63F0" w:rsidRPr="007E738C">
        <w:t xml:space="preserve"> </w:t>
      </w:r>
      <w:r w:rsidR="008D63F0">
        <w:t>z</w:t>
      </w:r>
      <w:r w:rsidR="008D63F0" w:rsidRPr="007E738C">
        <w:t>ákona o střetu</w:t>
      </w:r>
      <w:r w:rsidR="008D63F0">
        <w:t xml:space="preserve"> zájmů</w:t>
      </w:r>
      <w:r w:rsidR="00595B2D">
        <w:t>.</w:t>
      </w:r>
    </w:p>
    <w:p w14:paraId="7C883928" w14:textId="5C98AC99" w:rsidR="00DB1AFE" w:rsidRDefault="00DB1AFE" w:rsidP="00DB1AFE">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w:t>
      </w:r>
      <w:r>
        <w:lastRenderedPageBreak/>
        <w:t xml:space="preserve">podmínky uvedené v čl. 22 této Výzvy (Další zadávací podmínky v návaznosti na </w:t>
      </w:r>
      <w:r w:rsidR="00893D98">
        <w:t xml:space="preserve">mezinárodní </w:t>
      </w:r>
      <w:r>
        <w:t>sankce</w:t>
      </w:r>
      <w:r w:rsidR="00893D98">
        <w:t>, zákaz zadání veřejné zakázky</w:t>
      </w:r>
      <w:r>
        <w:t>).</w:t>
      </w:r>
    </w:p>
    <w:p w14:paraId="1350EBB6" w14:textId="77777777" w:rsidR="0035531B" w:rsidRDefault="0035531B" w:rsidP="00B77C6D">
      <w:pPr>
        <w:pStyle w:val="Nadpis1-1"/>
      </w:pPr>
      <w:bookmarkStart w:id="27" w:name="_Toc146273850"/>
      <w:r>
        <w:t>OCHRANA INFORMACÍ</w:t>
      </w:r>
      <w:bookmarkEnd w:id="27"/>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8" w:name="_Toc59538672"/>
      <w:bookmarkStart w:id="29" w:name="_Toc146273851"/>
      <w:r>
        <w:t>SOCIÁLNĚ A ENVIRO</w:t>
      </w:r>
      <w:r w:rsidR="007F1CE2">
        <w:t>N</w:t>
      </w:r>
      <w:r>
        <w:t>MENTÁLNĚ ODPOVĚDNÉ ZADÁVÁNÍ, INOVACE</w:t>
      </w:r>
      <w:bookmarkEnd w:id="28"/>
      <w:bookmarkEnd w:id="29"/>
    </w:p>
    <w:p w14:paraId="013FB39A" w14:textId="6F1983DD"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E70D8">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49F0953E" w14:textId="2F590EB0"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597E2D">
        <w:t>článku 4.</w:t>
      </w:r>
      <w:r w:rsidR="00597E2D" w:rsidRPr="00597E2D">
        <w:t>7</w:t>
      </w:r>
      <w:r w:rsidRPr="00597E2D">
        <w:t xml:space="preserve"> závazného</w:t>
      </w:r>
      <w:r>
        <w:t xml:space="preserve"> vzoru smlouvy, který je dílem 2 zadávací dokumentace.</w:t>
      </w:r>
    </w:p>
    <w:p w14:paraId="0AC1E52B" w14:textId="21C58624" w:rsidR="00DB1AFE" w:rsidRDefault="00DB1AFE" w:rsidP="00DB1AFE">
      <w:pPr>
        <w:pStyle w:val="Nadpis1-1"/>
        <w:jc w:val="both"/>
      </w:pPr>
      <w:bookmarkStart w:id="30" w:name="_Toc106284728"/>
      <w:bookmarkStart w:id="31" w:name="_Toc106631155"/>
      <w:bookmarkStart w:id="32" w:name="_Toc102380477"/>
      <w:bookmarkStart w:id="33" w:name="_Toc103683200"/>
      <w:bookmarkStart w:id="34" w:name="_Toc103932243"/>
      <w:bookmarkStart w:id="35" w:name="_Toc106967229"/>
      <w:bookmarkStart w:id="36" w:name="_Toc113020773"/>
      <w:bookmarkStart w:id="37" w:name="_Toc121314616"/>
      <w:bookmarkStart w:id="38" w:name="_Toc146273852"/>
      <w:r>
        <w:t xml:space="preserve">Další zadávací podmínky v návaznosti na </w:t>
      </w:r>
      <w:r w:rsidR="00893D98">
        <w:t xml:space="preserve">mezinárodní </w:t>
      </w:r>
      <w:proofErr w:type="gramStart"/>
      <w:r>
        <w:t>sankce</w:t>
      </w:r>
      <w:r w:rsidR="001E70D8">
        <w:t>,</w:t>
      </w:r>
      <w:r>
        <w:t xml:space="preserve"> </w:t>
      </w:r>
      <w:bookmarkEnd w:id="30"/>
      <w:bookmarkEnd w:id="31"/>
      <w:bookmarkEnd w:id="32"/>
      <w:bookmarkEnd w:id="33"/>
      <w:bookmarkEnd w:id="34"/>
      <w:bookmarkEnd w:id="35"/>
      <w:bookmarkEnd w:id="36"/>
      <w:bookmarkEnd w:id="37"/>
      <w:r w:rsidR="001E70D8" w:rsidRPr="001E70D8">
        <w:t xml:space="preserve"> </w:t>
      </w:r>
      <w:r w:rsidR="001E70D8">
        <w:t>zákaz</w:t>
      </w:r>
      <w:proofErr w:type="gramEnd"/>
      <w:r w:rsidR="001E70D8">
        <w:t xml:space="preserve"> zadání veřejné zakázky</w:t>
      </w:r>
      <w:bookmarkEnd w:id="38"/>
    </w:p>
    <w:p w14:paraId="194DBDEB" w14:textId="01E5CED6" w:rsidR="001E70D8" w:rsidRDefault="001E70D8" w:rsidP="00261024">
      <w:pPr>
        <w:pStyle w:val="Text1-1"/>
      </w:pPr>
      <w:r>
        <w:t xml:space="preserve">Zadavatel v tomto řízení postupuje analogicky v souladu s § 48a ZZVZ.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492CFA97" w14:textId="77777777" w:rsidR="001E70D8" w:rsidRPr="00BF1F34" w:rsidRDefault="001E70D8" w:rsidP="001E70D8">
      <w:pPr>
        <w:pStyle w:val="Text1-1"/>
        <w:rPr>
          <w:b/>
          <w:bCs/>
        </w:rPr>
      </w:pPr>
      <w:r w:rsidRPr="00C45BDD">
        <w:t>Pokud se mez</w:t>
      </w:r>
      <w:r>
        <w:t xml:space="preserve">inárodní sankce </w:t>
      </w:r>
      <w:r w:rsidRPr="00C45BDD">
        <w:t>vztahuje na</w:t>
      </w:r>
      <w:r>
        <w:t>:</w:t>
      </w:r>
    </w:p>
    <w:p w14:paraId="5D964041" w14:textId="77777777" w:rsidR="001E70D8" w:rsidRPr="00C45BDD" w:rsidRDefault="001E70D8" w:rsidP="001E70D8">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2D6C3C8F" w14:textId="1A76F552" w:rsidR="001E70D8" w:rsidRDefault="001E70D8" w:rsidP="001E70D8">
      <w:pPr>
        <w:pStyle w:val="Odrka1-1"/>
      </w:pPr>
      <w:r w:rsidRPr="00C45BDD">
        <w:t xml:space="preserve">vybraného dodavatele, vyloučí ho zadavatel z účasti </w:t>
      </w:r>
      <w:r>
        <w:t>ve výběrovém</w:t>
      </w:r>
      <w:r w:rsidRPr="00C45BDD">
        <w:t xml:space="preserve"> řízení.</w:t>
      </w:r>
    </w:p>
    <w:p w14:paraId="19F4839C" w14:textId="77777777" w:rsidR="001E70D8" w:rsidRPr="00C45BDD" w:rsidRDefault="001E70D8" w:rsidP="001E70D8">
      <w:pPr>
        <w:pStyle w:val="Text1-1"/>
      </w:pPr>
      <w:r w:rsidRPr="00C45BDD">
        <w:lastRenderedPageBreak/>
        <w:t>Pokud se mezinárodní sankce vztahuje na poddodavatele</w:t>
      </w:r>
      <w:r>
        <w:t>:</w:t>
      </w:r>
    </w:p>
    <w:p w14:paraId="5469BBB5" w14:textId="77777777" w:rsidR="001E70D8" w:rsidRPr="00C45BDD" w:rsidRDefault="001E70D8" w:rsidP="001E70D8">
      <w:pPr>
        <w:pStyle w:val="Odrka1-1"/>
      </w:pPr>
      <w:r w:rsidRPr="00C45BDD">
        <w:t xml:space="preserve">účastníka </w:t>
      </w:r>
      <w:r>
        <w:t>výběrového</w:t>
      </w:r>
      <w:r w:rsidRPr="00C45BDD">
        <w:t xml:space="preserve"> řízení, může zadavatel požadovat nahrazení poddodavatele, nebo</w:t>
      </w:r>
    </w:p>
    <w:p w14:paraId="7752E5E4" w14:textId="77777777" w:rsidR="001E70D8" w:rsidRDefault="001E70D8" w:rsidP="001E70D8">
      <w:pPr>
        <w:pStyle w:val="Odrka1-1"/>
      </w:pPr>
      <w:r w:rsidRPr="00C45BDD">
        <w:t>vybraného dodavatele, musí zadavatel požadovat nahrazení poddodavatele</w:t>
      </w:r>
      <w:r>
        <w:t>.</w:t>
      </w:r>
    </w:p>
    <w:p w14:paraId="60AE0A8D" w14:textId="65382294" w:rsidR="001E70D8" w:rsidRDefault="001E70D8" w:rsidP="001E70D8">
      <w:pPr>
        <w:pStyle w:val="Text1-1"/>
        <w:numPr>
          <w:ilvl w:val="0"/>
          <w:numId w:val="0"/>
        </w:numPr>
        <w:ind w:left="737"/>
      </w:pPr>
      <w:r w:rsidRPr="00C45BDD">
        <w:t>Na základě požad</w:t>
      </w:r>
      <w:r>
        <w:t xml:space="preserve">avku zadavatele podle tohoto 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r>
        <w:t>.</w:t>
      </w:r>
    </w:p>
    <w:p w14:paraId="4BDD73AB" w14:textId="77777777" w:rsidR="001E70D8" w:rsidRDefault="001E70D8" w:rsidP="001E70D8">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9AB4469" w14:textId="77777777" w:rsidR="001E70D8" w:rsidRDefault="001E70D8" w:rsidP="001E70D8">
      <w:pPr>
        <w:pStyle w:val="Odstavec1-1a"/>
        <w:numPr>
          <w:ilvl w:val="0"/>
          <w:numId w:val="11"/>
        </w:numPr>
        <w:contextualSpacing/>
      </w:pPr>
      <w:r>
        <w:t>jakýkoli ruský státní příslušník, fyzická osoba s bydlištěm v Rusku nebo právnická osoba, subjekt či orgán usazené v Rusku;</w:t>
      </w:r>
    </w:p>
    <w:p w14:paraId="0A6C2918" w14:textId="77777777" w:rsidR="001E70D8" w:rsidRDefault="001E70D8" w:rsidP="001E70D8">
      <w:pPr>
        <w:pStyle w:val="Odstavec1-1a"/>
        <w:contextualSpacing/>
      </w:pPr>
      <w:r>
        <w:t>právnická osoba, subjekt nebo orgán, které jsou z více než 50 % přímo či nepřímo vlastněny některým ze subjektů uvedených v písmeni a) tohoto odstavce, nebo</w:t>
      </w:r>
    </w:p>
    <w:p w14:paraId="727132FD" w14:textId="77777777" w:rsidR="001E70D8" w:rsidRDefault="001E70D8" w:rsidP="001E70D8">
      <w:pPr>
        <w:pStyle w:val="Odstavec1-1a"/>
        <w:contextualSpacing/>
      </w:pPr>
      <w:r>
        <w:t>fyzická nebo právnická osoba, subjekt nebo orgán, které jednají jménem nebo na pokyn některého ze subjektů uvedených v písmeni a) nebo b) tohoto odstavce,</w:t>
      </w:r>
    </w:p>
    <w:p w14:paraId="35937982" w14:textId="7BBE19BB" w:rsidR="001E70D8" w:rsidRDefault="001E70D8" w:rsidP="001E70D8">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F1DC574" w14:textId="4DE78DFB" w:rsidR="001E70D8" w:rsidRDefault="001E70D8" w:rsidP="0026102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podle předchozího odstavce tohoto článku a </w:t>
      </w:r>
      <w:r w:rsidRPr="00CD701B">
        <w:rPr>
          <w:rFonts w:eastAsia="Verdana" w:cstheme="majorBidi"/>
          <w:noProof/>
          <w:szCs w:val="26"/>
        </w:rPr>
        <w:t>Nařízení č. 833/2014</w:t>
      </w:r>
      <w:r>
        <w:rPr>
          <w:rFonts w:eastAsia="Verdana" w:cstheme="majorBidi"/>
          <w:noProof/>
          <w:szCs w:val="26"/>
        </w:rPr>
        <w:t>.</w:t>
      </w:r>
    </w:p>
    <w:p w14:paraId="17DB7217" w14:textId="61FFD86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3"/>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0FA173F4" w:rsidR="00261024" w:rsidRDefault="00261024" w:rsidP="00261024">
      <w:pPr>
        <w:pStyle w:val="Text1-1"/>
      </w:pPr>
      <w:r>
        <w:t xml:space="preserve">Zadavatel </w:t>
      </w:r>
      <w:r w:rsidR="00DB1AFE">
        <w:t xml:space="preserve">dále </w:t>
      </w:r>
      <w:r>
        <w:t xml:space="preserve">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lastRenderedPageBreak/>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1E721FF" w14:textId="22F260D6" w:rsidR="00DB1AFE" w:rsidRDefault="00DB1AFE" w:rsidP="00DB1AFE">
      <w:pPr>
        <w:pStyle w:val="Text1-1"/>
      </w:pPr>
      <w:r w:rsidRPr="00FA4410">
        <w:t xml:space="preserve">V případě postupu </w:t>
      </w:r>
      <w:r w:rsidR="00893D98">
        <w:t xml:space="preserve">vybraného dodavatele </w:t>
      </w:r>
      <w:r w:rsidRPr="00FA4410">
        <w:t>v rozporu s</w:t>
      </w:r>
      <w:r>
        <w:t xml:space="preserve"> tímto článkem </w:t>
      </w:r>
      <w:r w:rsidRPr="00FA4410">
        <w:t xml:space="preserve">bude </w:t>
      </w:r>
      <w:r w:rsidR="00893D98">
        <w:t>vybraný dodavatel</w:t>
      </w:r>
      <w:r w:rsidRPr="00FA4410">
        <w:t xml:space="preserve"> vyloučen z </w:t>
      </w:r>
      <w:r>
        <w:t>výběrového</w:t>
      </w:r>
      <w:r w:rsidRPr="00FA4410">
        <w:t xml:space="preserve"> řízení</w:t>
      </w:r>
      <w:r>
        <w:t>.</w:t>
      </w:r>
    </w:p>
    <w:p w14:paraId="725EBE17" w14:textId="77777777" w:rsidR="00C17FF2" w:rsidRPr="00C17FF2" w:rsidRDefault="00C17FF2" w:rsidP="00C17FF2">
      <w:pPr>
        <w:pStyle w:val="Text1-1"/>
        <w:numPr>
          <w:ilvl w:val="0"/>
          <w:numId w:val="0"/>
        </w:numPr>
        <w:ind w:left="737"/>
      </w:pPr>
    </w:p>
    <w:p w14:paraId="2D9A5732" w14:textId="15DEAE54" w:rsidR="0035531B" w:rsidRDefault="0035531B" w:rsidP="00564DDD">
      <w:pPr>
        <w:pStyle w:val="Nadpis1-1"/>
      </w:pPr>
      <w:bookmarkStart w:id="39" w:name="_Toc146273853"/>
      <w:r>
        <w:t xml:space="preserve">PŘÍLOHY </w:t>
      </w:r>
      <w:r w:rsidR="001472A9">
        <w:t>TÉTO VÝZVY</w:t>
      </w:r>
      <w:bookmarkEnd w:id="39"/>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359A6203" w:rsidR="0035531B" w:rsidRDefault="0035531B" w:rsidP="00564DDD">
      <w:pPr>
        <w:pStyle w:val="Textbezslovn"/>
        <w:tabs>
          <w:tab w:val="left" w:pos="2127"/>
        </w:tabs>
        <w:spacing w:after="0"/>
        <w:ind w:left="2127" w:hanging="1390"/>
      </w:pPr>
      <w:r>
        <w:t>Příloha č. 4</w:t>
      </w:r>
      <w:r>
        <w:tab/>
        <w:t xml:space="preserve">Seznam </w:t>
      </w:r>
      <w:r w:rsidR="001B2AC4">
        <w:t xml:space="preserve">významných služeb a </w:t>
      </w:r>
      <w:r>
        <w:t>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04204E1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4779AE36" w:rsidR="00261024" w:rsidRDefault="00261024" w:rsidP="00564DDD">
      <w:pPr>
        <w:pStyle w:val="Textbezslovn"/>
        <w:tabs>
          <w:tab w:val="left" w:pos="2127"/>
        </w:tabs>
        <w:spacing w:after="0"/>
        <w:ind w:left="2127" w:hanging="1390"/>
      </w:pPr>
      <w:r>
        <w:t>Příloha č. 10</w:t>
      </w:r>
      <w:r>
        <w:tab/>
      </w:r>
      <w:r>
        <w:rPr>
          <w:lang w:eastAsia="cs-CZ"/>
        </w:rPr>
        <w:t xml:space="preserve">Čestné prohlášení o splnění podmínek v souvislosti se </w:t>
      </w:r>
      <w:r w:rsidR="001E70D8">
        <w:rPr>
          <w:lang w:eastAsia="cs-CZ"/>
        </w:rPr>
        <w:t>zákonem upravujícím provádění mezinárodních sankcí</w:t>
      </w:r>
    </w:p>
    <w:p w14:paraId="200214A6" w14:textId="77777777" w:rsidR="0035531B" w:rsidRDefault="0035531B" w:rsidP="00564DDD">
      <w:pPr>
        <w:pStyle w:val="Textbezslovn"/>
        <w:spacing w:after="0"/>
      </w:pPr>
    </w:p>
    <w:p w14:paraId="3F69C6DA" w14:textId="77777777" w:rsidR="00B32A4C" w:rsidRDefault="00B32A4C" w:rsidP="00564DDD">
      <w:pPr>
        <w:pStyle w:val="Textbezslovn"/>
        <w:spacing w:after="0"/>
      </w:pPr>
    </w:p>
    <w:p w14:paraId="23845442" w14:textId="6DF74E0B" w:rsidR="0035531B" w:rsidRDefault="0035531B" w:rsidP="00564DDD">
      <w:pPr>
        <w:pStyle w:val="Textbezslovn"/>
        <w:spacing w:after="0"/>
      </w:pPr>
      <w:r w:rsidRPr="00E37CB6">
        <w:t>V</w:t>
      </w:r>
      <w:r w:rsidR="00B36181" w:rsidRPr="00E37CB6">
        <w:t> </w:t>
      </w:r>
      <w:r w:rsidRPr="00E37CB6">
        <w:t xml:space="preserve">Praze </w:t>
      </w:r>
    </w:p>
    <w:p w14:paraId="26A13A79" w14:textId="77777777" w:rsidR="0035531B" w:rsidRDefault="0035531B" w:rsidP="00564DDD">
      <w:pPr>
        <w:pStyle w:val="Textbezslovn"/>
        <w:spacing w:after="0"/>
      </w:pPr>
    </w:p>
    <w:p w14:paraId="124D0D46" w14:textId="77E1E279" w:rsidR="0035531B" w:rsidRDefault="0035531B" w:rsidP="00564DDD">
      <w:pPr>
        <w:pStyle w:val="Textbezslovn"/>
        <w:spacing w:after="0"/>
      </w:pPr>
    </w:p>
    <w:p w14:paraId="3102FDB0" w14:textId="77777777" w:rsidR="0035531B" w:rsidRDefault="0035531B" w:rsidP="00564DDD">
      <w:pPr>
        <w:pStyle w:val="Textbezslovn"/>
        <w:spacing w:after="0"/>
      </w:pPr>
    </w:p>
    <w:p w14:paraId="576854B1" w14:textId="77777777" w:rsidR="00680002" w:rsidRPr="007A7C2C" w:rsidRDefault="00680002" w:rsidP="00680002">
      <w:pPr>
        <w:pStyle w:val="Textbezslovn"/>
        <w:spacing w:after="0"/>
      </w:pPr>
    </w:p>
    <w:p w14:paraId="5885FE37" w14:textId="77777777" w:rsidR="00680002" w:rsidRPr="007A7C2C" w:rsidRDefault="00680002" w:rsidP="00680002">
      <w:pPr>
        <w:pStyle w:val="Textbezslovn"/>
        <w:spacing w:after="0"/>
      </w:pPr>
    </w:p>
    <w:p w14:paraId="27765DBF" w14:textId="77777777" w:rsidR="00680002" w:rsidRPr="00BF6A82" w:rsidRDefault="00680002" w:rsidP="00680002">
      <w:pPr>
        <w:pStyle w:val="Textbezslovn"/>
        <w:spacing w:after="0"/>
      </w:pPr>
      <w:r w:rsidRPr="00BF6A82">
        <w:t>……………………………………………</w:t>
      </w:r>
    </w:p>
    <w:p w14:paraId="02F73318" w14:textId="77777777" w:rsidR="00680002" w:rsidRPr="00BF6A82" w:rsidRDefault="00680002" w:rsidP="00680002">
      <w:pPr>
        <w:pStyle w:val="Textbezslovn"/>
        <w:spacing w:after="0"/>
      </w:pPr>
      <w:r w:rsidRPr="00BF6A82">
        <w:t>Ing. Mojmír Nejezchleb</w:t>
      </w:r>
    </w:p>
    <w:p w14:paraId="606FD6DD" w14:textId="77777777" w:rsidR="00680002" w:rsidRPr="00BF6A82" w:rsidRDefault="00680002" w:rsidP="00680002">
      <w:pPr>
        <w:pStyle w:val="Textbezslovn"/>
        <w:spacing w:after="0"/>
      </w:pPr>
      <w:r w:rsidRPr="00BF6A82">
        <w:t>náměstek generálního ředitele pro modernizaci dráhy</w:t>
      </w:r>
    </w:p>
    <w:p w14:paraId="16AFB686" w14:textId="4455A4C7" w:rsidR="00564DDD" w:rsidRPr="00680002" w:rsidRDefault="00680002" w:rsidP="00680002">
      <w:pPr>
        <w:pStyle w:val="Textbezslovn"/>
        <w:spacing w:after="0"/>
        <w:rPr>
          <w:b/>
          <w:bCs/>
        </w:rPr>
      </w:pPr>
      <w:r w:rsidRPr="00BF6A82">
        <w:t>Správa železnic, státní organizace</w:t>
      </w:r>
      <w:r w:rsidRPr="00680002">
        <w:rPr>
          <w:b/>
          <w:bCs/>
        </w:rPr>
        <w:t xml:space="preserve"> </w:t>
      </w:r>
      <w:r w:rsidR="00564DDD" w:rsidRPr="00680002">
        <w:rPr>
          <w:b/>
          <w:bCs/>
        </w:rPr>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8DAA0FB" w:rsidR="008C65E0" w:rsidRDefault="006A6AF2" w:rsidP="006A6AF2">
      <w:pPr>
        <w:pStyle w:val="Textbezslovn"/>
        <w:ind w:left="0"/>
      </w:pPr>
      <w:r w:rsidRPr="006A6AF2">
        <w:t xml:space="preserve">Řádně jsme se seznámili se zněním zadávacích podmínek veřejné zakázky s názvem </w:t>
      </w:r>
      <w:r w:rsidR="00E37CB6" w:rsidRPr="00D04FEF">
        <w:rPr>
          <w:b/>
        </w:rPr>
        <w:t>„</w:t>
      </w:r>
      <w:r w:rsidR="00DD6418">
        <w:rPr>
          <w:b/>
        </w:rPr>
        <w:t>Úprava technologie BTS GSM-R pro 5G, 1. etapa</w:t>
      </w:r>
      <w:r w:rsidR="00E37CB6">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5"/>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35906F12" w:rsidR="0035531B" w:rsidRPr="00AD792A" w:rsidRDefault="0035531B" w:rsidP="00FE4333">
      <w:pPr>
        <w:pStyle w:val="Nadpisbezsl1-2"/>
      </w:pPr>
      <w:r w:rsidRPr="00AD792A">
        <w:t xml:space="preserve">Seznam </w:t>
      </w:r>
      <w:r w:rsidR="00E37CB6">
        <w:t xml:space="preserve">významných služeb a </w:t>
      </w:r>
      <w:r w:rsidRPr="00AD792A">
        <w:t>stavebních prací</w:t>
      </w:r>
    </w:p>
    <w:p w14:paraId="0D88030C" w14:textId="77777777" w:rsidR="00645CBC" w:rsidRPr="007A7C2C" w:rsidRDefault="00645CBC" w:rsidP="00645CBC">
      <w:pPr>
        <w:pStyle w:val="Textbezslovn"/>
        <w:ind w:left="0"/>
        <w:rPr>
          <w:b/>
        </w:rPr>
      </w:pPr>
      <w:r w:rsidRPr="007A7C2C">
        <w:rPr>
          <w:b/>
        </w:rPr>
        <w:t>Seznam významných služeb</w:t>
      </w:r>
    </w:p>
    <w:p w14:paraId="35E9AB37" w14:textId="77777777" w:rsidR="00645CBC" w:rsidRPr="007A7C2C" w:rsidRDefault="00645CBC" w:rsidP="00645CBC">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645CBC" w:rsidRPr="007A7C2C" w14:paraId="3562A9AF" w14:textId="77777777" w:rsidTr="00331C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605A3E3C" w14:textId="77777777" w:rsidR="00645CBC" w:rsidRPr="007A7C2C" w:rsidRDefault="00645CBC" w:rsidP="00331CE0">
            <w:pPr>
              <w:rPr>
                <w:b/>
                <w:sz w:val="16"/>
                <w:szCs w:val="16"/>
              </w:rPr>
            </w:pPr>
            <w:r w:rsidRPr="007A7C2C">
              <w:rPr>
                <w:b/>
              </w:rPr>
              <w:t>Název služby/ zakázky</w:t>
            </w:r>
            <w:r w:rsidRPr="007A7C2C">
              <w:rPr>
                <w:b/>
                <w:sz w:val="16"/>
                <w:szCs w:val="16"/>
              </w:rPr>
              <w:t xml:space="preserve"> </w:t>
            </w:r>
          </w:p>
        </w:tc>
        <w:tc>
          <w:tcPr>
            <w:tcW w:w="1506" w:type="dxa"/>
          </w:tcPr>
          <w:p w14:paraId="01127B29" w14:textId="77777777" w:rsidR="00645CBC" w:rsidRPr="007A7C2C" w:rsidRDefault="00645CBC" w:rsidP="00331CE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3D0B94EF" w14:textId="77777777" w:rsidR="00645CBC" w:rsidRPr="007A7C2C" w:rsidRDefault="00645CBC" w:rsidP="00331CE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005D61C8" w14:textId="77777777" w:rsidR="00645CBC" w:rsidRPr="007A7C2C" w:rsidRDefault="00645CBC" w:rsidP="00331CE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197CE324" w14:textId="77777777" w:rsidR="00645CBC" w:rsidRPr="007A7C2C" w:rsidRDefault="00645CBC" w:rsidP="00331CE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22995E" w14:textId="77777777" w:rsidR="00645CBC" w:rsidRPr="007A7C2C" w:rsidRDefault="00645CBC" w:rsidP="00331CE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významných služeb </w:t>
            </w:r>
            <w:r w:rsidRPr="007A7C2C">
              <w:rPr>
                <w:b/>
              </w:rPr>
              <w:t>požadovaných v čl. 8.4 Výzvy</w:t>
            </w:r>
            <w:r>
              <w:rPr>
                <w:b/>
              </w:rPr>
              <w:t xml:space="preserve"> </w:t>
            </w:r>
            <w:r w:rsidRPr="007A7C2C">
              <w:rPr>
                <w:b/>
              </w:rPr>
              <w:t>za posledních 5 let**</w:t>
            </w:r>
          </w:p>
        </w:tc>
      </w:tr>
      <w:tr w:rsidR="00645CBC" w:rsidRPr="007A7C2C" w14:paraId="7D916A49" w14:textId="77777777" w:rsidTr="00331CE0">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25147844" w14:textId="77777777" w:rsidR="00645CBC" w:rsidRPr="007A7C2C" w:rsidRDefault="00645CBC" w:rsidP="00331CE0">
            <w:pPr>
              <w:rPr>
                <w:sz w:val="16"/>
                <w:szCs w:val="16"/>
                <w:highlight w:val="yellow"/>
              </w:rPr>
            </w:pPr>
            <w:r w:rsidRPr="007A7C2C">
              <w:rPr>
                <w:sz w:val="16"/>
                <w:szCs w:val="16"/>
                <w:highlight w:val="yellow"/>
              </w:rPr>
              <w:t>[DOPLNÍ DODAVATEL]</w:t>
            </w:r>
          </w:p>
        </w:tc>
        <w:tc>
          <w:tcPr>
            <w:tcW w:w="1506" w:type="dxa"/>
          </w:tcPr>
          <w:p w14:paraId="1D568C71"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1C568652"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3E6BC544"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477B9480"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AFCC153"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45CBC" w:rsidRPr="007A7C2C" w14:paraId="5CD2BDEB" w14:textId="77777777" w:rsidTr="00331CE0">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4EA76A54" w14:textId="77777777" w:rsidR="00645CBC" w:rsidRPr="007A7C2C" w:rsidRDefault="00645CBC" w:rsidP="00331CE0">
            <w:pPr>
              <w:rPr>
                <w:sz w:val="16"/>
                <w:szCs w:val="16"/>
                <w:highlight w:val="yellow"/>
              </w:rPr>
            </w:pPr>
            <w:r w:rsidRPr="007A7C2C">
              <w:rPr>
                <w:sz w:val="16"/>
                <w:szCs w:val="16"/>
                <w:highlight w:val="yellow"/>
              </w:rPr>
              <w:t>[DOPLNÍ DODAVATEL]</w:t>
            </w:r>
          </w:p>
        </w:tc>
        <w:tc>
          <w:tcPr>
            <w:tcW w:w="1506" w:type="dxa"/>
          </w:tcPr>
          <w:p w14:paraId="07A70371"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2D3BC13F"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8715464"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EBF7D9B"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342981E"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45CBC" w:rsidRPr="007A7C2C" w14:paraId="597910B8" w14:textId="77777777" w:rsidTr="00331CE0">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BCCC680" w14:textId="77777777" w:rsidR="00645CBC" w:rsidRPr="007A7C2C" w:rsidRDefault="00645CBC" w:rsidP="00331CE0">
            <w:pPr>
              <w:rPr>
                <w:sz w:val="16"/>
                <w:szCs w:val="16"/>
                <w:highlight w:val="yellow"/>
              </w:rPr>
            </w:pPr>
            <w:r w:rsidRPr="007A7C2C">
              <w:rPr>
                <w:sz w:val="16"/>
                <w:szCs w:val="16"/>
                <w:highlight w:val="yellow"/>
              </w:rPr>
              <w:t>[DOPLNÍ DODAVATEL]</w:t>
            </w:r>
          </w:p>
        </w:tc>
        <w:tc>
          <w:tcPr>
            <w:tcW w:w="1506" w:type="dxa"/>
          </w:tcPr>
          <w:p w14:paraId="19E7E615"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70727557"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20C6FE8"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622E074C"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1ADADDBB"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45CBC" w:rsidRPr="007A7C2C" w14:paraId="6B5A9F1C" w14:textId="77777777" w:rsidTr="00331CE0">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4834F1E" w14:textId="77777777" w:rsidR="00645CBC" w:rsidRPr="007A7C2C" w:rsidRDefault="00645CBC" w:rsidP="00331CE0">
            <w:pPr>
              <w:rPr>
                <w:sz w:val="16"/>
                <w:szCs w:val="16"/>
                <w:highlight w:val="yellow"/>
              </w:rPr>
            </w:pPr>
            <w:r w:rsidRPr="007A7C2C">
              <w:rPr>
                <w:sz w:val="16"/>
                <w:szCs w:val="16"/>
                <w:highlight w:val="yellow"/>
              </w:rPr>
              <w:t>[DOPLNÍ DODAVATEL]</w:t>
            </w:r>
          </w:p>
        </w:tc>
        <w:tc>
          <w:tcPr>
            <w:tcW w:w="1506" w:type="dxa"/>
          </w:tcPr>
          <w:p w14:paraId="0C7EF76F"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7DE72660"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7B834E7"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60D2377D"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BA7B1BD"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45CBC" w:rsidRPr="007A7C2C" w14:paraId="4812BF5D" w14:textId="77777777" w:rsidTr="00331CE0">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0E96F454" w14:textId="77777777" w:rsidR="00645CBC" w:rsidRPr="007A7C2C" w:rsidRDefault="00645CBC" w:rsidP="00331CE0">
            <w:pPr>
              <w:rPr>
                <w:sz w:val="16"/>
                <w:szCs w:val="16"/>
                <w:highlight w:val="yellow"/>
              </w:rPr>
            </w:pPr>
            <w:r w:rsidRPr="007A7C2C">
              <w:rPr>
                <w:sz w:val="16"/>
                <w:szCs w:val="16"/>
                <w:highlight w:val="yellow"/>
              </w:rPr>
              <w:t>[DOPLNÍ DODAVATEL]</w:t>
            </w:r>
          </w:p>
        </w:tc>
        <w:tc>
          <w:tcPr>
            <w:tcW w:w="1506" w:type="dxa"/>
          </w:tcPr>
          <w:p w14:paraId="5027F76F"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284C2AA7"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0D0D88"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48CCCB1C"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398CD8E"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45CBC" w:rsidRPr="007A7C2C" w14:paraId="39D15E4F" w14:textId="77777777" w:rsidTr="00331CE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2443984" w14:textId="77777777" w:rsidR="00645CBC" w:rsidRPr="007A7C2C" w:rsidRDefault="00645CBC" w:rsidP="00331CE0">
            <w:pPr>
              <w:rPr>
                <w:b w:val="0"/>
                <w:sz w:val="16"/>
                <w:szCs w:val="16"/>
                <w:highlight w:val="yellow"/>
              </w:rPr>
            </w:pPr>
            <w:r w:rsidRPr="007A7C2C">
              <w:rPr>
                <w:b w:val="0"/>
                <w:sz w:val="16"/>
                <w:szCs w:val="16"/>
                <w:highlight w:val="yellow"/>
              </w:rPr>
              <w:t>[DOPLNÍ DODAVATEL]</w:t>
            </w:r>
          </w:p>
        </w:tc>
        <w:tc>
          <w:tcPr>
            <w:tcW w:w="1506" w:type="dxa"/>
            <w:shd w:val="clear" w:color="auto" w:fill="auto"/>
          </w:tcPr>
          <w:p w14:paraId="5E5F318D" w14:textId="77777777" w:rsidR="00645CBC" w:rsidRPr="007A7C2C" w:rsidRDefault="00645CBC" w:rsidP="00331CE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04FCDBB2" w14:textId="77777777" w:rsidR="00645CBC" w:rsidRPr="007A7C2C" w:rsidRDefault="00645CBC" w:rsidP="00331CE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7384FD99" w14:textId="77777777" w:rsidR="00645CBC" w:rsidRPr="007A7C2C" w:rsidRDefault="00645CBC" w:rsidP="00331CE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5001D0CA" w14:textId="77777777" w:rsidR="00645CBC" w:rsidRPr="007A7C2C" w:rsidRDefault="00645CBC" w:rsidP="00331CE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B3B91C" w14:textId="77777777" w:rsidR="00645CBC" w:rsidRPr="007A7C2C" w:rsidRDefault="00645CBC" w:rsidP="00331CE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669E49" w14:textId="6F8EB89E" w:rsidR="00AB1063" w:rsidRDefault="00AB1063" w:rsidP="00AD792A">
      <w:pPr>
        <w:pStyle w:val="Textbezslovn"/>
        <w:ind w:left="0"/>
      </w:pPr>
    </w:p>
    <w:p w14:paraId="0B04AFB6" w14:textId="77777777" w:rsidR="005427A4" w:rsidRPr="006C0C5D" w:rsidRDefault="005427A4" w:rsidP="005427A4">
      <w:pPr>
        <w:pStyle w:val="Textbezslovn"/>
        <w:ind w:left="0"/>
        <w:rPr>
          <w:b/>
        </w:rPr>
      </w:pPr>
      <w:r w:rsidRPr="006C0C5D">
        <w:rPr>
          <w:b/>
        </w:rPr>
        <w:t>Seznam stavebních prací</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5427A4">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4511420D"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 xml:space="preserve">i takové </w:t>
      </w:r>
      <w:r w:rsidR="00B04284">
        <w:t xml:space="preserve">služby nebo </w:t>
      </w:r>
      <w:r>
        <w:t>stavební práce, které poskytl:</w:t>
      </w:r>
    </w:p>
    <w:p w14:paraId="5B6B47EB" w14:textId="77777777" w:rsidR="0035531B" w:rsidRDefault="0035531B" w:rsidP="00893D98">
      <w:pPr>
        <w:pStyle w:val="Odstavec1-1a"/>
        <w:numPr>
          <w:ilvl w:val="0"/>
          <w:numId w:val="17"/>
        </w:numPr>
      </w:pPr>
      <w:r>
        <w:lastRenderedPageBreak/>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893D98">
      <w:pPr>
        <w:pStyle w:val="Odstavec1-1a"/>
        <w:numPr>
          <w:ilvl w:val="0"/>
          <w:numId w:val="17"/>
        </w:numPr>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504DC06E" w:rsidR="000276A8" w:rsidRPr="00EE3C5F" w:rsidRDefault="000276A8" w:rsidP="00893D9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007B6178">
              <w:rPr>
                <w:b/>
                <w:sz w:val="16"/>
                <w:szCs w:val="16"/>
              </w:rPr>
              <w:t xml:space="preserve"> </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1DC160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C5559E">
      <w:pPr>
        <w:pStyle w:val="Odstavec1-1a"/>
        <w:numPr>
          <w:ilvl w:val="0"/>
          <w:numId w:val="12"/>
        </w:numPr>
      </w:pPr>
      <w:r>
        <w:t>Příjmení: [</w:t>
      </w:r>
      <w:r w:rsidRPr="00E24F78">
        <w:rPr>
          <w:b/>
          <w:highlight w:val="yellow"/>
        </w:rPr>
        <w:t>DOPLNÍ DODAVATEL</w:t>
      </w:r>
      <w:r>
        <w:t>]</w:t>
      </w:r>
    </w:p>
    <w:p w14:paraId="20591EA0" w14:textId="77777777" w:rsidR="0035531B" w:rsidRDefault="0035531B" w:rsidP="00C5559E">
      <w:pPr>
        <w:pStyle w:val="Odstavec1-1a"/>
        <w:numPr>
          <w:ilvl w:val="0"/>
          <w:numId w:val="12"/>
        </w:numPr>
      </w:pPr>
      <w:r>
        <w:t>Jméno: [</w:t>
      </w:r>
      <w:r w:rsidRPr="00E24F78">
        <w:rPr>
          <w:b/>
          <w:highlight w:val="yellow"/>
        </w:rPr>
        <w:t>DOPLNÍ DODAVATEL</w:t>
      </w:r>
      <w:r>
        <w:t>]</w:t>
      </w:r>
    </w:p>
    <w:p w14:paraId="15F8B52C" w14:textId="77777777" w:rsidR="0035531B" w:rsidRDefault="0035531B" w:rsidP="00C5559E">
      <w:pPr>
        <w:pStyle w:val="Odstavec1-1a"/>
        <w:numPr>
          <w:ilvl w:val="0"/>
          <w:numId w:val="12"/>
        </w:numPr>
      </w:pPr>
      <w:r>
        <w:t>Datum narození: [</w:t>
      </w:r>
      <w:r w:rsidRPr="00833899">
        <w:rPr>
          <w:highlight w:val="yellow"/>
        </w:rPr>
        <w:t>DOPLNÍ DODAVATEL</w:t>
      </w:r>
      <w:r>
        <w:t>]</w:t>
      </w:r>
    </w:p>
    <w:p w14:paraId="014B12AF" w14:textId="77777777" w:rsidR="0035531B" w:rsidRDefault="0035531B" w:rsidP="00C5559E">
      <w:pPr>
        <w:pStyle w:val="Odstavec1-1a"/>
        <w:numPr>
          <w:ilvl w:val="0"/>
          <w:numId w:val="12"/>
        </w:numPr>
      </w:pPr>
      <w:r>
        <w:t>Kontaktní pracovní adresa (včetně pracovní tel/e-mail): [</w:t>
      </w:r>
      <w:r w:rsidRPr="00833899">
        <w:rPr>
          <w:highlight w:val="yellow"/>
        </w:rPr>
        <w:t>DOPLNÍ DODAVATEL</w:t>
      </w:r>
      <w:r>
        <w:t>]</w:t>
      </w:r>
    </w:p>
    <w:p w14:paraId="381871CE" w14:textId="7BF61F86" w:rsidR="0035531B" w:rsidRPr="00833899" w:rsidRDefault="0035531B" w:rsidP="00C5559E">
      <w:pPr>
        <w:pStyle w:val="Odstavec1-1a"/>
        <w:numPr>
          <w:ilvl w:val="0"/>
          <w:numId w:val="12"/>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58150660" w:rsidR="00452F69" w:rsidRPr="00833899" w:rsidRDefault="00F96879" w:rsidP="00307641">
            <w:pPr>
              <w:rPr>
                <w:b w:val="0"/>
                <w:sz w:val="16"/>
                <w:szCs w:val="16"/>
              </w:rPr>
            </w:pPr>
            <w:r w:rsidRPr="007A7C2C">
              <w:rPr>
                <w:b w:val="0"/>
                <w:sz w:val="16"/>
                <w:szCs w:val="16"/>
              </w:rPr>
              <w:t>Popis pracovních činností/náplň praxe</w:t>
            </w:r>
            <w:r>
              <w:rPr>
                <w:b w:val="0"/>
                <w:sz w:val="16"/>
                <w:szCs w:val="16"/>
              </w:rPr>
              <w:t xml:space="preserve"> (u projektování uveďte i náplň projektovaných staveb apod.)</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374F1392"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53D01F57" w:rsidR="00452F69" w:rsidRPr="00833899" w:rsidRDefault="00F96879" w:rsidP="00307641">
            <w:pPr>
              <w:rPr>
                <w:sz w:val="16"/>
                <w:szCs w:val="16"/>
              </w:rPr>
            </w:pPr>
            <w:r w:rsidRPr="007A7C2C">
              <w:rPr>
                <w:sz w:val="16"/>
                <w:szCs w:val="16"/>
              </w:rPr>
              <w:t xml:space="preserve">Popis předmětu plnění </w:t>
            </w:r>
            <w:proofErr w:type="gramStart"/>
            <w:r w:rsidRPr="007A7C2C">
              <w:rPr>
                <w:sz w:val="16"/>
                <w:szCs w:val="16"/>
              </w:rPr>
              <w:t>zakázky - v</w:t>
            </w:r>
            <w:proofErr w:type="gramEnd"/>
            <w:r w:rsidRPr="007A7C2C">
              <w:rPr>
                <w:sz w:val="16"/>
                <w:szCs w:val="16"/>
              </w:rPr>
              <w:t> detailu potřebném pro ověření splnění požadavků</w:t>
            </w:r>
            <w:r>
              <w:rPr>
                <w:sz w:val="16"/>
                <w:szCs w:val="16"/>
              </w:rPr>
              <w:t xml:space="preserve"> (</w:t>
            </w:r>
            <w:r w:rsidRPr="007147A7">
              <w:rPr>
                <w:sz w:val="16"/>
                <w:szCs w:val="16"/>
              </w:rPr>
              <w:t xml:space="preserve">u projektování uveďte i druhy </w:t>
            </w:r>
            <w:r>
              <w:rPr>
                <w:sz w:val="16"/>
                <w:szCs w:val="16"/>
              </w:rPr>
              <w:t xml:space="preserve">a </w:t>
            </w:r>
            <w:r w:rsidRPr="007147A7">
              <w:rPr>
                <w:sz w:val="16"/>
                <w:szCs w:val="16"/>
              </w:rPr>
              <w:t>nápl</w:t>
            </w:r>
            <w:r>
              <w:rPr>
                <w:sz w:val="16"/>
                <w:szCs w:val="16"/>
              </w:rPr>
              <w:t>ň</w:t>
            </w:r>
            <w:r w:rsidRPr="007147A7">
              <w:rPr>
                <w:sz w:val="16"/>
                <w:szCs w:val="16"/>
              </w:rPr>
              <w:t xml:space="preserve"> projektovaných staveb, stupně dokumentací apod.)</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020335C0"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6EF657" w:rsidR="00261024" w:rsidRDefault="00261024" w:rsidP="00261024">
      <w:pPr>
        <w:pStyle w:val="Nadpisbezsl1-2"/>
      </w:pPr>
      <w:r>
        <w:rPr>
          <w:lang w:eastAsia="cs-CZ"/>
        </w:rPr>
        <w:t xml:space="preserve">Čestné prohlášení o splnění podmínek v souvislosti se </w:t>
      </w:r>
      <w:r w:rsidR="001E70D8">
        <w:rPr>
          <w:lang w:eastAsia="cs-CZ"/>
        </w:rPr>
        <w:t>zákonem upravujícím provádění mezinárodních sankcí</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10"/>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3156AC17"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5427A4" w:rsidRPr="0009789C">
        <w:rPr>
          <w:rFonts w:eastAsia="Times New Roman" w:cs="Times New Roman"/>
          <w:b/>
          <w:lang w:eastAsia="cs-CZ"/>
        </w:rPr>
        <w:t>„</w:t>
      </w:r>
      <w:r w:rsidR="0028262E">
        <w:rPr>
          <w:rFonts w:eastAsia="Times New Roman" w:cs="Times New Roman"/>
          <w:b/>
          <w:lang w:eastAsia="cs-CZ"/>
        </w:rPr>
        <w:t xml:space="preserve">Soubor </w:t>
      </w:r>
      <w:proofErr w:type="gramStart"/>
      <w:r w:rsidR="0028262E">
        <w:rPr>
          <w:rFonts w:eastAsia="Times New Roman" w:cs="Times New Roman"/>
          <w:b/>
          <w:lang w:eastAsia="cs-CZ"/>
        </w:rPr>
        <w:t xml:space="preserve">staveb - </w:t>
      </w:r>
      <w:r w:rsidR="00DD6418">
        <w:rPr>
          <w:rFonts w:eastAsia="Times New Roman" w:cs="Times New Roman"/>
          <w:b/>
          <w:lang w:eastAsia="cs-CZ"/>
        </w:rPr>
        <w:t>Úprava</w:t>
      </w:r>
      <w:proofErr w:type="gramEnd"/>
      <w:r w:rsidR="00DD6418">
        <w:rPr>
          <w:rFonts w:eastAsia="Times New Roman" w:cs="Times New Roman"/>
          <w:b/>
          <w:lang w:eastAsia="cs-CZ"/>
        </w:rPr>
        <w:t xml:space="preserve"> technologie BTS GSM-R pro 5G, 1. etapa</w:t>
      </w:r>
      <w:r w:rsidR="005427A4" w:rsidRPr="0009789C">
        <w:rPr>
          <w:b/>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4695D0F4" w14:textId="181AB3B9" w:rsidR="001E70D8" w:rsidRDefault="001E70D8" w:rsidP="00C5559E">
      <w:pPr>
        <w:pStyle w:val="Odstavecseseznamem"/>
        <w:numPr>
          <w:ilvl w:val="0"/>
          <w:numId w:val="15"/>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 ZZVZ</w:t>
      </w:r>
      <w:r>
        <w:rPr>
          <w:rFonts w:eastAsia="Calibri" w:cs="Times New Roman"/>
        </w:rPr>
        <w:t>;</w:t>
      </w:r>
    </w:p>
    <w:p w14:paraId="536D72DC" w14:textId="5B27B11D" w:rsidR="001E70D8" w:rsidRPr="001E70D8" w:rsidRDefault="001E70D8" w:rsidP="00C5559E">
      <w:pPr>
        <w:pStyle w:val="Odstavecseseznamem"/>
        <w:numPr>
          <w:ilvl w:val="0"/>
          <w:numId w:val="15"/>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t>;</w:t>
      </w:r>
    </w:p>
    <w:p w14:paraId="729DEBA1" w14:textId="76200CBE" w:rsidR="00261024" w:rsidRDefault="00261024" w:rsidP="00C5559E">
      <w:pPr>
        <w:pStyle w:val="Odstavecseseznamem"/>
        <w:numPr>
          <w:ilvl w:val="0"/>
          <w:numId w:val="15"/>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11"/>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2"/>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082B05">
      <w:headerReference w:type="default" r:id="rId24"/>
      <w:footerReference w:type="default" r:id="rId25"/>
      <w:headerReference w:type="first" r:id="rId26"/>
      <w:footerReference w:type="first" r:id="rId27"/>
      <w:pgSz w:w="11906" w:h="16838" w:code="9"/>
      <w:pgMar w:top="1049" w:right="1133" w:bottom="1474" w:left="1843"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CF1AA4" w14:textId="77777777" w:rsidR="00CA3A68" w:rsidRDefault="00CA3A68" w:rsidP="00962258">
      <w:pPr>
        <w:spacing w:after="0" w:line="240" w:lineRule="auto"/>
      </w:pPr>
      <w:r>
        <w:separator/>
      </w:r>
    </w:p>
  </w:endnote>
  <w:endnote w:type="continuationSeparator" w:id="0">
    <w:p w14:paraId="1407F337" w14:textId="77777777" w:rsidR="00CA3A68" w:rsidRDefault="00CA3A6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78A9" w14:paraId="43E6FD8A" w14:textId="77777777" w:rsidTr="00EB46E5">
      <w:tc>
        <w:tcPr>
          <w:tcW w:w="1361" w:type="dxa"/>
          <w:tcMar>
            <w:left w:w="0" w:type="dxa"/>
            <w:right w:w="0" w:type="dxa"/>
          </w:tcMar>
          <w:vAlign w:val="bottom"/>
        </w:tcPr>
        <w:p w14:paraId="016FBFAA" w14:textId="3F4F6677" w:rsidR="007678A9" w:rsidRPr="00B8518B" w:rsidRDefault="007678A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37E8">
            <w:rPr>
              <w:rStyle w:val="slostrnky"/>
              <w:noProof/>
            </w:rPr>
            <w:t>41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37E8">
            <w:rPr>
              <w:rStyle w:val="slostrnky"/>
              <w:noProof/>
            </w:rPr>
            <w:t>42</w:t>
          </w:r>
          <w:r w:rsidRPr="00B8518B">
            <w:rPr>
              <w:rStyle w:val="slostrnky"/>
            </w:rPr>
            <w:fldChar w:fldCharType="end"/>
          </w:r>
        </w:p>
      </w:tc>
      <w:tc>
        <w:tcPr>
          <w:tcW w:w="284" w:type="dxa"/>
          <w:shd w:val="clear" w:color="auto" w:fill="auto"/>
          <w:tcMar>
            <w:left w:w="0" w:type="dxa"/>
            <w:right w:w="0" w:type="dxa"/>
          </w:tcMar>
        </w:tcPr>
        <w:p w14:paraId="37189AA7" w14:textId="77777777" w:rsidR="007678A9" w:rsidRDefault="007678A9" w:rsidP="00B8518B">
          <w:pPr>
            <w:pStyle w:val="Zpat"/>
          </w:pPr>
        </w:p>
      </w:tc>
      <w:tc>
        <w:tcPr>
          <w:tcW w:w="425" w:type="dxa"/>
          <w:shd w:val="clear" w:color="auto" w:fill="auto"/>
          <w:tcMar>
            <w:left w:w="0" w:type="dxa"/>
            <w:right w:w="0" w:type="dxa"/>
          </w:tcMar>
        </w:tcPr>
        <w:p w14:paraId="45F1B8FE" w14:textId="77777777" w:rsidR="007678A9" w:rsidRDefault="007678A9" w:rsidP="00B8518B">
          <w:pPr>
            <w:pStyle w:val="Zpat"/>
          </w:pPr>
        </w:p>
      </w:tc>
      <w:tc>
        <w:tcPr>
          <w:tcW w:w="8505" w:type="dxa"/>
        </w:tcPr>
        <w:p w14:paraId="6552BBF7" w14:textId="1D6A1379" w:rsidR="007678A9" w:rsidRDefault="007678A9" w:rsidP="00EB46E5">
          <w:pPr>
            <w:pStyle w:val="Zpat0"/>
          </w:pPr>
          <w:r>
            <w:t>„Úprava technologie BTS GSM-R pro 5G, 1. etapa“</w:t>
          </w:r>
        </w:p>
        <w:p w14:paraId="3201EED0" w14:textId="77777777" w:rsidR="007678A9" w:rsidRDefault="007678A9" w:rsidP="00EB46E5">
          <w:pPr>
            <w:pStyle w:val="Zpat0"/>
          </w:pPr>
          <w:r>
            <w:t>Díl 1 – VÝZVA K PODÁNÍ NABÍDKY</w:t>
          </w:r>
        </w:p>
        <w:p w14:paraId="0F33739D" w14:textId="77777777" w:rsidR="007678A9" w:rsidRDefault="007678A9" w:rsidP="0035531B">
          <w:pPr>
            <w:pStyle w:val="Zpat0"/>
          </w:pPr>
        </w:p>
      </w:tc>
    </w:tr>
  </w:tbl>
  <w:p w14:paraId="0F99771F" w14:textId="77777777" w:rsidR="007678A9" w:rsidRPr="00B8518B" w:rsidRDefault="007678A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7ABC4" w14:textId="77777777" w:rsidR="007678A9" w:rsidRPr="00B8518B" w:rsidRDefault="007678A9" w:rsidP="00460660">
    <w:pPr>
      <w:pStyle w:val="Zpat"/>
      <w:rPr>
        <w:sz w:val="2"/>
        <w:szCs w:val="2"/>
      </w:rPr>
    </w:pPr>
  </w:p>
  <w:p w14:paraId="542534AD" w14:textId="77777777" w:rsidR="007678A9" w:rsidRPr="00460660" w:rsidRDefault="007678A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66CCA7" w14:textId="77777777" w:rsidR="00CA3A68" w:rsidRDefault="00CA3A68" w:rsidP="00962258">
      <w:pPr>
        <w:spacing w:after="0" w:line="240" w:lineRule="auto"/>
      </w:pPr>
      <w:r>
        <w:separator/>
      </w:r>
    </w:p>
  </w:footnote>
  <w:footnote w:type="continuationSeparator" w:id="0">
    <w:p w14:paraId="2BEA058F" w14:textId="77777777" w:rsidR="00CA3A68" w:rsidRDefault="00CA3A68" w:rsidP="00962258">
      <w:pPr>
        <w:spacing w:after="0" w:line="240" w:lineRule="auto"/>
      </w:pPr>
      <w:r>
        <w:continuationSeparator/>
      </w:r>
    </w:p>
  </w:footnote>
  <w:footnote w:id="1">
    <w:p w14:paraId="2141A955" w14:textId="77777777" w:rsidR="007678A9" w:rsidRDefault="007678A9" w:rsidP="007322FD">
      <w:pPr>
        <w:pStyle w:val="Textpoznpodarou"/>
        <w:tabs>
          <w:tab w:val="left" w:pos="7230"/>
        </w:tabs>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46EE04A8" w14:textId="3361092F" w:rsidR="007678A9" w:rsidRDefault="007678A9" w:rsidP="001E70D8">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6D9839BF" w14:textId="77777777" w:rsidR="007678A9" w:rsidRDefault="007678A9"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1566679" w14:textId="77777777" w:rsidR="007678A9" w:rsidRDefault="007678A9"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0065ABFD" w14:textId="77777777" w:rsidR="007678A9" w:rsidRDefault="007678A9"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56852F59" w14:textId="77777777" w:rsidR="007678A9" w:rsidRDefault="007678A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4E76486A" w14:textId="77777777" w:rsidR="007678A9" w:rsidRDefault="007678A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2AC4F79B" w14:textId="77777777" w:rsidR="007678A9" w:rsidRDefault="007678A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615BBAC4" w14:textId="77777777" w:rsidR="007678A9" w:rsidRDefault="007678A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2C99219D" w14:textId="77777777" w:rsidR="007678A9" w:rsidRDefault="007678A9"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09AB4D18" w14:textId="77777777" w:rsidR="007678A9" w:rsidRDefault="007678A9"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2">
    <w:p w14:paraId="0BB94905" w14:textId="77777777" w:rsidR="007678A9" w:rsidRDefault="007678A9"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78A9" w14:paraId="79A2CDDF" w14:textId="77777777" w:rsidTr="00C02D0A">
      <w:trPr>
        <w:trHeight w:hRule="exact" w:val="454"/>
      </w:trPr>
      <w:tc>
        <w:tcPr>
          <w:tcW w:w="1361" w:type="dxa"/>
          <w:tcMar>
            <w:top w:w="57" w:type="dxa"/>
            <w:left w:w="0" w:type="dxa"/>
            <w:right w:w="0" w:type="dxa"/>
          </w:tcMar>
        </w:tcPr>
        <w:p w14:paraId="6F56E93F" w14:textId="77777777" w:rsidR="007678A9" w:rsidRPr="00B8518B" w:rsidRDefault="007678A9" w:rsidP="00523EA7">
          <w:pPr>
            <w:pStyle w:val="Zpat"/>
            <w:rPr>
              <w:rStyle w:val="slostrnky"/>
            </w:rPr>
          </w:pPr>
        </w:p>
      </w:tc>
      <w:tc>
        <w:tcPr>
          <w:tcW w:w="3458" w:type="dxa"/>
          <w:shd w:val="clear" w:color="auto" w:fill="auto"/>
          <w:tcMar>
            <w:top w:w="57" w:type="dxa"/>
            <w:left w:w="0" w:type="dxa"/>
            <w:right w:w="0" w:type="dxa"/>
          </w:tcMar>
        </w:tcPr>
        <w:p w14:paraId="743F0C7F" w14:textId="77777777" w:rsidR="007678A9" w:rsidRDefault="007678A9" w:rsidP="00523EA7">
          <w:pPr>
            <w:pStyle w:val="Zpat"/>
          </w:pPr>
        </w:p>
      </w:tc>
      <w:tc>
        <w:tcPr>
          <w:tcW w:w="5698" w:type="dxa"/>
          <w:shd w:val="clear" w:color="auto" w:fill="auto"/>
          <w:tcMar>
            <w:top w:w="57" w:type="dxa"/>
            <w:left w:w="0" w:type="dxa"/>
            <w:right w:w="0" w:type="dxa"/>
          </w:tcMar>
        </w:tcPr>
        <w:p w14:paraId="31CF52A8" w14:textId="77777777" w:rsidR="007678A9" w:rsidRPr="00D6163D" w:rsidRDefault="007678A9" w:rsidP="00D6163D">
          <w:pPr>
            <w:pStyle w:val="Druhdokumentu"/>
          </w:pPr>
        </w:p>
      </w:tc>
    </w:tr>
  </w:tbl>
  <w:p w14:paraId="75C0D1DB" w14:textId="77777777" w:rsidR="007678A9" w:rsidRPr="00D6163D" w:rsidRDefault="007678A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78A9" w14:paraId="305FD5DB" w14:textId="77777777" w:rsidTr="00B22106">
      <w:trPr>
        <w:trHeight w:hRule="exact" w:val="936"/>
      </w:trPr>
      <w:tc>
        <w:tcPr>
          <w:tcW w:w="1361" w:type="dxa"/>
          <w:tcMar>
            <w:left w:w="0" w:type="dxa"/>
            <w:right w:w="0" w:type="dxa"/>
          </w:tcMar>
        </w:tcPr>
        <w:p w14:paraId="570B0069" w14:textId="77777777" w:rsidR="007678A9" w:rsidRPr="00B8518B" w:rsidRDefault="007678A9" w:rsidP="00FC6389">
          <w:pPr>
            <w:pStyle w:val="Zpat"/>
            <w:rPr>
              <w:rStyle w:val="slostrnky"/>
            </w:rPr>
          </w:pPr>
        </w:p>
      </w:tc>
      <w:tc>
        <w:tcPr>
          <w:tcW w:w="3458" w:type="dxa"/>
          <w:shd w:val="clear" w:color="auto" w:fill="auto"/>
          <w:tcMar>
            <w:left w:w="0" w:type="dxa"/>
            <w:right w:w="0" w:type="dxa"/>
          </w:tcMar>
        </w:tcPr>
        <w:p w14:paraId="5C1BA917" w14:textId="77777777" w:rsidR="007678A9" w:rsidRDefault="007678A9" w:rsidP="00FC6389">
          <w:pPr>
            <w:pStyle w:val="Zpat"/>
          </w:pPr>
        </w:p>
      </w:tc>
      <w:tc>
        <w:tcPr>
          <w:tcW w:w="5756" w:type="dxa"/>
          <w:shd w:val="clear" w:color="auto" w:fill="auto"/>
          <w:tcMar>
            <w:left w:w="0" w:type="dxa"/>
            <w:right w:w="0" w:type="dxa"/>
          </w:tcMar>
        </w:tcPr>
        <w:p w14:paraId="2C32B53E" w14:textId="77777777" w:rsidR="007678A9" w:rsidRPr="00D6163D" w:rsidRDefault="007678A9" w:rsidP="00FC6389">
          <w:pPr>
            <w:pStyle w:val="Druhdokumentu"/>
          </w:pPr>
        </w:p>
      </w:tc>
    </w:tr>
    <w:tr w:rsidR="007678A9" w14:paraId="69F8D53D" w14:textId="77777777" w:rsidTr="00B22106">
      <w:trPr>
        <w:trHeight w:hRule="exact" w:val="936"/>
      </w:trPr>
      <w:tc>
        <w:tcPr>
          <w:tcW w:w="1361" w:type="dxa"/>
          <w:tcMar>
            <w:left w:w="0" w:type="dxa"/>
            <w:right w:w="0" w:type="dxa"/>
          </w:tcMar>
        </w:tcPr>
        <w:p w14:paraId="679BED3A" w14:textId="77777777" w:rsidR="007678A9" w:rsidRPr="00B8518B" w:rsidRDefault="007678A9" w:rsidP="00FC6389">
          <w:pPr>
            <w:pStyle w:val="Zpat"/>
            <w:rPr>
              <w:rStyle w:val="slostrnky"/>
            </w:rPr>
          </w:pPr>
        </w:p>
      </w:tc>
      <w:tc>
        <w:tcPr>
          <w:tcW w:w="3458" w:type="dxa"/>
          <w:shd w:val="clear" w:color="auto" w:fill="auto"/>
          <w:tcMar>
            <w:left w:w="0" w:type="dxa"/>
            <w:right w:w="0" w:type="dxa"/>
          </w:tcMar>
        </w:tcPr>
        <w:p w14:paraId="63E8AC86" w14:textId="77777777" w:rsidR="007678A9" w:rsidRDefault="007678A9" w:rsidP="00FC6389">
          <w:pPr>
            <w:pStyle w:val="Zpat"/>
          </w:pPr>
        </w:p>
      </w:tc>
      <w:tc>
        <w:tcPr>
          <w:tcW w:w="5756" w:type="dxa"/>
          <w:shd w:val="clear" w:color="auto" w:fill="auto"/>
          <w:tcMar>
            <w:left w:w="0" w:type="dxa"/>
            <w:right w:w="0" w:type="dxa"/>
          </w:tcMar>
        </w:tcPr>
        <w:p w14:paraId="702F8471" w14:textId="77777777" w:rsidR="007678A9" w:rsidRPr="00D6163D" w:rsidRDefault="007678A9" w:rsidP="00FC6389">
          <w:pPr>
            <w:pStyle w:val="Druhdokumentu"/>
          </w:pPr>
        </w:p>
      </w:tc>
    </w:tr>
  </w:tbl>
  <w:p w14:paraId="0A197E79" w14:textId="77777777" w:rsidR="007678A9" w:rsidRPr="00D6163D" w:rsidRDefault="007678A9"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65943787" name="Obrázek 65943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7678A9" w:rsidRPr="00460660" w:rsidRDefault="007678A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 w15:restartNumberingAfterBreak="0">
    <w:nsid w:val="02A11375"/>
    <w:multiLevelType w:val="multilevel"/>
    <w:tmpl w:val="B06C944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4A24B83"/>
    <w:multiLevelType w:val="hybridMultilevel"/>
    <w:tmpl w:val="B540D078"/>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4C5A6F92"/>
    <w:multiLevelType w:val="hybridMultilevel"/>
    <w:tmpl w:val="42DE8A7C"/>
    <w:lvl w:ilvl="0" w:tplc="04050017">
      <w:start w:val="1"/>
      <w:numFmt w:val="lowerLetter"/>
      <w:lvlText w:val="%1)"/>
      <w:lvlJc w:val="left"/>
      <w:pPr>
        <w:ind w:left="1457" w:hanging="360"/>
      </w:pPr>
      <w:rPr>
        <w:rFont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4E1011DC"/>
    <w:multiLevelType w:val="hybridMultilevel"/>
    <w:tmpl w:val="B9322BD4"/>
    <w:lvl w:ilvl="0" w:tplc="04050005">
      <w:start w:val="1"/>
      <w:numFmt w:val="bullet"/>
      <w:lvlText w:val=""/>
      <w:lvlJc w:val="left"/>
      <w:pPr>
        <w:ind w:left="2251" w:hanging="360"/>
      </w:pPr>
      <w:rPr>
        <w:rFonts w:ascii="Wingdings" w:hAnsi="Wingdings"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2" w15:restartNumberingAfterBreak="0">
    <w:nsid w:val="54AE6858"/>
    <w:multiLevelType w:val="multilevel"/>
    <w:tmpl w:val="783AC90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3"/>
  </w:num>
  <w:num w:numId="3">
    <w:abstractNumId w:val="14"/>
  </w:num>
  <w:num w:numId="4">
    <w:abstractNumId w:val="4"/>
  </w:num>
  <w:num w:numId="5">
    <w:abstractNumId w:val="2"/>
  </w:num>
  <w:num w:numId="6">
    <w:abstractNumId w:val="7"/>
  </w:num>
  <w:num w:numId="7">
    <w:abstractNumId w:val="12"/>
  </w:num>
  <w:num w:numId="8">
    <w:abstractNumId w:val="8"/>
  </w:num>
  <w:num w:numId="9">
    <w:abstractNumId w:val="16"/>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9"/>
  </w:num>
  <w:num w:numId="18">
    <w:abstractNumId w:val="1"/>
  </w:num>
  <w:num w:numId="19">
    <w:abstractNumId w:val="11"/>
  </w:num>
  <w:num w:numId="20">
    <w:abstractNumId w:val="15"/>
  </w:num>
  <w:num w:numId="21">
    <w:abstractNumId w:val="0"/>
  </w:num>
  <w:num w:numId="22">
    <w:abstractNumId w:val="8"/>
  </w:num>
  <w:num w:numId="23">
    <w:abstractNumId w:val="2"/>
  </w:num>
  <w:num w:numId="24">
    <w:abstractNumId w:val="2"/>
  </w:num>
  <w:num w:numId="25">
    <w:abstractNumId w:val="12"/>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Žejdl Pavel, Bc.">
    <w15:presenceInfo w15:providerId="AD" w15:userId="S::Zejdl@spravazeleznic.cz::954e6d17-a472-4705-bc5c-121688f777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06FAF"/>
    <w:rsid w:val="00011AC7"/>
    <w:rsid w:val="0001355D"/>
    <w:rsid w:val="000154D4"/>
    <w:rsid w:val="00015DBC"/>
    <w:rsid w:val="000174E8"/>
    <w:rsid w:val="00017F3C"/>
    <w:rsid w:val="000203DB"/>
    <w:rsid w:val="00024C41"/>
    <w:rsid w:val="00025680"/>
    <w:rsid w:val="000259F7"/>
    <w:rsid w:val="00025F06"/>
    <w:rsid w:val="000276A8"/>
    <w:rsid w:val="0003198B"/>
    <w:rsid w:val="000338E9"/>
    <w:rsid w:val="000363D7"/>
    <w:rsid w:val="00041A9F"/>
    <w:rsid w:val="00041D9D"/>
    <w:rsid w:val="00041EC8"/>
    <w:rsid w:val="00046545"/>
    <w:rsid w:val="000471FA"/>
    <w:rsid w:val="00053187"/>
    <w:rsid w:val="000552D4"/>
    <w:rsid w:val="00061916"/>
    <w:rsid w:val="00061E45"/>
    <w:rsid w:val="00062E6E"/>
    <w:rsid w:val="0006450D"/>
    <w:rsid w:val="0006499F"/>
    <w:rsid w:val="00064E4C"/>
    <w:rsid w:val="0006588D"/>
    <w:rsid w:val="00066528"/>
    <w:rsid w:val="00067A5E"/>
    <w:rsid w:val="00067EE3"/>
    <w:rsid w:val="000719BB"/>
    <w:rsid w:val="00071EF2"/>
    <w:rsid w:val="00072A65"/>
    <w:rsid w:val="00072C1E"/>
    <w:rsid w:val="00082434"/>
    <w:rsid w:val="00082B05"/>
    <w:rsid w:val="00082CFF"/>
    <w:rsid w:val="000839DD"/>
    <w:rsid w:val="00083DF3"/>
    <w:rsid w:val="00085564"/>
    <w:rsid w:val="00090767"/>
    <w:rsid w:val="00091578"/>
    <w:rsid w:val="00091CD6"/>
    <w:rsid w:val="00092CC9"/>
    <w:rsid w:val="00095286"/>
    <w:rsid w:val="000961B4"/>
    <w:rsid w:val="00097DE7"/>
    <w:rsid w:val="000A012B"/>
    <w:rsid w:val="000A0EFA"/>
    <w:rsid w:val="000A1139"/>
    <w:rsid w:val="000B12B0"/>
    <w:rsid w:val="000B20AE"/>
    <w:rsid w:val="000B4C49"/>
    <w:rsid w:val="000B4EB8"/>
    <w:rsid w:val="000B5300"/>
    <w:rsid w:val="000C02C3"/>
    <w:rsid w:val="000C2072"/>
    <w:rsid w:val="000C3CD6"/>
    <w:rsid w:val="000C41F2"/>
    <w:rsid w:val="000D0AE7"/>
    <w:rsid w:val="000D0DE7"/>
    <w:rsid w:val="000D21FE"/>
    <w:rsid w:val="000D22C4"/>
    <w:rsid w:val="000D27D1"/>
    <w:rsid w:val="000D5E72"/>
    <w:rsid w:val="000D6762"/>
    <w:rsid w:val="000D7437"/>
    <w:rsid w:val="000D7ECA"/>
    <w:rsid w:val="000E15C8"/>
    <w:rsid w:val="000E1A7F"/>
    <w:rsid w:val="000E25BA"/>
    <w:rsid w:val="000E4596"/>
    <w:rsid w:val="000E5F0B"/>
    <w:rsid w:val="000F4E40"/>
    <w:rsid w:val="001032AF"/>
    <w:rsid w:val="00106A0E"/>
    <w:rsid w:val="001077DE"/>
    <w:rsid w:val="001111EA"/>
    <w:rsid w:val="00112301"/>
    <w:rsid w:val="00112864"/>
    <w:rsid w:val="00112F94"/>
    <w:rsid w:val="00114472"/>
    <w:rsid w:val="00114988"/>
    <w:rsid w:val="00114A29"/>
    <w:rsid w:val="00115069"/>
    <w:rsid w:val="001150F2"/>
    <w:rsid w:val="00116813"/>
    <w:rsid w:val="00124D0D"/>
    <w:rsid w:val="00132890"/>
    <w:rsid w:val="00142F26"/>
    <w:rsid w:val="00146496"/>
    <w:rsid w:val="00146BCB"/>
    <w:rsid w:val="00146DD0"/>
    <w:rsid w:val="001472A9"/>
    <w:rsid w:val="00150D28"/>
    <w:rsid w:val="00151838"/>
    <w:rsid w:val="00157179"/>
    <w:rsid w:val="001571D6"/>
    <w:rsid w:val="001656A2"/>
    <w:rsid w:val="00170521"/>
    <w:rsid w:val="00170EC5"/>
    <w:rsid w:val="001711DA"/>
    <w:rsid w:val="001747C1"/>
    <w:rsid w:val="00177199"/>
    <w:rsid w:val="00177D6B"/>
    <w:rsid w:val="0018364C"/>
    <w:rsid w:val="001902D3"/>
    <w:rsid w:val="00191F90"/>
    <w:rsid w:val="00192880"/>
    <w:rsid w:val="0019345F"/>
    <w:rsid w:val="00193D8F"/>
    <w:rsid w:val="00194726"/>
    <w:rsid w:val="001950C2"/>
    <w:rsid w:val="0019527B"/>
    <w:rsid w:val="00196E81"/>
    <w:rsid w:val="001B10C5"/>
    <w:rsid w:val="001B23A1"/>
    <w:rsid w:val="001B2AC4"/>
    <w:rsid w:val="001B4E74"/>
    <w:rsid w:val="001B5ED5"/>
    <w:rsid w:val="001C1B25"/>
    <w:rsid w:val="001C26E1"/>
    <w:rsid w:val="001C2DD4"/>
    <w:rsid w:val="001C3945"/>
    <w:rsid w:val="001C645F"/>
    <w:rsid w:val="001D0D67"/>
    <w:rsid w:val="001D4B4A"/>
    <w:rsid w:val="001D5DE6"/>
    <w:rsid w:val="001E03BE"/>
    <w:rsid w:val="001E08F5"/>
    <w:rsid w:val="001E1A3D"/>
    <w:rsid w:val="001E50E6"/>
    <w:rsid w:val="001E651D"/>
    <w:rsid w:val="001E678E"/>
    <w:rsid w:val="001E6847"/>
    <w:rsid w:val="001E70D8"/>
    <w:rsid w:val="001F0B6F"/>
    <w:rsid w:val="001F39FF"/>
    <w:rsid w:val="001F5DDE"/>
    <w:rsid w:val="00202B5D"/>
    <w:rsid w:val="00204A00"/>
    <w:rsid w:val="0020586C"/>
    <w:rsid w:val="00206588"/>
    <w:rsid w:val="0020719F"/>
    <w:rsid w:val="002071BB"/>
    <w:rsid w:val="00207DF5"/>
    <w:rsid w:val="0021225E"/>
    <w:rsid w:val="00214493"/>
    <w:rsid w:val="00215C75"/>
    <w:rsid w:val="002222C1"/>
    <w:rsid w:val="00233A30"/>
    <w:rsid w:val="00233A53"/>
    <w:rsid w:val="00235EB5"/>
    <w:rsid w:val="0023665B"/>
    <w:rsid w:val="002369BD"/>
    <w:rsid w:val="00240B81"/>
    <w:rsid w:val="00241322"/>
    <w:rsid w:val="00242DA7"/>
    <w:rsid w:val="00243A80"/>
    <w:rsid w:val="0024699F"/>
    <w:rsid w:val="00247D01"/>
    <w:rsid w:val="0025030F"/>
    <w:rsid w:val="00261024"/>
    <w:rsid w:val="00261A5B"/>
    <w:rsid w:val="002628F0"/>
    <w:rsid w:val="00262E5B"/>
    <w:rsid w:val="00263CBA"/>
    <w:rsid w:val="00265C91"/>
    <w:rsid w:val="00266708"/>
    <w:rsid w:val="002670A6"/>
    <w:rsid w:val="00267CF3"/>
    <w:rsid w:val="00276660"/>
    <w:rsid w:val="00276AFE"/>
    <w:rsid w:val="00280CE6"/>
    <w:rsid w:val="0028262E"/>
    <w:rsid w:val="00283302"/>
    <w:rsid w:val="00284C9B"/>
    <w:rsid w:val="002924B8"/>
    <w:rsid w:val="002952C6"/>
    <w:rsid w:val="002A1957"/>
    <w:rsid w:val="002A3B57"/>
    <w:rsid w:val="002A44F9"/>
    <w:rsid w:val="002A4FC7"/>
    <w:rsid w:val="002A5F57"/>
    <w:rsid w:val="002C04EE"/>
    <w:rsid w:val="002C31BF"/>
    <w:rsid w:val="002D0FC9"/>
    <w:rsid w:val="002D666C"/>
    <w:rsid w:val="002D7FD6"/>
    <w:rsid w:val="002E0CD7"/>
    <w:rsid w:val="002E0CFB"/>
    <w:rsid w:val="002E0F4A"/>
    <w:rsid w:val="002E294C"/>
    <w:rsid w:val="002E5B10"/>
    <w:rsid w:val="002E5C7B"/>
    <w:rsid w:val="002F419D"/>
    <w:rsid w:val="002F4333"/>
    <w:rsid w:val="003016FE"/>
    <w:rsid w:val="00307641"/>
    <w:rsid w:val="00311E65"/>
    <w:rsid w:val="00311F11"/>
    <w:rsid w:val="0031498D"/>
    <w:rsid w:val="00317F7D"/>
    <w:rsid w:val="00321E17"/>
    <w:rsid w:val="00322579"/>
    <w:rsid w:val="00324AE8"/>
    <w:rsid w:val="00324C4C"/>
    <w:rsid w:val="00327EEF"/>
    <w:rsid w:val="00331CE0"/>
    <w:rsid w:val="0033239F"/>
    <w:rsid w:val="00337143"/>
    <w:rsid w:val="0033722A"/>
    <w:rsid w:val="0034274B"/>
    <w:rsid w:val="0034455B"/>
    <w:rsid w:val="003445EB"/>
    <w:rsid w:val="00344A9C"/>
    <w:rsid w:val="003452A1"/>
    <w:rsid w:val="0034719F"/>
    <w:rsid w:val="00347D3E"/>
    <w:rsid w:val="00350A35"/>
    <w:rsid w:val="00351746"/>
    <w:rsid w:val="00351B14"/>
    <w:rsid w:val="0035531B"/>
    <w:rsid w:val="003571D8"/>
    <w:rsid w:val="0035752B"/>
    <w:rsid w:val="00357BC6"/>
    <w:rsid w:val="00360076"/>
    <w:rsid w:val="00360428"/>
    <w:rsid w:val="00361422"/>
    <w:rsid w:val="0036290F"/>
    <w:rsid w:val="00363B8F"/>
    <w:rsid w:val="00365050"/>
    <w:rsid w:val="00370DFC"/>
    <w:rsid w:val="003717A3"/>
    <w:rsid w:val="00373447"/>
    <w:rsid w:val="003753A9"/>
    <w:rsid w:val="0037545D"/>
    <w:rsid w:val="00382B21"/>
    <w:rsid w:val="00385740"/>
    <w:rsid w:val="00386FF1"/>
    <w:rsid w:val="00392EB6"/>
    <w:rsid w:val="00393419"/>
    <w:rsid w:val="00393C6E"/>
    <w:rsid w:val="003944D4"/>
    <w:rsid w:val="003948A2"/>
    <w:rsid w:val="00394AEE"/>
    <w:rsid w:val="00394D03"/>
    <w:rsid w:val="003956C6"/>
    <w:rsid w:val="0039593D"/>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0DE0"/>
    <w:rsid w:val="004018B6"/>
    <w:rsid w:val="004023D5"/>
    <w:rsid w:val="00404BA2"/>
    <w:rsid w:val="0040523A"/>
    <w:rsid w:val="004078F3"/>
    <w:rsid w:val="00411CEA"/>
    <w:rsid w:val="00412F6F"/>
    <w:rsid w:val="00413F61"/>
    <w:rsid w:val="00422E8D"/>
    <w:rsid w:val="00423FB1"/>
    <w:rsid w:val="004252B6"/>
    <w:rsid w:val="0042745B"/>
    <w:rsid w:val="00427794"/>
    <w:rsid w:val="00441E3E"/>
    <w:rsid w:val="00450F07"/>
    <w:rsid w:val="00451D51"/>
    <w:rsid w:val="0045221E"/>
    <w:rsid w:val="00452F69"/>
    <w:rsid w:val="00453CD3"/>
    <w:rsid w:val="00454716"/>
    <w:rsid w:val="00454BB9"/>
    <w:rsid w:val="00455991"/>
    <w:rsid w:val="00457582"/>
    <w:rsid w:val="00460660"/>
    <w:rsid w:val="004645BC"/>
    <w:rsid w:val="00464BA9"/>
    <w:rsid w:val="00470B77"/>
    <w:rsid w:val="0047162A"/>
    <w:rsid w:val="00474F4D"/>
    <w:rsid w:val="00476932"/>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0CF"/>
    <w:rsid w:val="004D78D3"/>
    <w:rsid w:val="004E2AFB"/>
    <w:rsid w:val="004E39D9"/>
    <w:rsid w:val="004E5013"/>
    <w:rsid w:val="004E55AC"/>
    <w:rsid w:val="004E7107"/>
    <w:rsid w:val="004E77B2"/>
    <w:rsid w:val="004E7A1F"/>
    <w:rsid w:val="004F1D17"/>
    <w:rsid w:val="004F3CA6"/>
    <w:rsid w:val="004F3DFB"/>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821"/>
    <w:rsid w:val="00520935"/>
    <w:rsid w:val="005210B3"/>
    <w:rsid w:val="00521AC1"/>
    <w:rsid w:val="00523BB5"/>
    <w:rsid w:val="00523EA7"/>
    <w:rsid w:val="00526CF0"/>
    <w:rsid w:val="00535901"/>
    <w:rsid w:val="00537080"/>
    <w:rsid w:val="005406EB"/>
    <w:rsid w:val="005427A4"/>
    <w:rsid w:val="00542A90"/>
    <w:rsid w:val="005430FD"/>
    <w:rsid w:val="00544A85"/>
    <w:rsid w:val="00546FFB"/>
    <w:rsid w:val="00551E4C"/>
    <w:rsid w:val="00553375"/>
    <w:rsid w:val="00555884"/>
    <w:rsid w:val="00560665"/>
    <w:rsid w:val="00563BD8"/>
    <w:rsid w:val="00564DDD"/>
    <w:rsid w:val="00565F22"/>
    <w:rsid w:val="0056655E"/>
    <w:rsid w:val="005710BE"/>
    <w:rsid w:val="005712C1"/>
    <w:rsid w:val="005736B7"/>
    <w:rsid w:val="00575E5A"/>
    <w:rsid w:val="00577A3C"/>
    <w:rsid w:val="00580245"/>
    <w:rsid w:val="00584AFA"/>
    <w:rsid w:val="00585321"/>
    <w:rsid w:val="00585B56"/>
    <w:rsid w:val="00587D6D"/>
    <w:rsid w:val="005909AC"/>
    <w:rsid w:val="00595B2D"/>
    <w:rsid w:val="005971DD"/>
    <w:rsid w:val="00597E2D"/>
    <w:rsid w:val="005A1F44"/>
    <w:rsid w:val="005A3D2F"/>
    <w:rsid w:val="005B21D6"/>
    <w:rsid w:val="005B3472"/>
    <w:rsid w:val="005B5EA8"/>
    <w:rsid w:val="005B64BB"/>
    <w:rsid w:val="005C2C3B"/>
    <w:rsid w:val="005C55AA"/>
    <w:rsid w:val="005D0321"/>
    <w:rsid w:val="005D0DF8"/>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3445D"/>
    <w:rsid w:val="00635FBB"/>
    <w:rsid w:val="00640B30"/>
    <w:rsid w:val="006416A3"/>
    <w:rsid w:val="00642162"/>
    <w:rsid w:val="00645CBC"/>
    <w:rsid w:val="0064673D"/>
    <w:rsid w:val="00655976"/>
    <w:rsid w:val="0065610E"/>
    <w:rsid w:val="00660AD3"/>
    <w:rsid w:val="00660BEB"/>
    <w:rsid w:val="00665F2C"/>
    <w:rsid w:val="006720FB"/>
    <w:rsid w:val="00674F0E"/>
    <w:rsid w:val="006776B6"/>
    <w:rsid w:val="00677E3B"/>
    <w:rsid w:val="00680002"/>
    <w:rsid w:val="00686462"/>
    <w:rsid w:val="00687091"/>
    <w:rsid w:val="00687E10"/>
    <w:rsid w:val="00693150"/>
    <w:rsid w:val="00693188"/>
    <w:rsid w:val="00695DAA"/>
    <w:rsid w:val="006A0713"/>
    <w:rsid w:val="006A307F"/>
    <w:rsid w:val="006A4C91"/>
    <w:rsid w:val="006A548C"/>
    <w:rsid w:val="006A5570"/>
    <w:rsid w:val="006A689C"/>
    <w:rsid w:val="006A6AF2"/>
    <w:rsid w:val="006A7D19"/>
    <w:rsid w:val="006B01BF"/>
    <w:rsid w:val="006B395C"/>
    <w:rsid w:val="006B3D79"/>
    <w:rsid w:val="006B62D4"/>
    <w:rsid w:val="006B6FE4"/>
    <w:rsid w:val="006B7E83"/>
    <w:rsid w:val="006C04A0"/>
    <w:rsid w:val="006C2343"/>
    <w:rsid w:val="006C2E28"/>
    <w:rsid w:val="006C442A"/>
    <w:rsid w:val="006C4AD3"/>
    <w:rsid w:val="006C739C"/>
    <w:rsid w:val="006D34B2"/>
    <w:rsid w:val="006D36C4"/>
    <w:rsid w:val="006D5709"/>
    <w:rsid w:val="006E0578"/>
    <w:rsid w:val="006E314D"/>
    <w:rsid w:val="006E449B"/>
    <w:rsid w:val="006E6247"/>
    <w:rsid w:val="006E66E8"/>
    <w:rsid w:val="006F129E"/>
    <w:rsid w:val="006F3801"/>
    <w:rsid w:val="006F67BA"/>
    <w:rsid w:val="006F6B09"/>
    <w:rsid w:val="007038DC"/>
    <w:rsid w:val="00703EFD"/>
    <w:rsid w:val="007063D3"/>
    <w:rsid w:val="00706F4C"/>
    <w:rsid w:val="00710723"/>
    <w:rsid w:val="00711583"/>
    <w:rsid w:val="007116A5"/>
    <w:rsid w:val="007134F3"/>
    <w:rsid w:val="00714AE8"/>
    <w:rsid w:val="00722A23"/>
    <w:rsid w:val="00723ED1"/>
    <w:rsid w:val="00724F4C"/>
    <w:rsid w:val="00725ED5"/>
    <w:rsid w:val="007317D5"/>
    <w:rsid w:val="007322FD"/>
    <w:rsid w:val="00734812"/>
    <w:rsid w:val="007354E9"/>
    <w:rsid w:val="007356BD"/>
    <w:rsid w:val="00740AF5"/>
    <w:rsid w:val="00743525"/>
    <w:rsid w:val="00744F6A"/>
    <w:rsid w:val="00745555"/>
    <w:rsid w:val="00746028"/>
    <w:rsid w:val="007476A8"/>
    <w:rsid w:val="00750F50"/>
    <w:rsid w:val="00751E7D"/>
    <w:rsid w:val="0075229B"/>
    <w:rsid w:val="007541A2"/>
    <w:rsid w:val="00755818"/>
    <w:rsid w:val="0075602A"/>
    <w:rsid w:val="0076286B"/>
    <w:rsid w:val="00762C0E"/>
    <w:rsid w:val="00765502"/>
    <w:rsid w:val="00766846"/>
    <w:rsid w:val="007678A9"/>
    <w:rsid w:val="0076790E"/>
    <w:rsid w:val="0077218F"/>
    <w:rsid w:val="00773DC0"/>
    <w:rsid w:val="0077427F"/>
    <w:rsid w:val="00774816"/>
    <w:rsid w:val="0077673A"/>
    <w:rsid w:val="00776A8A"/>
    <w:rsid w:val="007846E1"/>
    <w:rsid w:val="007847D6"/>
    <w:rsid w:val="00792824"/>
    <w:rsid w:val="00796AC8"/>
    <w:rsid w:val="00797E05"/>
    <w:rsid w:val="007A0923"/>
    <w:rsid w:val="007A0EBF"/>
    <w:rsid w:val="007A2107"/>
    <w:rsid w:val="007A4311"/>
    <w:rsid w:val="007A5172"/>
    <w:rsid w:val="007A67A0"/>
    <w:rsid w:val="007B0D72"/>
    <w:rsid w:val="007B3D4D"/>
    <w:rsid w:val="007B3E70"/>
    <w:rsid w:val="007B570C"/>
    <w:rsid w:val="007B6178"/>
    <w:rsid w:val="007B6941"/>
    <w:rsid w:val="007C21AA"/>
    <w:rsid w:val="007C2BEC"/>
    <w:rsid w:val="007C38F4"/>
    <w:rsid w:val="007C6765"/>
    <w:rsid w:val="007D0559"/>
    <w:rsid w:val="007D2B21"/>
    <w:rsid w:val="007D4F89"/>
    <w:rsid w:val="007D5A8D"/>
    <w:rsid w:val="007D71DC"/>
    <w:rsid w:val="007E1529"/>
    <w:rsid w:val="007E2234"/>
    <w:rsid w:val="007E4A6E"/>
    <w:rsid w:val="007E6028"/>
    <w:rsid w:val="007F0310"/>
    <w:rsid w:val="007F0E5E"/>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34E94"/>
    <w:rsid w:val="00840ED6"/>
    <w:rsid w:val="00844BC3"/>
    <w:rsid w:val="00845C0B"/>
    <w:rsid w:val="00845C50"/>
    <w:rsid w:val="00846789"/>
    <w:rsid w:val="00846B1E"/>
    <w:rsid w:val="008513D8"/>
    <w:rsid w:val="008578BC"/>
    <w:rsid w:val="00862FAD"/>
    <w:rsid w:val="008645EE"/>
    <w:rsid w:val="00866D4E"/>
    <w:rsid w:val="008710FB"/>
    <w:rsid w:val="008716A2"/>
    <w:rsid w:val="00872044"/>
    <w:rsid w:val="008729E0"/>
    <w:rsid w:val="0087311C"/>
    <w:rsid w:val="0087316A"/>
    <w:rsid w:val="00874FA3"/>
    <w:rsid w:val="00876D73"/>
    <w:rsid w:val="0087739B"/>
    <w:rsid w:val="00881AB3"/>
    <w:rsid w:val="00883842"/>
    <w:rsid w:val="00885968"/>
    <w:rsid w:val="00885C00"/>
    <w:rsid w:val="008868C2"/>
    <w:rsid w:val="00887139"/>
    <w:rsid w:val="00887F36"/>
    <w:rsid w:val="00893119"/>
    <w:rsid w:val="00893D98"/>
    <w:rsid w:val="00896E31"/>
    <w:rsid w:val="008970AF"/>
    <w:rsid w:val="008A1FD5"/>
    <w:rsid w:val="008A2A02"/>
    <w:rsid w:val="008A3568"/>
    <w:rsid w:val="008A5B22"/>
    <w:rsid w:val="008B04F2"/>
    <w:rsid w:val="008B2021"/>
    <w:rsid w:val="008B70C7"/>
    <w:rsid w:val="008C4A48"/>
    <w:rsid w:val="008C50F3"/>
    <w:rsid w:val="008C65BC"/>
    <w:rsid w:val="008C65E0"/>
    <w:rsid w:val="008C7EFE"/>
    <w:rsid w:val="008D03B9"/>
    <w:rsid w:val="008D2998"/>
    <w:rsid w:val="008D30C7"/>
    <w:rsid w:val="008D552B"/>
    <w:rsid w:val="008D5616"/>
    <w:rsid w:val="008D63F0"/>
    <w:rsid w:val="008E05B6"/>
    <w:rsid w:val="008E1138"/>
    <w:rsid w:val="008E5164"/>
    <w:rsid w:val="008F18D6"/>
    <w:rsid w:val="008F2C9B"/>
    <w:rsid w:val="008F2CCB"/>
    <w:rsid w:val="008F797B"/>
    <w:rsid w:val="00900C92"/>
    <w:rsid w:val="009037E8"/>
    <w:rsid w:val="009046A6"/>
    <w:rsid w:val="00904780"/>
    <w:rsid w:val="00904FAA"/>
    <w:rsid w:val="009052EA"/>
    <w:rsid w:val="0090635B"/>
    <w:rsid w:val="00913BC7"/>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1248"/>
    <w:rsid w:val="00952749"/>
    <w:rsid w:val="009531C1"/>
    <w:rsid w:val="009534BF"/>
    <w:rsid w:val="009556C8"/>
    <w:rsid w:val="00956089"/>
    <w:rsid w:val="009560DD"/>
    <w:rsid w:val="00962258"/>
    <w:rsid w:val="00964860"/>
    <w:rsid w:val="00965855"/>
    <w:rsid w:val="00966D88"/>
    <w:rsid w:val="009678B7"/>
    <w:rsid w:val="00970D4B"/>
    <w:rsid w:val="009801E3"/>
    <w:rsid w:val="0098033A"/>
    <w:rsid w:val="0098426C"/>
    <w:rsid w:val="00992D9C"/>
    <w:rsid w:val="00993E66"/>
    <w:rsid w:val="009967C7"/>
    <w:rsid w:val="00996CB8"/>
    <w:rsid w:val="00997CCA"/>
    <w:rsid w:val="009A23F0"/>
    <w:rsid w:val="009A48A2"/>
    <w:rsid w:val="009A7A46"/>
    <w:rsid w:val="009B2E97"/>
    <w:rsid w:val="009B3F75"/>
    <w:rsid w:val="009B4720"/>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6D49"/>
    <w:rsid w:val="009E7247"/>
    <w:rsid w:val="009F2042"/>
    <w:rsid w:val="009F2770"/>
    <w:rsid w:val="009F309B"/>
    <w:rsid w:val="009F392E"/>
    <w:rsid w:val="009F427D"/>
    <w:rsid w:val="009F53C5"/>
    <w:rsid w:val="00A0253D"/>
    <w:rsid w:val="00A02DB9"/>
    <w:rsid w:val="00A041DF"/>
    <w:rsid w:val="00A0559B"/>
    <w:rsid w:val="00A0740E"/>
    <w:rsid w:val="00A12DC8"/>
    <w:rsid w:val="00A15262"/>
    <w:rsid w:val="00A159AC"/>
    <w:rsid w:val="00A15E95"/>
    <w:rsid w:val="00A167E7"/>
    <w:rsid w:val="00A23688"/>
    <w:rsid w:val="00A256E5"/>
    <w:rsid w:val="00A26B92"/>
    <w:rsid w:val="00A31809"/>
    <w:rsid w:val="00A3411F"/>
    <w:rsid w:val="00A358BF"/>
    <w:rsid w:val="00A36D88"/>
    <w:rsid w:val="00A374FC"/>
    <w:rsid w:val="00A4050F"/>
    <w:rsid w:val="00A40611"/>
    <w:rsid w:val="00A41C1F"/>
    <w:rsid w:val="00A42386"/>
    <w:rsid w:val="00A473C7"/>
    <w:rsid w:val="00A50641"/>
    <w:rsid w:val="00A524B4"/>
    <w:rsid w:val="00A530BF"/>
    <w:rsid w:val="00A6177B"/>
    <w:rsid w:val="00A66136"/>
    <w:rsid w:val="00A71189"/>
    <w:rsid w:val="00A71D7C"/>
    <w:rsid w:val="00A7364A"/>
    <w:rsid w:val="00A74AA8"/>
    <w:rsid w:val="00A74DCC"/>
    <w:rsid w:val="00A753ED"/>
    <w:rsid w:val="00A757AD"/>
    <w:rsid w:val="00A769A8"/>
    <w:rsid w:val="00A77512"/>
    <w:rsid w:val="00A81867"/>
    <w:rsid w:val="00A84C4D"/>
    <w:rsid w:val="00A912E2"/>
    <w:rsid w:val="00A94AD6"/>
    <w:rsid w:val="00A94C2F"/>
    <w:rsid w:val="00A967E6"/>
    <w:rsid w:val="00A97A08"/>
    <w:rsid w:val="00AA257A"/>
    <w:rsid w:val="00AA2C03"/>
    <w:rsid w:val="00AA3E17"/>
    <w:rsid w:val="00AA4CBB"/>
    <w:rsid w:val="00AA5255"/>
    <w:rsid w:val="00AA5A26"/>
    <w:rsid w:val="00AA65FA"/>
    <w:rsid w:val="00AA7351"/>
    <w:rsid w:val="00AA7BBE"/>
    <w:rsid w:val="00AB0F4B"/>
    <w:rsid w:val="00AB1063"/>
    <w:rsid w:val="00AB2026"/>
    <w:rsid w:val="00AB3559"/>
    <w:rsid w:val="00AB4425"/>
    <w:rsid w:val="00AB5AE0"/>
    <w:rsid w:val="00AB658A"/>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40A"/>
    <w:rsid w:val="00AE485F"/>
    <w:rsid w:val="00AE5DCB"/>
    <w:rsid w:val="00AF151D"/>
    <w:rsid w:val="00AF20AA"/>
    <w:rsid w:val="00AF4A09"/>
    <w:rsid w:val="00B008D5"/>
    <w:rsid w:val="00B02F73"/>
    <w:rsid w:val="00B04284"/>
    <w:rsid w:val="00B051A9"/>
    <w:rsid w:val="00B0619F"/>
    <w:rsid w:val="00B07880"/>
    <w:rsid w:val="00B07BB5"/>
    <w:rsid w:val="00B07D4B"/>
    <w:rsid w:val="00B134D6"/>
    <w:rsid w:val="00B13A26"/>
    <w:rsid w:val="00B13C5A"/>
    <w:rsid w:val="00B13F8E"/>
    <w:rsid w:val="00B15D0D"/>
    <w:rsid w:val="00B1682F"/>
    <w:rsid w:val="00B22106"/>
    <w:rsid w:val="00B277ED"/>
    <w:rsid w:val="00B32A4C"/>
    <w:rsid w:val="00B36181"/>
    <w:rsid w:val="00B37552"/>
    <w:rsid w:val="00B429CF"/>
    <w:rsid w:val="00B45E6C"/>
    <w:rsid w:val="00B477DA"/>
    <w:rsid w:val="00B52819"/>
    <w:rsid w:val="00B5431A"/>
    <w:rsid w:val="00B55C53"/>
    <w:rsid w:val="00B60046"/>
    <w:rsid w:val="00B61530"/>
    <w:rsid w:val="00B70120"/>
    <w:rsid w:val="00B71CC3"/>
    <w:rsid w:val="00B75EE1"/>
    <w:rsid w:val="00B77481"/>
    <w:rsid w:val="00B77C6D"/>
    <w:rsid w:val="00B8009C"/>
    <w:rsid w:val="00B805E0"/>
    <w:rsid w:val="00B80D2D"/>
    <w:rsid w:val="00B80E53"/>
    <w:rsid w:val="00B8518B"/>
    <w:rsid w:val="00B86933"/>
    <w:rsid w:val="00B949F6"/>
    <w:rsid w:val="00B971BD"/>
    <w:rsid w:val="00B97CC3"/>
    <w:rsid w:val="00BA3937"/>
    <w:rsid w:val="00BB0379"/>
    <w:rsid w:val="00BB283A"/>
    <w:rsid w:val="00BB3CA7"/>
    <w:rsid w:val="00BB4AF2"/>
    <w:rsid w:val="00BB7F53"/>
    <w:rsid w:val="00BC06C4"/>
    <w:rsid w:val="00BC12B5"/>
    <w:rsid w:val="00BC376A"/>
    <w:rsid w:val="00BC6D2B"/>
    <w:rsid w:val="00BD11BC"/>
    <w:rsid w:val="00BD11CE"/>
    <w:rsid w:val="00BD51C4"/>
    <w:rsid w:val="00BD6CCF"/>
    <w:rsid w:val="00BD7498"/>
    <w:rsid w:val="00BD7E91"/>
    <w:rsid w:val="00BD7F0D"/>
    <w:rsid w:val="00BE3236"/>
    <w:rsid w:val="00BE3CA3"/>
    <w:rsid w:val="00BE49F4"/>
    <w:rsid w:val="00BF0C8A"/>
    <w:rsid w:val="00BF2A73"/>
    <w:rsid w:val="00BF2F6F"/>
    <w:rsid w:val="00BF57D9"/>
    <w:rsid w:val="00C01E17"/>
    <w:rsid w:val="00C02D0A"/>
    <w:rsid w:val="00C02F7C"/>
    <w:rsid w:val="00C03A6E"/>
    <w:rsid w:val="00C03C6E"/>
    <w:rsid w:val="00C07CB0"/>
    <w:rsid w:val="00C1197B"/>
    <w:rsid w:val="00C12FC0"/>
    <w:rsid w:val="00C13DAE"/>
    <w:rsid w:val="00C154A5"/>
    <w:rsid w:val="00C16D84"/>
    <w:rsid w:val="00C17D66"/>
    <w:rsid w:val="00C17FF2"/>
    <w:rsid w:val="00C21EE4"/>
    <w:rsid w:val="00C21FDC"/>
    <w:rsid w:val="00C226C0"/>
    <w:rsid w:val="00C23EB8"/>
    <w:rsid w:val="00C23F40"/>
    <w:rsid w:val="00C370EE"/>
    <w:rsid w:val="00C4078E"/>
    <w:rsid w:val="00C42FE6"/>
    <w:rsid w:val="00C43A07"/>
    <w:rsid w:val="00C44F6A"/>
    <w:rsid w:val="00C546C9"/>
    <w:rsid w:val="00C5559E"/>
    <w:rsid w:val="00C608A8"/>
    <w:rsid w:val="00C6198E"/>
    <w:rsid w:val="00C62E4B"/>
    <w:rsid w:val="00C63441"/>
    <w:rsid w:val="00C708EA"/>
    <w:rsid w:val="00C723CC"/>
    <w:rsid w:val="00C72B26"/>
    <w:rsid w:val="00C73727"/>
    <w:rsid w:val="00C759F1"/>
    <w:rsid w:val="00C75EDD"/>
    <w:rsid w:val="00C7649B"/>
    <w:rsid w:val="00C776E5"/>
    <w:rsid w:val="00C778A5"/>
    <w:rsid w:val="00C9515F"/>
    <w:rsid w:val="00C95162"/>
    <w:rsid w:val="00C953AC"/>
    <w:rsid w:val="00CA2B3A"/>
    <w:rsid w:val="00CA3A68"/>
    <w:rsid w:val="00CA3AC1"/>
    <w:rsid w:val="00CA50B8"/>
    <w:rsid w:val="00CB0730"/>
    <w:rsid w:val="00CB3151"/>
    <w:rsid w:val="00CB48F3"/>
    <w:rsid w:val="00CB6199"/>
    <w:rsid w:val="00CB6A37"/>
    <w:rsid w:val="00CB7684"/>
    <w:rsid w:val="00CC0104"/>
    <w:rsid w:val="00CC4380"/>
    <w:rsid w:val="00CC7C8F"/>
    <w:rsid w:val="00CD1FC4"/>
    <w:rsid w:val="00CD2B30"/>
    <w:rsid w:val="00CD2E13"/>
    <w:rsid w:val="00CE11A4"/>
    <w:rsid w:val="00CE12EE"/>
    <w:rsid w:val="00CE2A4F"/>
    <w:rsid w:val="00CE420A"/>
    <w:rsid w:val="00CE5F6A"/>
    <w:rsid w:val="00CF73A4"/>
    <w:rsid w:val="00CF78C2"/>
    <w:rsid w:val="00D019D7"/>
    <w:rsid w:val="00D034A0"/>
    <w:rsid w:val="00D0362E"/>
    <w:rsid w:val="00D03AC3"/>
    <w:rsid w:val="00D03C1F"/>
    <w:rsid w:val="00D05408"/>
    <w:rsid w:val="00D10A2D"/>
    <w:rsid w:val="00D10F92"/>
    <w:rsid w:val="00D11651"/>
    <w:rsid w:val="00D139AC"/>
    <w:rsid w:val="00D152A0"/>
    <w:rsid w:val="00D16891"/>
    <w:rsid w:val="00D1696D"/>
    <w:rsid w:val="00D16B0F"/>
    <w:rsid w:val="00D1751A"/>
    <w:rsid w:val="00D17B16"/>
    <w:rsid w:val="00D21061"/>
    <w:rsid w:val="00D218E6"/>
    <w:rsid w:val="00D221E1"/>
    <w:rsid w:val="00D245DF"/>
    <w:rsid w:val="00D25D67"/>
    <w:rsid w:val="00D25E44"/>
    <w:rsid w:val="00D26838"/>
    <w:rsid w:val="00D302E5"/>
    <w:rsid w:val="00D36C50"/>
    <w:rsid w:val="00D37B14"/>
    <w:rsid w:val="00D4043C"/>
    <w:rsid w:val="00D405ED"/>
    <w:rsid w:val="00D4108E"/>
    <w:rsid w:val="00D500B1"/>
    <w:rsid w:val="00D52ABC"/>
    <w:rsid w:val="00D52BA7"/>
    <w:rsid w:val="00D57321"/>
    <w:rsid w:val="00D5757D"/>
    <w:rsid w:val="00D6163D"/>
    <w:rsid w:val="00D6259C"/>
    <w:rsid w:val="00D6286E"/>
    <w:rsid w:val="00D65443"/>
    <w:rsid w:val="00D75379"/>
    <w:rsid w:val="00D7784F"/>
    <w:rsid w:val="00D831A3"/>
    <w:rsid w:val="00D84986"/>
    <w:rsid w:val="00D91145"/>
    <w:rsid w:val="00D91EA6"/>
    <w:rsid w:val="00D961FA"/>
    <w:rsid w:val="00D97BE3"/>
    <w:rsid w:val="00DA2671"/>
    <w:rsid w:val="00DA3711"/>
    <w:rsid w:val="00DA7205"/>
    <w:rsid w:val="00DB1AFE"/>
    <w:rsid w:val="00DB619A"/>
    <w:rsid w:val="00DC3174"/>
    <w:rsid w:val="00DD0C7C"/>
    <w:rsid w:val="00DD46F3"/>
    <w:rsid w:val="00DD63D8"/>
    <w:rsid w:val="00DD6418"/>
    <w:rsid w:val="00DD7A41"/>
    <w:rsid w:val="00DD7F02"/>
    <w:rsid w:val="00DE0C9E"/>
    <w:rsid w:val="00DE51A5"/>
    <w:rsid w:val="00DE56F2"/>
    <w:rsid w:val="00DF0B72"/>
    <w:rsid w:val="00DF116D"/>
    <w:rsid w:val="00DF2665"/>
    <w:rsid w:val="00DF4EEA"/>
    <w:rsid w:val="00DF651A"/>
    <w:rsid w:val="00DF7C21"/>
    <w:rsid w:val="00E01EA1"/>
    <w:rsid w:val="00E035F5"/>
    <w:rsid w:val="00E131A3"/>
    <w:rsid w:val="00E135E5"/>
    <w:rsid w:val="00E16A2C"/>
    <w:rsid w:val="00E16FF7"/>
    <w:rsid w:val="00E17484"/>
    <w:rsid w:val="00E20A91"/>
    <w:rsid w:val="00E22C30"/>
    <w:rsid w:val="00E23814"/>
    <w:rsid w:val="00E24F78"/>
    <w:rsid w:val="00E25595"/>
    <w:rsid w:val="00E26D68"/>
    <w:rsid w:val="00E30090"/>
    <w:rsid w:val="00E308FD"/>
    <w:rsid w:val="00E3201E"/>
    <w:rsid w:val="00E32F4E"/>
    <w:rsid w:val="00E37347"/>
    <w:rsid w:val="00E37CB6"/>
    <w:rsid w:val="00E417E7"/>
    <w:rsid w:val="00E437B0"/>
    <w:rsid w:val="00E44045"/>
    <w:rsid w:val="00E45358"/>
    <w:rsid w:val="00E50858"/>
    <w:rsid w:val="00E52BD3"/>
    <w:rsid w:val="00E60C4A"/>
    <w:rsid w:val="00E618C4"/>
    <w:rsid w:val="00E64245"/>
    <w:rsid w:val="00E64746"/>
    <w:rsid w:val="00E67713"/>
    <w:rsid w:val="00E67D40"/>
    <w:rsid w:val="00E7218A"/>
    <w:rsid w:val="00E77054"/>
    <w:rsid w:val="00E8058C"/>
    <w:rsid w:val="00E8187E"/>
    <w:rsid w:val="00E84991"/>
    <w:rsid w:val="00E84F3D"/>
    <w:rsid w:val="00E878EE"/>
    <w:rsid w:val="00E948C0"/>
    <w:rsid w:val="00EA1279"/>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D0703"/>
    <w:rsid w:val="00ED14BD"/>
    <w:rsid w:val="00ED4D04"/>
    <w:rsid w:val="00ED6360"/>
    <w:rsid w:val="00EE1399"/>
    <w:rsid w:val="00EE2244"/>
    <w:rsid w:val="00EE3C5F"/>
    <w:rsid w:val="00EE4F05"/>
    <w:rsid w:val="00EE50B6"/>
    <w:rsid w:val="00EE7882"/>
    <w:rsid w:val="00EF2058"/>
    <w:rsid w:val="00EF4DAC"/>
    <w:rsid w:val="00EF6C46"/>
    <w:rsid w:val="00EF7C8E"/>
    <w:rsid w:val="00F00C72"/>
    <w:rsid w:val="00F016C7"/>
    <w:rsid w:val="00F01CF1"/>
    <w:rsid w:val="00F024AB"/>
    <w:rsid w:val="00F02AAB"/>
    <w:rsid w:val="00F036D2"/>
    <w:rsid w:val="00F04BCB"/>
    <w:rsid w:val="00F05F09"/>
    <w:rsid w:val="00F0634D"/>
    <w:rsid w:val="00F07CCF"/>
    <w:rsid w:val="00F124F6"/>
    <w:rsid w:val="00F12DEC"/>
    <w:rsid w:val="00F16F3D"/>
    <w:rsid w:val="00F1715C"/>
    <w:rsid w:val="00F20953"/>
    <w:rsid w:val="00F2329D"/>
    <w:rsid w:val="00F279D0"/>
    <w:rsid w:val="00F27A26"/>
    <w:rsid w:val="00F30EB4"/>
    <w:rsid w:val="00F310F8"/>
    <w:rsid w:val="00F32148"/>
    <w:rsid w:val="00F35939"/>
    <w:rsid w:val="00F37D75"/>
    <w:rsid w:val="00F41B3A"/>
    <w:rsid w:val="00F44B86"/>
    <w:rsid w:val="00F45607"/>
    <w:rsid w:val="00F46000"/>
    <w:rsid w:val="00F46EA7"/>
    <w:rsid w:val="00F4722B"/>
    <w:rsid w:val="00F54432"/>
    <w:rsid w:val="00F55E93"/>
    <w:rsid w:val="00F569C6"/>
    <w:rsid w:val="00F57610"/>
    <w:rsid w:val="00F6113F"/>
    <w:rsid w:val="00F61161"/>
    <w:rsid w:val="00F6190C"/>
    <w:rsid w:val="00F62556"/>
    <w:rsid w:val="00F659EB"/>
    <w:rsid w:val="00F66F02"/>
    <w:rsid w:val="00F7046B"/>
    <w:rsid w:val="00F7192A"/>
    <w:rsid w:val="00F730DD"/>
    <w:rsid w:val="00F749F9"/>
    <w:rsid w:val="00F76F41"/>
    <w:rsid w:val="00F86BA6"/>
    <w:rsid w:val="00F875A6"/>
    <w:rsid w:val="00F911D1"/>
    <w:rsid w:val="00F92641"/>
    <w:rsid w:val="00F92F06"/>
    <w:rsid w:val="00F95A2C"/>
    <w:rsid w:val="00F966F7"/>
    <w:rsid w:val="00F96879"/>
    <w:rsid w:val="00FA3FAA"/>
    <w:rsid w:val="00FA64F2"/>
    <w:rsid w:val="00FA7AA6"/>
    <w:rsid w:val="00FA7E0F"/>
    <w:rsid w:val="00FB47F1"/>
    <w:rsid w:val="00FB4C0F"/>
    <w:rsid w:val="00FB6342"/>
    <w:rsid w:val="00FC280A"/>
    <w:rsid w:val="00FC6389"/>
    <w:rsid w:val="00FC661E"/>
    <w:rsid w:val="00FC6766"/>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A36D88"/>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Tun">
    <w:name w:val="_Tučně"/>
    <w:basedOn w:val="Standardnpsmoodstavce"/>
    <w:qFormat/>
    <w:rsid w:val="00A81867"/>
    <w:rPr>
      <w:b/>
    </w:rPr>
  </w:style>
  <w:style w:type="paragraph" w:customStyle="1" w:styleId="Odrka1-4">
    <w:name w:val="_Odrážka_1-4_•"/>
    <w:basedOn w:val="Odrka1-1"/>
    <w:qFormat/>
    <w:rsid w:val="00A81867"/>
    <w:pPr>
      <w:numPr>
        <w:numId w:val="0"/>
      </w:numPr>
      <w:tabs>
        <w:tab w:val="num" w:pos="2041"/>
      </w:tabs>
      <w:spacing w:after="80"/>
      <w:ind w:left="2041" w:hanging="340"/>
    </w:pPr>
    <w:rPr>
      <w:rFonts w:ascii="Verdana" w:hAnsi="Verdana"/>
    </w:rPr>
  </w:style>
  <w:style w:type="character" w:customStyle="1" w:styleId="Odstavec1-1aChar">
    <w:name w:val="_Odstavec_1-1_a) Char"/>
    <w:basedOn w:val="Standardnpsmoodstavce"/>
    <w:link w:val="Odstavec1-1a"/>
    <w:rsid w:val="00A81867"/>
  </w:style>
  <w:style w:type="paragraph" w:customStyle="1" w:styleId="TPText-1odrka">
    <w:name w:val="TP_Text-1_• odrážka"/>
    <w:basedOn w:val="Normln"/>
    <w:qFormat/>
    <w:rsid w:val="00A81867"/>
    <w:pPr>
      <w:numPr>
        <w:numId w:val="21"/>
      </w:numPr>
      <w:spacing w:before="40" w:after="0" w:line="240" w:lineRule="auto"/>
      <w:jc w:val="both"/>
    </w:pPr>
    <w:rPr>
      <w:rFonts w:ascii="Calibri" w:eastAsia="Calibri" w:hAnsi="Calibri" w:cs="Arial"/>
      <w:snapToGrid w:val="0"/>
      <w:sz w:val="20"/>
      <w:szCs w:val="22"/>
    </w:rPr>
  </w:style>
  <w:style w:type="paragraph" w:customStyle="1" w:styleId="Odrka1-5-">
    <w:name w:val="_Odrážka_1-5_-"/>
    <w:basedOn w:val="Odrka1-4"/>
    <w:qFormat/>
    <w:rsid w:val="00A81867"/>
    <w:pPr>
      <w:tabs>
        <w:tab w:val="clear" w:pos="2041"/>
        <w:tab w:val="num" w:pos="2325"/>
      </w:tabs>
      <w:spacing w:after="40"/>
      <w:ind w:left="2325" w:hanging="284"/>
    </w:pPr>
  </w:style>
  <w:style w:type="paragraph" w:customStyle="1" w:styleId="Odstavec1-4a">
    <w:name w:val="_Odstavec_1-4_(a)"/>
    <w:basedOn w:val="Odstavec1-1a"/>
    <w:qFormat/>
    <w:rsid w:val="00A81867"/>
    <w:pPr>
      <w:numPr>
        <w:numId w:val="0"/>
      </w:numPr>
      <w:tabs>
        <w:tab w:val="num" w:pos="2041"/>
      </w:tabs>
      <w:spacing w:after="80"/>
      <w:ind w:left="2041" w:hanging="340"/>
    </w:pPr>
    <w:rPr>
      <w:rFonts w:ascii="Verdana" w:hAnsi="Verdana"/>
    </w:rPr>
  </w:style>
  <w:style w:type="paragraph" w:customStyle="1" w:styleId="Odstavec1-4i">
    <w:name w:val="_Odstavec_1-4_i)"/>
    <w:basedOn w:val="Odstavec1-1a"/>
    <w:qFormat/>
    <w:rsid w:val="00A81867"/>
    <w:pPr>
      <w:numPr>
        <w:numId w:val="0"/>
      </w:numPr>
      <w:tabs>
        <w:tab w:val="num" w:pos="2381"/>
      </w:tabs>
      <w:spacing w:after="80"/>
      <w:ind w:left="2381" w:hanging="340"/>
    </w:pPr>
    <w:rPr>
      <w:rFonts w:ascii="Verdana" w:hAnsi="Verdana"/>
    </w:rPr>
  </w:style>
  <w:style w:type="character" w:customStyle="1" w:styleId="Nzevakce">
    <w:name w:val="_Název_akce"/>
    <w:basedOn w:val="Standardnpsmoodstavce"/>
    <w:qFormat/>
    <w:rsid w:val="00082B05"/>
    <w:rPr>
      <w:rFonts w:ascii="Verdana" w:hAnsi="Verdana"/>
      <w:b/>
      <w:sz w:val="36"/>
    </w:rPr>
  </w:style>
  <w:style w:type="character" w:styleId="Zstupntext">
    <w:name w:val="Placeholder Text"/>
    <w:basedOn w:val="Standardnpsmoodstavce"/>
    <w:uiPriority w:val="99"/>
    <w:semiHidden/>
    <w:rsid w:val="00082B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 Id="rId30"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36A0C70BCD4B6BB15E354FCE2F76FD"/>
        <w:category>
          <w:name w:val="Obecné"/>
          <w:gallery w:val="placeholder"/>
        </w:category>
        <w:types>
          <w:type w:val="bbPlcHdr"/>
        </w:types>
        <w:behaviors>
          <w:behavior w:val="content"/>
        </w:behaviors>
        <w:guid w:val="{B42749CF-D4DC-4408-8E34-FDE69B356AB2}"/>
      </w:docPartPr>
      <w:docPartBody>
        <w:p w:rsidR="00475CBB" w:rsidRDefault="003426C4" w:rsidP="003426C4">
          <w:pPr>
            <w:pStyle w:val="0036A0C70BCD4B6BB15E354FCE2F76F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26C4"/>
    <w:rsid w:val="00007F2F"/>
    <w:rsid w:val="000222C7"/>
    <w:rsid w:val="00111979"/>
    <w:rsid w:val="001E7CBE"/>
    <w:rsid w:val="002560DC"/>
    <w:rsid w:val="00264C4C"/>
    <w:rsid w:val="003426C4"/>
    <w:rsid w:val="003733F3"/>
    <w:rsid w:val="003A0415"/>
    <w:rsid w:val="003D75B4"/>
    <w:rsid w:val="00475CBB"/>
    <w:rsid w:val="004E0952"/>
    <w:rsid w:val="00683BDE"/>
    <w:rsid w:val="006E6422"/>
    <w:rsid w:val="008223C8"/>
    <w:rsid w:val="00852378"/>
    <w:rsid w:val="00995E4E"/>
    <w:rsid w:val="00A12D20"/>
    <w:rsid w:val="00A51C6B"/>
    <w:rsid w:val="00BF5ED9"/>
    <w:rsid w:val="00CB5FE5"/>
    <w:rsid w:val="00CF5A9A"/>
    <w:rsid w:val="00E319B6"/>
    <w:rsid w:val="00E75876"/>
    <w:rsid w:val="00EF7B6D"/>
    <w:rsid w:val="00F30899"/>
    <w:rsid w:val="00FD4E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30899"/>
  </w:style>
  <w:style w:type="paragraph" w:customStyle="1" w:styleId="0036A0C70BCD4B6BB15E354FCE2F76FD">
    <w:name w:val="0036A0C70BCD4B6BB15E354FCE2F76FD"/>
    <w:rsid w:val="003426C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4D99FFD3-1B15-44A0-9D0E-1BCD57554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166</TotalTime>
  <Pages>42</Pages>
  <Words>18147</Words>
  <Characters>107069</Characters>
  <Application>Microsoft Office Word</Application>
  <DocSecurity>0</DocSecurity>
  <Lines>892</Lines>
  <Paragraphs>249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124967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Jungová Kateřina</cp:lastModifiedBy>
  <cp:revision>12</cp:revision>
  <cp:lastPrinted>2023-09-22T12:09:00Z</cp:lastPrinted>
  <dcterms:created xsi:type="dcterms:W3CDTF">2023-09-20T09:06:00Z</dcterms:created>
  <dcterms:modified xsi:type="dcterms:W3CDTF">2023-09-22T12:10:00Z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