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1E94A948" w14:textId="200EFE83" w:rsidR="004046A1" w:rsidRDefault="004046A1" w:rsidP="004046A1">
      <w:pPr>
        <w:pStyle w:val="Titul2"/>
        <w:spacing w:after="0"/>
      </w:pPr>
      <w:r w:rsidRPr="004046A1">
        <w:t>Projektová dokumentace pro společné povolení</w:t>
      </w:r>
      <w:r>
        <w:t>,</w:t>
      </w:r>
    </w:p>
    <w:p w14:paraId="4A3A8BF2" w14:textId="3C262636" w:rsidR="00652EFD" w:rsidRDefault="00652EFD" w:rsidP="00652EFD">
      <w:pPr>
        <w:pStyle w:val="Titul2"/>
      </w:pPr>
      <w:r>
        <w:t xml:space="preserve">Projektová dokumentace pro stavební povolení, </w:t>
      </w:r>
      <w:r w:rsidR="00C72747">
        <w:t>p</w:t>
      </w:r>
      <w:r>
        <w:t>rojektová dokumentace pro provádění stavby a výkon autorského dozoru</w:t>
      </w:r>
    </w:p>
    <w:p w14:paraId="3606C2D3" w14:textId="77777777" w:rsidR="001B128D" w:rsidRPr="006D0F69" w:rsidRDefault="001B128D" w:rsidP="00EB46E5">
      <w:pPr>
        <w:pStyle w:val="Titul2"/>
      </w:pPr>
    </w:p>
    <w:p w14:paraId="7E638D12" w14:textId="1649EC01" w:rsidR="0035531B" w:rsidRPr="006D0F69" w:rsidRDefault="0035531B" w:rsidP="00EB46E5">
      <w:pPr>
        <w:pStyle w:val="Titul2"/>
      </w:pPr>
      <w:r w:rsidRPr="006D0F69">
        <w:t>„</w:t>
      </w:r>
      <w:r w:rsidR="006D0F69" w:rsidRPr="006D0F69">
        <w:t>Rekonstrukce žst. Turnov</w:t>
      </w:r>
      <w:r w:rsidRPr="006D0F69">
        <w:t>“</w:t>
      </w:r>
    </w:p>
    <w:p w14:paraId="2CEF8E33" w14:textId="42A07A6E" w:rsidR="006D0F69" w:rsidRDefault="006D0F69" w:rsidP="00EB46E5">
      <w:pPr>
        <w:pStyle w:val="Titul2"/>
      </w:pPr>
      <w:r w:rsidRPr="006D0F69">
        <w:t>„Rekonstrukce výpravní budovy ŽST Turnov, 3. etapa“</w:t>
      </w:r>
    </w:p>
    <w:p w14:paraId="0F1D5FF8" w14:textId="77777777" w:rsidR="00136BBF" w:rsidRDefault="00136BBF" w:rsidP="00136BBF">
      <w:pPr>
        <w:pStyle w:val="Text1-1"/>
        <w:numPr>
          <w:ilvl w:val="0"/>
          <w:numId w:val="0"/>
        </w:numPr>
        <w:tabs>
          <w:tab w:val="left" w:pos="708"/>
        </w:tabs>
        <w:spacing w:line="240" w:lineRule="auto"/>
        <w:ind w:left="737" w:hanging="737"/>
      </w:pPr>
    </w:p>
    <w:p w14:paraId="335AA076" w14:textId="4AD4F8BE" w:rsidR="000E125F" w:rsidRDefault="000E125F" w:rsidP="00C7405F">
      <w:pPr>
        <w:pStyle w:val="Text1-1"/>
        <w:numPr>
          <w:ilvl w:val="0"/>
          <w:numId w:val="0"/>
        </w:numPr>
        <w:tabs>
          <w:tab w:val="left" w:pos="708"/>
        </w:tabs>
        <w:spacing w:line="240" w:lineRule="auto"/>
        <w:ind w:left="737" w:hanging="737"/>
      </w:pPr>
      <w:r>
        <w:t xml:space="preserve">Č.j. </w:t>
      </w:r>
      <w:r w:rsidR="00C7405F">
        <w:t>10453/2023-SŽ-SSZ-OVZ</w:t>
      </w:r>
    </w:p>
    <w:p w14:paraId="335F3308" w14:textId="005FCDC7" w:rsidR="003831C7" w:rsidRDefault="003831C7" w:rsidP="000E125F">
      <w:pPr>
        <w:pStyle w:val="Text1-1"/>
        <w:numPr>
          <w:ilvl w:val="0"/>
          <w:numId w:val="0"/>
        </w:numPr>
        <w:tabs>
          <w:tab w:val="left" w:pos="708"/>
        </w:tabs>
        <w:ind w:left="737" w:hanging="737"/>
      </w:pPr>
    </w:p>
    <w:p w14:paraId="65AB130A" w14:textId="6BB022F7" w:rsidR="00140CD9" w:rsidRDefault="00140CD9" w:rsidP="00140CD9">
      <w:pPr>
        <w:spacing w:after="0" w:line="240" w:lineRule="auto"/>
        <w:rPr>
          <w:i/>
          <w:color w:val="FF0000"/>
        </w:rPr>
      </w:pPr>
    </w:p>
    <w:p w14:paraId="5F3A5910" w14:textId="5C77940D" w:rsidR="00274874" w:rsidRDefault="00274874" w:rsidP="00140CD9">
      <w:pPr>
        <w:spacing w:after="0" w:line="240" w:lineRule="auto"/>
        <w:rPr>
          <w:i/>
          <w:color w:val="FF0000"/>
        </w:rPr>
      </w:pPr>
    </w:p>
    <w:p w14:paraId="72779D5F" w14:textId="7C7B6D5C" w:rsidR="00274874" w:rsidRDefault="00274874" w:rsidP="00140CD9">
      <w:pPr>
        <w:spacing w:after="0" w:line="240" w:lineRule="auto"/>
        <w:rPr>
          <w:i/>
          <w:color w:val="FF0000"/>
        </w:rPr>
      </w:pPr>
    </w:p>
    <w:p w14:paraId="261F4CAC" w14:textId="3B5CAB94" w:rsidR="00274874" w:rsidRDefault="00274874" w:rsidP="00140CD9">
      <w:pPr>
        <w:spacing w:after="0" w:line="240" w:lineRule="auto"/>
        <w:rPr>
          <w:i/>
          <w:color w:val="FF0000"/>
        </w:rPr>
      </w:pPr>
    </w:p>
    <w:p w14:paraId="6D2F330A" w14:textId="46C60483" w:rsidR="00274874" w:rsidRDefault="00274874" w:rsidP="00140CD9">
      <w:pPr>
        <w:spacing w:after="0" w:line="240" w:lineRule="auto"/>
        <w:rPr>
          <w:i/>
          <w:color w:val="FF0000"/>
        </w:rPr>
      </w:pPr>
    </w:p>
    <w:p w14:paraId="6792801F" w14:textId="2F312107" w:rsidR="00274874" w:rsidRDefault="00274874" w:rsidP="00140CD9">
      <w:pPr>
        <w:spacing w:after="0" w:line="240" w:lineRule="auto"/>
        <w:rPr>
          <w:i/>
          <w:color w:val="FF0000"/>
        </w:rPr>
      </w:pPr>
    </w:p>
    <w:p w14:paraId="6F0646FD" w14:textId="77777777" w:rsidR="00140CD9" w:rsidRDefault="00140CD9" w:rsidP="00140CD9">
      <w:pPr>
        <w:spacing w:after="0" w:line="240" w:lineRule="auto"/>
        <w:rPr>
          <w:i/>
          <w:color w:val="FF0000"/>
        </w:rPr>
      </w:pPr>
      <w:r w:rsidRPr="004C7962">
        <w:rPr>
          <w:noProof/>
          <w:lang w:eastAsia="cs-CZ"/>
        </w:rPr>
        <w:drawing>
          <wp:inline distT="0" distB="0" distL="0" distR="0" wp14:anchorId="5EDE4860" wp14:editId="097A9E3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14783ECE" w14:textId="478F401F" w:rsidR="00BD7E91" w:rsidRDefault="00BD7E91" w:rsidP="00FE4333">
      <w:pPr>
        <w:pStyle w:val="Nadpisbezsl1-1"/>
      </w:pPr>
      <w:r>
        <w:lastRenderedPageBreak/>
        <w:t>Obsah</w:t>
      </w:r>
      <w:r w:rsidR="00887F36">
        <w:t xml:space="preserve"> </w:t>
      </w:r>
    </w:p>
    <w:p w14:paraId="3C287343" w14:textId="5D71ACE6" w:rsidR="00B841E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35641865" w:history="1">
        <w:r w:rsidR="00B841E4" w:rsidRPr="00904F8A">
          <w:rPr>
            <w:rStyle w:val="Hypertextovodkaz"/>
          </w:rPr>
          <w:t>1.</w:t>
        </w:r>
        <w:r w:rsidR="00B841E4">
          <w:rPr>
            <w:rFonts w:eastAsiaTheme="minorEastAsia"/>
            <w:caps w:val="0"/>
            <w:noProof/>
            <w:sz w:val="22"/>
            <w:szCs w:val="22"/>
            <w:lang w:eastAsia="cs-CZ"/>
          </w:rPr>
          <w:tab/>
        </w:r>
        <w:r w:rsidR="00B841E4" w:rsidRPr="00904F8A">
          <w:rPr>
            <w:rStyle w:val="Hypertextovodkaz"/>
          </w:rPr>
          <w:t>ÚVODNÍ USTANOVENÍ</w:t>
        </w:r>
        <w:r w:rsidR="00B841E4">
          <w:rPr>
            <w:noProof/>
            <w:webHidden/>
          </w:rPr>
          <w:tab/>
        </w:r>
        <w:r w:rsidR="00B841E4">
          <w:rPr>
            <w:noProof/>
            <w:webHidden/>
          </w:rPr>
          <w:fldChar w:fldCharType="begin"/>
        </w:r>
        <w:r w:rsidR="00B841E4">
          <w:rPr>
            <w:noProof/>
            <w:webHidden/>
          </w:rPr>
          <w:instrText xml:space="preserve"> PAGEREF _Toc135641865 \h </w:instrText>
        </w:r>
        <w:r w:rsidR="00B841E4">
          <w:rPr>
            <w:noProof/>
            <w:webHidden/>
          </w:rPr>
        </w:r>
        <w:r w:rsidR="00B841E4">
          <w:rPr>
            <w:noProof/>
            <w:webHidden/>
          </w:rPr>
          <w:fldChar w:fldCharType="separate"/>
        </w:r>
        <w:r w:rsidR="007D40F0">
          <w:rPr>
            <w:noProof/>
            <w:webHidden/>
          </w:rPr>
          <w:t>3</w:t>
        </w:r>
        <w:r w:rsidR="00B841E4">
          <w:rPr>
            <w:noProof/>
            <w:webHidden/>
          </w:rPr>
          <w:fldChar w:fldCharType="end"/>
        </w:r>
      </w:hyperlink>
    </w:p>
    <w:p w14:paraId="76DA9A2B" w14:textId="54FA12D8" w:rsidR="00B841E4" w:rsidRDefault="00DB5A40">
      <w:pPr>
        <w:pStyle w:val="Obsah1"/>
        <w:rPr>
          <w:rFonts w:eastAsiaTheme="minorEastAsia"/>
          <w:caps w:val="0"/>
          <w:noProof/>
          <w:sz w:val="22"/>
          <w:szCs w:val="22"/>
          <w:lang w:eastAsia="cs-CZ"/>
        </w:rPr>
      </w:pPr>
      <w:hyperlink w:anchor="_Toc135641866" w:history="1">
        <w:r w:rsidR="00B841E4" w:rsidRPr="00904F8A">
          <w:rPr>
            <w:rStyle w:val="Hypertextovodkaz"/>
          </w:rPr>
          <w:t>2.</w:t>
        </w:r>
        <w:r w:rsidR="00B841E4">
          <w:rPr>
            <w:rFonts w:eastAsiaTheme="minorEastAsia"/>
            <w:caps w:val="0"/>
            <w:noProof/>
            <w:sz w:val="22"/>
            <w:szCs w:val="22"/>
            <w:lang w:eastAsia="cs-CZ"/>
          </w:rPr>
          <w:tab/>
        </w:r>
        <w:r w:rsidR="00B841E4" w:rsidRPr="00904F8A">
          <w:rPr>
            <w:rStyle w:val="Hypertextovodkaz"/>
          </w:rPr>
          <w:t>IDENTIFIKAČNÍ ÚDAJE ZADAVATELE</w:t>
        </w:r>
        <w:r w:rsidR="00B841E4">
          <w:rPr>
            <w:noProof/>
            <w:webHidden/>
          </w:rPr>
          <w:tab/>
        </w:r>
        <w:r w:rsidR="00B841E4">
          <w:rPr>
            <w:noProof/>
            <w:webHidden/>
          </w:rPr>
          <w:fldChar w:fldCharType="begin"/>
        </w:r>
        <w:r w:rsidR="00B841E4">
          <w:rPr>
            <w:noProof/>
            <w:webHidden/>
          </w:rPr>
          <w:instrText xml:space="preserve"> PAGEREF _Toc135641866 \h </w:instrText>
        </w:r>
        <w:r w:rsidR="00B841E4">
          <w:rPr>
            <w:noProof/>
            <w:webHidden/>
          </w:rPr>
        </w:r>
        <w:r w:rsidR="00B841E4">
          <w:rPr>
            <w:noProof/>
            <w:webHidden/>
          </w:rPr>
          <w:fldChar w:fldCharType="separate"/>
        </w:r>
        <w:r w:rsidR="007D40F0">
          <w:rPr>
            <w:noProof/>
            <w:webHidden/>
          </w:rPr>
          <w:t>3</w:t>
        </w:r>
        <w:r w:rsidR="00B841E4">
          <w:rPr>
            <w:noProof/>
            <w:webHidden/>
          </w:rPr>
          <w:fldChar w:fldCharType="end"/>
        </w:r>
      </w:hyperlink>
    </w:p>
    <w:p w14:paraId="3B5952BE" w14:textId="750832EC" w:rsidR="00B841E4" w:rsidRDefault="00DB5A40">
      <w:pPr>
        <w:pStyle w:val="Obsah1"/>
        <w:rPr>
          <w:rFonts w:eastAsiaTheme="minorEastAsia"/>
          <w:caps w:val="0"/>
          <w:noProof/>
          <w:sz w:val="22"/>
          <w:szCs w:val="22"/>
          <w:lang w:eastAsia="cs-CZ"/>
        </w:rPr>
      </w:pPr>
      <w:hyperlink w:anchor="_Toc135641867" w:history="1">
        <w:r w:rsidR="00B841E4" w:rsidRPr="00904F8A">
          <w:rPr>
            <w:rStyle w:val="Hypertextovodkaz"/>
          </w:rPr>
          <w:t>3.</w:t>
        </w:r>
        <w:r w:rsidR="00B841E4">
          <w:rPr>
            <w:rFonts w:eastAsiaTheme="minorEastAsia"/>
            <w:caps w:val="0"/>
            <w:noProof/>
            <w:sz w:val="22"/>
            <w:szCs w:val="22"/>
            <w:lang w:eastAsia="cs-CZ"/>
          </w:rPr>
          <w:tab/>
        </w:r>
        <w:r w:rsidR="00B841E4" w:rsidRPr="00904F8A">
          <w:rPr>
            <w:rStyle w:val="Hypertextovodkaz"/>
          </w:rPr>
          <w:t>KOMUNIKACE MEZI ZADAVATELEM a DODAVATELEM</w:t>
        </w:r>
        <w:r w:rsidR="00B841E4">
          <w:rPr>
            <w:noProof/>
            <w:webHidden/>
          </w:rPr>
          <w:tab/>
        </w:r>
        <w:r w:rsidR="00B841E4">
          <w:rPr>
            <w:noProof/>
            <w:webHidden/>
          </w:rPr>
          <w:fldChar w:fldCharType="begin"/>
        </w:r>
        <w:r w:rsidR="00B841E4">
          <w:rPr>
            <w:noProof/>
            <w:webHidden/>
          </w:rPr>
          <w:instrText xml:space="preserve"> PAGEREF _Toc135641867 \h </w:instrText>
        </w:r>
        <w:r w:rsidR="00B841E4">
          <w:rPr>
            <w:noProof/>
            <w:webHidden/>
          </w:rPr>
        </w:r>
        <w:r w:rsidR="00B841E4">
          <w:rPr>
            <w:noProof/>
            <w:webHidden/>
          </w:rPr>
          <w:fldChar w:fldCharType="separate"/>
        </w:r>
        <w:r w:rsidR="007D40F0">
          <w:rPr>
            <w:noProof/>
            <w:webHidden/>
          </w:rPr>
          <w:t>4</w:t>
        </w:r>
        <w:r w:rsidR="00B841E4">
          <w:rPr>
            <w:noProof/>
            <w:webHidden/>
          </w:rPr>
          <w:fldChar w:fldCharType="end"/>
        </w:r>
      </w:hyperlink>
    </w:p>
    <w:p w14:paraId="6CC804E2" w14:textId="6668A543" w:rsidR="00B841E4" w:rsidRDefault="00DB5A40">
      <w:pPr>
        <w:pStyle w:val="Obsah1"/>
        <w:rPr>
          <w:rFonts w:eastAsiaTheme="minorEastAsia"/>
          <w:caps w:val="0"/>
          <w:noProof/>
          <w:sz w:val="22"/>
          <w:szCs w:val="22"/>
          <w:lang w:eastAsia="cs-CZ"/>
        </w:rPr>
      </w:pPr>
      <w:hyperlink w:anchor="_Toc135641868" w:history="1">
        <w:r w:rsidR="00B841E4" w:rsidRPr="00904F8A">
          <w:rPr>
            <w:rStyle w:val="Hypertextovodkaz"/>
          </w:rPr>
          <w:t>4.</w:t>
        </w:r>
        <w:r w:rsidR="00B841E4">
          <w:rPr>
            <w:rFonts w:eastAsiaTheme="minorEastAsia"/>
            <w:caps w:val="0"/>
            <w:noProof/>
            <w:sz w:val="22"/>
            <w:szCs w:val="22"/>
            <w:lang w:eastAsia="cs-CZ"/>
          </w:rPr>
          <w:tab/>
        </w:r>
        <w:r w:rsidR="00B841E4" w:rsidRPr="00904F8A">
          <w:rPr>
            <w:rStyle w:val="Hypertextovodkaz"/>
          </w:rPr>
          <w:t>ÚČEL a PŘEDMĚT PLNĚNÍ VEŘEJNÉ ZAKÁZKY</w:t>
        </w:r>
        <w:r w:rsidR="00B841E4">
          <w:rPr>
            <w:noProof/>
            <w:webHidden/>
          </w:rPr>
          <w:tab/>
        </w:r>
        <w:r w:rsidR="00B841E4">
          <w:rPr>
            <w:noProof/>
            <w:webHidden/>
          </w:rPr>
          <w:fldChar w:fldCharType="begin"/>
        </w:r>
        <w:r w:rsidR="00B841E4">
          <w:rPr>
            <w:noProof/>
            <w:webHidden/>
          </w:rPr>
          <w:instrText xml:space="preserve"> PAGEREF _Toc135641868 \h </w:instrText>
        </w:r>
        <w:r w:rsidR="00B841E4">
          <w:rPr>
            <w:noProof/>
            <w:webHidden/>
          </w:rPr>
        </w:r>
        <w:r w:rsidR="00B841E4">
          <w:rPr>
            <w:noProof/>
            <w:webHidden/>
          </w:rPr>
          <w:fldChar w:fldCharType="separate"/>
        </w:r>
        <w:r w:rsidR="007D40F0">
          <w:rPr>
            <w:noProof/>
            <w:webHidden/>
          </w:rPr>
          <w:t>4</w:t>
        </w:r>
        <w:r w:rsidR="00B841E4">
          <w:rPr>
            <w:noProof/>
            <w:webHidden/>
          </w:rPr>
          <w:fldChar w:fldCharType="end"/>
        </w:r>
      </w:hyperlink>
    </w:p>
    <w:p w14:paraId="50704557" w14:textId="2075D203" w:rsidR="00B841E4" w:rsidRDefault="00DB5A40">
      <w:pPr>
        <w:pStyle w:val="Obsah1"/>
        <w:rPr>
          <w:rFonts w:eastAsiaTheme="minorEastAsia"/>
          <w:caps w:val="0"/>
          <w:noProof/>
          <w:sz w:val="22"/>
          <w:szCs w:val="22"/>
          <w:lang w:eastAsia="cs-CZ"/>
        </w:rPr>
      </w:pPr>
      <w:hyperlink w:anchor="_Toc135641869" w:history="1">
        <w:r w:rsidR="00B841E4" w:rsidRPr="00904F8A">
          <w:rPr>
            <w:rStyle w:val="Hypertextovodkaz"/>
          </w:rPr>
          <w:t>5.</w:t>
        </w:r>
        <w:r w:rsidR="00B841E4">
          <w:rPr>
            <w:rFonts w:eastAsiaTheme="minorEastAsia"/>
            <w:caps w:val="0"/>
            <w:noProof/>
            <w:sz w:val="22"/>
            <w:szCs w:val="22"/>
            <w:lang w:eastAsia="cs-CZ"/>
          </w:rPr>
          <w:tab/>
        </w:r>
        <w:r w:rsidR="00B841E4" w:rsidRPr="00904F8A">
          <w:rPr>
            <w:rStyle w:val="Hypertextovodkaz"/>
          </w:rPr>
          <w:t>ZDROJE FINANCOVÁNÍ a PŘEDPOKLÁDANÁ HODNOTA VEŘEJNÉ ZAKÁZKY</w:t>
        </w:r>
        <w:r w:rsidR="00B841E4">
          <w:rPr>
            <w:noProof/>
            <w:webHidden/>
          </w:rPr>
          <w:tab/>
        </w:r>
        <w:r w:rsidR="00B841E4">
          <w:rPr>
            <w:noProof/>
            <w:webHidden/>
          </w:rPr>
          <w:fldChar w:fldCharType="begin"/>
        </w:r>
        <w:r w:rsidR="00B841E4">
          <w:rPr>
            <w:noProof/>
            <w:webHidden/>
          </w:rPr>
          <w:instrText xml:space="preserve"> PAGEREF _Toc135641869 \h </w:instrText>
        </w:r>
        <w:r w:rsidR="00B841E4">
          <w:rPr>
            <w:noProof/>
            <w:webHidden/>
          </w:rPr>
        </w:r>
        <w:r w:rsidR="00B841E4">
          <w:rPr>
            <w:noProof/>
            <w:webHidden/>
          </w:rPr>
          <w:fldChar w:fldCharType="separate"/>
        </w:r>
        <w:r w:rsidR="007D40F0">
          <w:rPr>
            <w:noProof/>
            <w:webHidden/>
          </w:rPr>
          <w:t>5</w:t>
        </w:r>
        <w:r w:rsidR="00B841E4">
          <w:rPr>
            <w:noProof/>
            <w:webHidden/>
          </w:rPr>
          <w:fldChar w:fldCharType="end"/>
        </w:r>
      </w:hyperlink>
    </w:p>
    <w:p w14:paraId="7E210287" w14:textId="08C5E01A" w:rsidR="00B841E4" w:rsidRDefault="00DB5A40">
      <w:pPr>
        <w:pStyle w:val="Obsah1"/>
        <w:rPr>
          <w:rFonts w:eastAsiaTheme="minorEastAsia"/>
          <w:caps w:val="0"/>
          <w:noProof/>
          <w:sz w:val="22"/>
          <w:szCs w:val="22"/>
          <w:lang w:eastAsia="cs-CZ"/>
        </w:rPr>
      </w:pPr>
      <w:hyperlink w:anchor="_Toc135641870" w:history="1">
        <w:r w:rsidR="00B841E4" w:rsidRPr="00904F8A">
          <w:rPr>
            <w:rStyle w:val="Hypertextovodkaz"/>
          </w:rPr>
          <w:t>6.</w:t>
        </w:r>
        <w:r w:rsidR="00B841E4">
          <w:rPr>
            <w:rFonts w:eastAsiaTheme="minorEastAsia"/>
            <w:caps w:val="0"/>
            <w:noProof/>
            <w:sz w:val="22"/>
            <w:szCs w:val="22"/>
            <w:lang w:eastAsia="cs-CZ"/>
          </w:rPr>
          <w:tab/>
        </w:r>
        <w:r w:rsidR="00B841E4" w:rsidRPr="00904F8A">
          <w:rPr>
            <w:rStyle w:val="Hypertextovodkaz"/>
          </w:rPr>
          <w:t>OBSAH ZADÁVACÍ DOKUMENTACE</w:t>
        </w:r>
        <w:r w:rsidR="00B841E4">
          <w:rPr>
            <w:noProof/>
            <w:webHidden/>
          </w:rPr>
          <w:tab/>
        </w:r>
        <w:r w:rsidR="00B841E4">
          <w:rPr>
            <w:noProof/>
            <w:webHidden/>
          </w:rPr>
          <w:fldChar w:fldCharType="begin"/>
        </w:r>
        <w:r w:rsidR="00B841E4">
          <w:rPr>
            <w:noProof/>
            <w:webHidden/>
          </w:rPr>
          <w:instrText xml:space="preserve"> PAGEREF _Toc135641870 \h </w:instrText>
        </w:r>
        <w:r w:rsidR="00B841E4">
          <w:rPr>
            <w:noProof/>
            <w:webHidden/>
          </w:rPr>
        </w:r>
        <w:r w:rsidR="00B841E4">
          <w:rPr>
            <w:noProof/>
            <w:webHidden/>
          </w:rPr>
          <w:fldChar w:fldCharType="separate"/>
        </w:r>
        <w:r w:rsidR="007D40F0">
          <w:rPr>
            <w:noProof/>
            <w:webHidden/>
          </w:rPr>
          <w:t>6</w:t>
        </w:r>
        <w:r w:rsidR="00B841E4">
          <w:rPr>
            <w:noProof/>
            <w:webHidden/>
          </w:rPr>
          <w:fldChar w:fldCharType="end"/>
        </w:r>
      </w:hyperlink>
    </w:p>
    <w:p w14:paraId="536AF2C6" w14:textId="011CA08E" w:rsidR="00B841E4" w:rsidRDefault="00DB5A40">
      <w:pPr>
        <w:pStyle w:val="Obsah1"/>
        <w:rPr>
          <w:rFonts w:eastAsiaTheme="minorEastAsia"/>
          <w:caps w:val="0"/>
          <w:noProof/>
          <w:sz w:val="22"/>
          <w:szCs w:val="22"/>
          <w:lang w:eastAsia="cs-CZ"/>
        </w:rPr>
      </w:pPr>
      <w:hyperlink w:anchor="_Toc135641871" w:history="1">
        <w:r w:rsidR="00B841E4" w:rsidRPr="00904F8A">
          <w:rPr>
            <w:rStyle w:val="Hypertextovodkaz"/>
          </w:rPr>
          <w:t>7.</w:t>
        </w:r>
        <w:r w:rsidR="00B841E4">
          <w:rPr>
            <w:rFonts w:eastAsiaTheme="minorEastAsia"/>
            <w:caps w:val="0"/>
            <w:noProof/>
            <w:sz w:val="22"/>
            <w:szCs w:val="22"/>
            <w:lang w:eastAsia="cs-CZ"/>
          </w:rPr>
          <w:tab/>
        </w:r>
        <w:r w:rsidR="00B841E4" w:rsidRPr="00904F8A">
          <w:rPr>
            <w:rStyle w:val="Hypertextovodkaz"/>
          </w:rPr>
          <w:t>VYSVĚTLENÍ, ZMĚNY a DOPLNĚNÍ ZADÁVACÍ DOKUMENTACE</w:t>
        </w:r>
        <w:r w:rsidR="00B841E4">
          <w:rPr>
            <w:noProof/>
            <w:webHidden/>
          </w:rPr>
          <w:tab/>
        </w:r>
        <w:r w:rsidR="00B841E4">
          <w:rPr>
            <w:noProof/>
            <w:webHidden/>
          </w:rPr>
          <w:fldChar w:fldCharType="begin"/>
        </w:r>
        <w:r w:rsidR="00B841E4">
          <w:rPr>
            <w:noProof/>
            <w:webHidden/>
          </w:rPr>
          <w:instrText xml:space="preserve"> PAGEREF _Toc135641871 \h </w:instrText>
        </w:r>
        <w:r w:rsidR="00B841E4">
          <w:rPr>
            <w:noProof/>
            <w:webHidden/>
          </w:rPr>
        </w:r>
        <w:r w:rsidR="00B841E4">
          <w:rPr>
            <w:noProof/>
            <w:webHidden/>
          </w:rPr>
          <w:fldChar w:fldCharType="separate"/>
        </w:r>
        <w:r w:rsidR="007D40F0">
          <w:rPr>
            <w:noProof/>
            <w:webHidden/>
          </w:rPr>
          <w:t>7</w:t>
        </w:r>
        <w:r w:rsidR="00B841E4">
          <w:rPr>
            <w:noProof/>
            <w:webHidden/>
          </w:rPr>
          <w:fldChar w:fldCharType="end"/>
        </w:r>
      </w:hyperlink>
    </w:p>
    <w:p w14:paraId="48F067FA" w14:textId="64F512F5" w:rsidR="00B841E4" w:rsidRDefault="00DB5A40">
      <w:pPr>
        <w:pStyle w:val="Obsah1"/>
        <w:rPr>
          <w:rFonts w:eastAsiaTheme="minorEastAsia"/>
          <w:caps w:val="0"/>
          <w:noProof/>
          <w:sz w:val="22"/>
          <w:szCs w:val="22"/>
          <w:lang w:eastAsia="cs-CZ"/>
        </w:rPr>
      </w:pPr>
      <w:hyperlink w:anchor="_Toc135641872" w:history="1">
        <w:r w:rsidR="00B841E4" w:rsidRPr="00904F8A">
          <w:rPr>
            <w:rStyle w:val="Hypertextovodkaz"/>
          </w:rPr>
          <w:t>8.</w:t>
        </w:r>
        <w:r w:rsidR="00B841E4">
          <w:rPr>
            <w:rFonts w:eastAsiaTheme="minorEastAsia"/>
            <w:caps w:val="0"/>
            <w:noProof/>
            <w:sz w:val="22"/>
            <w:szCs w:val="22"/>
            <w:lang w:eastAsia="cs-CZ"/>
          </w:rPr>
          <w:tab/>
        </w:r>
        <w:r w:rsidR="00B841E4" w:rsidRPr="00904F8A">
          <w:rPr>
            <w:rStyle w:val="Hypertextovodkaz"/>
          </w:rPr>
          <w:t>POŽADAVKY ZADAVATELE NA KVALIFIKACI</w:t>
        </w:r>
        <w:r w:rsidR="00B841E4">
          <w:rPr>
            <w:noProof/>
            <w:webHidden/>
          </w:rPr>
          <w:tab/>
        </w:r>
        <w:r w:rsidR="00B841E4">
          <w:rPr>
            <w:noProof/>
            <w:webHidden/>
          </w:rPr>
          <w:fldChar w:fldCharType="begin"/>
        </w:r>
        <w:r w:rsidR="00B841E4">
          <w:rPr>
            <w:noProof/>
            <w:webHidden/>
          </w:rPr>
          <w:instrText xml:space="preserve"> PAGEREF _Toc135641872 \h </w:instrText>
        </w:r>
        <w:r w:rsidR="00B841E4">
          <w:rPr>
            <w:noProof/>
            <w:webHidden/>
          </w:rPr>
        </w:r>
        <w:r w:rsidR="00B841E4">
          <w:rPr>
            <w:noProof/>
            <w:webHidden/>
          </w:rPr>
          <w:fldChar w:fldCharType="separate"/>
        </w:r>
        <w:r w:rsidR="007D40F0">
          <w:rPr>
            <w:noProof/>
            <w:webHidden/>
          </w:rPr>
          <w:t>7</w:t>
        </w:r>
        <w:r w:rsidR="00B841E4">
          <w:rPr>
            <w:noProof/>
            <w:webHidden/>
          </w:rPr>
          <w:fldChar w:fldCharType="end"/>
        </w:r>
      </w:hyperlink>
    </w:p>
    <w:p w14:paraId="49D1B7B0" w14:textId="78A55DBE" w:rsidR="00B841E4" w:rsidRDefault="00DB5A40">
      <w:pPr>
        <w:pStyle w:val="Obsah1"/>
        <w:rPr>
          <w:rFonts w:eastAsiaTheme="minorEastAsia"/>
          <w:caps w:val="0"/>
          <w:noProof/>
          <w:sz w:val="22"/>
          <w:szCs w:val="22"/>
          <w:lang w:eastAsia="cs-CZ"/>
        </w:rPr>
      </w:pPr>
      <w:hyperlink w:anchor="_Toc135641873" w:history="1">
        <w:r w:rsidR="00B841E4" w:rsidRPr="00904F8A">
          <w:rPr>
            <w:rStyle w:val="Hypertextovodkaz"/>
          </w:rPr>
          <w:t>9.</w:t>
        </w:r>
        <w:r w:rsidR="00B841E4">
          <w:rPr>
            <w:rFonts w:eastAsiaTheme="minorEastAsia"/>
            <w:caps w:val="0"/>
            <w:noProof/>
            <w:sz w:val="22"/>
            <w:szCs w:val="22"/>
            <w:lang w:eastAsia="cs-CZ"/>
          </w:rPr>
          <w:tab/>
        </w:r>
        <w:r w:rsidR="00B841E4" w:rsidRPr="00904F8A">
          <w:rPr>
            <w:rStyle w:val="Hypertextovodkaz"/>
          </w:rPr>
          <w:t>DALŠÍ INFORMACE/DOKUMENTY PŘEDKLÁDANÉ DODAVATELEM v NABÍDCE</w:t>
        </w:r>
        <w:r w:rsidR="00B841E4">
          <w:rPr>
            <w:noProof/>
            <w:webHidden/>
          </w:rPr>
          <w:tab/>
        </w:r>
        <w:r w:rsidR="00B841E4">
          <w:rPr>
            <w:noProof/>
            <w:webHidden/>
          </w:rPr>
          <w:fldChar w:fldCharType="begin"/>
        </w:r>
        <w:r w:rsidR="00B841E4">
          <w:rPr>
            <w:noProof/>
            <w:webHidden/>
          </w:rPr>
          <w:instrText xml:space="preserve"> PAGEREF _Toc135641873 \h </w:instrText>
        </w:r>
        <w:r w:rsidR="00B841E4">
          <w:rPr>
            <w:noProof/>
            <w:webHidden/>
          </w:rPr>
        </w:r>
        <w:r w:rsidR="00B841E4">
          <w:rPr>
            <w:noProof/>
            <w:webHidden/>
          </w:rPr>
          <w:fldChar w:fldCharType="separate"/>
        </w:r>
        <w:r w:rsidR="007D40F0">
          <w:rPr>
            <w:noProof/>
            <w:webHidden/>
          </w:rPr>
          <w:t>19</w:t>
        </w:r>
        <w:r w:rsidR="00B841E4">
          <w:rPr>
            <w:noProof/>
            <w:webHidden/>
          </w:rPr>
          <w:fldChar w:fldCharType="end"/>
        </w:r>
      </w:hyperlink>
    </w:p>
    <w:p w14:paraId="0D80BAED" w14:textId="4FCA28CA" w:rsidR="00B841E4" w:rsidRDefault="00DB5A40">
      <w:pPr>
        <w:pStyle w:val="Obsah1"/>
        <w:rPr>
          <w:rFonts w:eastAsiaTheme="minorEastAsia"/>
          <w:caps w:val="0"/>
          <w:noProof/>
          <w:sz w:val="22"/>
          <w:szCs w:val="22"/>
          <w:lang w:eastAsia="cs-CZ"/>
        </w:rPr>
      </w:pPr>
      <w:hyperlink w:anchor="_Toc135641874" w:history="1">
        <w:r w:rsidR="00B841E4" w:rsidRPr="00904F8A">
          <w:rPr>
            <w:rStyle w:val="Hypertextovodkaz"/>
          </w:rPr>
          <w:t>10.</w:t>
        </w:r>
        <w:r w:rsidR="00B841E4">
          <w:rPr>
            <w:rFonts w:eastAsiaTheme="minorEastAsia"/>
            <w:caps w:val="0"/>
            <w:noProof/>
            <w:sz w:val="22"/>
            <w:szCs w:val="22"/>
            <w:lang w:eastAsia="cs-CZ"/>
          </w:rPr>
          <w:tab/>
        </w:r>
        <w:r w:rsidR="00B841E4" w:rsidRPr="00904F8A">
          <w:rPr>
            <w:rStyle w:val="Hypertextovodkaz"/>
          </w:rPr>
          <w:t>JAZYK NABÍDEK A KOMUNIKAČNÍ JAZYK</w:t>
        </w:r>
        <w:r w:rsidR="00B841E4">
          <w:rPr>
            <w:noProof/>
            <w:webHidden/>
          </w:rPr>
          <w:tab/>
        </w:r>
        <w:r w:rsidR="00B841E4">
          <w:rPr>
            <w:noProof/>
            <w:webHidden/>
          </w:rPr>
          <w:fldChar w:fldCharType="begin"/>
        </w:r>
        <w:r w:rsidR="00B841E4">
          <w:rPr>
            <w:noProof/>
            <w:webHidden/>
          </w:rPr>
          <w:instrText xml:space="preserve"> PAGEREF _Toc135641874 \h </w:instrText>
        </w:r>
        <w:r w:rsidR="00B841E4">
          <w:rPr>
            <w:noProof/>
            <w:webHidden/>
          </w:rPr>
        </w:r>
        <w:r w:rsidR="00B841E4">
          <w:rPr>
            <w:noProof/>
            <w:webHidden/>
          </w:rPr>
          <w:fldChar w:fldCharType="separate"/>
        </w:r>
        <w:r w:rsidR="007D40F0">
          <w:rPr>
            <w:noProof/>
            <w:webHidden/>
          </w:rPr>
          <w:t>21</w:t>
        </w:r>
        <w:r w:rsidR="00B841E4">
          <w:rPr>
            <w:noProof/>
            <w:webHidden/>
          </w:rPr>
          <w:fldChar w:fldCharType="end"/>
        </w:r>
      </w:hyperlink>
    </w:p>
    <w:p w14:paraId="1E8FBD5D" w14:textId="1BDA9B8E" w:rsidR="00B841E4" w:rsidRDefault="00DB5A40">
      <w:pPr>
        <w:pStyle w:val="Obsah1"/>
        <w:rPr>
          <w:rFonts w:eastAsiaTheme="minorEastAsia"/>
          <w:caps w:val="0"/>
          <w:noProof/>
          <w:sz w:val="22"/>
          <w:szCs w:val="22"/>
          <w:lang w:eastAsia="cs-CZ"/>
        </w:rPr>
      </w:pPr>
      <w:hyperlink w:anchor="_Toc135641875" w:history="1">
        <w:r w:rsidR="00B841E4" w:rsidRPr="00904F8A">
          <w:rPr>
            <w:rStyle w:val="Hypertextovodkaz"/>
          </w:rPr>
          <w:t>11.</w:t>
        </w:r>
        <w:r w:rsidR="00B841E4">
          <w:rPr>
            <w:rFonts w:eastAsiaTheme="minorEastAsia"/>
            <w:caps w:val="0"/>
            <w:noProof/>
            <w:sz w:val="22"/>
            <w:szCs w:val="22"/>
            <w:lang w:eastAsia="cs-CZ"/>
          </w:rPr>
          <w:tab/>
        </w:r>
        <w:r w:rsidR="00B841E4" w:rsidRPr="00904F8A">
          <w:rPr>
            <w:rStyle w:val="Hypertextovodkaz"/>
          </w:rPr>
          <w:t>OBSAH a PODÁVÁNÍ NABÍDEK</w:t>
        </w:r>
        <w:r w:rsidR="00B841E4">
          <w:rPr>
            <w:noProof/>
            <w:webHidden/>
          </w:rPr>
          <w:tab/>
        </w:r>
        <w:r w:rsidR="00B841E4">
          <w:rPr>
            <w:noProof/>
            <w:webHidden/>
          </w:rPr>
          <w:fldChar w:fldCharType="begin"/>
        </w:r>
        <w:r w:rsidR="00B841E4">
          <w:rPr>
            <w:noProof/>
            <w:webHidden/>
          </w:rPr>
          <w:instrText xml:space="preserve"> PAGEREF _Toc135641875 \h </w:instrText>
        </w:r>
        <w:r w:rsidR="00B841E4">
          <w:rPr>
            <w:noProof/>
            <w:webHidden/>
          </w:rPr>
        </w:r>
        <w:r w:rsidR="00B841E4">
          <w:rPr>
            <w:noProof/>
            <w:webHidden/>
          </w:rPr>
          <w:fldChar w:fldCharType="separate"/>
        </w:r>
        <w:r w:rsidR="007D40F0">
          <w:rPr>
            <w:noProof/>
            <w:webHidden/>
          </w:rPr>
          <w:t>21</w:t>
        </w:r>
        <w:r w:rsidR="00B841E4">
          <w:rPr>
            <w:noProof/>
            <w:webHidden/>
          </w:rPr>
          <w:fldChar w:fldCharType="end"/>
        </w:r>
      </w:hyperlink>
    </w:p>
    <w:p w14:paraId="0B605328" w14:textId="6E062814" w:rsidR="00B841E4" w:rsidRDefault="00DB5A40">
      <w:pPr>
        <w:pStyle w:val="Obsah1"/>
        <w:rPr>
          <w:rFonts w:eastAsiaTheme="minorEastAsia"/>
          <w:caps w:val="0"/>
          <w:noProof/>
          <w:sz w:val="22"/>
          <w:szCs w:val="22"/>
          <w:lang w:eastAsia="cs-CZ"/>
        </w:rPr>
      </w:pPr>
      <w:hyperlink w:anchor="_Toc135641876" w:history="1">
        <w:r w:rsidR="00B841E4" w:rsidRPr="00904F8A">
          <w:rPr>
            <w:rStyle w:val="Hypertextovodkaz"/>
          </w:rPr>
          <w:t>12.</w:t>
        </w:r>
        <w:r w:rsidR="00B841E4">
          <w:rPr>
            <w:rFonts w:eastAsiaTheme="minorEastAsia"/>
            <w:caps w:val="0"/>
            <w:noProof/>
            <w:sz w:val="22"/>
            <w:szCs w:val="22"/>
            <w:lang w:eastAsia="cs-CZ"/>
          </w:rPr>
          <w:tab/>
        </w:r>
        <w:r w:rsidR="00B841E4" w:rsidRPr="00904F8A">
          <w:rPr>
            <w:rStyle w:val="Hypertextovodkaz"/>
          </w:rPr>
          <w:t>POŽADAVKY NA ZPRACOVÁNÍ NABÍDKOVÉ CENY</w:t>
        </w:r>
        <w:r w:rsidR="00B841E4">
          <w:rPr>
            <w:noProof/>
            <w:webHidden/>
          </w:rPr>
          <w:tab/>
        </w:r>
        <w:r w:rsidR="00B841E4">
          <w:rPr>
            <w:noProof/>
            <w:webHidden/>
          </w:rPr>
          <w:fldChar w:fldCharType="begin"/>
        </w:r>
        <w:r w:rsidR="00B841E4">
          <w:rPr>
            <w:noProof/>
            <w:webHidden/>
          </w:rPr>
          <w:instrText xml:space="preserve"> PAGEREF _Toc135641876 \h </w:instrText>
        </w:r>
        <w:r w:rsidR="00B841E4">
          <w:rPr>
            <w:noProof/>
            <w:webHidden/>
          </w:rPr>
        </w:r>
        <w:r w:rsidR="00B841E4">
          <w:rPr>
            <w:noProof/>
            <w:webHidden/>
          </w:rPr>
          <w:fldChar w:fldCharType="separate"/>
        </w:r>
        <w:r w:rsidR="007D40F0">
          <w:rPr>
            <w:noProof/>
            <w:webHidden/>
          </w:rPr>
          <w:t>23</w:t>
        </w:r>
        <w:r w:rsidR="00B841E4">
          <w:rPr>
            <w:noProof/>
            <w:webHidden/>
          </w:rPr>
          <w:fldChar w:fldCharType="end"/>
        </w:r>
      </w:hyperlink>
    </w:p>
    <w:p w14:paraId="0962EC1E" w14:textId="15E0DB72" w:rsidR="00B841E4" w:rsidRDefault="00DB5A40">
      <w:pPr>
        <w:pStyle w:val="Obsah1"/>
        <w:rPr>
          <w:rFonts w:eastAsiaTheme="minorEastAsia"/>
          <w:caps w:val="0"/>
          <w:noProof/>
          <w:sz w:val="22"/>
          <w:szCs w:val="22"/>
          <w:lang w:eastAsia="cs-CZ"/>
        </w:rPr>
      </w:pPr>
      <w:hyperlink w:anchor="_Toc135641877" w:history="1">
        <w:r w:rsidR="00B841E4" w:rsidRPr="00904F8A">
          <w:rPr>
            <w:rStyle w:val="Hypertextovodkaz"/>
          </w:rPr>
          <w:t>13.</w:t>
        </w:r>
        <w:r w:rsidR="00B841E4">
          <w:rPr>
            <w:rFonts w:eastAsiaTheme="minorEastAsia"/>
            <w:caps w:val="0"/>
            <w:noProof/>
            <w:sz w:val="22"/>
            <w:szCs w:val="22"/>
            <w:lang w:eastAsia="cs-CZ"/>
          </w:rPr>
          <w:tab/>
        </w:r>
        <w:r w:rsidR="00B841E4" w:rsidRPr="00904F8A">
          <w:rPr>
            <w:rStyle w:val="Hypertextovodkaz"/>
          </w:rPr>
          <w:t>VARIANTY NABÍDKY</w:t>
        </w:r>
        <w:r w:rsidR="00B841E4">
          <w:rPr>
            <w:noProof/>
            <w:webHidden/>
          </w:rPr>
          <w:tab/>
        </w:r>
        <w:r w:rsidR="00B841E4">
          <w:rPr>
            <w:noProof/>
            <w:webHidden/>
          </w:rPr>
          <w:fldChar w:fldCharType="begin"/>
        </w:r>
        <w:r w:rsidR="00B841E4">
          <w:rPr>
            <w:noProof/>
            <w:webHidden/>
          </w:rPr>
          <w:instrText xml:space="preserve"> PAGEREF _Toc135641877 \h </w:instrText>
        </w:r>
        <w:r w:rsidR="00B841E4">
          <w:rPr>
            <w:noProof/>
            <w:webHidden/>
          </w:rPr>
        </w:r>
        <w:r w:rsidR="00B841E4">
          <w:rPr>
            <w:noProof/>
            <w:webHidden/>
          </w:rPr>
          <w:fldChar w:fldCharType="separate"/>
        </w:r>
        <w:r w:rsidR="007D40F0">
          <w:rPr>
            <w:noProof/>
            <w:webHidden/>
          </w:rPr>
          <w:t>24</w:t>
        </w:r>
        <w:r w:rsidR="00B841E4">
          <w:rPr>
            <w:noProof/>
            <w:webHidden/>
          </w:rPr>
          <w:fldChar w:fldCharType="end"/>
        </w:r>
      </w:hyperlink>
    </w:p>
    <w:p w14:paraId="3308F26C" w14:textId="793B65D6" w:rsidR="00B841E4" w:rsidRDefault="00DB5A40">
      <w:pPr>
        <w:pStyle w:val="Obsah1"/>
        <w:rPr>
          <w:rFonts w:eastAsiaTheme="minorEastAsia"/>
          <w:caps w:val="0"/>
          <w:noProof/>
          <w:sz w:val="22"/>
          <w:szCs w:val="22"/>
          <w:lang w:eastAsia="cs-CZ"/>
        </w:rPr>
      </w:pPr>
      <w:hyperlink w:anchor="_Toc135641878" w:history="1">
        <w:r w:rsidR="00B841E4" w:rsidRPr="00904F8A">
          <w:rPr>
            <w:rStyle w:val="Hypertextovodkaz"/>
          </w:rPr>
          <w:t>14.</w:t>
        </w:r>
        <w:r w:rsidR="00B841E4">
          <w:rPr>
            <w:rFonts w:eastAsiaTheme="minorEastAsia"/>
            <w:caps w:val="0"/>
            <w:noProof/>
            <w:sz w:val="22"/>
            <w:szCs w:val="22"/>
            <w:lang w:eastAsia="cs-CZ"/>
          </w:rPr>
          <w:tab/>
        </w:r>
        <w:r w:rsidR="00B841E4" w:rsidRPr="00904F8A">
          <w:rPr>
            <w:rStyle w:val="Hypertextovodkaz"/>
          </w:rPr>
          <w:t>OTEVÍRÁNÍ NABÍDEK</w:t>
        </w:r>
        <w:r w:rsidR="00B841E4">
          <w:rPr>
            <w:noProof/>
            <w:webHidden/>
          </w:rPr>
          <w:tab/>
        </w:r>
        <w:r w:rsidR="00B841E4">
          <w:rPr>
            <w:noProof/>
            <w:webHidden/>
          </w:rPr>
          <w:fldChar w:fldCharType="begin"/>
        </w:r>
        <w:r w:rsidR="00B841E4">
          <w:rPr>
            <w:noProof/>
            <w:webHidden/>
          </w:rPr>
          <w:instrText xml:space="preserve"> PAGEREF _Toc135641878 \h </w:instrText>
        </w:r>
        <w:r w:rsidR="00B841E4">
          <w:rPr>
            <w:noProof/>
            <w:webHidden/>
          </w:rPr>
        </w:r>
        <w:r w:rsidR="00B841E4">
          <w:rPr>
            <w:noProof/>
            <w:webHidden/>
          </w:rPr>
          <w:fldChar w:fldCharType="separate"/>
        </w:r>
        <w:r w:rsidR="007D40F0">
          <w:rPr>
            <w:noProof/>
            <w:webHidden/>
          </w:rPr>
          <w:t>24</w:t>
        </w:r>
        <w:r w:rsidR="00B841E4">
          <w:rPr>
            <w:noProof/>
            <w:webHidden/>
          </w:rPr>
          <w:fldChar w:fldCharType="end"/>
        </w:r>
      </w:hyperlink>
    </w:p>
    <w:p w14:paraId="7948E38F" w14:textId="0DCE20BC" w:rsidR="00B841E4" w:rsidRDefault="00DB5A40">
      <w:pPr>
        <w:pStyle w:val="Obsah1"/>
        <w:rPr>
          <w:rFonts w:eastAsiaTheme="minorEastAsia"/>
          <w:caps w:val="0"/>
          <w:noProof/>
          <w:sz w:val="22"/>
          <w:szCs w:val="22"/>
          <w:lang w:eastAsia="cs-CZ"/>
        </w:rPr>
      </w:pPr>
      <w:hyperlink w:anchor="_Toc135641879" w:history="1">
        <w:r w:rsidR="00B841E4" w:rsidRPr="00904F8A">
          <w:rPr>
            <w:rStyle w:val="Hypertextovodkaz"/>
          </w:rPr>
          <w:t>15.</w:t>
        </w:r>
        <w:r w:rsidR="00B841E4">
          <w:rPr>
            <w:rFonts w:eastAsiaTheme="minorEastAsia"/>
            <w:caps w:val="0"/>
            <w:noProof/>
            <w:sz w:val="22"/>
            <w:szCs w:val="22"/>
            <w:lang w:eastAsia="cs-CZ"/>
          </w:rPr>
          <w:tab/>
        </w:r>
        <w:r w:rsidR="00B841E4" w:rsidRPr="00904F8A">
          <w:rPr>
            <w:rStyle w:val="Hypertextovodkaz"/>
          </w:rPr>
          <w:t>POSOUZENÍ SPLNĚNÍ PODMÍNEK ÚČASTI</w:t>
        </w:r>
        <w:r w:rsidR="00B841E4">
          <w:rPr>
            <w:noProof/>
            <w:webHidden/>
          </w:rPr>
          <w:tab/>
        </w:r>
        <w:r w:rsidR="00B841E4">
          <w:rPr>
            <w:noProof/>
            <w:webHidden/>
          </w:rPr>
          <w:fldChar w:fldCharType="begin"/>
        </w:r>
        <w:r w:rsidR="00B841E4">
          <w:rPr>
            <w:noProof/>
            <w:webHidden/>
          </w:rPr>
          <w:instrText xml:space="preserve"> PAGEREF _Toc135641879 \h </w:instrText>
        </w:r>
        <w:r w:rsidR="00B841E4">
          <w:rPr>
            <w:noProof/>
            <w:webHidden/>
          </w:rPr>
        </w:r>
        <w:r w:rsidR="00B841E4">
          <w:rPr>
            <w:noProof/>
            <w:webHidden/>
          </w:rPr>
          <w:fldChar w:fldCharType="separate"/>
        </w:r>
        <w:r w:rsidR="007D40F0">
          <w:rPr>
            <w:noProof/>
            <w:webHidden/>
          </w:rPr>
          <w:t>24</w:t>
        </w:r>
        <w:r w:rsidR="00B841E4">
          <w:rPr>
            <w:noProof/>
            <w:webHidden/>
          </w:rPr>
          <w:fldChar w:fldCharType="end"/>
        </w:r>
      </w:hyperlink>
    </w:p>
    <w:p w14:paraId="7C4EEC57" w14:textId="709A0952" w:rsidR="00B841E4" w:rsidRDefault="00DB5A40">
      <w:pPr>
        <w:pStyle w:val="Obsah1"/>
        <w:rPr>
          <w:rFonts w:eastAsiaTheme="minorEastAsia"/>
          <w:caps w:val="0"/>
          <w:noProof/>
          <w:sz w:val="22"/>
          <w:szCs w:val="22"/>
          <w:lang w:eastAsia="cs-CZ"/>
        </w:rPr>
      </w:pPr>
      <w:hyperlink w:anchor="_Toc135641880" w:history="1">
        <w:r w:rsidR="00B841E4" w:rsidRPr="00904F8A">
          <w:rPr>
            <w:rStyle w:val="Hypertextovodkaz"/>
          </w:rPr>
          <w:t>16.</w:t>
        </w:r>
        <w:r w:rsidR="00B841E4">
          <w:rPr>
            <w:rFonts w:eastAsiaTheme="minorEastAsia"/>
            <w:caps w:val="0"/>
            <w:noProof/>
            <w:sz w:val="22"/>
            <w:szCs w:val="22"/>
            <w:lang w:eastAsia="cs-CZ"/>
          </w:rPr>
          <w:tab/>
        </w:r>
        <w:r w:rsidR="00B841E4" w:rsidRPr="00904F8A">
          <w:rPr>
            <w:rStyle w:val="Hypertextovodkaz"/>
          </w:rPr>
          <w:t>HODNOCENÍ NABÍDEK</w:t>
        </w:r>
        <w:r w:rsidR="00B841E4">
          <w:rPr>
            <w:noProof/>
            <w:webHidden/>
          </w:rPr>
          <w:tab/>
        </w:r>
        <w:r w:rsidR="00B841E4">
          <w:rPr>
            <w:noProof/>
            <w:webHidden/>
          </w:rPr>
          <w:fldChar w:fldCharType="begin"/>
        </w:r>
        <w:r w:rsidR="00B841E4">
          <w:rPr>
            <w:noProof/>
            <w:webHidden/>
          </w:rPr>
          <w:instrText xml:space="preserve"> PAGEREF _Toc135641880 \h </w:instrText>
        </w:r>
        <w:r w:rsidR="00B841E4">
          <w:rPr>
            <w:noProof/>
            <w:webHidden/>
          </w:rPr>
        </w:r>
        <w:r w:rsidR="00B841E4">
          <w:rPr>
            <w:noProof/>
            <w:webHidden/>
          </w:rPr>
          <w:fldChar w:fldCharType="separate"/>
        </w:r>
        <w:r w:rsidR="007D40F0">
          <w:rPr>
            <w:noProof/>
            <w:webHidden/>
          </w:rPr>
          <w:t>25</w:t>
        </w:r>
        <w:r w:rsidR="00B841E4">
          <w:rPr>
            <w:noProof/>
            <w:webHidden/>
          </w:rPr>
          <w:fldChar w:fldCharType="end"/>
        </w:r>
      </w:hyperlink>
    </w:p>
    <w:p w14:paraId="7ACDCE7F" w14:textId="0ACECF0B" w:rsidR="00B841E4" w:rsidRDefault="00DB5A40">
      <w:pPr>
        <w:pStyle w:val="Obsah1"/>
        <w:rPr>
          <w:rFonts w:eastAsiaTheme="minorEastAsia"/>
          <w:caps w:val="0"/>
          <w:noProof/>
          <w:sz w:val="22"/>
          <w:szCs w:val="22"/>
          <w:lang w:eastAsia="cs-CZ"/>
        </w:rPr>
      </w:pPr>
      <w:hyperlink w:anchor="_Toc135641881" w:history="1">
        <w:r w:rsidR="00B841E4" w:rsidRPr="00904F8A">
          <w:rPr>
            <w:rStyle w:val="Hypertextovodkaz"/>
          </w:rPr>
          <w:t>17.</w:t>
        </w:r>
        <w:r w:rsidR="00B841E4">
          <w:rPr>
            <w:rFonts w:eastAsiaTheme="minorEastAsia"/>
            <w:caps w:val="0"/>
            <w:noProof/>
            <w:sz w:val="22"/>
            <w:szCs w:val="22"/>
            <w:lang w:eastAsia="cs-CZ"/>
          </w:rPr>
          <w:tab/>
        </w:r>
        <w:r w:rsidR="00B841E4" w:rsidRPr="00904F8A">
          <w:rPr>
            <w:rStyle w:val="Hypertextovodkaz"/>
          </w:rPr>
          <w:t>ZRUŠENÍ ZADÁVACÍHO ŘÍZENÍ</w:t>
        </w:r>
        <w:r w:rsidR="00B841E4">
          <w:rPr>
            <w:noProof/>
            <w:webHidden/>
          </w:rPr>
          <w:tab/>
        </w:r>
        <w:r w:rsidR="00B841E4">
          <w:rPr>
            <w:noProof/>
            <w:webHidden/>
          </w:rPr>
          <w:fldChar w:fldCharType="begin"/>
        </w:r>
        <w:r w:rsidR="00B841E4">
          <w:rPr>
            <w:noProof/>
            <w:webHidden/>
          </w:rPr>
          <w:instrText xml:space="preserve"> PAGEREF _Toc135641881 \h </w:instrText>
        </w:r>
        <w:r w:rsidR="00B841E4">
          <w:rPr>
            <w:noProof/>
            <w:webHidden/>
          </w:rPr>
        </w:r>
        <w:r w:rsidR="00B841E4">
          <w:rPr>
            <w:noProof/>
            <w:webHidden/>
          </w:rPr>
          <w:fldChar w:fldCharType="separate"/>
        </w:r>
        <w:r w:rsidR="007D40F0">
          <w:rPr>
            <w:noProof/>
            <w:webHidden/>
          </w:rPr>
          <w:t>29</w:t>
        </w:r>
        <w:r w:rsidR="00B841E4">
          <w:rPr>
            <w:noProof/>
            <w:webHidden/>
          </w:rPr>
          <w:fldChar w:fldCharType="end"/>
        </w:r>
      </w:hyperlink>
    </w:p>
    <w:p w14:paraId="4477D8F2" w14:textId="2E6B1C5C" w:rsidR="00B841E4" w:rsidRDefault="00DB5A40">
      <w:pPr>
        <w:pStyle w:val="Obsah1"/>
        <w:rPr>
          <w:rFonts w:eastAsiaTheme="minorEastAsia"/>
          <w:caps w:val="0"/>
          <w:noProof/>
          <w:sz w:val="22"/>
          <w:szCs w:val="22"/>
          <w:lang w:eastAsia="cs-CZ"/>
        </w:rPr>
      </w:pPr>
      <w:hyperlink w:anchor="_Toc135641882" w:history="1">
        <w:r w:rsidR="00B841E4" w:rsidRPr="00904F8A">
          <w:rPr>
            <w:rStyle w:val="Hypertextovodkaz"/>
          </w:rPr>
          <w:t>18.</w:t>
        </w:r>
        <w:r w:rsidR="00B841E4">
          <w:rPr>
            <w:rFonts w:eastAsiaTheme="minorEastAsia"/>
            <w:caps w:val="0"/>
            <w:noProof/>
            <w:sz w:val="22"/>
            <w:szCs w:val="22"/>
            <w:lang w:eastAsia="cs-CZ"/>
          </w:rPr>
          <w:tab/>
        </w:r>
        <w:r w:rsidR="00B841E4" w:rsidRPr="00904F8A">
          <w:rPr>
            <w:rStyle w:val="Hypertextovodkaz"/>
          </w:rPr>
          <w:t>UZAVŘENÍ SMLOUVY</w:t>
        </w:r>
        <w:r w:rsidR="00B841E4">
          <w:rPr>
            <w:noProof/>
            <w:webHidden/>
          </w:rPr>
          <w:tab/>
        </w:r>
        <w:r w:rsidR="00B841E4">
          <w:rPr>
            <w:noProof/>
            <w:webHidden/>
          </w:rPr>
          <w:fldChar w:fldCharType="begin"/>
        </w:r>
        <w:r w:rsidR="00B841E4">
          <w:rPr>
            <w:noProof/>
            <w:webHidden/>
          </w:rPr>
          <w:instrText xml:space="preserve"> PAGEREF _Toc135641882 \h </w:instrText>
        </w:r>
        <w:r w:rsidR="00B841E4">
          <w:rPr>
            <w:noProof/>
            <w:webHidden/>
          </w:rPr>
        </w:r>
        <w:r w:rsidR="00B841E4">
          <w:rPr>
            <w:noProof/>
            <w:webHidden/>
          </w:rPr>
          <w:fldChar w:fldCharType="separate"/>
        </w:r>
        <w:r w:rsidR="007D40F0">
          <w:rPr>
            <w:noProof/>
            <w:webHidden/>
          </w:rPr>
          <w:t>30</w:t>
        </w:r>
        <w:r w:rsidR="00B841E4">
          <w:rPr>
            <w:noProof/>
            <w:webHidden/>
          </w:rPr>
          <w:fldChar w:fldCharType="end"/>
        </w:r>
      </w:hyperlink>
    </w:p>
    <w:p w14:paraId="44CA8AAA" w14:textId="51A1302D" w:rsidR="00B841E4" w:rsidRDefault="00DB5A40">
      <w:pPr>
        <w:pStyle w:val="Obsah1"/>
        <w:rPr>
          <w:rFonts w:eastAsiaTheme="minorEastAsia"/>
          <w:caps w:val="0"/>
          <w:noProof/>
          <w:sz w:val="22"/>
          <w:szCs w:val="22"/>
          <w:lang w:eastAsia="cs-CZ"/>
        </w:rPr>
      </w:pPr>
      <w:hyperlink w:anchor="_Toc135641883" w:history="1">
        <w:r w:rsidR="00B841E4" w:rsidRPr="00904F8A">
          <w:rPr>
            <w:rStyle w:val="Hypertextovodkaz"/>
          </w:rPr>
          <w:t>19.</w:t>
        </w:r>
        <w:r w:rsidR="00B841E4">
          <w:rPr>
            <w:rFonts w:eastAsiaTheme="minorEastAsia"/>
            <w:caps w:val="0"/>
            <w:noProof/>
            <w:sz w:val="22"/>
            <w:szCs w:val="22"/>
            <w:lang w:eastAsia="cs-CZ"/>
          </w:rPr>
          <w:tab/>
        </w:r>
        <w:r w:rsidR="00B841E4" w:rsidRPr="00904F8A">
          <w:rPr>
            <w:rStyle w:val="Hypertextovodkaz"/>
          </w:rPr>
          <w:t>OCHRANA INFORMACÍ</w:t>
        </w:r>
        <w:r w:rsidR="00B841E4">
          <w:rPr>
            <w:noProof/>
            <w:webHidden/>
          </w:rPr>
          <w:tab/>
        </w:r>
        <w:r w:rsidR="00B841E4">
          <w:rPr>
            <w:noProof/>
            <w:webHidden/>
          </w:rPr>
          <w:fldChar w:fldCharType="begin"/>
        </w:r>
        <w:r w:rsidR="00B841E4">
          <w:rPr>
            <w:noProof/>
            <w:webHidden/>
          </w:rPr>
          <w:instrText xml:space="preserve"> PAGEREF _Toc135641883 \h </w:instrText>
        </w:r>
        <w:r w:rsidR="00B841E4">
          <w:rPr>
            <w:noProof/>
            <w:webHidden/>
          </w:rPr>
        </w:r>
        <w:r w:rsidR="00B841E4">
          <w:rPr>
            <w:noProof/>
            <w:webHidden/>
          </w:rPr>
          <w:fldChar w:fldCharType="separate"/>
        </w:r>
        <w:r w:rsidR="007D40F0">
          <w:rPr>
            <w:noProof/>
            <w:webHidden/>
          </w:rPr>
          <w:t>32</w:t>
        </w:r>
        <w:r w:rsidR="00B841E4">
          <w:rPr>
            <w:noProof/>
            <w:webHidden/>
          </w:rPr>
          <w:fldChar w:fldCharType="end"/>
        </w:r>
      </w:hyperlink>
    </w:p>
    <w:p w14:paraId="293671ED" w14:textId="417ECE16" w:rsidR="00B841E4" w:rsidRDefault="00DB5A40">
      <w:pPr>
        <w:pStyle w:val="Obsah1"/>
        <w:rPr>
          <w:rFonts w:eastAsiaTheme="minorEastAsia"/>
          <w:caps w:val="0"/>
          <w:noProof/>
          <w:sz w:val="22"/>
          <w:szCs w:val="22"/>
          <w:lang w:eastAsia="cs-CZ"/>
        </w:rPr>
      </w:pPr>
      <w:hyperlink w:anchor="_Toc135641884" w:history="1">
        <w:r w:rsidR="00B841E4" w:rsidRPr="00904F8A">
          <w:rPr>
            <w:rStyle w:val="Hypertextovodkaz"/>
          </w:rPr>
          <w:t>20.</w:t>
        </w:r>
        <w:r w:rsidR="00B841E4">
          <w:rPr>
            <w:rFonts w:eastAsiaTheme="minorEastAsia"/>
            <w:caps w:val="0"/>
            <w:noProof/>
            <w:sz w:val="22"/>
            <w:szCs w:val="22"/>
            <w:lang w:eastAsia="cs-CZ"/>
          </w:rPr>
          <w:tab/>
        </w:r>
        <w:r w:rsidR="00B841E4" w:rsidRPr="00904F8A">
          <w:rPr>
            <w:rStyle w:val="Hypertextovodkaz"/>
          </w:rPr>
          <w:t>ZADÁVACÍ LHŮTA A JISTOTA ZA NABÍDKU</w:t>
        </w:r>
        <w:r w:rsidR="00B841E4">
          <w:rPr>
            <w:noProof/>
            <w:webHidden/>
          </w:rPr>
          <w:tab/>
        </w:r>
        <w:r w:rsidR="00B841E4">
          <w:rPr>
            <w:noProof/>
            <w:webHidden/>
          </w:rPr>
          <w:fldChar w:fldCharType="begin"/>
        </w:r>
        <w:r w:rsidR="00B841E4">
          <w:rPr>
            <w:noProof/>
            <w:webHidden/>
          </w:rPr>
          <w:instrText xml:space="preserve"> PAGEREF _Toc135641884 \h </w:instrText>
        </w:r>
        <w:r w:rsidR="00B841E4">
          <w:rPr>
            <w:noProof/>
            <w:webHidden/>
          </w:rPr>
        </w:r>
        <w:r w:rsidR="00B841E4">
          <w:rPr>
            <w:noProof/>
            <w:webHidden/>
          </w:rPr>
          <w:fldChar w:fldCharType="separate"/>
        </w:r>
        <w:r w:rsidR="007D40F0">
          <w:rPr>
            <w:noProof/>
            <w:webHidden/>
          </w:rPr>
          <w:t>33</w:t>
        </w:r>
        <w:r w:rsidR="00B841E4">
          <w:rPr>
            <w:noProof/>
            <w:webHidden/>
          </w:rPr>
          <w:fldChar w:fldCharType="end"/>
        </w:r>
      </w:hyperlink>
    </w:p>
    <w:p w14:paraId="28BD6698" w14:textId="0F11AFE1" w:rsidR="00B841E4" w:rsidRDefault="00DB5A40">
      <w:pPr>
        <w:pStyle w:val="Obsah1"/>
        <w:rPr>
          <w:rFonts w:eastAsiaTheme="minorEastAsia"/>
          <w:caps w:val="0"/>
          <w:noProof/>
          <w:sz w:val="22"/>
          <w:szCs w:val="22"/>
          <w:lang w:eastAsia="cs-CZ"/>
        </w:rPr>
      </w:pPr>
      <w:hyperlink w:anchor="_Toc135641885" w:history="1">
        <w:r w:rsidR="00B841E4" w:rsidRPr="00904F8A">
          <w:rPr>
            <w:rStyle w:val="Hypertextovodkaz"/>
          </w:rPr>
          <w:t>21.</w:t>
        </w:r>
        <w:r w:rsidR="00B841E4">
          <w:rPr>
            <w:rFonts w:eastAsiaTheme="minorEastAsia"/>
            <w:caps w:val="0"/>
            <w:noProof/>
            <w:sz w:val="22"/>
            <w:szCs w:val="22"/>
            <w:lang w:eastAsia="cs-CZ"/>
          </w:rPr>
          <w:tab/>
        </w:r>
        <w:r w:rsidR="00B841E4" w:rsidRPr="00904F8A">
          <w:rPr>
            <w:rStyle w:val="Hypertextovodkaz"/>
          </w:rPr>
          <w:t>SOCIÁLNĚ A ENVIRONMENTÁLNĚ ODPOVĚDNÉ ZADÁVÁNÍ, INOVACE</w:t>
        </w:r>
        <w:r w:rsidR="00B841E4">
          <w:rPr>
            <w:noProof/>
            <w:webHidden/>
          </w:rPr>
          <w:tab/>
        </w:r>
        <w:r w:rsidR="00B841E4">
          <w:rPr>
            <w:noProof/>
            <w:webHidden/>
          </w:rPr>
          <w:fldChar w:fldCharType="begin"/>
        </w:r>
        <w:r w:rsidR="00B841E4">
          <w:rPr>
            <w:noProof/>
            <w:webHidden/>
          </w:rPr>
          <w:instrText xml:space="preserve"> PAGEREF _Toc135641885 \h </w:instrText>
        </w:r>
        <w:r w:rsidR="00B841E4">
          <w:rPr>
            <w:noProof/>
            <w:webHidden/>
          </w:rPr>
        </w:r>
        <w:r w:rsidR="00B841E4">
          <w:rPr>
            <w:noProof/>
            <w:webHidden/>
          </w:rPr>
          <w:fldChar w:fldCharType="separate"/>
        </w:r>
        <w:r w:rsidR="007D40F0">
          <w:rPr>
            <w:noProof/>
            <w:webHidden/>
          </w:rPr>
          <w:t>33</w:t>
        </w:r>
        <w:r w:rsidR="00B841E4">
          <w:rPr>
            <w:noProof/>
            <w:webHidden/>
          </w:rPr>
          <w:fldChar w:fldCharType="end"/>
        </w:r>
      </w:hyperlink>
    </w:p>
    <w:p w14:paraId="0515925D" w14:textId="5170C698" w:rsidR="00B841E4" w:rsidRDefault="00DB5A40">
      <w:pPr>
        <w:pStyle w:val="Obsah1"/>
        <w:rPr>
          <w:rFonts w:eastAsiaTheme="minorEastAsia"/>
          <w:caps w:val="0"/>
          <w:noProof/>
          <w:sz w:val="22"/>
          <w:szCs w:val="22"/>
          <w:lang w:eastAsia="cs-CZ"/>
        </w:rPr>
      </w:pPr>
      <w:hyperlink w:anchor="_Toc135641886" w:history="1">
        <w:r w:rsidR="00B841E4" w:rsidRPr="00904F8A">
          <w:rPr>
            <w:rStyle w:val="Hypertextovodkaz"/>
          </w:rPr>
          <w:t>22.</w:t>
        </w:r>
        <w:r w:rsidR="00B841E4">
          <w:rPr>
            <w:rFonts w:eastAsiaTheme="minorEastAsia"/>
            <w:caps w:val="0"/>
            <w:noProof/>
            <w:sz w:val="22"/>
            <w:szCs w:val="22"/>
            <w:lang w:eastAsia="cs-CZ"/>
          </w:rPr>
          <w:tab/>
        </w:r>
        <w:r w:rsidR="00B841E4" w:rsidRPr="00904F8A">
          <w:rPr>
            <w:rStyle w:val="Hypertextovodkaz"/>
          </w:rPr>
          <w:t>Další zadávací podmínky v návaznosti na MEZINÁRODNÍ sankce, zákaz zadání veřejné zakázky</w:t>
        </w:r>
        <w:r w:rsidR="00B841E4">
          <w:rPr>
            <w:noProof/>
            <w:webHidden/>
          </w:rPr>
          <w:tab/>
        </w:r>
        <w:r w:rsidR="00B841E4">
          <w:rPr>
            <w:noProof/>
            <w:webHidden/>
          </w:rPr>
          <w:fldChar w:fldCharType="begin"/>
        </w:r>
        <w:r w:rsidR="00B841E4">
          <w:rPr>
            <w:noProof/>
            <w:webHidden/>
          </w:rPr>
          <w:instrText xml:space="preserve"> PAGEREF _Toc135641886 \h </w:instrText>
        </w:r>
        <w:r w:rsidR="00B841E4">
          <w:rPr>
            <w:noProof/>
            <w:webHidden/>
          </w:rPr>
        </w:r>
        <w:r w:rsidR="00B841E4">
          <w:rPr>
            <w:noProof/>
            <w:webHidden/>
          </w:rPr>
          <w:fldChar w:fldCharType="separate"/>
        </w:r>
        <w:r w:rsidR="007D40F0">
          <w:rPr>
            <w:noProof/>
            <w:webHidden/>
          </w:rPr>
          <w:t>34</w:t>
        </w:r>
        <w:r w:rsidR="00B841E4">
          <w:rPr>
            <w:noProof/>
            <w:webHidden/>
          </w:rPr>
          <w:fldChar w:fldCharType="end"/>
        </w:r>
      </w:hyperlink>
    </w:p>
    <w:p w14:paraId="279CB5A8" w14:textId="2EF9201D" w:rsidR="00B841E4" w:rsidRDefault="00DB5A40">
      <w:pPr>
        <w:pStyle w:val="Obsah1"/>
        <w:rPr>
          <w:rFonts w:eastAsiaTheme="minorEastAsia"/>
          <w:caps w:val="0"/>
          <w:noProof/>
          <w:sz w:val="22"/>
          <w:szCs w:val="22"/>
          <w:lang w:eastAsia="cs-CZ"/>
        </w:rPr>
      </w:pPr>
      <w:hyperlink w:anchor="_Toc135641887" w:history="1">
        <w:r w:rsidR="00B841E4" w:rsidRPr="00904F8A">
          <w:rPr>
            <w:rStyle w:val="Hypertextovodkaz"/>
          </w:rPr>
          <w:t>23.</w:t>
        </w:r>
        <w:r w:rsidR="00B841E4">
          <w:rPr>
            <w:rFonts w:eastAsiaTheme="minorEastAsia"/>
            <w:caps w:val="0"/>
            <w:noProof/>
            <w:sz w:val="22"/>
            <w:szCs w:val="22"/>
            <w:lang w:eastAsia="cs-CZ"/>
          </w:rPr>
          <w:tab/>
        </w:r>
        <w:r w:rsidR="00B841E4" w:rsidRPr="00904F8A">
          <w:rPr>
            <w:rStyle w:val="Hypertextovodkaz"/>
          </w:rPr>
          <w:t>PŘÍLOHY TĚCHTO POKYNŮ</w:t>
        </w:r>
        <w:r w:rsidR="00B841E4">
          <w:rPr>
            <w:noProof/>
            <w:webHidden/>
          </w:rPr>
          <w:tab/>
        </w:r>
        <w:r w:rsidR="00B841E4">
          <w:rPr>
            <w:noProof/>
            <w:webHidden/>
          </w:rPr>
          <w:fldChar w:fldCharType="begin"/>
        </w:r>
        <w:r w:rsidR="00B841E4">
          <w:rPr>
            <w:noProof/>
            <w:webHidden/>
          </w:rPr>
          <w:instrText xml:space="preserve"> PAGEREF _Toc135641887 \h </w:instrText>
        </w:r>
        <w:r w:rsidR="00B841E4">
          <w:rPr>
            <w:noProof/>
            <w:webHidden/>
          </w:rPr>
        </w:r>
        <w:r w:rsidR="00B841E4">
          <w:rPr>
            <w:noProof/>
            <w:webHidden/>
          </w:rPr>
          <w:fldChar w:fldCharType="separate"/>
        </w:r>
        <w:r w:rsidR="007D40F0">
          <w:rPr>
            <w:noProof/>
            <w:webHidden/>
          </w:rPr>
          <w:t>35</w:t>
        </w:r>
        <w:r w:rsidR="00B841E4">
          <w:rPr>
            <w:noProof/>
            <w:webHidden/>
          </w:rPr>
          <w:fldChar w:fldCharType="end"/>
        </w:r>
      </w:hyperlink>
    </w:p>
    <w:p w14:paraId="65620363" w14:textId="56A2BC8E"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35641865"/>
      <w:bookmarkStart w:id="1" w:name="_Toc389559699"/>
      <w:bookmarkStart w:id="2" w:name="_Toc397429847"/>
      <w:bookmarkStart w:id="3" w:name="_Ref433028040"/>
      <w:bookmarkStart w:id="4" w:name="_Toc1048197"/>
      <w:r>
        <w:t>ÚVODNÍ USTANOVENÍ</w:t>
      </w:r>
      <w:bookmarkEnd w:id="0"/>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35641866"/>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1929855A" w14:textId="1E568FBE" w:rsidR="0035531B" w:rsidRDefault="0035531B" w:rsidP="00394CF7">
      <w:pPr>
        <w:pStyle w:val="Textbezslovn"/>
        <w:spacing w:after="0"/>
        <w:ind w:left="2127" w:hanging="1390"/>
      </w:pPr>
      <w:r>
        <w:t xml:space="preserve">zastoupená: </w:t>
      </w:r>
      <w:r>
        <w:tab/>
      </w:r>
      <w:r w:rsidRPr="000174E8">
        <w:t>Ing. Mojmírem Nejezchlebem, náměstkem generálního ředitele pro modernizaci dráhy, na základě pověře</w:t>
      </w:r>
      <w:r w:rsidR="00394CF7">
        <w:t>ní č. 2372 ze dne 26. 02. 2018.</w:t>
      </w:r>
    </w:p>
    <w:p w14:paraId="68ED8CDC" w14:textId="77777777" w:rsidR="0035531B" w:rsidRDefault="0035531B" w:rsidP="0035531B">
      <w:pPr>
        <w:pStyle w:val="Nadpis1-1"/>
      </w:pPr>
      <w:bookmarkStart w:id="6" w:name="_Toc135641867"/>
      <w:r>
        <w:t>KOMUNIKACE MEZI ZADAVATELEM</w:t>
      </w:r>
      <w:r w:rsidR="00845C50">
        <w:t xml:space="preserve"> a </w:t>
      </w:r>
      <w:r>
        <w:t>DODAVATELEM</w:t>
      </w:r>
      <w:bookmarkEnd w:id="6"/>
      <w:r>
        <w:t xml:space="preserve"> </w:t>
      </w:r>
    </w:p>
    <w:p w14:paraId="7C41B27A" w14:textId="3A8DC13B"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BE5F7F" w:rsidRPr="00BE5F7F">
        <w:t xml:space="preserve"> </w:t>
      </w:r>
      <w:r w:rsidR="00BE5F7F">
        <w:t>s výjimkou případů, kdy komunikace s dodavatelem prostřednictvím elektronického nástroje nebude objektivně možná, např. s ohledem na chybějící registraci dodavatele v elektronickém nástroji.</w:t>
      </w:r>
    </w:p>
    <w:p w14:paraId="7F68FB5C" w14:textId="6312506B" w:rsidR="0035531B" w:rsidRDefault="0035531B" w:rsidP="00394CF7">
      <w:pPr>
        <w:pStyle w:val="Text1-1"/>
      </w:pPr>
      <w:r>
        <w:t xml:space="preserve">Kontaktní osobou zadavatele pro zadávací řízení je: </w:t>
      </w:r>
      <w:r w:rsidR="00394CF7" w:rsidRPr="00394CF7">
        <w:t>Veronika Fučíková</w:t>
      </w:r>
    </w:p>
    <w:p w14:paraId="7EC1D24E" w14:textId="23EEF473" w:rsidR="00394CF7" w:rsidRDefault="0035531B" w:rsidP="00394CF7">
      <w:pPr>
        <w:pStyle w:val="Textbezslovn"/>
        <w:spacing w:after="0"/>
      </w:pPr>
      <w:r>
        <w:t xml:space="preserve">telefon: </w:t>
      </w:r>
      <w:r>
        <w:tab/>
      </w:r>
      <w:r w:rsidR="00394CF7">
        <w:t>+420 702 238 237</w:t>
      </w:r>
    </w:p>
    <w:p w14:paraId="6CADEFD2" w14:textId="77777777" w:rsidR="00394CF7" w:rsidRDefault="00394CF7" w:rsidP="00394CF7">
      <w:pPr>
        <w:pStyle w:val="Textbezslovn"/>
        <w:spacing w:after="0"/>
      </w:pPr>
      <w:r>
        <w:t xml:space="preserve">e-mail: </w:t>
      </w:r>
      <w:r>
        <w:tab/>
        <w:t>fucikova@spravazeleznic.cz</w:t>
      </w:r>
    </w:p>
    <w:p w14:paraId="67D6444C" w14:textId="77777777" w:rsidR="00394CF7" w:rsidRDefault="00394CF7" w:rsidP="00394CF7">
      <w:pPr>
        <w:pStyle w:val="Textbezslovn"/>
        <w:spacing w:after="0"/>
      </w:pPr>
      <w:r>
        <w:t xml:space="preserve">adresa: </w:t>
      </w:r>
      <w:r>
        <w:tab/>
        <w:t>Správa železnic, státní organizace</w:t>
      </w:r>
    </w:p>
    <w:p w14:paraId="2206FEF0" w14:textId="77777777" w:rsidR="00394CF7" w:rsidRDefault="00394CF7" w:rsidP="00394CF7">
      <w:pPr>
        <w:pStyle w:val="Textbezslovn"/>
        <w:spacing w:after="0"/>
      </w:pPr>
      <w:r>
        <w:tab/>
      </w:r>
      <w:r>
        <w:tab/>
        <w:t>Stavební správa západ</w:t>
      </w:r>
    </w:p>
    <w:p w14:paraId="709AE9FA" w14:textId="3B2D344D" w:rsidR="0035531B" w:rsidRDefault="00394CF7" w:rsidP="00394CF7">
      <w:pPr>
        <w:pStyle w:val="Textbezslovn"/>
        <w:spacing w:after="0"/>
        <w:ind w:left="1446" w:firstLine="681"/>
      </w:pPr>
      <w:r>
        <w:t>Budova Diamond Point, Ke Štvanici 656/3, 186 00 Praha 8 – Karlín</w:t>
      </w:r>
    </w:p>
    <w:p w14:paraId="020F179B" w14:textId="77777777" w:rsidR="0035531B" w:rsidRDefault="0035531B" w:rsidP="0035531B">
      <w:pPr>
        <w:pStyle w:val="Nadpis1-1"/>
      </w:pPr>
      <w:bookmarkStart w:id="7" w:name="_Toc135641868"/>
      <w:r>
        <w:t>ÚČEL</w:t>
      </w:r>
      <w:r w:rsidR="00845C50">
        <w:t xml:space="preserve"> a </w:t>
      </w:r>
      <w:r>
        <w:t>PŘEDMĚT PLNĚNÍ VEŘEJNÉ ZAKÁZKY</w:t>
      </w:r>
      <w:bookmarkEnd w:id="7"/>
    </w:p>
    <w:p w14:paraId="18094B7C" w14:textId="77777777" w:rsidR="0035531B" w:rsidRPr="00174443" w:rsidRDefault="0035531B" w:rsidP="0035531B">
      <w:pPr>
        <w:pStyle w:val="Text1-1"/>
      </w:pPr>
      <w:r w:rsidRPr="00174443">
        <w:t>Účel veřejné zakázky</w:t>
      </w:r>
    </w:p>
    <w:p w14:paraId="37A1940A" w14:textId="7FABC382" w:rsidR="0035531B" w:rsidRDefault="00174443" w:rsidP="0035531B">
      <w:pPr>
        <w:pStyle w:val="Textbezslovn"/>
      </w:pPr>
      <w:r w:rsidRPr="00174443">
        <w:t>Účelem veřejné zakázky</w:t>
      </w:r>
      <w:r>
        <w:t xml:space="preserve"> </w:t>
      </w:r>
      <w:r w:rsidR="00EF18EF" w:rsidRPr="00EF18EF">
        <w:rPr>
          <w:b/>
        </w:rPr>
        <w:t>„Rekonstrukce žst. Turnov“</w:t>
      </w:r>
      <w:r w:rsidR="007C5056">
        <w:rPr>
          <w:b/>
        </w:rPr>
        <w:t xml:space="preserve"> </w:t>
      </w:r>
      <w:r w:rsidR="007C5056" w:rsidRPr="007C5056">
        <w:t>je zkrácení cestovních dob a dosažení vyšší stability provozu díky zkrácení staničních provozních intervalů (zejména díky modernizaci stani</w:t>
      </w:r>
      <w:r w:rsidR="007C5056">
        <w:t xml:space="preserve">čního zabezpečovacího zařízení), </w:t>
      </w:r>
      <w:r w:rsidR="007C5056" w:rsidRPr="007C5056">
        <w:t>zvýšen</w:t>
      </w:r>
      <w:r w:rsidR="007C5056">
        <w:t xml:space="preserve">í rychlosti ve zhlaví stanice, </w:t>
      </w:r>
      <w:r w:rsidR="007C5056" w:rsidRPr="007C5056">
        <w:t>zajištění přístupnosti stanice pro osoby se sníženou schopností pohybu a orientace, a to podle pož</w:t>
      </w:r>
      <w:r w:rsidR="00603350">
        <w:t xml:space="preserve">adavků vyplývajících z TSI PRM a </w:t>
      </w:r>
      <w:r w:rsidR="00603350" w:rsidRPr="00603350">
        <w:t>také zajištění potřeb nákladní dopravy pro tranzitní vlaky (úvrať a dobírání/odvěšování hnacích vozidel v relaci Nymburk – Zawidów a zpět, vlaky Libuň – Řetenice a zpět).</w:t>
      </w:r>
    </w:p>
    <w:p w14:paraId="26E926C9" w14:textId="47771A71" w:rsidR="00377A17" w:rsidRPr="007C5056" w:rsidRDefault="00377A17" w:rsidP="00D90174">
      <w:pPr>
        <w:pStyle w:val="Textbezslovn"/>
      </w:pPr>
      <w:r w:rsidRPr="00377A17">
        <w:t>Účelem veřejné zakázky</w:t>
      </w:r>
      <w:r w:rsidR="00D90174">
        <w:t xml:space="preserve"> </w:t>
      </w:r>
      <w:r w:rsidR="00D90174" w:rsidRPr="00D90174">
        <w:t>„</w:t>
      </w:r>
      <w:r w:rsidR="00D90174" w:rsidRPr="00D90174">
        <w:rPr>
          <w:b/>
        </w:rPr>
        <w:t>Rekonstrukce výpravní budovy ŽST Turnov, 3. etapa</w:t>
      </w:r>
      <w:r w:rsidR="00D90174" w:rsidRPr="00D90174">
        <w:t>“</w:t>
      </w:r>
      <w:r w:rsidR="00D90174">
        <w:t xml:space="preserve"> </w:t>
      </w:r>
      <w:r w:rsidR="00D90174" w:rsidRPr="00D90174">
        <w:t>je navržení novostavby provozního objektu, který je určen pro umístění drážních technologií, dohledového pracoviště, skladu, kanceláří OŘ a záložních pracovišť DŘP a to vše v koordinaci s navrhovanou infrastrukturní akcí Rekonstrukce žst. Turnov. Součástí díla je i návrh parkoviště pro potřebu Správy železnic, státní organizace, parkové úpravy v prostoru mezi výpravní budovou a předmětným objektem novostavby provozní budovy, včetně demolice stávajících objektů STO a nocležny.</w:t>
      </w:r>
    </w:p>
    <w:p w14:paraId="73116F1F" w14:textId="559DEFC1" w:rsidR="00652EFD" w:rsidRDefault="00882F55" w:rsidP="00882F55">
      <w:pPr>
        <w:pStyle w:val="Text1-1"/>
      </w:pPr>
      <w:r>
        <w:t>Předmět plnění veřejné zakázky</w:t>
      </w:r>
      <w:r w:rsidRPr="00882F55">
        <w:t xml:space="preserve"> </w:t>
      </w:r>
      <w:r w:rsidRPr="00882F55">
        <w:rPr>
          <w:b/>
        </w:rPr>
        <w:t>„Rekonstrukce žst. Turnov“</w:t>
      </w:r>
      <w:r>
        <w:rPr>
          <w:b/>
        </w:rPr>
        <w:t xml:space="preserve"> </w:t>
      </w:r>
      <w:r>
        <w:t xml:space="preserve">je: </w:t>
      </w:r>
    </w:p>
    <w:p w14:paraId="290315B5" w14:textId="77777777" w:rsidR="00882F55" w:rsidRPr="00DB345D" w:rsidRDefault="00882F55" w:rsidP="00882F55">
      <w:pPr>
        <w:pStyle w:val="Odstavec1-1a"/>
        <w:numPr>
          <w:ilvl w:val="0"/>
          <w:numId w:val="22"/>
        </w:numPr>
        <w:spacing w:after="80"/>
      </w:pPr>
      <w:r w:rsidRPr="00DB345D">
        <w:rPr>
          <w:b/>
        </w:rPr>
        <w:t>Zhotovení Projektové d</w:t>
      </w:r>
      <w:r w:rsidRPr="00DB345D">
        <w:rPr>
          <w:rStyle w:val="Tun"/>
        </w:rPr>
        <w:t xml:space="preserve">okumentace pro stavební povolení, </w:t>
      </w:r>
      <w:r w:rsidRPr="00DB345D">
        <w:rPr>
          <w:rStyle w:val="Tun"/>
          <w:b w:val="0"/>
        </w:rPr>
        <w:t>která specifikuje předmět Díla v takovém rozsahu, aby ji bylo možno projednat ve stavebním řízení, získat pravomocné stavební povolení</w:t>
      </w:r>
      <w:r w:rsidRPr="00DB345D">
        <w:t>, včetně notifikace autorizovanou osobou, zajištění výkonu Autorského dozoru při zhotovení stavby a činností koordinátora BOZP při práci na staveništi ve fázi přípravy včetně zpracování plánu BOZP na staveništi a manuálu údržby.</w:t>
      </w:r>
    </w:p>
    <w:p w14:paraId="76647DBE" w14:textId="77777777" w:rsidR="00882F55" w:rsidRPr="00DB345D" w:rsidRDefault="00882F55" w:rsidP="00882F55">
      <w:pPr>
        <w:pStyle w:val="Odstavec1-1a"/>
        <w:numPr>
          <w:ilvl w:val="0"/>
          <w:numId w:val="22"/>
        </w:numPr>
        <w:spacing w:after="80"/>
      </w:pPr>
      <w:r w:rsidRPr="00DB345D">
        <w:rPr>
          <w:rStyle w:val="Tun"/>
        </w:rPr>
        <w:t>Zpracování a podání žádosti o</w:t>
      </w:r>
      <w:r w:rsidRPr="00DB345D">
        <w:t xml:space="preserve"> </w:t>
      </w:r>
      <w:r w:rsidRPr="00DB345D">
        <w:rPr>
          <w:rStyle w:val="Tun"/>
        </w:rPr>
        <w:t>vydání stavebního povolení</w:t>
      </w:r>
      <w:r w:rsidRPr="00DB345D">
        <w:t xml:space="preserve"> dle zákona č. 183/2006 Sb., Zákon o územním plánování a stavebním řádu (stavební zákon), v platném znění, včetně všech vyžadovaných podkladů, jejímž výsledkem bude vydání 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0838DCAF" w14:textId="77777777" w:rsidR="00882F55" w:rsidRDefault="00882F55" w:rsidP="00882F55">
      <w:pPr>
        <w:pStyle w:val="Odstavec1-1a"/>
        <w:numPr>
          <w:ilvl w:val="0"/>
          <w:numId w:val="22"/>
        </w:numPr>
        <w:spacing w:after="80"/>
      </w:pPr>
      <w:r w:rsidRPr="00DB345D">
        <w:rPr>
          <w:b/>
        </w:rPr>
        <w:t>Zhotovení Projektové d</w:t>
      </w:r>
      <w:r w:rsidRPr="00DB345D">
        <w:rPr>
          <w:rStyle w:val="Tun"/>
        </w:rPr>
        <w:t>okumentace pro provádění stavby</w:t>
      </w:r>
      <w:r w:rsidRPr="00DB345D">
        <w:t>, která rozpracuje a vymezí požadavky na stavbu do podrobností, které specifikují předmět Díla</w:t>
      </w:r>
      <w:r>
        <w:t xml:space="preserve"> </w:t>
      </w:r>
      <w:r w:rsidRPr="00745AE7">
        <w:t>v takovém rozsahu, aby byla podkladem pro výběrové řízení na zhotovení stavb</w:t>
      </w:r>
      <w:r>
        <w:t>y.</w:t>
      </w:r>
    </w:p>
    <w:p w14:paraId="2703B042" w14:textId="284C2A59" w:rsidR="00882F55" w:rsidRDefault="004F416D" w:rsidP="008935FE">
      <w:pPr>
        <w:pStyle w:val="Text1-1"/>
        <w:numPr>
          <w:ilvl w:val="0"/>
          <w:numId w:val="0"/>
        </w:numPr>
        <w:ind w:left="709"/>
      </w:pPr>
      <w:r w:rsidRPr="004F416D">
        <w:t>Předmět plnění veřejné zakázky</w:t>
      </w:r>
      <w:r w:rsidR="00F9215C">
        <w:t xml:space="preserve"> </w:t>
      </w:r>
      <w:r w:rsidR="008935FE" w:rsidRPr="008935FE">
        <w:rPr>
          <w:b/>
        </w:rPr>
        <w:t xml:space="preserve">„Rekonstrukce výpravní budovy ŽST Turnov, </w:t>
      </w:r>
      <w:r w:rsidR="008935FE">
        <w:rPr>
          <w:b/>
        </w:rPr>
        <w:br/>
      </w:r>
      <w:r w:rsidR="008935FE" w:rsidRPr="008935FE">
        <w:rPr>
          <w:b/>
        </w:rPr>
        <w:t>3. etapa“</w:t>
      </w:r>
      <w:r w:rsidR="008935FE">
        <w:t xml:space="preserve"> je:</w:t>
      </w:r>
    </w:p>
    <w:p w14:paraId="2BDC2FBA" w14:textId="77777777" w:rsidR="005E05B0" w:rsidRDefault="005E05B0" w:rsidP="005E05B0">
      <w:pPr>
        <w:pStyle w:val="Text1-1"/>
        <w:numPr>
          <w:ilvl w:val="0"/>
          <w:numId w:val="23"/>
        </w:numPr>
      </w:pPr>
      <w:r w:rsidRPr="005E05B0">
        <w:rPr>
          <w:b/>
        </w:rPr>
        <w:t>Zhotovení Návrhu stavby (studie)</w:t>
      </w:r>
      <w:r>
        <w:t>, který bude zpracován pro určení nové podoby výpravní budovy. Odsouhlasená finální varianta Návrhu stavby (studie) bude dopracována v dalších stupních dokumentace. Bez odsouhlasení Návrhu stavby (studie) nelze pokračovat do dalších stupňů dokumentace.</w:t>
      </w:r>
    </w:p>
    <w:p w14:paraId="391FCA89" w14:textId="77777777" w:rsidR="005E05B0" w:rsidRDefault="005E05B0" w:rsidP="005E05B0">
      <w:pPr>
        <w:pStyle w:val="Text1-1"/>
        <w:numPr>
          <w:ilvl w:val="0"/>
          <w:numId w:val="23"/>
        </w:numPr>
      </w:pPr>
      <w:r w:rsidRPr="005E05B0">
        <w:rPr>
          <w:b/>
        </w:rPr>
        <w:t>Zhotovení Projektové dokumentace pro společné povolení</w:t>
      </w:r>
      <w:r>
        <w:t>, 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13A9CD0D" w14:textId="77777777" w:rsidR="005E05B0" w:rsidRDefault="005E05B0" w:rsidP="005E05B0">
      <w:pPr>
        <w:pStyle w:val="Text1-1"/>
        <w:numPr>
          <w:ilvl w:val="0"/>
          <w:numId w:val="23"/>
        </w:numPr>
      </w:pPr>
      <w:r w:rsidRPr="00300FA4">
        <w:rPr>
          <w:b/>
        </w:rPr>
        <w:t>Zpracování a podání žádosti o vydání společného povolení</w:t>
      </w:r>
      <w:r>
        <w:t xml:space="preserve">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0D0169A2" w14:textId="4BE403CF" w:rsidR="008935FE" w:rsidRDefault="005E05B0" w:rsidP="005E05B0">
      <w:pPr>
        <w:pStyle w:val="Text1-1"/>
        <w:numPr>
          <w:ilvl w:val="0"/>
          <w:numId w:val="23"/>
        </w:numPr>
      </w:pPr>
      <w:r w:rsidRPr="00300FA4">
        <w:rPr>
          <w:b/>
        </w:rPr>
        <w:t>Zhotovení Projektové dokumentace pro provádění stavby</w:t>
      </w:r>
      <w:r>
        <w:t>, která rozpracuje a vymezí požadavky na stavbu do podrobností, které specifikují předmět Díla v takovém rozsahu, aby byla podkladem pro výběrové řízení na zhotovení stavby.</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652EFD">
      <w:pPr>
        <w:pStyle w:val="Text1-1"/>
        <w:numPr>
          <w:ilvl w:val="0"/>
          <w:numId w:val="0"/>
        </w:numPr>
        <w:spacing w:after="0"/>
        <w:ind w:left="737"/>
      </w:pPr>
      <w:r>
        <w:t>kód CPV 71248000-8 Dohled nad projektem a dokumentací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002E2383" w14:textId="28283ECC" w:rsidR="00652EFD" w:rsidRDefault="008703CB" w:rsidP="00B9121B">
      <w:pPr>
        <w:pStyle w:val="Text1-1"/>
        <w:numPr>
          <w:ilvl w:val="0"/>
          <w:numId w:val="0"/>
        </w:numPr>
        <w:ind w:left="737"/>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8" w:name="_Toc135641869"/>
      <w:r>
        <w:t>ZDROJE FINANCOVÁNÍ</w:t>
      </w:r>
      <w:r w:rsidR="00845C50">
        <w:t xml:space="preserve"> a </w:t>
      </w:r>
      <w:r>
        <w:t>PŘEDPOKLÁDANÁ HODNOTA VEŘEJNÉ ZAKÁZKY</w:t>
      </w:r>
      <w:bookmarkEnd w:id="8"/>
    </w:p>
    <w:p w14:paraId="7832C094" w14:textId="1611101F" w:rsidR="001954B0" w:rsidRDefault="001954B0" w:rsidP="001954B0">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557B36C6" w:rsidR="0035531B" w:rsidRDefault="0035531B" w:rsidP="0035531B">
      <w:pPr>
        <w:pStyle w:val="Text1-1"/>
      </w:pPr>
      <w:r>
        <w:t xml:space="preserve">Předpokládaná hodnota veřejné zakázky </w:t>
      </w:r>
      <w:r w:rsidRPr="00A31F3C">
        <w:t xml:space="preserve">činí </w:t>
      </w:r>
      <w:r w:rsidR="00A31F3C" w:rsidRPr="00A31F3C">
        <w:rPr>
          <w:b/>
        </w:rPr>
        <w:t>42 066 787,-</w:t>
      </w:r>
      <w:r>
        <w:t xml:space="preserve"> </w:t>
      </w:r>
      <w:r w:rsidRPr="00EB138E">
        <w:rPr>
          <w:b/>
        </w:rPr>
        <w:t>Kč</w:t>
      </w:r>
      <w:r>
        <w:t xml:space="preserve"> (bez DPH).</w:t>
      </w:r>
    </w:p>
    <w:p w14:paraId="72F13AFE" w14:textId="6F6F5E6B" w:rsidR="008C5E19" w:rsidRDefault="008C5E19" w:rsidP="008C5E19">
      <w:pPr>
        <w:pStyle w:val="Text1-1"/>
        <w:numPr>
          <w:ilvl w:val="0"/>
          <w:numId w:val="0"/>
        </w:numPr>
        <w:ind w:left="737"/>
      </w:pPr>
      <w:r w:rsidRPr="008C5E19">
        <w:t>Předpokládaná hodnota jednotlivých dokumentací činí:</w:t>
      </w:r>
    </w:p>
    <w:p w14:paraId="1E863346" w14:textId="4981F59C" w:rsidR="008C5E19" w:rsidRDefault="008C5E19" w:rsidP="008C5E19">
      <w:pPr>
        <w:pStyle w:val="Text1-1"/>
        <w:numPr>
          <w:ilvl w:val="0"/>
          <w:numId w:val="0"/>
        </w:numPr>
        <w:ind w:left="737"/>
      </w:pPr>
      <w:r>
        <w:t xml:space="preserve">1) </w:t>
      </w:r>
      <w:r w:rsidRPr="008C5E19">
        <w:t>„Rekonstrukce žst. Turnov“</w:t>
      </w:r>
      <w:r w:rsidR="00342CE8">
        <w:t>:</w:t>
      </w:r>
      <w:r w:rsidR="008615D0">
        <w:t xml:space="preserve"> </w:t>
      </w:r>
      <w:r w:rsidR="00342CE8">
        <w:t>38 059 022</w:t>
      </w:r>
      <w:r w:rsidR="00342CE8" w:rsidRPr="00342CE8">
        <w:t>,- Kč</w:t>
      </w:r>
      <w:r w:rsidR="00342CE8">
        <w:t xml:space="preserve"> (bez DPH)</w:t>
      </w:r>
      <w:r w:rsidR="007632C4">
        <w:t>,</w:t>
      </w:r>
    </w:p>
    <w:p w14:paraId="34FF8F8D" w14:textId="4F0398CC" w:rsidR="008C5E19" w:rsidRDefault="008C5E19" w:rsidP="008C5E19">
      <w:pPr>
        <w:pStyle w:val="Text1-1"/>
        <w:numPr>
          <w:ilvl w:val="0"/>
          <w:numId w:val="0"/>
        </w:numPr>
        <w:ind w:left="737"/>
      </w:pPr>
      <w:r>
        <w:t xml:space="preserve">2) </w:t>
      </w:r>
      <w:r w:rsidR="0013303B" w:rsidRPr="0013303B">
        <w:t>„Rekonstrukce výpravní budovy ŽST Turnov, 3. etapa“</w:t>
      </w:r>
      <w:r w:rsidR="00342CE8">
        <w:t xml:space="preserve">: </w:t>
      </w:r>
      <w:r w:rsidR="00A94EB7">
        <w:t>4 007 765</w:t>
      </w:r>
      <w:r w:rsidR="00A94EB7" w:rsidRPr="00342CE8">
        <w:t>,- Kč</w:t>
      </w:r>
      <w:r w:rsidR="00A94EB7">
        <w:t xml:space="preserve"> (bez DPH)</w:t>
      </w:r>
      <w:r w:rsidR="007632C4">
        <w:t>.</w:t>
      </w:r>
    </w:p>
    <w:p w14:paraId="4E32F28B" w14:textId="77777777" w:rsidR="0035531B" w:rsidRDefault="0035531B" w:rsidP="006F6B09">
      <w:pPr>
        <w:pStyle w:val="Nadpis1-1"/>
      </w:pPr>
      <w:bookmarkStart w:id="9" w:name="_Toc135641870"/>
      <w:r>
        <w:t>OBSAH ZADÁVACÍ DOKUMENTACE</w:t>
      </w:r>
      <w:bookmarkEnd w:id="9"/>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5D8959CC" w14:textId="5D13F6AD" w:rsidR="00ED116C" w:rsidRPr="00BF6665" w:rsidRDefault="00ED116C" w:rsidP="00ED116C">
      <w:pPr>
        <w:pStyle w:val="Textbezslovn"/>
        <w:tabs>
          <w:tab w:val="left" w:pos="1701"/>
        </w:tabs>
        <w:spacing w:after="0"/>
        <w:ind w:left="1701" w:hanging="964"/>
      </w:pPr>
      <w:r w:rsidRPr="00BF6665">
        <w:t>Část 1</w:t>
      </w:r>
      <w:r w:rsidRPr="00BF6665">
        <w:tab/>
      </w:r>
      <w:r w:rsidR="00B913BF" w:rsidRPr="00BF6665">
        <w:t>Záměr proje</w:t>
      </w:r>
      <w:r w:rsidR="00AF2074" w:rsidRPr="00BF6665">
        <w:t>ktu „Rekonstrukce žst. Turnov“</w:t>
      </w:r>
    </w:p>
    <w:p w14:paraId="4429D582" w14:textId="13B5D61E" w:rsidR="00B913BF" w:rsidRPr="00BF6665" w:rsidRDefault="00B913BF" w:rsidP="00ED116C">
      <w:pPr>
        <w:pStyle w:val="Textbezslovn"/>
        <w:tabs>
          <w:tab w:val="left" w:pos="1701"/>
        </w:tabs>
        <w:spacing w:after="0"/>
        <w:ind w:left="1701" w:hanging="964"/>
      </w:pPr>
      <w:r w:rsidRPr="00BF6665">
        <w:t>Část 2</w:t>
      </w:r>
      <w:r w:rsidRPr="00BF6665">
        <w:tab/>
        <w:t>Dokumentace pro územní rozhodnutí „Rekonstrukce žst. Turnov“</w:t>
      </w:r>
    </w:p>
    <w:p w14:paraId="41E40342" w14:textId="418D0AEA" w:rsidR="00AF2074" w:rsidRDefault="00AF2074" w:rsidP="00ED116C">
      <w:pPr>
        <w:pStyle w:val="Textbezslovn"/>
        <w:tabs>
          <w:tab w:val="left" w:pos="1701"/>
        </w:tabs>
        <w:spacing w:after="0"/>
        <w:ind w:left="1701" w:hanging="964"/>
      </w:pPr>
      <w:r w:rsidRPr="00BF6665">
        <w:t>Část 3</w:t>
      </w:r>
      <w:r w:rsidRPr="00BF6665">
        <w:tab/>
        <w:t>Dokumentace</w:t>
      </w:r>
      <w:r w:rsidRPr="00AF2074">
        <w:t xml:space="preserve"> pro společné povolení a projektová dokumentace pro provádění stavb</w:t>
      </w:r>
      <w:r>
        <w:t>y“ Rekonstrukce ŽST Malá Skála“</w:t>
      </w:r>
    </w:p>
    <w:p w14:paraId="5AE87A30" w14:textId="23E6F3C3" w:rsidR="00393AC8" w:rsidRDefault="00393AC8" w:rsidP="00ED116C">
      <w:pPr>
        <w:pStyle w:val="Textbezslovn"/>
        <w:tabs>
          <w:tab w:val="left" w:pos="1701"/>
        </w:tabs>
        <w:spacing w:after="0"/>
        <w:ind w:left="1701" w:hanging="964"/>
      </w:pPr>
      <w:r>
        <w:t>Část 4</w:t>
      </w:r>
      <w:r>
        <w:tab/>
      </w:r>
      <w:r w:rsidRPr="00393AC8">
        <w:t>Architektonická studie</w:t>
      </w:r>
    </w:p>
    <w:p w14:paraId="708FE2F8" w14:textId="57808588" w:rsidR="00C303AB" w:rsidRDefault="00393AC8" w:rsidP="00C303AB">
      <w:pPr>
        <w:pStyle w:val="Textbezslovn"/>
        <w:tabs>
          <w:tab w:val="left" w:pos="1701"/>
        </w:tabs>
        <w:spacing w:after="0"/>
        <w:ind w:left="1701" w:hanging="964"/>
      </w:pPr>
      <w:r>
        <w:t>Část 5</w:t>
      </w:r>
      <w:r>
        <w:tab/>
      </w:r>
      <w:r w:rsidRPr="00393AC8">
        <w:t>Záměr projektu „Rekonstrukce výpravní budovy ŽST Turnov, 3. etapa“</w:t>
      </w:r>
    </w:p>
    <w:p w14:paraId="788F94C9" w14:textId="1F7182D3" w:rsidR="00C303AB" w:rsidRDefault="00C303AB" w:rsidP="00C303AB">
      <w:pPr>
        <w:pStyle w:val="Textbezslovn"/>
        <w:tabs>
          <w:tab w:val="left" w:pos="1701"/>
        </w:tabs>
        <w:spacing w:after="0"/>
        <w:ind w:left="1701" w:hanging="964"/>
      </w:pPr>
      <w:r>
        <w:t>Část 6</w:t>
      </w:r>
      <w:r>
        <w:tab/>
      </w:r>
      <w:r w:rsidRPr="00C303AB">
        <w:t>Směrodatný rychlostní profil trati 041</w:t>
      </w:r>
    </w:p>
    <w:p w14:paraId="61CD4642" w14:textId="117C5D03" w:rsidR="00C303AB" w:rsidRDefault="00C303AB" w:rsidP="00C303AB">
      <w:pPr>
        <w:pStyle w:val="Textbezslovn"/>
        <w:tabs>
          <w:tab w:val="left" w:pos="1701"/>
        </w:tabs>
        <w:spacing w:after="0"/>
        <w:ind w:left="1701" w:hanging="964"/>
      </w:pPr>
      <w:r>
        <w:t>Část 7</w:t>
      </w:r>
      <w:r>
        <w:tab/>
        <w:t>G</w:t>
      </w:r>
      <w:r w:rsidRPr="00C303AB">
        <w:t>eodetické a mapové podklady zaměřené do hranic dráhy</w:t>
      </w:r>
    </w:p>
    <w:p w14:paraId="6B08EC31" w14:textId="1EF7D5F5" w:rsidR="00DF561B" w:rsidRPr="00F85DA7" w:rsidRDefault="00DF561B" w:rsidP="00DF561B">
      <w:pPr>
        <w:pStyle w:val="Textbezslovn"/>
        <w:tabs>
          <w:tab w:val="left" w:pos="1701"/>
        </w:tabs>
        <w:ind w:left="1701" w:hanging="964"/>
      </w:pPr>
      <w:r>
        <w:t>Část 8</w:t>
      </w:r>
      <w:r>
        <w:tab/>
      </w:r>
      <w:r w:rsidRPr="00DF561B">
        <w:t>Návrh umístění a požadavků na zařízení</w:t>
      </w:r>
    </w:p>
    <w:p w14:paraId="49793BFC" w14:textId="7BD1D35D" w:rsidR="005A3D2F" w:rsidRPr="001954B0" w:rsidRDefault="0035531B" w:rsidP="0002419B">
      <w:pPr>
        <w:pStyle w:val="Text1-1"/>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0C1903" w:rsidRPr="007B4758">
          <w:rPr>
            <w:rStyle w:val="Hypertextovodkaz"/>
            <w:noProof w:val="0"/>
          </w:rPr>
          <w:t>https://vvz.nipez.cz/</w:t>
        </w:r>
      </w:hyperlink>
      <w:r w:rsidR="000C1903">
        <w:rPr>
          <w:rStyle w:val="Hypertextovodkaz"/>
          <w:noProof w:val="0"/>
        </w:rPr>
        <w:t xml:space="preserve"> .</w:t>
      </w:r>
    </w:p>
    <w:p w14:paraId="6C49E805" w14:textId="5792141C" w:rsidR="0035531B" w:rsidRDefault="0035531B" w:rsidP="002971D4">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660E3552" w14:textId="34B439B0" w:rsidR="00873B37" w:rsidRPr="00873B37" w:rsidRDefault="00ED116C" w:rsidP="0035531B">
      <w:pPr>
        <w:pStyle w:val="Text1-1"/>
      </w:pPr>
      <w:r w:rsidRPr="00ED116C">
        <w:t>Zadavatel sděluje, že následující části zadávací dokumentace vypracovala oso</w:t>
      </w:r>
      <w:r w:rsidR="00873B37">
        <w:t>ba odlišná od zadavatele, a to:</w:t>
      </w:r>
    </w:p>
    <w:p w14:paraId="31A60BA3" w14:textId="78836D4E" w:rsidR="00873B37" w:rsidRDefault="00873B37" w:rsidP="003A4416">
      <w:pPr>
        <w:pStyle w:val="Text1-1"/>
      </w:pPr>
      <w:r>
        <w:t xml:space="preserve">Záměr projektu „Rekonstrukce žst. Turnov“, zpracovatel Projekt servis spol. s r.o., </w:t>
      </w:r>
      <w:r w:rsidR="003A4416">
        <w:t xml:space="preserve">Pražská 59, Horní Předměstí, 541 01 Trutnov, IČO: </w:t>
      </w:r>
      <w:r w:rsidR="003A4416" w:rsidRPr="003A4416">
        <w:t>15037576</w:t>
      </w:r>
      <w:r w:rsidR="000426FF">
        <w:t xml:space="preserve">, </w:t>
      </w:r>
      <w:r>
        <w:t>06/2020</w:t>
      </w:r>
      <w:r w:rsidR="00BB51FF">
        <w:t>;</w:t>
      </w:r>
    </w:p>
    <w:p w14:paraId="4A192FF3" w14:textId="2EC62CBC" w:rsidR="00873B37" w:rsidRDefault="00873B37" w:rsidP="00873B37">
      <w:pPr>
        <w:pStyle w:val="Text1-1"/>
        <w:numPr>
          <w:ilvl w:val="0"/>
          <w:numId w:val="0"/>
        </w:numPr>
        <w:ind w:left="737"/>
      </w:pPr>
      <w:r>
        <w:t xml:space="preserve">Dokumentace pro územní rozhodnutí „Rekonstrukce žst. Turnov“, zpracovatel Projekt servis spol. s r.o., </w:t>
      </w:r>
      <w:r w:rsidR="000426FF" w:rsidRPr="000426FF">
        <w:t xml:space="preserve">Pražská 59, Horní Předměstí, 541 01 Trutnov, IČO: 15037576, </w:t>
      </w:r>
      <w:r>
        <w:t>12/2022</w:t>
      </w:r>
      <w:r w:rsidR="00BB51FF">
        <w:t>;</w:t>
      </w:r>
    </w:p>
    <w:p w14:paraId="43515EE9" w14:textId="53BCA4D8" w:rsidR="00873B37" w:rsidRDefault="00873B37" w:rsidP="00873B37">
      <w:pPr>
        <w:pStyle w:val="Text1-1"/>
        <w:numPr>
          <w:ilvl w:val="0"/>
          <w:numId w:val="0"/>
        </w:numPr>
        <w:ind w:left="737"/>
      </w:pPr>
      <w:r>
        <w:t>Dokumentace pro společné povolení a projektová dokumentace pro provádění stavby“ Rekonstrukce ŽST Malá Skála“, zpracovatel Projekt servis spol. s r.o.,</w:t>
      </w:r>
      <w:r w:rsidR="000426FF" w:rsidRPr="000426FF">
        <w:t xml:space="preserve"> </w:t>
      </w:r>
      <w:r w:rsidR="000426FF">
        <w:t xml:space="preserve">Pražská 59, Horní Předměstí, 541 01 Trutnov, IČO: </w:t>
      </w:r>
      <w:r w:rsidR="000426FF" w:rsidRPr="003A4416">
        <w:t>15037576</w:t>
      </w:r>
      <w:r w:rsidR="000426FF">
        <w:t>,</w:t>
      </w:r>
      <w:r>
        <w:t xml:space="preserve"> 02/2023</w:t>
      </w:r>
      <w:r w:rsidR="00BB51FF">
        <w:t>;</w:t>
      </w:r>
    </w:p>
    <w:p w14:paraId="23B2DE1F" w14:textId="7BECE571" w:rsidR="00873B37" w:rsidRDefault="00873B37" w:rsidP="00873B37">
      <w:pPr>
        <w:pStyle w:val="Text1-1"/>
        <w:numPr>
          <w:ilvl w:val="0"/>
          <w:numId w:val="0"/>
        </w:numPr>
        <w:ind w:left="737"/>
      </w:pPr>
      <w:r>
        <w:t>Architektonická studie, zpracovatel Projekt servis spol. s r.o.,</w:t>
      </w:r>
      <w:r w:rsidR="000426FF">
        <w:t xml:space="preserve"> Pražská 59, Horní Předměstí, 541 01 Trutnov, IČO: </w:t>
      </w:r>
      <w:r w:rsidR="000426FF" w:rsidRPr="003A4416">
        <w:t>15037576</w:t>
      </w:r>
      <w:r w:rsidR="000426FF">
        <w:t>,</w:t>
      </w:r>
      <w:r>
        <w:t xml:space="preserve"> 02/2023</w:t>
      </w:r>
      <w:r w:rsidR="00BB51FF">
        <w:t>;</w:t>
      </w:r>
    </w:p>
    <w:p w14:paraId="25CA915C" w14:textId="13C67DE4" w:rsidR="001D6E71" w:rsidRDefault="00873B37" w:rsidP="00354D6D">
      <w:pPr>
        <w:pStyle w:val="Text1-1"/>
        <w:numPr>
          <w:ilvl w:val="0"/>
          <w:numId w:val="0"/>
        </w:numPr>
        <w:ind w:left="737"/>
      </w:pPr>
      <w:r>
        <w:t>Záměr projektu „Rekonstrukce výpravní budovy ŽST Turnov, 3. etapa“, zpracovatel AFRY CZ</w:t>
      </w:r>
      <w:r w:rsidR="00800731">
        <w:t xml:space="preserve"> s.r.o.</w:t>
      </w:r>
      <w:r>
        <w:t xml:space="preserve">, </w:t>
      </w:r>
      <w:r w:rsidR="000426FF">
        <w:t xml:space="preserve">Magistrů 1275/13, Michle, 140 00 Praha 4, IČO: </w:t>
      </w:r>
      <w:r w:rsidR="000426FF" w:rsidRPr="000426FF">
        <w:t>45306605</w:t>
      </w:r>
      <w:r>
        <w:t>, 10/2021</w:t>
      </w:r>
      <w:r w:rsidR="00BB51FF">
        <w:t>;</w:t>
      </w:r>
    </w:p>
    <w:p w14:paraId="680BE21A" w14:textId="5ACEA018" w:rsidR="008414F7" w:rsidRDefault="008414F7" w:rsidP="00BB51FF">
      <w:pPr>
        <w:pStyle w:val="Text1-1"/>
        <w:numPr>
          <w:ilvl w:val="0"/>
          <w:numId w:val="0"/>
        </w:numPr>
        <w:ind w:left="737"/>
      </w:pPr>
      <w:r w:rsidRPr="008414F7">
        <w:t>Směrodatný rychlostní profil trati 041</w:t>
      </w:r>
      <w:r w:rsidR="00F2749F">
        <w:t xml:space="preserve">, zpracovatel </w:t>
      </w:r>
      <w:r w:rsidR="00365DB9" w:rsidRPr="00365DB9">
        <w:t>PRO CEDOP s.r.o.</w:t>
      </w:r>
      <w:r w:rsidR="00365DB9">
        <w:t xml:space="preserve">, Kladno, Milady Horákové 893, PSČ 27201, IČO: </w:t>
      </w:r>
      <w:r w:rsidR="00365DB9" w:rsidRPr="00365DB9">
        <w:t>27174069</w:t>
      </w:r>
      <w:r w:rsidR="00365DB9">
        <w:t xml:space="preserve">, </w:t>
      </w:r>
      <w:r w:rsidR="00365DB9" w:rsidRPr="00365DB9">
        <w:t>12 / 2021</w:t>
      </w:r>
      <w:r w:rsidR="00BB51FF">
        <w:t>;</w:t>
      </w:r>
    </w:p>
    <w:p w14:paraId="799E885A" w14:textId="4EEF2EC6" w:rsidR="008250CE" w:rsidRDefault="00F2749F" w:rsidP="00F2749F">
      <w:pPr>
        <w:pStyle w:val="Text1-1"/>
        <w:numPr>
          <w:ilvl w:val="0"/>
          <w:numId w:val="0"/>
        </w:numPr>
        <w:ind w:left="737"/>
      </w:pPr>
      <w:r w:rsidRPr="00F2749F">
        <w:t>Návrh umístění a požadavků na zařízení společnosti Railreklam</w:t>
      </w:r>
      <w:r>
        <w:t>, zpracovatel</w:t>
      </w:r>
      <w:r w:rsidR="0061330B">
        <w:t xml:space="preserve"> </w:t>
      </w:r>
      <w:r w:rsidR="0061330B" w:rsidRPr="0061330B">
        <w:t>RAILREKLAM, spol.s r.o.</w:t>
      </w:r>
      <w:r w:rsidR="0061330B">
        <w:t xml:space="preserve">, </w:t>
      </w:r>
      <w:r w:rsidR="0061330B" w:rsidRPr="0061330B">
        <w:t>Na strži 2097/63, Krč, 140 00 Praha 4</w:t>
      </w:r>
      <w:r w:rsidR="0061330B">
        <w:t xml:space="preserve">, IČO: </w:t>
      </w:r>
      <w:r w:rsidR="0061330B" w:rsidRPr="0061330B">
        <w:t>17047234</w:t>
      </w:r>
      <w:r w:rsidR="00BB51FF">
        <w:t>, 03/2023.</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135641871"/>
      <w:r>
        <w:t>VYSVĚTLENÍ, ZMĚNY</w:t>
      </w:r>
      <w:r w:rsidR="00845C50">
        <w:t xml:space="preserve"> a </w:t>
      </w:r>
      <w:r>
        <w:t>DOPLNĚNÍ ZADÁVACÍ DOKUMENTACE</w:t>
      </w:r>
      <w:bookmarkEnd w:id="10"/>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35641872"/>
      <w:r>
        <w:t>POŽADAVKY ZADAVATELE NA KVALIFIKACI</w:t>
      </w:r>
      <w:bookmarkEnd w:id="11"/>
    </w:p>
    <w:p w14:paraId="6A76C7A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E57DC4">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E57DC4">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5F4196BF" w:rsidR="001D6E71" w:rsidRPr="00CD1856" w:rsidRDefault="001D6E71" w:rsidP="0035237B">
      <w:pPr>
        <w:pStyle w:val="Odrka1-2-"/>
        <w:spacing w:after="120"/>
      </w:pPr>
      <w:r w:rsidRPr="00CD1856">
        <w:t>projektovou činnost ve výstavbě</w:t>
      </w:r>
      <w:r w:rsidR="0035237B">
        <w:t>.</w:t>
      </w:r>
    </w:p>
    <w:p w14:paraId="49AD27E5" w14:textId="77777777" w:rsidR="0035531B" w:rsidRDefault="0035531B" w:rsidP="00092CC9">
      <w:pPr>
        <w:pStyle w:val="Odrka1-1"/>
      </w:pPr>
      <w:r>
        <w:t>Odborná způsobilost:</w:t>
      </w:r>
    </w:p>
    <w:p w14:paraId="12E053EF" w14:textId="28C05675" w:rsidR="00BD5A0E" w:rsidRDefault="00BD5A0E" w:rsidP="00BD5A0E">
      <w:pPr>
        <w:pStyle w:val="Odrka1-2-"/>
      </w:pPr>
      <w:r w:rsidRPr="00CC345D">
        <w:t xml:space="preserve">Zadavatel požaduje předložení dokladu o autorizaci v rozsahu dle § 5 odst. 3 písm. </w:t>
      </w:r>
      <w:r w:rsidRPr="00CC345D">
        <w:rPr>
          <w:b/>
        </w:rPr>
        <w:t xml:space="preserve">a), b), d), e), i) </w:t>
      </w:r>
      <w:r w:rsidRPr="00CC345D">
        <w:t>zákona</w:t>
      </w:r>
      <w:r>
        <w:t xml:space="preserve"> č. 360/1992 Sb., o výkonu povolání autorizovaných architektů a o výkonu povolání autorizovaných inženýrů a techniků činných ve výstavbě, ve znění pozdějších předpisů.</w:t>
      </w:r>
    </w:p>
    <w:p w14:paraId="75C196F9" w14:textId="487A6F15" w:rsidR="00864390" w:rsidRDefault="00864390" w:rsidP="00864390">
      <w:pPr>
        <w:pStyle w:val="Odrka1-2-"/>
      </w:pPr>
      <w:r>
        <w:t xml:space="preserve">Zadavatel požaduje předložení dokladu o autorizaci v rozsahu dle § 4 odst. 2 </w:t>
      </w:r>
      <w:r w:rsidRPr="000A15F9">
        <w:t xml:space="preserve">písm. </w:t>
      </w:r>
      <w:r w:rsidRPr="007D40F0">
        <w:t>a)</w:t>
      </w:r>
      <w:r>
        <w:rPr>
          <w:b/>
        </w:rPr>
        <w:t xml:space="preserve"> </w:t>
      </w:r>
      <w:r w:rsidR="00AC3ACF" w:rsidRPr="00E81287">
        <w:t>příp. § 4 odst. 3</w:t>
      </w:r>
      <w:r w:rsidR="00AC3ACF">
        <w:t xml:space="preserve"> </w:t>
      </w:r>
      <w:r>
        <w:t>zákona č. 360/1992 Sb., o výkonu povolání autorizovaných architektů a o výkonu povolání autorizovaných inženýrů a techniků činných ve výstavbě, ve znění pozdějších předpisů.</w:t>
      </w:r>
    </w:p>
    <w:p w14:paraId="0FC06C38" w14:textId="6F76181F" w:rsidR="00BD5A0E"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Minist</w:t>
      </w:r>
      <w:r w:rsidR="00CD1856">
        <w:t>erstvem práce a sociálních věcí</w:t>
      </w:r>
      <w:r w:rsidR="008E5D9D">
        <w:t xml:space="preserve"> (MPSV)</w:t>
      </w:r>
      <w:r>
        <w:t>.</w:t>
      </w:r>
    </w:p>
    <w:p w14:paraId="372CCA37" w14:textId="77777777" w:rsidR="00BD5A0E" w:rsidRPr="00396283" w:rsidRDefault="00BD5A0E" w:rsidP="00BD5A0E">
      <w:pPr>
        <w:pStyle w:val="Odrka1-2-"/>
      </w:pPr>
      <w:r w:rsidRPr="00396283">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396283" w:rsidRDefault="00BD5A0E" w:rsidP="00BD5A0E">
      <w:pPr>
        <w:pStyle w:val="Odrka1-2-"/>
      </w:pPr>
      <w:r w:rsidRPr="00396283">
        <w:t>Zadavatel požaduje předložení pověření k hodnocení nebezpečných vlastností odpadů dle §</w:t>
      </w:r>
      <w:r w:rsidR="001D21EA" w:rsidRPr="00396283">
        <w:t xml:space="preserve"> 73, resp. § 154 odst. 3, zákona č. 541/2020 Sb., o odpadech</w:t>
      </w:r>
      <w:r w:rsidRPr="00396283">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343D75A0" w14:textId="7850861E" w:rsidR="00A15641" w:rsidRDefault="00BD5A0E" w:rsidP="00743902">
      <w:pPr>
        <w:pStyle w:val="Odrka1-2-"/>
        <w:numPr>
          <w:ilvl w:val="0"/>
          <w:numId w:val="0"/>
        </w:numPr>
        <w:ind w:left="1077"/>
      </w:pPr>
      <w:r>
        <w:t>Doklady k prokázání profesní způsobilosti dodavatel v rámci nabídky nemusí předložit, pokud právní předpisy v zemi jeho sídla obdobnou p</w:t>
      </w:r>
      <w:r w:rsidR="00743902">
        <w:t>rofesní způsobilost nevyžadují.</w:t>
      </w: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02F82FC9" w:rsidR="00392730" w:rsidRDefault="00392730" w:rsidP="00392730">
      <w:pPr>
        <w:pStyle w:val="Textbezslovn"/>
      </w:pPr>
      <w:r>
        <w:t>Zadavatel požaduje předložení seznamu ukončených významných služeb obdobného charakteru poskytnutých dod</w:t>
      </w:r>
      <w:r w:rsidR="005D2813">
        <w:t xml:space="preserve">avatelem v posledních 8 letech </w:t>
      </w:r>
      <w:r>
        <w:t xml:space="preserve"> před zahájením zadávacího řízení. </w:t>
      </w:r>
    </w:p>
    <w:p w14:paraId="37ECF699" w14:textId="506960C6"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2B12F8">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A24A1B">
        <w:t xml:space="preserve">, </w:t>
      </w:r>
      <w:r w:rsidR="00EC1519">
        <w:t>resp</w:t>
      </w:r>
      <w:r w:rsidR="00A24A1B">
        <w:t xml:space="preserve">. </w:t>
      </w:r>
      <w:r>
        <w:t xml:space="preserve"> </w:t>
      </w:r>
      <w:r w:rsidR="00A24A1B">
        <w:t xml:space="preserve">projektové dokumentace pro vydání společného povolení podle </w:t>
      </w:r>
      <w:r w:rsidR="00EC1519">
        <w:t xml:space="preserve">zákona č. 416/2009 Sb., </w:t>
      </w:r>
      <w:r w:rsidR="00EC1519" w:rsidRPr="00EC1519">
        <w:t>o urychlení výstavby dopravní, vodní a energetické infrastruktury a infrastruktury elektronických komunikací (liniový zákon)</w:t>
      </w:r>
      <w:r w:rsidR="00EC1519">
        <w:t>, ve znění pozdějších předpisů</w:t>
      </w:r>
      <w:r w:rsidR="00A24A1B">
        <w:t xml:space="preserve"> </w:t>
      </w:r>
      <w:r w:rsidR="00EC1519">
        <w:t xml:space="preserve">(dále jen „DUSL“, přičemž pro obě projektové dokumentace pro vydání společného povolení je dále v textu používána společná zkratka </w:t>
      </w:r>
      <w:r w:rsidR="002343A6">
        <w:t>„</w:t>
      </w:r>
      <w:r w:rsidR="00EC1519">
        <w:t>DUSP/DUSL</w:t>
      </w:r>
      <w:r w:rsidR="002343A6">
        <w:t>“</w:t>
      </w:r>
      <w:r w:rsidR="00EC1519">
        <w:t xml:space="preserve">) </w:t>
      </w:r>
      <w:r w:rsidR="00103A92">
        <w:t xml:space="preserve">nebo ve </w:t>
      </w:r>
      <w:r w:rsidR="00511E3C">
        <w:t>stupních</w:t>
      </w:r>
      <w:r w:rsidR="00103A92">
        <w:t xml:space="preserve"> </w:t>
      </w:r>
      <w:r w:rsidR="002B12F8">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EC1519">
        <w:t>/DUSL</w:t>
      </w:r>
      <w:r w:rsidR="00103A92">
        <w:t>+PDPS</w:t>
      </w:r>
      <w:r w:rsidR="00673188">
        <w:t>“</w:t>
      </w:r>
      <w:r w:rsidR="00103A92">
        <w:t xml:space="preserve">) </w:t>
      </w:r>
      <w:r w:rsidR="00B067E0">
        <w:t xml:space="preserve">dle </w:t>
      </w:r>
      <w:r w:rsidR="00876C30">
        <w:t xml:space="preserve">prováděcích </w:t>
      </w:r>
      <w:r w:rsidR="00B067E0">
        <w:t>právních předpisů</w:t>
      </w:r>
      <w:r w:rsidR="00DB5D9B" w:rsidRPr="00833899">
        <w:rPr>
          <w:rStyle w:val="Znakapoznpodarou"/>
        </w:rPr>
        <w:footnoteReference w:id="1"/>
      </w:r>
      <w:r w:rsidR="00B067E0">
        <w:t xml:space="preserve"> </w:t>
      </w:r>
      <w:r>
        <w:t xml:space="preserve">pro stavby </w:t>
      </w:r>
      <w:r w:rsidRPr="000A3FFB">
        <w:t>železničních drah</w:t>
      </w:r>
      <w:r>
        <w:t xml:space="preserve"> ve smyslu § 5 odst</w:t>
      </w:r>
      <w:r w:rsidRPr="005E4761">
        <w:t xml:space="preserve">. 1 a </w:t>
      </w:r>
      <w:r w:rsidR="005E4761" w:rsidRPr="005E4761">
        <w:t>§ 3 odst. 1</w:t>
      </w:r>
      <w:r w:rsidRPr="005E4761">
        <w:t xml:space="preserve"> zák. č</w:t>
      </w:r>
      <w:r>
        <w:t>. 266/1994 Sb., o dráhách, ve znění pozdějších předpisů. Za službu obdobného charakteru, resp. projektové práce spočívající ve zhotovení dokumentace ve stupni DSP nebo DSP+PDPS nebo DUSP</w:t>
      </w:r>
      <w:r w:rsidR="00EC1519">
        <w:t>/DUSL</w:t>
      </w:r>
      <w:r w:rsidR="00103A92">
        <w:t xml:space="preserve"> nebo DUSP</w:t>
      </w:r>
      <w:r w:rsidR="00EC1519">
        <w:t>/DUSL</w:t>
      </w:r>
      <w:r w:rsidR="00103A92">
        <w:t>+PDPS</w:t>
      </w:r>
      <w:r>
        <w:t>, zadavatel považuje rovněž provedení aktualizace dokumentace ve stupni DSP nebo DSP+PDPS nebo DUSP</w:t>
      </w:r>
      <w:r w:rsidR="00EC1519">
        <w:t>/DUSL</w:t>
      </w:r>
      <w:r w:rsidR="00103A92" w:rsidRPr="00103A92">
        <w:t xml:space="preserve"> </w:t>
      </w:r>
      <w:r w:rsidR="00103A92">
        <w:t>nebo DUSP</w:t>
      </w:r>
      <w:r w:rsidR="00EC1519">
        <w:t>/DUSL</w:t>
      </w:r>
      <w:r w:rsidR="00103A92">
        <w:t>+PDPS</w:t>
      </w:r>
      <w:r>
        <w:t>.</w:t>
      </w:r>
      <w:r w:rsidR="00A65D0C">
        <w:t xml:space="preserve"> </w:t>
      </w:r>
    </w:p>
    <w:p w14:paraId="2CEA948D" w14:textId="1A0DBD69" w:rsidR="00392730" w:rsidRDefault="00511E3C"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vyhl.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934DFF" w:rsidRPr="00934DFF">
        <w:t xml:space="preserve"> </w:t>
      </w:r>
    </w:p>
    <w:p w14:paraId="3E51B240" w14:textId="69273D8F"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FB1F09">
        <w:t>písm. a), b)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7140E43D" w14:textId="6D85332A" w:rsidR="00392730" w:rsidRPr="0040358C" w:rsidRDefault="00392730" w:rsidP="00E57DC4">
      <w:pPr>
        <w:pStyle w:val="Odstavec1-1a"/>
        <w:numPr>
          <w:ilvl w:val="0"/>
          <w:numId w:val="14"/>
        </w:numPr>
      </w:pPr>
      <w:r w:rsidRPr="0040358C">
        <w:t>zpracování dokumentace ve stupni DSP nebo DSP+PDPS nebo DUSP</w:t>
      </w:r>
      <w:r w:rsidR="00EC1519" w:rsidRPr="0040358C">
        <w:t>/DUSL</w:t>
      </w:r>
      <w:r w:rsidRPr="0040358C">
        <w:t xml:space="preserve"> </w:t>
      </w:r>
      <w:r w:rsidR="00103A92" w:rsidRPr="0040358C">
        <w:t>nebo DUSP</w:t>
      </w:r>
      <w:r w:rsidR="00EC1519" w:rsidRPr="0040358C">
        <w:t>/DUSL</w:t>
      </w:r>
      <w:r w:rsidR="00103A92" w:rsidRPr="0040358C">
        <w:t xml:space="preserve">+PDPS </w:t>
      </w:r>
      <w:r w:rsidRPr="0040358C">
        <w:t>pro rekonstrukci</w:t>
      </w:r>
      <w:r w:rsidR="00A47DE5" w:rsidRPr="0040358C">
        <w:t>,</w:t>
      </w:r>
      <w:r w:rsidRPr="0040358C">
        <w:t xml:space="preserve"> novostavbu </w:t>
      </w:r>
      <w:r w:rsidR="00A47DE5" w:rsidRPr="0040358C">
        <w:t xml:space="preserve">nebo opravu </w:t>
      </w:r>
      <w:r w:rsidRPr="0040358C">
        <w:t xml:space="preserve">alespoň jedné železniční stanice na elektrifikované  trati s minimálním počtem </w:t>
      </w:r>
      <w:r w:rsidR="0045206D" w:rsidRPr="0040358C">
        <w:t>1</w:t>
      </w:r>
      <w:r w:rsidR="008A571C">
        <w:t>0</w:t>
      </w:r>
      <w:r w:rsidR="0045206D" w:rsidRPr="0040358C">
        <w:t xml:space="preserve"> </w:t>
      </w:r>
      <w:r w:rsidR="0040358C" w:rsidRPr="0040358C">
        <w:t>ks výhybek</w:t>
      </w:r>
      <w:r w:rsidRPr="0040358C">
        <w:t xml:space="preserve"> včetně zabezpečovacího zařízení,  </w:t>
      </w:r>
    </w:p>
    <w:p w14:paraId="797F5665" w14:textId="12608416" w:rsidR="00392730" w:rsidRPr="0040358C" w:rsidRDefault="00392730" w:rsidP="00E57DC4">
      <w:pPr>
        <w:pStyle w:val="Odstavec1-1a"/>
        <w:numPr>
          <w:ilvl w:val="0"/>
          <w:numId w:val="14"/>
        </w:numPr>
      </w:pPr>
      <w:r w:rsidRPr="0040358C">
        <w:t xml:space="preserve">zajištění </w:t>
      </w:r>
      <w:r w:rsidR="00AF4067" w:rsidRPr="0040358C">
        <w:t xml:space="preserve">vydání alespoň nepravomocného </w:t>
      </w:r>
      <w:r w:rsidRPr="0040358C">
        <w:t>stavebního povolení nebo společného povolení, kterým se stavba umisťuje a povoluje, včetně zpracování agendy majetkoprávního vypořádání pro rekonstrukci</w:t>
      </w:r>
      <w:r w:rsidR="00CB14C7" w:rsidRPr="0040358C">
        <w:t>,</w:t>
      </w:r>
      <w:r w:rsidRPr="0040358C">
        <w:t xml:space="preserve"> novostavbu </w:t>
      </w:r>
      <w:r w:rsidR="00CB14C7" w:rsidRPr="0040358C">
        <w:t xml:space="preserve">nebo opravu </w:t>
      </w:r>
      <w:r w:rsidRPr="0040358C">
        <w:t xml:space="preserve">železniční trati nebo železniční stanice. </w:t>
      </w:r>
    </w:p>
    <w:p w14:paraId="252247DF" w14:textId="001E3D2D" w:rsidR="00392730" w:rsidRDefault="00392730" w:rsidP="00392730">
      <w:pPr>
        <w:pStyle w:val="Textbezslovn"/>
      </w:pPr>
      <w:r w:rsidRPr="00FB1F09">
        <w:rPr>
          <w:b/>
        </w:rPr>
        <w:t>Každá z činností uvedených pod písm.</w:t>
      </w:r>
      <w:r w:rsidR="00FB1F09" w:rsidRPr="00FB1F09">
        <w:rPr>
          <w:b/>
        </w:rPr>
        <w:t xml:space="preserve"> a), b) </w:t>
      </w:r>
      <w:r w:rsidRPr="00FB1F09">
        <w:rPr>
          <w:b/>
        </w:rPr>
        <w:t>výše</w:t>
      </w:r>
      <w:r w:rsidRPr="00FB1F09">
        <w:t xml:space="preserve"> </w:t>
      </w:r>
      <w:r w:rsidRPr="00FB1F09">
        <w:rPr>
          <w:b/>
        </w:rPr>
        <w:t>musí být doložena alespoň ve dvou referenčních zakázkách (významných službách).</w:t>
      </w:r>
    </w:p>
    <w:p w14:paraId="2F2BEE22" w14:textId="0F9EC08E" w:rsidR="00392730" w:rsidRDefault="00392730" w:rsidP="00392730">
      <w:pPr>
        <w:pStyle w:val="Textbezslovn"/>
      </w:pPr>
      <w:r>
        <w:t>Parametry, resp. požadavky na obsahovou náplň činností, uvedené výše pod písm</w:t>
      </w:r>
      <w:r w:rsidRPr="005709E9">
        <w:t>. a), b</w:t>
      </w:r>
      <w:r w:rsidR="005709E9" w:rsidRPr="005709E9">
        <w:t xml:space="preserve">) </w:t>
      </w:r>
      <w:r w:rsidRPr="005709E9">
        <w:t>lze splnit</w:t>
      </w:r>
      <w:r>
        <w:t xml:space="preserve"> všechny současně v rámci jedné referenční zakázky (významné služby), ale připouští se i splnění požadavků dle písm</w:t>
      </w:r>
      <w:r w:rsidRPr="00B32D0D">
        <w:t xml:space="preserve">. </w:t>
      </w:r>
      <w:r w:rsidR="00B32D0D" w:rsidRPr="00B32D0D">
        <w:t xml:space="preserve">a), b) </w:t>
      </w:r>
      <w:r>
        <w:t xml:space="preserve">odděleně v několika referenčních zakázkách. Každá z těchto referenčních zakázek však musí vždy samostatně dosahovat alespoň minimální úrovně všech požadavků dle písm. </w:t>
      </w:r>
      <w:r w:rsidRPr="00F86F73">
        <w:t>a) nebo b) výše</w:t>
      </w:r>
      <w:r>
        <w:t xml:space="preserve">, takže požadavky na obsahovou náplň činností uvedených výše pod jednotlivými </w:t>
      </w:r>
      <w:r w:rsidRPr="008F72FF">
        <w:t>písm. a) nebo b) nelze</w:t>
      </w:r>
      <w:r>
        <w:t xml:space="preserve"> za účelem prokázání technické kvalifikace sčítat z více referenčních zakázek (významných služeb). </w:t>
      </w:r>
    </w:p>
    <w:p w14:paraId="2500CE3E" w14:textId="13C81932"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FF0476" w:rsidRPr="00FF0476">
        <w:rPr>
          <w:b/>
        </w:rPr>
        <w:t>38 mil.</w:t>
      </w:r>
      <w:r>
        <w:t xml:space="preserve"> </w:t>
      </w:r>
      <w:r w:rsidRPr="00392730">
        <w:rPr>
          <w:b/>
        </w:rPr>
        <w:t>Kč</w:t>
      </w:r>
      <w:r>
        <w:t xml:space="preserve"> bez DPH, přičemž alespoň jedna významná služba musí dosahovat </w:t>
      </w:r>
      <w:r w:rsidR="00656A03">
        <w:t xml:space="preserve">hodnoty </w:t>
      </w:r>
      <w:r>
        <w:t xml:space="preserve">nejméně </w:t>
      </w:r>
      <w:r w:rsidR="00FF0476" w:rsidRPr="00FF0476">
        <w:rPr>
          <w:b/>
        </w:rPr>
        <w:t>19 mil.</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w:t>
      </w:r>
      <w:r w:rsidR="00A90E66">
        <w:t>/DUSL</w:t>
      </w:r>
      <w:r w:rsidR="00B067E0">
        <w:t xml:space="preserve">+PDPS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obou uvedených stupňů (tj. </w:t>
      </w:r>
      <w:r w:rsidR="00E81577">
        <w:t xml:space="preserve">součet cen </w:t>
      </w:r>
      <w:r w:rsidR="00B067E0">
        <w:t>DSP+PDPS nebo DUSP</w:t>
      </w:r>
      <w:r w:rsidR="00A90E66">
        <w:t>/DUSL</w:t>
      </w:r>
      <w:r w:rsidR="00B067E0">
        <w:t xml:space="preserve">+PDPS).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0D030EF1"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1CA51CD0"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A90E66">
        <w:t>/DUSL</w:t>
      </w:r>
      <w:r>
        <w:t xml:space="preserve"> </w:t>
      </w:r>
      <w:r w:rsidR="00103A92">
        <w:t>nebo DUSP</w:t>
      </w:r>
      <w:r w:rsidR="00A90E66">
        <w:t>/DUSL</w:t>
      </w:r>
      <w:r w:rsidR="00103A92">
        <w:t xml:space="preserve">+PDPS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6BDAD456" w:rsidR="00392730"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ve stupni DSP nebo DSP+PDPS nebo DUSP</w:t>
      </w:r>
      <w:r w:rsidR="00A90E66">
        <w:t>/DUSL</w:t>
      </w:r>
      <w:r>
        <w:t xml:space="preserve"> </w:t>
      </w:r>
      <w:r w:rsidR="00103A92">
        <w:t>nebo DUSP</w:t>
      </w:r>
      <w:r w:rsidR="00A90E66">
        <w:t>/DUSL</w:t>
      </w:r>
      <w:r w:rsidR="00103A92">
        <w:t xml:space="preserve">+PDPS </w:t>
      </w:r>
      <w:r>
        <w:t xml:space="preserve">považuje za dokončenou </w:t>
      </w:r>
      <w:r w:rsidR="00593FAE">
        <w:t xml:space="preserve">definitivním </w:t>
      </w:r>
      <w:r>
        <w:t>předáním DSP nebo DSP+PDPS nebo DUSP</w:t>
      </w:r>
      <w:r w:rsidR="00A90E66">
        <w:t>/DUSL</w:t>
      </w:r>
      <w:r w:rsidR="00103A92" w:rsidRPr="00103A92">
        <w:t xml:space="preserve"> </w:t>
      </w:r>
      <w:r w:rsidR="00103A92">
        <w:t>nebo DUSP</w:t>
      </w:r>
      <w:r w:rsidR="00A90E66">
        <w:t>/DUSL</w:t>
      </w:r>
      <w:r w:rsidR="00103A92">
        <w:t>+PDPS</w:t>
      </w:r>
      <w:r w:rsidR="002C1A97" w:rsidRPr="002C1A97">
        <w:t xml:space="preserve"> </w:t>
      </w:r>
      <w:r w:rsidR="002C1A97">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stavební povolení nebo společné povolení, je-li součástí plnění </w:t>
      </w:r>
      <w:r w:rsidRPr="005F3C74">
        <w:t xml:space="preserve">zakázky. </w:t>
      </w:r>
      <w:r w:rsidR="00E65BBD" w:rsidRPr="005F3C74">
        <w:t>Tento odstavec</w:t>
      </w:r>
      <w:r w:rsidR="00FA2EAD" w:rsidRPr="005F3C74">
        <w:t>, resp. odrážka,</w:t>
      </w:r>
      <w:r w:rsidR="00E65BBD" w:rsidRPr="005F3C74">
        <w:t xml:space="preserve"> se nevztahuje na službu dle písm. </w:t>
      </w:r>
      <w:r w:rsidR="005F3C74" w:rsidRPr="005F3C74">
        <w:t>b</w:t>
      </w:r>
      <w:r w:rsidR="00E65BBD" w:rsidRPr="005F3C74">
        <w:t>) tohoto článku.</w:t>
      </w:r>
      <w:r w:rsidR="00E65BBD" w:rsidRPr="00632623">
        <w:t xml:space="preserve">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E57DC4">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E57DC4">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62D349C1" w:rsidR="009E1AEE" w:rsidRDefault="009E1AEE" w:rsidP="009E1AEE">
      <w:pPr>
        <w:pStyle w:val="Textbezslovn"/>
      </w:pPr>
      <w:r>
        <w:t>Zadavatel požaduje předložení seznamu odborného personálu dodavatele. Pro každou osobu odborného personálu v níže uvedené funkci, může být za účelem splnění kvalifikace doložena pouze jedna osoba. Jednotlivé požadavky na kvalifikační krit</w:t>
      </w:r>
      <w:r w:rsidR="00971DEA">
        <w:t xml:space="preserve">éria u každé jednotlivé funkce </w:t>
      </w:r>
      <w:r>
        <w:t>nelze jakkoliv rozdělit mezi více fyzických osob, takže u téže funkce člena odborného personálu nemůže být prokázáno splnění např. požadované</w:t>
      </w:r>
      <w:r w:rsidR="00C4332F">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38D28379" w14:textId="79B389F1" w:rsidR="009E1AEE" w:rsidRDefault="009E1AEE" w:rsidP="006C7D9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w:t>
      </w:r>
      <w:r w:rsidR="006C7D9E">
        <w:t>ředkládaných dokumentů):</w:t>
      </w:r>
    </w:p>
    <w:p w14:paraId="7F0A865B" w14:textId="233F943A" w:rsidR="009E1AEE" w:rsidRPr="00E255EE" w:rsidRDefault="000F747E" w:rsidP="00E57DC4">
      <w:pPr>
        <w:pStyle w:val="Odstavec1-1a"/>
        <w:numPr>
          <w:ilvl w:val="0"/>
          <w:numId w:val="11"/>
        </w:numPr>
        <w:rPr>
          <w:b/>
        </w:rPr>
      </w:pPr>
      <w:r w:rsidRPr="00E255EE">
        <w:rPr>
          <w:b/>
        </w:rPr>
        <w:t xml:space="preserve">hlavní projektant </w:t>
      </w:r>
      <w:r w:rsidR="003804E2" w:rsidRPr="00E255EE">
        <w:rPr>
          <w:b/>
        </w:rPr>
        <w:t>(HIP)</w:t>
      </w:r>
      <w:r w:rsidR="009E1AEE" w:rsidRPr="00E255EE">
        <w:rPr>
          <w:b/>
        </w:rPr>
        <w:t xml:space="preserve"> </w:t>
      </w:r>
    </w:p>
    <w:p w14:paraId="640DC132" w14:textId="4200B1C5" w:rsidR="009E1AEE" w:rsidRPr="00E255EE" w:rsidRDefault="009E1AEE" w:rsidP="009E1AEE">
      <w:pPr>
        <w:pStyle w:val="Odrka1-2-"/>
      </w:pPr>
      <w:r w:rsidRPr="00E255EE">
        <w:t xml:space="preserve">nejméně 5 let praxe v projektování </w:t>
      </w:r>
      <w:r w:rsidR="00455731" w:rsidRPr="00E255EE">
        <w:t>staveb železničních drah</w:t>
      </w:r>
      <w:r w:rsidR="003F2375" w:rsidRPr="00E255EE">
        <w:t>;</w:t>
      </w:r>
      <w:r w:rsidRPr="00E255EE">
        <w:t xml:space="preserve"> </w:t>
      </w:r>
    </w:p>
    <w:p w14:paraId="7EB977EC" w14:textId="3B291B3D" w:rsidR="009E1AEE" w:rsidRPr="00E255EE" w:rsidRDefault="009E1AEE" w:rsidP="009E1AEE">
      <w:pPr>
        <w:pStyle w:val="Odrka1-2-"/>
      </w:pPr>
      <w:r w:rsidRPr="00E255EE">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71D3D428" w:rsidR="009E1AEE" w:rsidRPr="00AC75B1" w:rsidRDefault="009E1AEE" w:rsidP="009E1AEE">
      <w:pPr>
        <w:pStyle w:val="Odrka1-2-"/>
      </w:pPr>
      <w:r w:rsidRPr="00AC75B1">
        <w:t>prokázat zkušenosti s plněním alespoň</w:t>
      </w:r>
      <w:r w:rsidR="00A16220" w:rsidRPr="00AC75B1">
        <w:t xml:space="preserve"> </w:t>
      </w:r>
      <w:r w:rsidR="007A6474" w:rsidRPr="00AC75B1">
        <w:t>jedné zakázky</w:t>
      </w:r>
      <w:r w:rsidRPr="00AC75B1">
        <w:t xml:space="preserve"> na projektové práce </w:t>
      </w:r>
      <w:r w:rsidR="000E1758" w:rsidRPr="00AC75B1">
        <w:t xml:space="preserve">spočívající ve zpracování dokumentace </w:t>
      </w:r>
      <w:r w:rsidRPr="00AC75B1">
        <w:t>pro stavby železničních drah ve stupni DSP nebo DSP+PDPS nebo DUSP</w:t>
      </w:r>
      <w:r w:rsidR="00A90E66" w:rsidRPr="00AC75B1">
        <w:t>/DUSL</w:t>
      </w:r>
      <w:r w:rsidRPr="00AC75B1">
        <w:t xml:space="preserve"> </w:t>
      </w:r>
      <w:r w:rsidR="00103A92" w:rsidRPr="00AC75B1">
        <w:t>nebo DUSP</w:t>
      </w:r>
      <w:r w:rsidR="00A90E66" w:rsidRPr="00AC75B1">
        <w:t>/DUSL</w:t>
      </w:r>
      <w:r w:rsidR="00103A92" w:rsidRPr="00AC75B1">
        <w:t xml:space="preserve">+PDPS </w:t>
      </w:r>
      <w:r w:rsidRPr="00AC75B1">
        <w:t>ve funkci vedoucího týmu</w:t>
      </w:r>
      <w:r w:rsidR="007A45F3" w:rsidRPr="00AC75B1">
        <w:t xml:space="preserve"> </w:t>
      </w:r>
      <w:r w:rsidR="006C7D9E">
        <w:t>nebo zástupce vedoucího týmu</w:t>
      </w:r>
      <w:r w:rsidRPr="00AC75B1">
        <w:t xml:space="preserve">, přičemž </w:t>
      </w:r>
      <w:r w:rsidR="00332F74" w:rsidRPr="00AC75B1">
        <w:t xml:space="preserve">hodnota zakázky </w:t>
      </w:r>
      <w:r w:rsidR="0009334C" w:rsidRPr="00AC75B1">
        <w:rPr>
          <w:rFonts w:cs="Arial"/>
          <w:bCs/>
        </w:rPr>
        <w:t xml:space="preserve">musí činit nejméně </w:t>
      </w:r>
      <w:r w:rsidR="0009334C" w:rsidRPr="00AC75B1">
        <w:rPr>
          <w:rFonts w:cs="Arial"/>
          <w:b/>
          <w:bCs/>
        </w:rPr>
        <w:t>11</w:t>
      </w:r>
      <w:r w:rsidR="00332F74" w:rsidRPr="00AC75B1">
        <w:rPr>
          <w:rFonts w:cs="Arial"/>
          <w:bCs/>
        </w:rPr>
        <w:t xml:space="preserve"> </w:t>
      </w:r>
      <w:r w:rsidR="00332F74" w:rsidRPr="00AC75B1">
        <w:rPr>
          <w:rFonts w:cs="Arial"/>
          <w:b/>
          <w:bCs/>
        </w:rPr>
        <w:t>mil. Kč</w:t>
      </w:r>
      <w:r w:rsidR="00332F74" w:rsidRPr="00AC75B1">
        <w:rPr>
          <w:rFonts w:cs="Arial"/>
          <w:bCs/>
        </w:rPr>
        <w:t xml:space="preserve"> bez DPH</w:t>
      </w:r>
      <w:r w:rsidR="00332F74" w:rsidRPr="00AC75B1">
        <w:t xml:space="preserve"> a </w:t>
      </w:r>
      <w:r w:rsidRPr="00AC75B1">
        <w:t xml:space="preserve">musí </w:t>
      </w:r>
      <w:r w:rsidR="00332F74" w:rsidRPr="00AC75B1">
        <w:t xml:space="preserve">se </w:t>
      </w:r>
      <w:r w:rsidRPr="00AC75B1">
        <w:t>jednat o zakázk</w:t>
      </w:r>
      <w:r w:rsidR="00332F74" w:rsidRPr="00AC75B1">
        <w:t>u</w:t>
      </w:r>
      <w:r w:rsidRPr="00AC75B1">
        <w:t xml:space="preserve"> dokončen</w:t>
      </w:r>
      <w:r w:rsidR="00332F74" w:rsidRPr="00AC75B1">
        <w:t>ou</w:t>
      </w:r>
      <w:r w:rsidRPr="00AC75B1">
        <w:t>, avšak zadavatel nestanoví maximální lhůtu, ve které musel</w:t>
      </w:r>
      <w:r w:rsidR="00332F74" w:rsidRPr="00AC75B1">
        <w:t>a</w:t>
      </w:r>
      <w:r w:rsidRPr="00AC75B1">
        <w:t xml:space="preserve"> být zakázk</w:t>
      </w:r>
      <w:r w:rsidR="00332F74" w:rsidRPr="00AC75B1">
        <w:t>a</w:t>
      </w:r>
      <w:r w:rsidRPr="00AC75B1">
        <w:t xml:space="preserve"> dokončen</w:t>
      </w:r>
      <w:r w:rsidR="00332F74" w:rsidRPr="00AC75B1">
        <w:t>a</w:t>
      </w:r>
      <w:r w:rsidRPr="00AC75B1">
        <w:t>; pokud byla referovaná činnost součástí rozsáhlejšího plnění pro objednatele služby (např. kromě zpracování projektové dokumentace měl dodavatel vykonávat i autorský dozor) postačí, pokud je dokončeno plněn</w:t>
      </w:r>
      <w:r w:rsidR="00355D2A" w:rsidRPr="00AC75B1">
        <w:t>í</w:t>
      </w:r>
      <w:r w:rsidR="0033063F" w:rsidRPr="00AC75B1">
        <w:t xml:space="preserve"> odpovídající </w:t>
      </w:r>
      <w:r w:rsidR="00857BAC" w:rsidRPr="00AC75B1">
        <w:t xml:space="preserve">zadavatelem stanovené </w:t>
      </w:r>
      <w:r w:rsidR="0033063F" w:rsidRPr="00AC75B1">
        <w:t>definici požadované zkušenosti</w:t>
      </w:r>
      <w:r w:rsidR="00355D2A" w:rsidRPr="00AC75B1">
        <w:t>;</w:t>
      </w:r>
      <w:r w:rsidRPr="00AC75B1">
        <w:t xml:space="preserve">  </w:t>
      </w:r>
    </w:p>
    <w:p w14:paraId="5A95D2B7" w14:textId="7CC3C9BB" w:rsidR="00D3501F" w:rsidRPr="00FA6E39" w:rsidRDefault="00D3501F" w:rsidP="00E57DC4">
      <w:pPr>
        <w:pStyle w:val="Odstavec1-1a"/>
        <w:numPr>
          <w:ilvl w:val="0"/>
          <w:numId w:val="11"/>
        </w:numPr>
        <w:rPr>
          <w:b/>
        </w:rPr>
      </w:pPr>
      <w:r w:rsidRPr="00FA6E39">
        <w:rPr>
          <w:b/>
        </w:rPr>
        <w:t xml:space="preserve">zástupce hlavního projektanta  </w:t>
      </w:r>
    </w:p>
    <w:p w14:paraId="40C18DB3" w14:textId="67EEEB39" w:rsidR="00D3501F" w:rsidRPr="00FA6E39" w:rsidRDefault="00D3501F" w:rsidP="00D3501F">
      <w:pPr>
        <w:pStyle w:val="Odrka1-2-"/>
      </w:pPr>
      <w:r w:rsidRPr="00FA6E39">
        <w:t>nejméně 5 let praxe v projektování staveb železničních drah</w:t>
      </w:r>
      <w:r w:rsidR="00AC75B1" w:rsidRPr="00FA6E39">
        <w:t>;</w:t>
      </w:r>
      <w:r w:rsidRPr="00FA6E39">
        <w:t xml:space="preserve"> </w:t>
      </w:r>
    </w:p>
    <w:p w14:paraId="5C65CFFC" w14:textId="4ADC125D" w:rsidR="00D3501F" w:rsidRPr="00FA6E39" w:rsidRDefault="00D3501F" w:rsidP="00D3501F">
      <w:pPr>
        <w:pStyle w:val="Odrka1-2-"/>
      </w:pPr>
      <w:r w:rsidRPr="00FA6E39">
        <w:t xml:space="preserve">autorizace v rozsahu dle § 5 odst. 3 písm. b) </w:t>
      </w:r>
      <w:r w:rsidR="00D22940" w:rsidRPr="00FA6E39">
        <w:t>autorizačního zákona</w:t>
      </w:r>
      <w:r w:rsidRPr="00FA6E39">
        <w:t xml:space="preserve">, tedy pro dopravní stavby; </w:t>
      </w:r>
    </w:p>
    <w:p w14:paraId="5E4C4978" w14:textId="758A84A5" w:rsidR="009E1AEE" w:rsidRPr="00FA6E39" w:rsidRDefault="009E1AEE" w:rsidP="00E57DC4">
      <w:pPr>
        <w:pStyle w:val="Odstavec1-1a"/>
        <w:numPr>
          <w:ilvl w:val="0"/>
          <w:numId w:val="11"/>
        </w:numPr>
        <w:rPr>
          <w:b/>
        </w:rPr>
      </w:pPr>
      <w:r w:rsidRPr="00FA6E39">
        <w:rPr>
          <w:b/>
        </w:rPr>
        <w:t>specialista na železniční svršek a spodek</w:t>
      </w:r>
    </w:p>
    <w:p w14:paraId="5D3774CB" w14:textId="2D6334E4" w:rsidR="00355D2A" w:rsidRPr="00FA6E39" w:rsidRDefault="009E1AEE" w:rsidP="00355D2A">
      <w:pPr>
        <w:pStyle w:val="Odrka1-2-"/>
      </w:pPr>
      <w:r w:rsidRPr="00FA6E39">
        <w:t xml:space="preserve">nejméně 5 let praxe </w:t>
      </w:r>
      <w:r w:rsidR="00222BAD" w:rsidRPr="00FA6E39">
        <w:t xml:space="preserve">v projektování v oboru své specializace </w:t>
      </w:r>
      <w:r w:rsidR="000E1758" w:rsidRPr="00FA6E39">
        <w:t>(železniční svršek a spodek)</w:t>
      </w:r>
      <w:r w:rsidRPr="00FA6E39">
        <w:t xml:space="preserve">; </w:t>
      </w:r>
    </w:p>
    <w:p w14:paraId="3388847C" w14:textId="77777777" w:rsidR="009E1AEE" w:rsidRPr="00FA6E39" w:rsidRDefault="009E1AEE" w:rsidP="00355D2A">
      <w:pPr>
        <w:pStyle w:val="Odrka1-2-"/>
      </w:pPr>
      <w:r w:rsidRPr="00FA6E39">
        <w:t xml:space="preserve">autorizace v rozsahu dle § 5 odst. 3 písm. b) autorizačního zákona, tedy pro dopravní stavby; </w:t>
      </w:r>
    </w:p>
    <w:p w14:paraId="174F62BD" w14:textId="77777777" w:rsidR="009E1AEE" w:rsidRPr="00FA6E39" w:rsidRDefault="009E1AEE" w:rsidP="00E57DC4">
      <w:pPr>
        <w:pStyle w:val="Odstavec1-1a"/>
        <w:numPr>
          <w:ilvl w:val="0"/>
          <w:numId w:val="11"/>
        </w:numPr>
        <w:rPr>
          <w:b/>
        </w:rPr>
      </w:pPr>
      <w:r w:rsidRPr="00FA6E39">
        <w:rPr>
          <w:b/>
        </w:rPr>
        <w:t>specialista na mostní a inženýrské konstrukce</w:t>
      </w:r>
    </w:p>
    <w:p w14:paraId="18FAF453" w14:textId="77777777" w:rsidR="00355D2A" w:rsidRPr="00FA6E39" w:rsidRDefault="009E1AEE" w:rsidP="00355D2A">
      <w:pPr>
        <w:pStyle w:val="Odrka1-2-"/>
      </w:pPr>
      <w:r w:rsidRPr="00FA6E39">
        <w:t>nejméně 5 let praxe v projektování v oboru své specializace</w:t>
      </w:r>
      <w:r w:rsidR="000E1758" w:rsidRPr="00FA6E39">
        <w:t xml:space="preserve"> (mostní a inženýrské konstrukce)</w:t>
      </w:r>
      <w:r w:rsidRPr="00FA6E39">
        <w:t xml:space="preserve">; </w:t>
      </w:r>
    </w:p>
    <w:p w14:paraId="6E7BE1A0" w14:textId="661AB2AE" w:rsidR="009E1AEE" w:rsidRPr="00FA6E39" w:rsidRDefault="009E1AEE" w:rsidP="00355D2A">
      <w:pPr>
        <w:pStyle w:val="Odrka1-2-"/>
      </w:pPr>
      <w:r w:rsidRPr="00FA6E39">
        <w:t xml:space="preserve">autorizace v rozsahu dle § 5 odst. 3 písm. d) autorizačního zákona, tedy v oboru mosty a inženýrské konstrukce; </w:t>
      </w:r>
    </w:p>
    <w:p w14:paraId="218BB049" w14:textId="77777777" w:rsidR="009E1AEE" w:rsidRPr="00FA6E39" w:rsidRDefault="009E1AEE" w:rsidP="00E57DC4">
      <w:pPr>
        <w:pStyle w:val="Odstavec1-1a"/>
        <w:numPr>
          <w:ilvl w:val="0"/>
          <w:numId w:val="11"/>
        </w:numPr>
        <w:rPr>
          <w:b/>
        </w:rPr>
      </w:pPr>
      <w:r w:rsidRPr="00FA6E39">
        <w:rPr>
          <w:b/>
        </w:rPr>
        <w:t>specialista na pozemní stavby</w:t>
      </w:r>
    </w:p>
    <w:p w14:paraId="40B47FFA" w14:textId="77777777" w:rsidR="00355D2A" w:rsidRPr="00FA6E39" w:rsidRDefault="009E1AEE" w:rsidP="00355D2A">
      <w:pPr>
        <w:pStyle w:val="Odrka1-2-"/>
      </w:pPr>
      <w:r w:rsidRPr="00FA6E39">
        <w:t>nejméně 5 let praxe v projektování v oboru své specializace</w:t>
      </w:r>
      <w:r w:rsidR="000E1758" w:rsidRPr="00FA6E39">
        <w:t xml:space="preserve"> (pozemní stavby)</w:t>
      </w:r>
      <w:r w:rsidRPr="00FA6E39">
        <w:t xml:space="preserve">; </w:t>
      </w:r>
    </w:p>
    <w:p w14:paraId="679E6712" w14:textId="49B9EB29" w:rsidR="009E1AEE" w:rsidRDefault="009E1AEE" w:rsidP="00355D2A">
      <w:pPr>
        <w:pStyle w:val="Odrka1-2-"/>
      </w:pPr>
      <w:r w:rsidRPr="00FA6E39">
        <w:t>autorizace v rozsahu dle § 5 odst. 3 písm. a) autorizačního zákona, tedy v oboru pozemní stavby;</w:t>
      </w:r>
    </w:p>
    <w:p w14:paraId="3E8EFBA0" w14:textId="796BBE96" w:rsidR="00DD5B4B" w:rsidRDefault="00DD5B4B" w:rsidP="00DD5B4B">
      <w:pPr>
        <w:pStyle w:val="Odrka1-2-"/>
        <w:numPr>
          <w:ilvl w:val="0"/>
          <w:numId w:val="11"/>
        </w:numPr>
        <w:rPr>
          <w:b/>
        </w:rPr>
      </w:pPr>
      <w:r w:rsidRPr="00DD5B4B">
        <w:rPr>
          <w:b/>
        </w:rPr>
        <w:t>architekt</w:t>
      </w:r>
    </w:p>
    <w:p w14:paraId="0B968C7C" w14:textId="47B79F61" w:rsidR="00DD5B4B" w:rsidRPr="00FA6E39" w:rsidRDefault="00DD5B4B" w:rsidP="00DD5B4B">
      <w:pPr>
        <w:pStyle w:val="Odrka1-2-"/>
      </w:pPr>
      <w:r w:rsidRPr="00FA6E39">
        <w:t xml:space="preserve">nejméně 5 let praxe </w:t>
      </w:r>
      <w:r w:rsidR="0045401C">
        <w:t xml:space="preserve">ve </w:t>
      </w:r>
      <w:r w:rsidR="0045401C" w:rsidRPr="00B25660">
        <w:t xml:space="preserve">zpracování návrhů staveb </w:t>
      </w:r>
      <w:r w:rsidR="0045401C">
        <w:t xml:space="preserve">pro rekonstrukci nebo novostavbu </w:t>
      </w:r>
      <w:r w:rsidR="0045401C" w:rsidRPr="00B25660">
        <w:t>pozemních staveb</w:t>
      </w:r>
      <w:r w:rsidRPr="00FA6E39">
        <w:t xml:space="preserve">; </w:t>
      </w:r>
    </w:p>
    <w:p w14:paraId="357B71B6" w14:textId="106A56FA" w:rsidR="00DD5B4B" w:rsidRPr="00BC4A18" w:rsidRDefault="009426B0" w:rsidP="009426B0">
      <w:pPr>
        <w:pStyle w:val="Odrka1-2-"/>
      </w:pPr>
      <w:r w:rsidRPr="009426B0">
        <w:t>autorizovaná osoba ve smyslu § 4 odst. 2 písm. a) autorizačního zákona, příp. autorizovaná osoba ve smyslu § 4 odst. 3 autorizačního zákona, příp. autorizovaný architekt podle práva státu, jehož je občanem nebo v němž má své sídlo, tj. je požadována autorizace ČKA se všeobecnou půs</w:t>
      </w:r>
      <w:r w:rsidR="00250F7E">
        <w:t xml:space="preserve">obností a číselným označení A.0 </w:t>
      </w:r>
      <w:r w:rsidRPr="009426B0">
        <w:t>nebo autorizace pro obor architektura a číselným označení A.1 nebo zahraniční ekvivalent (s výjimkou případů, kdy podle právního řádu země, v němž má architekt své sídlo, se takový doklad nevydává)</w:t>
      </w:r>
      <w:r w:rsidR="00DD5B4B" w:rsidRPr="00FA6E39">
        <w:t>;</w:t>
      </w:r>
    </w:p>
    <w:p w14:paraId="42E501CB" w14:textId="77777777" w:rsidR="009E1AEE" w:rsidRPr="00B16E2F" w:rsidRDefault="009E1AEE" w:rsidP="00E57DC4">
      <w:pPr>
        <w:pStyle w:val="Odstavec1-1a"/>
        <w:numPr>
          <w:ilvl w:val="0"/>
          <w:numId w:val="11"/>
        </w:numPr>
        <w:rPr>
          <w:b/>
        </w:rPr>
      </w:pPr>
      <w:r w:rsidRPr="00B16E2F">
        <w:rPr>
          <w:b/>
        </w:rPr>
        <w:t>specialista na zabezpečovací zařízení</w:t>
      </w:r>
    </w:p>
    <w:p w14:paraId="3CD7E3D6" w14:textId="5876DF79" w:rsidR="00355D2A" w:rsidRPr="00B16E2F" w:rsidRDefault="009E1AEE" w:rsidP="00355D2A">
      <w:pPr>
        <w:pStyle w:val="Odrka1-2-"/>
      </w:pPr>
      <w:r w:rsidRPr="00B16E2F">
        <w:t xml:space="preserve">nejméně 5 let praxe </w:t>
      </w:r>
      <w:r w:rsidR="00222BAD" w:rsidRPr="00B16E2F">
        <w:t xml:space="preserve">v projektování v oboru své specializace </w:t>
      </w:r>
      <w:r w:rsidR="00503605" w:rsidRPr="00B16E2F">
        <w:t>(</w:t>
      </w:r>
      <w:r w:rsidR="00547AD2" w:rsidRPr="00B16E2F">
        <w:t xml:space="preserve">železniční </w:t>
      </w:r>
      <w:r w:rsidR="00503605" w:rsidRPr="00B16E2F">
        <w:t>zabezpečovací zařízení)</w:t>
      </w:r>
      <w:r w:rsidRPr="00B16E2F">
        <w:t>;</w:t>
      </w:r>
    </w:p>
    <w:p w14:paraId="414C64AE" w14:textId="77777777" w:rsidR="009E1AEE" w:rsidRPr="00B16E2F" w:rsidRDefault="009E1AEE" w:rsidP="00355D2A">
      <w:pPr>
        <w:pStyle w:val="Odrka1-2-"/>
      </w:pPr>
      <w:r w:rsidRPr="00B16E2F">
        <w:t xml:space="preserve">autorizace v rozsahu dle § 5 odst. 3 písm. e) autorizačního zákona, tedy v oboru technologická zařízení staveb; </w:t>
      </w:r>
    </w:p>
    <w:p w14:paraId="2ABF3C2E" w14:textId="77777777" w:rsidR="009E1AEE" w:rsidRPr="00B16E2F" w:rsidRDefault="009E1AEE" w:rsidP="00E57DC4">
      <w:pPr>
        <w:pStyle w:val="Odstavec1-1a"/>
        <w:numPr>
          <w:ilvl w:val="0"/>
          <w:numId w:val="11"/>
        </w:numPr>
        <w:rPr>
          <w:b/>
        </w:rPr>
      </w:pPr>
      <w:r w:rsidRPr="00B16E2F">
        <w:rPr>
          <w:b/>
        </w:rPr>
        <w:t>specialista na sdělovací zařízení</w:t>
      </w:r>
    </w:p>
    <w:p w14:paraId="62D75630" w14:textId="4C622842" w:rsidR="00355D2A" w:rsidRPr="00B16E2F" w:rsidRDefault="009E1AEE" w:rsidP="00355D2A">
      <w:pPr>
        <w:pStyle w:val="Odrka1-2-"/>
      </w:pPr>
      <w:r w:rsidRPr="00B16E2F">
        <w:t xml:space="preserve">nejméně 5 let praxe </w:t>
      </w:r>
      <w:r w:rsidR="00222BAD" w:rsidRPr="00B16E2F">
        <w:t xml:space="preserve">v projektování v oboru své specializace </w:t>
      </w:r>
      <w:r w:rsidR="00503605" w:rsidRPr="00B16E2F">
        <w:t>(sdělovací zařízení)</w:t>
      </w:r>
      <w:r w:rsidRPr="00B16E2F">
        <w:t xml:space="preserve">; </w:t>
      </w:r>
    </w:p>
    <w:p w14:paraId="7A124BAC" w14:textId="28AFFC24" w:rsidR="009E1AEE" w:rsidRDefault="009E1AEE" w:rsidP="00355D2A">
      <w:pPr>
        <w:pStyle w:val="Odrka1-2-"/>
      </w:pPr>
      <w:r w:rsidRPr="00B16E2F">
        <w:t xml:space="preserve">autorizace v rozsahu dle § 5 odst. 3 písm. e) autorizačního zákona, tedy v oboru technologická zařízení staveb; </w:t>
      </w:r>
    </w:p>
    <w:p w14:paraId="418BA6D6" w14:textId="77777777" w:rsidR="008D26FF" w:rsidRPr="008D26FF" w:rsidRDefault="008D26FF" w:rsidP="008D26FF">
      <w:pPr>
        <w:pStyle w:val="Odstavec1-1a"/>
        <w:numPr>
          <w:ilvl w:val="0"/>
          <w:numId w:val="11"/>
        </w:numPr>
        <w:rPr>
          <w:b/>
        </w:rPr>
      </w:pPr>
      <w:r w:rsidRPr="008D26FF">
        <w:rPr>
          <w:b/>
        </w:rPr>
        <w:t>specialista na trakční vedení</w:t>
      </w:r>
    </w:p>
    <w:p w14:paraId="258C2713" w14:textId="77777777" w:rsidR="008D26FF" w:rsidRPr="008D26FF" w:rsidRDefault="008D26FF" w:rsidP="008D26FF">
      <w:pPr>
        <w:pStyle w:val="Odrka1-2-"/>
      </w:pPr>
      <w:r w:rsidRPr="008D26FF">
        <w:t xml:space="preserve">nejméně 5 let praxe v projektování v oboru své specializace (trakční vedení); </w:t>
      </w:r>
    </w:p>
    <w:p w14:paraId="0268BB69" w14:textId="0A1A2416" w:rsidR="008D26FF" w:rsidRPr="008D26FF" w:rsidRDefault="008D26FF" w:rsidP="008D26FF">
      <w:pPr>
        <w:pStyle w:val="Odrka1-2-"/>
      </w:pPr>
      <w:r w:rsidRPr="008D26FF">
        <w:t xml:space="preserve">autorizace v rozsahu dle § 5 odst. 3 písm. e) autorizačního zákona, tedy v oboru technologická zařízení staveb; </w:t>
      </w:r>
    </w:p>
    <w:p w14:paraId="36BCED26" w14:textId="77777777" w:rsidR="009E1AEE" w:rsidRPr="00B16E2F" w:rsidRDefault="009E1AEE" w:rsidP="00E57DC4">
      <w:pPr>
        <w:pStyle w:val="Odstavec1-1a"/>
        <w:numPr>
          <w:ilvl w:val="0"/>
          <w:numId w:val="11"/>
        </w:numPr>
        <w:rPr>
          <w:b/>
        </w:rPr>
      </w:pPr>
      <w:r w:rsidRPr="00B16E2F">
        <w:rPr>
          <w:b/>
        </w:rPr>
        <w:t>specialista na silnoproudou technologii</w:t>
      </w:r>
    </w:p>
    <w:p w14:paraId="774F3C94" w14:textId="6610C3C8" w:rsidR="00355D2A" w:rsidRPr="00B16E2F" w:rsidRDefault="009E1AEE" w:rsidP="00355D2A">
      <w:pPr>
        <w:pStyle w:val="Odrka1-2-"/>
      </w:pPr>
      <w:r w:rsidRPr="00B16E2F">
        <w:t xml:space="preserve">nejméně 5 let praxe </w:t>
      </w:r>
      <w:r w:rsidR="00222BAD" w:rsidRPr="00B16E2F">
        <w:t xml:space="preserve">v projektování v oboru své specializace </w:t>
      </w:r>
      <w:r w:rsidR="00503605" w:rsidRPr="00B16E2F">
        <w:t>(silnoproudá technologie)</w:t>
      </w:r>
      <w:r w:rsidRPr="00B16E2F">
        <w:t xml:space="preserve">; </w:t>
      </w:r>
    </w:p>
    <w:p w14:paraId="35D3FBEB" w14:textId="77777777" w:rsidR="009E1AEE" w:rsidRPr="00B16E2F" w:rsidRDefault="009E1AEE" w:rsidP="00355D2A">
      <w:pPr>
        <w:pStyle w:val="Odrka1-2-"/>
      </w:pPr>
      <w:r w:rsidRPr="00B16E2F">
        <w:t xml:space="preserve">autorizace v rozsahu dle § 5 odst. 3 písm. e) autorizačního zákona, tedy v oboru technologická zařízení staveb; </w:t>
      </w:r>
    </w:p>
    <w:p w14:paraId="1DC0228A" w14:textId="77777777" w:rsidR="009E1AEE" w:rsidRPr="000B1FD1" w:rsidRDefault="009E1AEE" w:rsidP="00E57DC4">
      <w:pPr>
        <w:pStyle w:val="Odstavec1-1a"/>
        <w:numPr>
          <w:ilvl w:val="0"/>
          <w:numId w:val="11"/>
        </w:numPr>
        <w:rPr>
          <w:b/>
        </w:rPr>
      </w:pPr>
      <w:r w:rsidRPr="000B1FD1">
        <w:rPr>
          <w:b/>
        </w:rPr>
        <w:t>specialista na životní prostředí</w:t>
      </w:r>
    </w:p>
    <w:p w14:paraId="7D2386E7" w14:textId="77777777" w:rsidR="00355D2A" w:rsidRPr="000B1FD1" w:rsidRDefault="009E1AEE" w:rsidP="00355D2A">
      <w:pPr>
        <w:pStyle w:val="Odrka1-2-"/>
      </w:pPr>
      <w:r w:rsidRPr="000B1FD1">
        <w:t xml:space="preserve">nejméně 5 let praxe v projektování v oboru své specializace </w:t>
      </w:r>
      <w:r w:rsidR="00503605" w:rsidRPr="000B1FD1">
        <w:t xml:space="preserve">(životní prostředí) </w:t>
      </w:r>
      <w:r w:rsidRPr="000B1FD1">
        <w:t xml:space="preserve">nebo v posuzování vlivů na životní prostředí; </w:t>
      </w:r>
    </w:p>
    <w:p w14:paraId="56FB3D22" w14:textId="77777777" w:rsidR="009E1AEE" w:rsidRPr="000B1FD1" w:rsidRDefault="009E1AEE" w:rsidP="00355D2A">
      <w:pPr>
        <w:pStyle w:val="Odrka1-2-"/>
      </w:pPr>
      <w:r w:rsidRPr="000B1FD1">
        <w:t>autorizace ke zpracování dokumentace a posudku dle § 19 zák. č. 100/2001 Sb., o posuzování vlivů na životní prostředí, ve znění pozdějších předpisů;</w:t>
      </w:r>
    </w:p>
    <w:p w14:paraId="5F439790" w14:textId="77777777" w:rsidR="009E1AEE" w:rsidRPr="000B1FD1" w:rsidRDefault="009E1AEE" w:rsidP="00E57DC4">
      <w:pPr>
        <w:pStyle w:val="Odstavec1-1a"/>
        <w:numPr>
          <w:ilvl w:val="0"/>
          <w:numId w:val="11"/>
        </w:numPr>
        <w:rPr>
          <w:b/>
        </w:rPr>
      </w:pPr>
      <w:r w:rsidRPr="000B1FD1">
        <w:rPr>
          <w:b/>
        </w:rPr>
        <w:t xml:space="preserve">specialista na geotechniku </w:t>
      </w:r>
    </w:p>
    <w:p w14:paraId="73A25338" w14:textId="77777777" w:rsidR="00355D2A" w:rsidRPr="000B1FD1" w:rsidRDefault="009E1AEE" w:rsidP="00355D2A">
      <w:pPr>
        <w:pStyle w:val="Odrka1-2-"/>
      </w:pPr>
      <w:r w:rsidRPr="000B1FD1">
        <w:t>nejméně 5 let praxe v projektování v oboru své specializace</w:t>
      </w:r>
      <w:r w:rsidR="00503605" w:rsidRPr="000B1FD1">
        <w:t xml:space="preserve"> (geotechnika)</w:t>
      </w:r>
      <w:r w:rsidRPr="000B1FD1">
        <w:t xml:space="preserve">; </w:t>
      </w:r>
    </w:p>
    <w:p w14:paraId="355F7717" w14:textId="77777777" w:rsidR="009E1AEE" w:rsidRPr="000B1FD1" w:rsidRDefault="009E1AEE" w:rsidP="00355D2A">
      <w:pPr>
        <w:pStyle w:val="Odrka1-2-"/>
      </w:pPr>
      <w:r w:rsidRPr="000B1FD1">
        <w:t>autorizace v rozsahu dle § 5 odst. 3 písm. i) autorizačního zákona, tedy v oboru geotechnika;</w:t>
      </w:r>
    </w:p>
    <w:p w14:paraId="2EA74AE5" w14:textId="77777777" w:rsidR="009E1AEE" w:rsidRPr="000B1FD1" w:rsidRDefault="009E1AEE" w:rsidP="00E57DC4">
      <w:pPr>
        <w:pStyle w:val="Odstavec1-1a"/>
        <w:numPr>
          <w:ilvl w:val="0"/>
          <w:numId w:val="11"/>
        </w:numPr>
        <w:rPr>
          <w:b/>
        </w:rPr>
      </w:pPr>
      <w:r w:rsidRPr="000B1FD1">
        <w:rPr>
          <w:b/>
        </w:rPr>
        <w:t xml:space="preserve">koordinátor BOZP </w:t>
      </w:r>
    </w:p>
    <w:p w14:paraId="534BCC10" w14:textId="77777777" w:rsidR="00355D2A" w:rsidRPr="000B1FD1" w:rsidRDefault="009E1AEE" w:rsidP="00355D2A">
      <w:pPr>
        <w:pStyle w:val="Odrka1-2-"/>
      </w:pPr>
      <w:r w:rsidRPr="000B1FD1">
        <w:t xml:space="preserve">nejméně 3 roky praxe ve svém oboru; </w:t>
      </w:r>
    </w:p>
    <w:p w14:paraId="1DE05C67" w14:textId="11F8053F" w:rsidR="009E1AEE" w:rsidRPr="000B1FD1" w:rsidRDefault="009E1AEE" w:rsidP="00355D2A">
      <w:pPr>
        <w:pStyle w:val="Odrka1-2-"/>
      </w:pPr>
      <w:r w:rsidRPr="000B1FD1">
        <w:t xml:space="preserve">osvědčení o odborné způsobilosti koordinátora BOZP na staveništi podle § 14, resp. § 10 odst. 2 zákona č. 309/2006 Sb., o zajištění dalších podmínek bezpečnosti a ochrany zdraví při práci, </w:t>
      </w:r>
      <w:r w:rsidR="00D7668B" w:rsidRPr="000B1FD1">
        <w:t>ve znění pozdějších předpisů</w:t>
      </w:r>
      <w:r w:rsidR="0000503C" w:rsidRPr="000B1FD1">
        <w:t>, ve spojení s</w:t>
      </w:r>
      <w:r w:rsidRPr="000B1FD1">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891F27" w:rsidRDefault="009E1AEE" w:rsidP="00E57DC4">
      <w:pPr>
        <w:pStyle w:val="Odstavec1-1a"/>
        <w:numPr>
          <w:ilvl w:val="0"/>
          <w:numId w:val="11"/>
        </w:numPr>
        <w:rPr>
          <w:b/>
        </w:rPr>
      </w:pPr>
      <w:r w:rsidRPr="00891F27">
        <w:rPr>
          <w:b/>
        </w:rPr>
        <w:t>specialista na inženýrskou činnost</w:t>
      </w:r>
    </w:p>
    <w:p w14:paraId="4FE00FAD" w14:textId="437117F3" w:rsidR="009E1AEE" w:rsidRPr="00891F27" w:rsidRDefault="009E1AEE" w:rsidP="00355D2A">
      <w:pPr>
        <w:pStyle w:val="Odrka1-2-"/>
      </w:pPr>
      <w:r w:rsidRPr="00891F27">
        <w:t>nejméně 5 let praxe ve výkonu inženýrské činnosti pro vydání stavebního povolení nebo společného povolení</w:t>
      </w:r>
      <w:r w:rsidR="0079069D" w:rsidRPr="00891F27">
        <w:t>,</w:t>
      </w:r>
      <w:r w:rsidRPr="00891F27">
        <w:t xml:space="preserve"> včetně majetkoprávní přípravy staveb;</w:t>
      </w:r>
    </w:p>
    <w:p w14:paraId="446AC155" w14:textId="4F6A409D"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w:t>
      </w:r>
      <w:r w:rsidR="00E65133">
        <w:t xml:space="preserve"> </w:t>
      </w:r>
      <w:r w:rsidR="00AD0714" w:rsidRPr="00AD0714">
        <w:t xml:space="preserve">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57B309C" w14:textId="732F7F4A" w:rsidR="009E1AEE" w:rsidRDefault="00FE325F" w:rsidP="00681E53">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řídící</w:t>
      </w:r>
      <w:r w:rsidR="00E65133">
        <w:t xml:space="preserve"> </w:t>
      </w:r>
      <w:r>
        <w:t>a koordinační činnost společně s vedoucím týmu</w:t>
      </w:r>
      <w:r w:rsidR="00B1767E">
        <w:t xml:space="preserve"> nebo</w:t>
      </w:r>
      <w:r>
        <w:t xml:space="preserve"> </w:t>
      </w:r>
      <w:r w:rsidR="00B1767E">
        <w:t>je pověřena zastupováním vedoucího týmu ve všech činnostech.</w:t>
      </w:r>
      <w:r w:rsidR="00EE4621">
        <w:t xml:space="preserve"> Za zástupce vedoucího týmu je tedy považován např. zástupce hlavního projektanta, zástupce hlavního inženýra projektu či zástupce manažera projektu, může jím však být i jinak označená osoba splňující výše uvedené parametry.</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79BD4890" w:rsidR="009E1AEE" w:rsidRDefault="009E1AEE" w:rsidP="009E1AEE">
      <w:pPr>
        <w:pStyle w:val="Textbezslovn"/>
      </w:pPr>
      <w:r>
        <w:t xml:space="preserve">Zadavatel si vyhrazuje právo ověřit pravdivost údajů o zkušenostech </w:t>
      </w:r>
      <w:r w:rsidR="000F747E">
        <w:t>hlavního projektanta</w:t>
      </w:r>
      <w:r w:rsidR="00AD0714">
        <w:t xml:space="preserve"> (HIP)</w:t>
      </w:r>
      <w:r w:rsidR="003D7882">
        <w:t xml:space="preserve">, </w:t>
      </w:r>
      <w:r>
        <w:t xml:space="preserve">zejména, zda se na plnění konkrétních zakázek skutečně podílel. Za tímto účelem požaduje zadavatel v profesním </w:t>
      </w:r>
      <w:r w:rsidRPr="00BA71FB">
        <w:t xml:space="preserve">životopisu </w:t>
      </w:r>
      <w:r w:rsidR="007A4677" w:rsidRPr="00BA71FB">
        <w:t>tohoto člena</w:t>
      </w:r>
      <w:r>
        <w:t xml:space="preserve">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400635A2"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356420">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7850764" w14:textId="77777777" w:rsidR="00066BAA" w:rsidRDefault="00066BAA" w:rsidP="00066B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579672A" w14:textId="77777777" w:rsidR="00066BAA" w:rsidRDefault="00066BAA" w:rsidP="00066BAA">
      <w:pPr>
        <w:pStyle w:val="Odrka1-1"/>
      </w:pPr>
      <w:r>
        <w:t>základní způsobilost podle § 74 odst. 1 písm. a) ZZVZ včetně použití § 74 odst. 2 a 3 ZZVZ, a to způsobem uvedeným v § 75 odst. 1 písm. a) ZZVZ či v § 81 ZZVZ.</w:t>
      </w:r>
    </w:p>
    <w:p w14:paraId="25B80B15" w14:textId="77777777" w:rsidR="00066BAA" w:rsidRDefault="00066BAA" w:rsidP="00066BA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3DACB567" w:rsidR="0035531B" w:rsidRDefault="0035531B" w:rsidP="00066B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36BD3701" w:rsidR="0035531B" w:rsidRDefault="0035531B" w:rsidP="0006499F">
      <w:pPr>
        <w:pStyle w:val="Textbezslovn"/>
      </w:pPr>
      <w:r>
        <w:t>Ve výše uveden</w:t>
      </w:r>
      <w:r w:rsidR="00066BAA">
        <w:t>ých</w:t>
      </w:r>
      <w:r>
        <w:t xml:space="preserve"> případ</w:t>
      </w:r>
      <w:r w:rsidR="00066B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06871CC6" w:rsidR="006C21E8" w:rsidRDefault="006C21E8" w:rsidP="0026383F">
      <w:pPr>
        <w:pStyle w:val="Odrka1-1"/>
      </w:pPr>
      <w:r>
        <w:t>informace k doložení autorizace (ČR)/registrace (zahraničí) v rozsahu dle</w:t>
      </w:r>
      <w:r w:rsidR="008D2CEA">
        <w:t xml:space="preserve"> </w:t>
      </w:r>
      <w:r w:rsidR="00540877">
        <w:t xml:space="preserve">§ 4 odst. 2 písm. a) </w:t>
      </w:r>
      <w:r w:rsidR="00E85A66" w:rsidRPr="004E2FA4">
        <w:t xml:space="preserve">nebo odst. 3 </w:t>
      </w:r>
      <w:r w:rsidR="00540877">
        <w:t>a</w:t>
      </w:r>
      <w:r>
        <w:t xml:space="preserve"> </w:t>
      </w:r>
      <w:r w:rsidR="00E85A66">
        <w:t xml:space="preserve">dle </w:t>
      </w:r>
      <w:r>
        <w:t xml:space="preserve">§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w:t>
      </w:r>
      <w:r w:rsidR="0026383F" w:rsidRPr="0026383F">
        <w:t xml:space="preserve"> jsou Česká komora architektů a</w:t>
      </w:r>
      <w:r>
        <w:t xml:space="preserve"> Česká komora autorizovaných inženýrů a techniků činných ve výstavbě, kter</w:t>
      </w:r>
      <w:r w:rsidR="0026383F">
        <w:t>é</w:t>
      </w:r>
      <w:r>
        <w:t xml:space="preserve"> posuzuj</w:t>
      </w:r>
      <w:r w:rsidR="0026383F">
        <w:t>í</w:t>
      </w:r>
      <w:r>
        <w:t xml:space="preserv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B5C0277" w14:textId="02BB1125"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0337036D" w:rsidR="006C21E8"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48042EEE"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26297400"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A239FA">
        <w:t xml:space="preserve"> (viz níže, je-li tak v čl. 9.3 těchto Pokynů stanoveno)</w:t>
      </w:r>
      <w:r w:rsidR="00A066DE" w:rsidRPr="00A066DE">
        <w:t>. Toto omezení se nevztahuje na osoby, které s dodavatelem tvoří koncern. Jejich prostřednictvím dodavatel může za splnění ostatních podmínek dle § 83 ZZVZ prokazovat i tyto části kvalifikace</w:t>
      </w:r>
      <w:r>
        <w:t>.</w:t>
      </w:r>
    </w:p>
    <w:p w14:paraId="512D04B7" w14:textId="77777777" w:rsidR="0035531B" w:rsidRDefault="0035531B" w:rsidP="00193D8F">
      <w:pPr>
        <w:pStyle w:val="Nadpis1-1"/>
      </w:pPr>
      <w:bookmarkStart w:id="12" w:name="_Toc135641873"/>
      <w:r>
        <w:t>DALŠÍ INFORMACE/DOKUMENTY PŘEDKLÁDANÉ DODAVATELEM</w:t>
      </w:r>
      <w:r w:rsidR="00092CC9">
        <w:t xml:space="preserve"> v </w:t>
      </w:r>
      <w:r>
        <w:t>NABÍDCE</w:t>
      </w:r>
      <w:bookmarkEnd w:id="12"/>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15195105"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 159/2006 Sb., o střetu zájmů, ve znění pozdějších předpisů</w:t>
      </w:r>
      <w:r w:rsidR="009717D4" w:rsidRPr="004B09BF">
        <w:t xml:space="preserve"> </w:t>
      </w:r>
      <w:r w:rsidR="009717D4">
        <w:t xml:space="preserve">(dále jen „zákon </w:t>
      </w:r>
      <w:r w:rsidR="009717D4" w:rsidRPr="004B09BF">
        <w:t>o 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prostřednictvím kterého prokazuje kvalifikaci, nebyli ve střetu zájmů dle § 4b </w:t>
      </w:r>
      <w:r w:rsidR="00625194">
        <w:t>z</w:t>
      </w:r>
      <w:r w:rsidR="00625194" w:rsidRPr="00895982">
        <w:t>ákona o střetu zájmů</w:t>
      </w:r>
      <w:r w:rsidR="009717D4">
        <w:t xml:space="preserve">. Součástí formuláře </w:t>
      </w:r>
      <w:r w:rsidR="009717D4" w:rsidRPr="00B71CC3">
        <w:t>obsaženého v Příloze č. 1 t</w:t>
      </w:r>
      <w:r w:rsidR="009717D4">
        <w:t xml:space="preserve">ěchto Pokynů proto bude </w:t>
      </w:r>
      <w:r w:rsidR="009717D4" w:rsidRPr="000D22AD">
        <w:t xml:space="preserve">prohlášení ke střetu zájmů ve smyslu ustanovení § 4b zákona </w:t>
      </w:r>
      <w:r w:rsidR="009717D4">
        <w:t>o</w:t>
      </w:r>
      <w:r w:rsidR="009717D4" w:rsidRPr="000D22AD">
        <w:t xml:space="preserve"> střetu zájmů</w:t>
      </w:r>
      <w:r w:rsidR="009717D4">
        <w:t>.</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3BFD8C85" w:rsidR="0035531B" w:rsidRDefault="00A066DE" w:rsidP="00A066DE">
      <w:pPr>
        <w:pStyle w:val="Odrka1-1"/>
      </w:pPr>
      <w:r w:rsidRPr="00A066DE">
        <w:t>Doklady za účelem hodnocení</w:t>
      </w:r>
      <w:r w:rsidR="000919CA" w:rsidRPr="000919CA">
        <w:t xml:space="preserve"> </w:t>
      </w:r>
      <w:r w:rsidR="000919CA">
        <w:t>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68EAF88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180800">
        <w:t>e</w:t>
      </w:r>
      <w:r>
        <w:t> </w:t>
      </w:r>
      <w:r w:rsidR="00180800" w:rsidRPr="00A066DE">
        <w:t>Z</w:t>
      </w:r>
      <w:r w:rsidR="00180800">
        <w:t>vláštních technických podmínkách</w:t>
      </w:r>
      <w:r>
        <w:t>.</w:t>
      </w:r>
    </w:p>
    <w:p w14:paraId="194D3D12" w14:textId="702656AA" w:rsidR="00404ACA" w:rsidRDefault="00404ACA"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151B1C9B" w:rsidR="00465FDD" w:rsidRDefault="00465FDD" w:rsidP="00A619CA">
      <w:pPr>
        <w:pStyle w:val="Odrka1-2-"/>
      </w:pPr>
      <w:r>
        <w:t xml:space="preserve">do těla závazného vzoru smlouvy </w:t>
      </w:r>
      <w:r w:rsidR="00547AD2">
        <w:t xml:space="preserve">v </w:t>
      </w:r>
      <w:r>
        <w:t>čl. 3.3</w:t>
      </w:r>
      <w:r w:rsidR="00A619CA">
        <w:t xml:space="preserve"> </w:t>
      </w:r>
      <w:r>
        <w:t xml:space="preserve">Cenu Díla bez DPH, která představuje součet Ceny za zpracování </w:t>
      </w:r>
      <w:r w:rsidR="001F6550">
        <w:t xml:space="preserve">DUSP, </w:t>
      </w:r>
      <w:r>
        <w:t xml:space="preserve">DSP </w:t>
      </w:r>
      <w:r w:rsidR="00774789">
        <w:t xml:space="preserve">a PDPS </w:t>
      </w:r>
      <w:r>
        <w:t>bez DPH a Ceny za výkon autorského dozoru bez DPH</w:t>
      </w:r>
      <w:r w:rsidR="00730FC3">
        <w:t xml:space="preserve"> a dále Cenu Díla za jednotlivé stavby</w:t>
      </w:r>
      <w:r>
        <w:t>;</w:t>
      </w:r>
    </w:p>
    <w:p w14:paraId="7CD6FE8B" w14:textId="77777777" w:rsidR="00465FDD" w:rsidRDefault="00465FDD" w:rsidP="00F348C0">
      <w:pPr>
        <w:pStyle w:val="Odrka1-2-"/>
      </w:pPr>
      <w:r>
        <w:t>do Přílohy č. 4 závazného vzoru smlouvy s názvem Rozpis Ceny Díla:</w:t>
      </w:r>
    </w:p>
    <w:p w14:paraId="5EF0244A" w14:textId="69BCAB6F" w:rsidR="00465FDD" w:rsidRDefault="00465FDD" w:rsidP="00F348C0">
      <w:pPr>
        <w:pStyle w:val="Odrka1-3"/>
        <w:numPr>
          <w:ilvl w:val="0"/>
          <w:numId w:val="0"/>
        </w:numPr>
        <w:ind w:left="1531"/>
      </w:pPr>
      <w:r>
        <w:t xml:space="preserve">Cenu za zpracování </w:t>
      </w:r>
      <w:r w:rsidR="00AA5198">
        <w:t xml:space="preserve">DUSP, </w:t>
      </w:r>
      <w:r>
        <w:t xml:space="preserve">DSP a PDPS podle členění na základní a dodatečné služby, cenu za výkon autorského dozoru, dále Cenu Díla dle členění na Cenu za zpracování </w:t>
      </w:r>
      <w:r w:rsidR="00AA5198">
        <w:t xml:space="preserve">DUSP, </w:t>
      </w:r>
      <w:r>
        <w:t xml:space="preserve">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w:t>
      </w:r>
      <w:del w:id="13" w:author="Hošna Štěpán, Mgr." w:date="2023-07-21T09:52:00Z">
        <w:r w:rsidDel="00B357DD">
          <w:delText>dodav</w:delText>
        </w:r>
      </w:del>
      <w:ins w:id="14" w:author="Hošna Štěpán, Mgr." w:date="2023-07-21T09:52:00Z">
        <w:r w:rsidR="00B357DD">
          <w:t>zad</w:t>
        </w:r>
      </w:ins>
      <w:bookmarkStart w:id="15" w:name="_GoBack"/>
      <w:bookmarkEnd w:id="15"/>
      <w:r>
        <w:t xml:space="preserve">atelem stanovené pracnosti (tj. množství hodin).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6" w:name="_Toc135641874"/>
      <w:r>
        <w:t>JAZYK NABÍDEK</w:t>
      </w:r>
      <w:r w:rsidR="008F0019" w:rsidRPr="008F0019">
        <w:t xml:space="preserve"> </w:t>
      </w:r>
      <w:r w:rsidR="008F0019">
        <w:t>A KOMUNIKAČNÍ JAZYK</w:t>
      </w:r>
      <w:bookmarkEnd w:id="16"/>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3F3DF3D0"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66BA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7" w:name="_Toc135641875"/>
      <w:r>
        <w:t>OBSAH</w:t>
      </w:r>
      <w:r w:rsidR="00845C50">
        <w:t xml:space="preserve"> a </w:t>
      </w:r>
      <w:r>
        <w:t>PODÁVÁNÍ NABÍDEK</w:t>
      </w:r>
      <w:bookmarkEnd w:id="17"/>
    </w:p>
    <w:p w14:paraId="5CBC6A67" w14:textId="65DF3D52" w:rsidR="00F348C0" w:rsidRDefault="00F348C0" w:rsidP="00570157">
      <w:pPr>
        <w:pStyle w:val="Text1-1"/>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62B8285A" w:rsidR="00F348C0" w:rsidRDefault="00F348C0" w:rsidP="00F348C0">
      <w:pPr>
        <w:pStyle w:val="Odrka1-1"/>
      </w:pPr>
      <w:r>
        <w:t>Všeobecné informace o dodavateli včetně prohlášení o akceptaci zadávacích podmínek</w:t>
      </w:r>
      <w:r w:rsidR="00914F0D">
        <w:t>, prohlášení k zakázaným dohodám</w:t>
      </w:r>
      <w:r w:rsidR="008A3599">
        <w:t xml:space="preserve"> a</w:t>
      </w:r>
      <w:r w:rsidR="00914F0D">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4AC34DC0" w14:textId="33BCD389" w:rsidR="00404ACA" w:rsidRDefault="00404ACA"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0B40A9EB"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8" w:name="_Toc135641876"/>
      <w:r>
        <w:t>POŽADAVKY NA ZPRACOVÁNÍ NABÍDKOVÉ CENY</w:t>
      </w:r>
      <w:bookmarkEnd w:id="18"/>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69FC7CE9" w14:textId="77777777" w:rsidR="00F95C33" w:rsidRDefault="00F95C33" w:rsidP="00F95C33">
      <w:pPr>
        <w:pStyle w:val="Textbezslovn"/>
        <w:spacing w:after="0"/>
      </w:pPr>
    </w:p>
    <w:p w14:paraId="484BC56F" w14:textId="1D68A514" w:rsidR="00F95C33" w:rsidRDefault="00F95C33" w:rsidP="00F95C33">
      <w:pPr>
        <w:pStyle w:val="Textbezslovn"/>
        <w:spacing w:after="0"/>
      </w:pPr>
      <w:r>
        <w:t>z toho:</w:t>
      </w:r>
    </w:p>
    <w:p w14:paraId="75C1C24F" w14:textId="4308EBD3" w:rsidR="00F95C33" w:rsidRDefault="00F95C33" w:rsidP="00F95C33">
      <w:pPr>
        <w:pStyle w:val="Textbezslovn"/>
        <w:spacing w:after="0"/>
      </w:pPr>
      <w:r>
        <w:t xml:space="preserve">Cena Díla </w:t>
      </w:r>
      <w:r w:rsidRPr="00155CA2">
        <w:t>„</w:t>
      </w:r>
      <w:r w:rsidRPr="00DF6D29">
        <w:t>Rekonstrukce žst. Turnov</w:t>
      </w:r>
      <w:r w:rsidRPr="00155CA2">
        <w:t>“</w:t>
      </w:r>
      <w:r>
        <w:t xml:space="preserve"> </w:t>
      </w:r>
    </w:p>
    <w:p w14:paraId="25483495" w14:textId="77777777" w:rsidR="00F95C33" w:rsidRPr="00F95C33" w:rsidRDefault="00F95C33" w:rsidP="00F95C33">
      <w:pPr>
        <w:pStyle w:val="Textbezslovn"/>
        <w:spacing w:after="0"/>
        <w:rPr>
          <w:rStyle w:val="Tun"/>
          <w:b w:val="0"/>
        </w:rPr>
      </w:pPr>
      <w:r>
        <w:t xml:space="preserve">(dle přílohy č. 4) bez DPH: </w:t>
      </w:r>
      <w:r>
        <w:tab/>
      </w:r>
      <w:r>
        <w:tab/>
      </w:r>
      <w:r w:rsidRPr="00F95C33">
        <w:rPr>
          <w:rStyle w:val="Tun"/>
          <w:b w:val="0"/>
        </w:rPr>
        <w:t>"[VLOŽÍ ZHOTOVITEL]" Kč</w:t>
      </w:r>
    </w:p>
    <w:p w14:paraId="5E15F08C" w14:textId="77777777" w:rsidR="00F95C33" w:rsidRPr="00F95C33" w:rsidRDefault="00F95C33" w:rsidP="00F95C33">
      <w:pPr>
        <w:pStyle w:val="Textbezslovn"/>
        <w:rPr>
          <w:rStyle w:val="Tun"/>
          <w:b w:val="0"/>
        </w:rPr>
      </w:pPr>
      <w:r w:rsidRPr="00F95C33">
        <w:t xml:space="preserve">slovy: </w:t>
      </w:r>
      <w:r w:rsidRPr="00F95C33">
        <w:tab/>
      </w:r>
      <w:r w:rsidRPr="00F95C33">
        <w:tab/>
      </w:r>
      <w:r w:rsidRPr="00F95C33">
        <w:tab/>
      </w:r>
      <w:r w:rsidRPr="00F95C33">
        <w:tab/>
      </w:r>
      <w:r w:rsidRPr="00F95C33">
        <w:tab/>
      </w:r>
      <w:r w:rsidRPr="00F95C33">
        <w:rPr>
          <w:rStyle w:val="Tun"/>
          <w:b w:val="0"/>
        </w:rPr>
        <w:t>"[VLOŽÍ ZHOTOVITEL]" korun českých</w:t>
      </w:r>
    </w:p>
    <w:p w14:paraId="0ABA2273" w14:textId="77777777" w:rsidR="00F95C33" w:rsidRPr="00F95C33" w:rsidRDefault="00F95C33" w:rsidP="00F95C33">
      <w:pPr>
        <w:pStyle w:val="Textbezslovn"/>
        <w:spacing w:after="0"/>
      </w:pPr>
      <w:r w:rsidRPr="00F95C33">
        <w:t xml:space="preserve">Cena Díla „Rekonstrukce výpravní budovy ŽST Turnov, 3. etapa“ </w:t>
      </w:r>
    </w:p>
    <w:p w14:paraId="21C8455C" w14:textId="77777777" w:rsidR="00F95C33" w:rsidRPr="00F95C33" w:rsidRDefault="00F95C33" w:rsidP="00F95C33">
      <w:pPr>
        <w:pStyle w:val="Textbezslovn"/>
        <w:spacing w:after="0"/>
        <w:rPr>
          <w:rStyle w:val="Tun"/>
          <w:b w:val="0"/>
        </w:rPr>
      </w:pPr>
      <w:r w:rsidRPr="00F95C33">
        <w:t xml:space="preserve">(dle přílohy č. 4) bez DPH: </w:t>
      </w:r>
      <w:r w:rsidRPr="00F95C33">
        <w:tab/>
      </w:r>
      <w:r w:rsidRPr="00F95C33">
        <w:tab/>
      </w:r>
      <w:r w:rsidRPr="00F95C33">
        <w:rPr>
          <w:rStyle w:val="Tun"/>
          <w:b w:val="0"/>
        </w:rPr>
        <w:t>"[VLOŽÍ ZHOTOVITEL]" Kč</w:t>
      </w:r>
    </w:p>
    <w:p w14:paraId="3CE67195" w14:textId="1B199B03" w:rsidR="00F95C33" w:rsidRPr="00F95C33" w:rsidRDefault="00F95C33" w:rsidP="00F95C33">
      <w:pPr>
        <w:pStyle w:val="Text1-1"/>
        <w:numPr>
          <w:ilvl w:val="0"/>
          <w:numId w:val="0"/>
        </w:numPr>
        <w:spacing w:before="240"/>
        <w:ind w:left="737"/>
      </w:pPr>
      <w:r w:rsidRPr="00F95C33">
        <w:t xml:space="preserve">slovy: </w:t>
      </w:r>
      <w:r w:rsidRPr="00F95C33">
        <w:tab/>
      </w:r>
      <w:r w:rsidRPr="00F95C33">
        <w:tab/>
      </w:r>
      <w:r w:rsidRPr="00F95C33">
        <w:tab/>
      </w:r>
      <w:r w:rsidRPr="00F95C33">
        <w:tab/>
      </w:r>
      <w:r w:rsidRPr="00F95C33">
        <w:tab/>
      </w:r>
      <w:r w:rsidRPr="00F95C33">
        <w:rPr>
          <w:rStyle w:val="Tun"/>
          <w:b w:val="0"/>
        </w:rPr>
        <w:t>"[VLOŽÍ ZHOTOVITEL]" korun českých</w:t>
      </w:r>
    </w:p>
    <w:p w14:paraId="0B613851" w14:textId="59D78A6E"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0017649A">
        <w:t xml:space="preserve">DUSP, </w:t>
      </w:r>
      <w:r>
        <w:t xml:space="preserve">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9" w:name="_Toc135641877"/>
      <w:r>
        <w:t>VARIANTY NABÍDKY</w:t>
      </w:r>
      <w:bookmarkEnd w:id="19"/>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20" w:name="_Toc135641878"/>
      <w:r>
        <w:t>OTEVÍRÁNÍ NABÍDEK</w:t>
      </w:r>
      <w:bookmarkEnd w:id="20"/>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21" w:name="_Toc135641879"/>
      <w:r>
        <w:t>POSOUZENÍ SPLNĚNÍ PODMÍNEK ÚČASTI</w:t>
      </w:r>
      <w:bookmarkEnd w:id="21"/>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2" w:name="_Toc135641880"/>
      <w:r>
        <w:t>HODNOCENÍ NABÍDEK</w:t>
      </w:r>
      <w:bookmarkEnd w:id="22"/>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3E681C36"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0F5794">
        <w:t xml:space="preserve">DUSP, </w:t>
      </w:r>
      <w:r>
        <w:t xml:space="preserve">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248FC6"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28AC7912" w14:textId="6072FB27" w:rsidR="00321C1C" w:rsidRDefault="00321C1C" w:rsidP="00941491">
      <w:pPr>
        <w:pStyle w:val="Text1-1"/>
        <w:numPr>
          <w:ilvl w:val="0"/>
          <w:numId w:val="0"/>
        </w:numPr>
        <w:ind w:left="737"/>
      </w:pPr>
    </w:p>
    <w:p w14:paraId="3619F5FD" w14:textId="49B70C4C" w:rsidR="00321C1C" w:rsidRDefault="00321C1C" w:rsidP="00941491">
      <w:pPr>
        <w:pStyle w:val="Text1-1"/>
        <w:numPr>
          <w:ilvl w:val="0"/>
          <w:numId w:val="0"/>
        </w:numPr>
        <w:ind w:left="737"/>
      </w:pPr>
    </w:p>
    <w:p w14:paraId="0E5F9C73" w14:textId="22985C30" w:rsidR="00321C1C" w:rsidRDefault="00321C1C" w:rsidP="00941491">
      <w:pPr>
        <w:pStyle w:val="Text1-1"/>
        <w:numPr>
          <w:ilvl w:val="0"/>
          <w:numId w:val="0"/>
        </w:numPr>
        <w:ind w:left="737"/>
      </w:pPr>
    </w:p>
    <w:p w14:paraId="4A1563B8" w14:textId="77777777" w:rsidR="00321C1C" w:rsidRDefault="00321C1C" w:rsidP="00941491">
      <w:pPr>
        <w:pStyle w:val="Text1-1"/>
        <w:numPr>
          <w:ilvl w:val="0"/>
          <w:numId w:val="0"/>
        </w:numPr>
        <w:ind w:left="737"/>
      </w:pP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30FA3575" w:rsidR="00B77110" w:rsidRPr="00B77110" w:rsidRDefault="00B77110" w:rsidP="00AD6E6C">
            <w:pPr>
              <w:rPr>
                <w:rFonts w:cs="Arial"/>
                <w:bCs/>
              </w:rPr>
            </w:pPr>
            <w:r w:rsidRPr="00B77110">
              <w:rPr>
                <w:rFonts w:cs="Arial"/>
                <w:b/>
                <w:bCs/>
              </w:rPr>
              <w:t>Maximální bodové ohodnocení</w:t>
            </w:r>
            <w:r w:rsidRPr="00B77110">
              <w:rPr>
                <w:rFonts w:cs="Arial"/>
                <w:bCs/>
              </w:rPr>
              <w:t xml:space="preserve"> (zkušenosti</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73923C2F" w:rsidR="00B77110" w:rsidRPr="00B56B42" w:rsidRDefault="001C6D62" w:rsidP="001C6D62">
            <w:pPr>
              <w:rPr>
                <w:rFonts w:cs="Arial"/>
                <w:bCs/>
              </w:rPr>
            </w:pPr>
            <w:r w:rsidRPr="00B56B42">
              <w:rPr>
                <w:rFonts w:cs="Arial"/>
                <w:bCs/>
              </w:rPr>
              <w:t>hlavní projektant</w:t>
            </w:r>
            <w:r w:rsidR="003804E2" w:rsidRPr="00B56B4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38254F55" w:rsidR="00B77110" w:rsidRPr="00B77110" w:rsidRDefault="00D96B3F" w:rsidP="00220335">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sidRPr="00B77110">
              <w:rPr>
                <w:rFonts w:cs="Arial"/>
                <w:bCs/>
              </w:rPr>
              <w:t xml:space="preserve"> ve funkci </w:t>
            </w:r>
            <w:r w:rsidRPr="006762EB">
              <w:rPr>
                <w:rFonts w:cs="Arial"/>
                <w:bCs/>
              </w:rPr>
              <w:t>vedoucího týmu</w:t>
            </w:r>
            <w:r w:rsidR="005067B1" w:rsidRPr="006762EB">
              <w:t xml:space="preserve"> nebo zástupce vedoucího týmu</w:t>
            </w:r>
            <w:r w:rsidR="00412D0C">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220335">
              <w:rPr>
                <w:rFonts w:cs="Arial"/>
                <w:bCs/>
              </w:rPr>
              <w:t xml:space="preserve">nejméně </w:t>
            </w:r>
            <w:r w:rsidR="00220335" w:rsidRPr="00220335">
              <w:rPr>
                <w:rFonts w:cs="Arial"/>
                <w:b/>
                <w:bCs/>
              </w:rPr>
              <w:t>11 mil.</w:t>
            </w:r>
            <w:r w:rsidRPr="00B77110">
              <w:rPr>
                <w:rFonts w:cs="Arial"/>
                <w:b/>
                <w:bCs/>
              </w:rPr>
              <w:t xml:space="preserve"> </w:t>
            </w:r>
            <w:r w:rsidRPr="00631B01">
              <w:rPr>
                <w:rFonts w:cs="Arial"/>
                <w:b/>
                <w:bCs/>
              </w:rPr>
              <w:t>Kč bez DPH</w:t>
            </w:r>
            <w:r w:rsidRPr="00B77110">
              <w:rPr>
                <w:rFonts w:cs="Arial"/>
                <w:bCs/>
              </w:rPr>
              <w:t xml:space="preserve"> </w:t>
            </w:r>
            <w:r>
              <w:rPr>
                <w:rFonts w:cs="Arial"/>
                <w:bCs/>
              </w:rPr>
              <w:t xml:space="preserve">a </w:t>
            </w:r>
            <w:r w:rsidRPr="00B77110">
              <w:rPr>
                <w:rFonts w:cs="Arial"/>
                <w:bCs/>
              </w:rPr>
              <w:t xml:space="preserve">dokončené v posledních </w:t>
            </w:r>
            <w:r w:rsidR="00F231D7">
              <w:rPr>
                <w:rFonts w:cs="Arial"/>
                <w:bCs/>
              </w:rPr>
              <w:br/>
            </w:r>
            <w:r w:rsidRPr="00B77110">
              <w:rPr>
                <w:rFonts w:cs="Arial"/>
                <w:bCs/>
              </w:rPr>
              <w:t>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314F0E27" w:rsidR="00B77110" w:rsidRPr="00B77110" w:rsidRDefault="007A45F3" w:rsidP="007A45F3">
            <w:pPr>
              <w:rPr>
                <w:rFonts w:cs="Arial"/>
                <w:bCs/>
              </w:rPr>
            </w:pPr>
            <w:r>
              <w:rPr>
                <w:rFonts w:cs="Arial"/>
                <w:bCs/>
              </w:rPr>
              <w:t>6</w:t>
            </w:r>
          </w:p>
        </w:tc>
      </w:tr>
      <w:tr w:rsidR="00B77110" w:rsidRPr="00465F4C" w14:paraId="0AA0010E" w14:textId="77777777" w:rsidTr="00B56B42">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56B42" w:rsidRDefault="00B77110" w:rsidP="00631EAA">
            <w:pPr>
              <w:rPr>
                <w:rFonts w:cs="Arial"/>
                <w:bCs/>
              </w:rPr>
            </w:pPr>
            <w:r w:rsidRPr="00B56B42">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122B51B0" w:rsidR="00B77110" w:rsidRPr="00B77110" w:rsidRDefault="00D96B3F" w:rsidP="00631B01">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Pr>
                <w:rFonts w:cs="Arial"/>
                <w:bCs/>
              </w:rPr>
              <w:t xml:space="preserve"> 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631B01">
              <w:rPr>
                <w:rFonts w:cs="Arial"/>
                <w:bCs/>
              </w:rPr>
              <w:t xml:space="preserve">nejméně </w:t>
            </w:r>
            <w:r w:rsidR="00631B01" w:rsidRPr="00631B01">
              <w:rPr>
                <w:rFonts w:cs="Arial"/>
                <w:b/>
                <w:bCs/>
              </w:rPr>
              <w:t>11 mil.</w:t>
            </w:r>
            <w:r w:rsidRPr="00631B01">
              <w:rPr>
                <w:rFonts w:cs="Arial"/>
                <w:b/>
                <w:bCs/>
              </w:rPr>
              <w:t xml:space="preserve"> Kč bez DPH</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28776377" w:rsidR="00B77110" w:rsidRPr="00B77110" w:rsidRDefault="00B77110" w:rsidP="007A45F3">
            <w:pPr>
              <w:rPr>
                <w:rFonts w:cs="Arial"/>
                <w:bCs/>
              </w:rPr>
            </w:pPr>
            <w:r w:rsidRPr="00B77110">
              <w:rPr>
                <w:rFonts w:cs="Arial"/>
                <w:bCs/>
              </w:rPr>
              <w:t xml:space="preserve"> </w:t>
            </w:r>
            <w:r w:rsidR="007A45F3">
              <w:rPr>
                <w:rFonts w:cs="Arial"/>
                <w:bCs/>
              </w:rPr>
              <w:t>3</w:t>
            </w:r>
          </w:p>
        </w:tc>
      </w:tr>
      <w:tr w:rsidR="00B77110" w:rsidRPr="00465F4C" w14:paraId="5088010D" w14:textId="77777777" w:rsidTr="00B56B42">
        <w:trPr>
          <w:trHeight w:val="5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A31417F" w14:textId="77777777" w:rsidR="00B77110" w:rsidRPr="00B77110" w:rsidRDefault="00B77110" w:rsidP="00631EAA">
            <w:pPr>
              <w:rPr>
                <w:rFonts w:cs="Arial"/>
                <w:bCs/>
              </w:rPr>
            </w:pPr>
            <w:r w:rsidRPr="00B56B42">
              <w:rPr>
                <w:rFonts w:cs="Arial"/>
                <w:bCs/>
              </w:rPr>
              <w:t>specialista na mostní a inženýrské konstrukce</w:t>
            </w:r>
          </w:p>
        </w:tc>
        <w:tc>
          <w:tcPr>
            <w:tcW w:w="3969" w:type="dxa"/>
            <w:tcBorders>
              <w:top w:val="single" w:sz="4" w:space="0" w:color="auto"/>
              <w:left w:val="nil"/>
              <w:bottom w:val="single" w:sz="4" w:space="0" w:color="auto"/>
              <w:right w:val="single" w:sz="4" w:space="0" w:color="auto"/>
            </w:tcBorders>
            <w:shd w:val="clear" w:color="auto" w:fill="auto"/>
            <w:hideMark/>
          </w:tcPr>
          <w:p w14:paraId="1EAA68E0" w14:textId="5129EB84" w:rsidR="00B77110" w:rsidRPr="00B77110" w:rsidRDefault="00D96B3F" w:rsidP="00CA5133">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Pr>
                <w:rFonts w:cs="Arial"/>
                <w:bCs/>
              </w:rPr>
              <w:t xml:space="preserve"> ve svém oboru (mostní a inženýrské konstrukce) ve funkci</w:t>
            </w:r>
            <w:r w:rsidRPr="00B77110">
              <w:rPr>
                <w:rFonts w:cs="Arial"/>
                <w:bCs/>
              </w:rPr>
              <w:t xml:space="preserve"> 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F231D7">
              <w:rPr>
                <w:rFonts w:cs="Arial"/>
                <w:bCs/>
              </w:rPr>
              <w:br/>
            </w:r>
            <w:r w:rsidR="00631B01" w:rsidRPr="00631B01">
              <w:rPr>
                <w:rFonts w:cs="Arial"/>
                <w:b/>
                <w:bCs/>
              </w:rPr>
              <w:t>11 mil. Kč bez DPH</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A8614A6" w14:textId="4FAE9B1F" w:rsidR="00B77110" w:rsidRPr="00B77110" w:rsidRDefault="00D96B3F" w:rsidP="00CA5133">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8460F1" w14:textId="123533FB" w:rsidR="00B77110" w:rsidRPr="00B77110" w:rsidRDefault="007A45F3" w:rsidP="00A80B49">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791415DD" w:rsidR="00B77110" w:rsidRDefault="00B77110" w:rsidP="00B77110">
      <w:pPr>
        <w:pStyle w:val="Text1-1"/>
        <w:numPr>
          <w:ilvl w:val="0"/>
          <w:numId w:val="0"/>
        </w:numPr>
        <w:ind w:left="737"/>
      </w:pPr>
      <w:r>
        <w:t>Dodavatel může u každé funkce člena</w:t>
      </w:r>
      <w:r w:rsidR="00062FAC">
        <w:t xml:space="preserve"> odborného personálu dodavatele</w:t>
      </w:r>
      <w:r>
        <w:t xml:space="preserve">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4E852F76"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3B30E37A"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1C6D62">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1E57BF2A"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5B5B80">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 xml:space="preserve">podřízen </w:t>
      </w:r>
      <w:r w:rsidR="00901E17">
        <w:t>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r w:rsidR="00D43DF3">
        <w:rPr>
          <w:rFonts w:cs="Arial"/>
          <w:bCs/>
        </w:rPr>
        <w:t xml:space="preserve"> </w:t>
      </w:r>
    </w:p>
    <w:p w14:paraId="45EE787E" w14:textId="3A38DE66"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5B5B80">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493AB13C"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99488C">
        <w:rPr>
          <w:rFonts w:cs="Calibri"/>
        </w:rPr>
        <w:t>/DUSL</w:t>
      </w:r>
      <w:r w:rsidR="005B3E86" w:rsidRPr="00B77110">
        <w:rPr>
          <w:rFonts w:cs="Arial"/>
          <w:bCs/>
        </w:rPr>
        <w:t xml:space="preserve"> </w:t>
      </w:r>
      <w:r w:rsidR="005B3E86">
        <w:t>nebo DUSP</w:t>
      </w:r>
      <w:r w:rsidR="0099488C">
        <w:t>/DUSL</w:t>
      </w:r>
      <w:r w:rsidR="005B3E86">
        <w:t>+PDPS</w:t>
      </w:r>
      <w:r w:rsidR="005B3E86" w:rsidRPr="00446757">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0D14F9">
        <w:rPr>
          <w:rFonts w:cs="Arial"/>
          <w:bCs/>
        </w:rPr>
        <w:t>u zkušenost</w:t>
      </w:r>
      <w:r w:rsidR="00981EC8">
        <w:rPr>
          <w:rFonts w:cs="Arial"/>
          <w:bCs/>
        </w:rPr>
        <w:t>i</w:t>
      </w:r>
      <w:r w:rsidR="000D14F9">
        <w:rPr>
          <w:rFonts w:cs="Arial"/>
          <w:bCs/>
        </w:rPr>
        <w:t xml:space="preserve"> se zpracováním příslušného stupně dokumentace </w:t>
      </w:r>
      <w:r w:rsidR="00122BBD">
        <w:rPr>
          <w:rFonts w:cs="Arial"/>
          <w:bCs/>
        </w:rPr>
        <w:t xml:space="preserve">dokončen </w:t>
      </w:r>
      <w:r w:rsidR="000D14F9">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570315">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24E88BE6"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99488C">
        <w:t>/DUSL</w:t>
      </w:r>
      <w:r>
        <w:t xml:space="preserve"> nebo DUSP</w:t>
      </w:r>
      <w:r w:rsidR="0099488C">
        <w:t>/DUSL</w:t>
      </w:r>
      <w:r>
        <w:t xml:space="preserve">+PDPS považuje za dokončenou </w:t>
      </w:r>
      <w:r w:rsidR="00593FAE">
        <w:t xml:space="preserve">definitivním </w:t>
      </w:r>
      <w:r>
        <w:t>předáním DSP nebo DSP+PDPS nebo DUSP</w:t>
      </w:r>
      <w:r w:rsidR="0099488C">
        <w:t>/DUSL</w:t>
      </w:r>
      <w:r w:rsidRPr="00103A92">
        <w:t xml:space="preserve"> </w:t>
      </w:r>
      <w:r>
        <w:t>nebo DUSP</w:t>
      </w:r>
      <w:r w:rsidR="0099488C">
        <w:t>/DUSL</w:t>
      </w:r>
      <w:r>
        <w:t>+PDPS</w:t>
      </w:r>
      <w:r w:rsidR="0077284C" w:rsidRPr="0077284C">
        <w:t xml:space="preserve"> </w:t>
      </w:r>
      <w:r w:rsidR="0077284C">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5D2B6C5"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3360B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3" w:name="_Toc135641881"/>
      <w:r>
        <w:t>ZRUŠENÍ ZADÁVACÍHO ŘÍZENÍ</w:t>
      </w:r>
      <w:bookmarkEnd w:id="23"/>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4" w:name="_Toc135641882"/>
      <w:r>
        <w:t>UZAVŘENÍ SMLOUVY</w:t>
      </w:r>
      <w:bookmarkEnd w:id="24"/>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0C65C18C"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w:t>
      </w:r>
      <w:r w:rsidR="005B3E86">
        <w:t xml:space="preserve"> </w:t>
      </w:r>
      <w:r w:rsidRPr="00572F04">
        <w:t>a případně i v článku 18.4</w:t>
      </w:r>
      <w:r w:rsidR="0082399E">
        <w:t xml:space="preserve"> až </w:t>
      </w:r>
      <w:r w:rsidR="00404ACA">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274994" w:rsidRPr="00274994">
        <w:rPr>
          <w:b/>
        </w:rPr>
        <w:t>či pojistné</w:t>
      </w:r>
      <w:r w:rsidR="00274994">
        <w:t xml:space="preserve"> </w:t>
      </w:r>
      <w:r w:rsidRPr="007C1CD8">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274994" w:rsidRPr="00274994">
        <w:rPr>
          <w:b/>
        </w:rPr>
        <w:t>či pojistné</w:t>
      </w:r>
      <w:r w:rsidR="00274994">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259D8FB0" w:rsidR="00572F04" w:rsidRDefault="00572F04" w:rsidP="00572F04">
      <w:pPr>
        <w:pStyle w:val="Odrka1-1"/>
      </w:pPr>
      <w:r>
        <w:t xml:space="preserve">originálu bankovní </w:t>
      </w:r>
      <w:r w:rsidR="00274994">
        <w:t xml:space="preserve">nebo pojistné </w:t>
      </w:r>
      <w:r>
        <w:t xml:space="preserve">záruky za provedení díla ve výši stanovené v čl. 4.1 Smlouvy o dílo a splňující požadavky stanovené v článku 11. Obchodních podmínek; bankovní </w:t>
      </w:r>
      <w:r w:rsidR="00274994">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2D44F168" w:rsidR="00572F04" w:rsidRDefault="00572F04" w:rsidP="00572F04">
      <w:pPr>
        <w:pStyle w:val="Odrka1-1"/>
      </w:pPr>
      <w:r>
        <w:t xml:space="preserve">vybraným dodavatelem vyplněné Přílohy č. 8 Smlouvy o dílo s názvem Seznam poddodavatelů, a </w:t>
      </w:r>
      <w:r w:rsidR="007F1E84">
        <w:t xml:space="preserve">to </w:t>
      </w:r>
      <w:r>
        <w:t>ve formátu umožňujícím editaci;</w:t>
      </w:r>
    </w:p>
    <w:p w14:paraId="14E84710" w14:textId="4B15263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228B9683" w:rsidR="00572F04" w:rsidRDefault="00572F04" w:rsidP="00705E91">
      <w:pPr>
        <w:pStyle w:val="Odrka1-1"/>
      </w:pPr>
      <w:r>
        <w:t xml:space="preserve">originálu nebo ověřené kopie </w:t>
      </w:r>
      <w:r w:rsidR="00066BAA">
        <w:t xml:space="preserve">dokladu </w:t>
      </w:r>
      <w:r w:rsidR="00066BAA" w:rsidRPr="00B118B5">
        <w:t>o úspěšném složení zkoušky z odborné způsobilosti k výkonu činností v</w:t>
      </w:r>
      <w:r w:rsidR="00066BAA">
        <w:t> </w:t>
      </w:r>
      <w:r w:rsidR="00066BAA" w:rsidRPr="00B118B5">
        <w:t>elektrotechnice</w:t>
      </w:r>
      <w:r w:rsidR="00066BAA">
        <w:t xml:space="preserve"> pro osobu znalou pro řízení činnosti dle § 19 odst. 2 zák. 250/2021 Sb., </w:t>
      </w:r>
      <w:r w:rsidR="00066BAA" w:rsidRPr="008979C9">
        <w:t>o bezpečnosti práce v souvislosti s provozem vyhrazených technických zařízení a o změně souvisejících zákonů</w:t>
      </w:r>
      <w:r w:rsidR="00705E91">
        <w:t xml:space="preserve">, resp. pro vedoucího elektrotechnika dle § 7 nařízení vlády </w:t>
      </w:r>
      <w:r w:rsidR="00705E91" w:rsidRPr="00705E91">
        <w:t>č. 194/2022 Sb., o požadavcích na odbornou způsobilost k výkonu činnosti na elektrických zařízeních a na odbornou způsobilost v elektrotechnice</w:t>
      </w:r>
      <w:r w:rsidR="00705E91">
        <w:t xml:space="preserve">, </w:t>
      </w:r>
      <w:r w:rsidR="00066BAA">
        <w:t xml:space="preserve">nebo </w:t>
      </w:r>
      <w:r>
        <w:t xml:space="preserve">dokladu o elektrotechnické kvalifikaci při činnostech na </w:t>
      </w:r>
      <w:r w:rsidR="007D4B17">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6C84AA0" w14:textId="3E35A6B0" w:rsidR="0082399E" w:rsidRDefault="0082399E"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rsidR="00862B8C">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rsidR="00862B8C">
        <w:t>pokud nepředlož</w:t>
      </w:r>
      <w:r w:rsidR="00B33CC8">
        <w:t>il</w:t>
      </w:r>
      <w:r w:rsidR="00862B8C">
        <w:t xml:space="preserve"> údaje nebo doklady vyžádané zadavatelem</w:t>
      </w:r>
      <w:r w:rsidR="00B33CC8">
        <w:t xml:space="preserve"> dle tohoto článku</w:t>
      </w:r>
      <w:r w:rsidR="00862B8C">
        <w:t>, nebo</w:t>
      </w:r>
      <w:r w:rsidR="00862B8C" w:rsidRPr="00090C69">
        <w:t xml:space="preserve"> </w:t>
      </w:r>
      <w:r w:rsidRPr="00090C69">
        <w:t>zjist</w:t>
      </w:r>
      <w:r w:rsidR="00B33CC8">
        <w:t>il</w:t>
      </w:r>
      <w:r w:rsidRPr="00090C69">
        <w:t xml:space="preserve">-li </w:t>
      </w:r>
      <w:r w:rsidR="00862B8C">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6C5ADE2A" w14:textId="0DA53AAA"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071C1D70"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CA20A68" w14:textId="7628A282" w:rsidR="00404ACA" w:rsidRDefault="00404ACA"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591F65" w:rsidRPr="00591F65">
        <w:t xml:space="preserve"> </w:t>
      </w:r>
      <w:r w:rsidR="00591F65">
        <w:t xml:space="preserve">mezinárodní </w:t>
      </w:r>
      <w:r w:rsidR="00591F65" w:rsidRPr="000C72CF">
        <w:t>sankce, zákaz zadání veřejné zakázky</w:t>
      </w:r>
      <w:r>
        <w:t>).</w:t>
      </w:r>
    </w:p>
    <w:p w14:paraId="187B794F" w14:textId="77777777" w:rsidR="0035531B" w:rsidRDefault="0035531B" w:rsidP="00B77C6D">
      <w:pPr>
        <w:pStyle w:val="Nadpis1-1"/>
      </w:pPr>
      <w:bookmarkStart w:id="25" w:name="_Toc135641883"/>
      <w:r>
        <w:t>OCHRANA INFORMACÍ</w:t>
      </w:r>
      <w:bookmarkEnd w:id="25"/>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6" w:name="_Toc135641884"/>
      <w:r>
        <w:t>ZADÁVACÍ LHŮTA</w:t>
      </w:r>
      <w:r w:rsidR="00845C50">
        <w:t xml:space="preserve"> </w:t>
      </w:r>
      <w:r w:rsidR="00092CC9">
        <w:t>A</w:t>
      </w:r>
      <w:r w:rsidR="00845C50">
        <w:t> </w:t>
      </w:r>
      <w:r>
        <w:t>JISTOTA ZA NABÍDKU</w:t>
      </w:r>
      <w:bookmarkEnd w:id="26"/>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0462283A"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421E43" w:rsidRPr="00421E43">
        <w:rPr>
          <w:b/>
        </w:rPr>
        <w:t>600 000</w:t>
      </w:r>
      <w:r w:rsidR="00421E43">
        <w:t>,-</w:t>
      </w:r>
      <w:r>
        <w:t xml:space="preserve"> </w:t>
      </w:r>
      <w:r w:rsidRPr="00B035B6">
        <w:rPr>
          <w:b/>
        </w:rPr>
        <w:t xml:space="preserve">Kč </w:t>
      </w:r>
      <w:r>
        <w:t xml:space="preserve">(slovy: </w:t>
      </w:r>
      <w:r w:rsidR="00421E43">
        <w:t>šet set tisíc korun českých)</w:t>
      </w:r>
      <w:r>
        <w:t>.</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626DC769" w:rsidR="0035531B" w:rsidRDefault="0035531B" w:rsidP="00683B17">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683B17" w:rsidRPr="00683B17">
        <w:t>30007-22307011/0710, Česká národní banka se sídlem Na Příkopě 28, 115 03 Praha 1</w:t>
      </w:r>
      <w:r>
        <w:t xml:space="preserve">, variabilní symbol </w:t>
      </w:r>
      <w:r w:rsidR="00A555E1">
        <w:t>5513520013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6C0642A3"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ED60D0">
      <w:pPr>
        <w:pStyle w:val="Nadpis1-1"/>
        <w:jc w:val="both"/>
      </w:pPr>
      <w:bookmarkStart w:id="27" w:name="_Toc59538672"/>
      <w:bookmarkStart w:id="28" w:name="_Toc61510465"/>
      <w:bookmarkStart w:id="29" w:name="_Toc135641885"/>
      <w:r>
        <w:t>SOCIÁLNĚ A ENVIRO</w:t>
      </w:r>
      <w:r w:rsidR="007C1CD8">
        <w:t>N</w:t>
      </w:r>
      <w:r>
        <w:t>MENTÁLNĚ ODPOVĚDNÉ ZADÁVÁNÍ, INOVACE</w:t>
      </w:r>
      <w:bookmarkEnd w:id="27"/>
      <w:bookmarkEnd w:id="28"/>
      <w:bookmarkEnd w:id="29"/>
    </w:p>
    <w:p w14:paraId="3A388A57" w14:textId="59947F6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643309">
        <w:t>2001</w:t>
      </w:r>
      <w:r>
        <w:t xml:space="preserve">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6FA7A87C" w:rsidR="00423AD4" w:rsidRDefault="00423AD4" w:rsidP="00423AD4">
      <w:pPr>
        <w:pStyle w:val="Odrka1-1"/>
      </w:pPr>
      <w:r>
        <w:t>rovnocenné platební podmínky</w:t>
      </w:r>
      <w:r w:rsidR="000D6227">
        <w:t xml:space="preserve"> v rámci dodavatelského řetězce</w:t>
      </w:r>
    </w:p>
    <w:p w14:paraId="6876F9EC" w14:textId="646FFBD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6BC1AD6D" w:rsidR="00423AD4" w:rsidRDefault="000D6227" w:rsidP="00423AD4">
      <w:pPr>
        <w:pStyle w:val="Odrka1-1"/>
      </w:pPr>
      <w:r>
        <w:t>studentské exkurze</w:t>
      </w:r>
    </w:p>
    <w:p w14:paraId="2626617D" w14:textId="522D4A8E" w:rsidR="00BA197A" w:rsidRDefault="00423AD4" w:rsidP="00136BBF">
      <w:pPr>
        <w:pStyle w:val="Odrka1-1"/>
      </w:pPr>
      <w:r w:rsidRPr="0060254E">
        <w:t>recyklaci kameniva vyzískávaného z kolejového lože</w:t>
      </w:r>
      <w:r w:rsidR="009F46C7" w:rsidRPr="009F46C7">
        <w:t xml:space="preserve"> </w:t>
      </w:r>
    </w:p>
    <w:p w14:paraId="23D25BD6" w14:textId="42D626A5"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A40F3A">
        <w:t>článku 4</w:t>
      </w:r>
      <w:r w:rsidR="00980909" w:rsidRPr="00A40F3A">
        <w:t xml:space="preserve">.7 </w:t>
      </w:r>
      <w:r w:rsidRPr="00A40F3A">
        <w:t xml:space="preserve"> závazného</w:t>
      </w:r>
      <w:r>
        <w:t xml:space="preserve"> vzoru smlouvy, který je dílem 2 zadávací dokumentace</w:t>
      </w:r>
      <w:r w:rsidR="00980909">
        <w:t>.</w:t>
      </w:r>
    </w:p>
    <w:p w14:paraId="14DBA9D6" w14:textId="38B9458D" w:rsidR="00404ACA" w:rsidRDefault="00404ACA" w:rsidP="00404ACA">
      <w:pPr>
        <w:pStyle w:val="Nadpis1-1"/>
        <w:jc w:val="both"/>
      </w:pPr>
      <w:bookmarkStart w:id="30" w:name="_Toc102380477"/>
      <w:bookmarkStart w:id="31" w:name="_Toc103683200"/>
      <w:bookmarkStart w:id="32" w:name="_Toc135641886"/>
      <w:r>
        <w:t xml:space="preserve">Další zadávací podmínky v návaznosti na </w:t>
      </w:r>
      <w:bookmarkEnd w:id="30"/>
      <w:bookmarkEnd w:id="31"/>
      <w:r w:rsidR="00C42D01">
        <w:t>MEZINÁRODNÍ sankce, zákaz zadání veřejné zakázky</w:t>
      </w:r>
      <w:bookmarkEnd w:id="32"/>
    </w:p>
    <w:p w14:paraId="7E73B34A" w14:textId="4A52D5DA" w:rsidR="00C42D01" w:rsidRDefault="00C42D01" w:rsidP="003B1E43">
      <w:pPr>
        <w:pStyle w:val="Text1-1"/>
      </w:pPr>
      <w:r>
        <w:t>Zadavatel v tomto řízení postupuje v souladu s § 48a ZZVZ.</w:t>
      </w:r>
    </w:p>
    <w:p w14:paraId="0D33BDF9" w14:textId="67F3E383" w:rsidR="003B1E43" w:rsidRDefault="003B1E43" w:rsidP="003B1E43">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C10B24">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42D01">
        <w:t xml:space="preserve">článku </w:t>
      </w:r>
      <w:r>
        <w:t xml:space="preserve">7 </w:t>
      </w:r>
      <w:r w:rsidR="00C42D01" w:rsidRPr="004A650A">
        <w:t>písm. a) až d)</w:t>
      </w:r>
      <w:r w:rsidR="00C42D01">
        <w:t>, článku</w:t>
      </w:r>
      <w:r>
        <w:t xml:space="preserve"> 8, čl. 10 písm. b) až f) a písm. h) až j) směrnice 2014/24/EU, článku 18, čl. 21 písm. b) až e) a písm. g</w:t>
      </w:r>
      <w:r w:rsidR="00C42D01">
        <w:t>)</w:t>
      </w:r>
      <w:r>
        <w:t xml:space="preserve"> až i), článků 29 a 30 směrnice 2014/25/EU a čl. 13 písm. a) až d), f) až h) a j) směrnice 2009/81/EC</w:t>
      </w:r>
      <w:r w:rsidR="00C42D01">
        <w:t xml:space="preserve"> </w:t>
      </w:r>
      <w:r w:rsidR="00C42D01" w:rsidRPr="004A650A">
        <w:t>a hlavy VII na</w:t>
      </w:r>
      <w:r w:rsidR="00C42D01" w:rsidRPr="004A650A">
        <w:rPr>
          <w:rFonts w:hint="eastAsia"/>
        </w:rPr>
        <w:t>ří</w:t>
      </w:r>
      <w:r w:rsidR="00C42D01" w:rsidRPr="004A650A">
        <w:t>zení Evropského parlamentu a Rady (EU, Euratom) 2018/1046 následujícím osobám, subjekt</w:t>
      </w:r>
      <w:r w:rsidR="00C42D01" w:rsidRPr="004A650A">
        <w:rPr>
          <w:rFonts w:hint="eastAsia"/>
        </w:rPr>
        <w:t>ů</w:t>
      </w:r>
      <w:r w:rsidR="00C42D01" w:rsidRPr="004A650A">
        <w:t>m nebo orgán</w:t>
      </w:r>
      <w:r w:rsidR="00C42D01" w:rsidRPr="004A650A">
        <w:rPr>
          <w:rFonts w:hint="eastAsia"/>
        </w:rPr>
        <w:t>ů</w:t>
      </w:r>
      <w:r w:rsidR="00C42D01" w:rsidRPr="004A650A">
        <w:t>m, nebo pokra</w:t>
      </w:r>
      <w:r w:rsidR="00C42D01" w:rsidRPr="004A650A">
        <w:rPr>
          <w:rFonts w:hint="eastAsia"/>
        </w:rPr>
        <w:t>č</w:t>
      </w:r>
      <w:r w:rsidR="00C42D01" w:rsidRPr="004A650A">
        <w:t>ovat v jejich pln</w:t>
      </w:r>
      <w:r w:rsidR="00C42D01" w:rsidRPr="004A650A">
        <w:rPr>
          <w:rFonts w:hint="eastAsia"/>
        </w:rPr>
        <w:t>ě</w:t>
      </w:r>
      <w:r w:rsidR="00C42D01" w:rsidRPr="004A650A">
        <w:t>ní s následujícími osobami, subjekty a orgány</w:t>
      </w:r>
      <w:r>
        <w:t>:</w:t>
      </w:r>
    </w:p>
    <w:p w14:paraId="150BC284" w14:textId="126C1054" w:rsidR="003B1E43" w:rsidRDefault="00C42D01" w:rsidP="00E57DC4">
      <w:pPr>
        <w:pStyle w:val="Text1-1"/>
        <w:numPr>
          <w:ilvl w:val="0"/>
          <w:numId w:val="18"/>
        </w:numPr>
      </w:pPr>
      <w:r>
        <w:t>jakýkoli ruský státní příslušník, fyzická osoba s bydlištěm v Rusku nebo právnická osoba, subjekt či orgán usazené v Rusku</w:t>
      </w:r>
      <w:r w:rsidR="003B1E43">
        <w:t>,</w:t>
      </w:r>
    </w:p>
    <w:p w14:paraId="7F31F93F" w14:textId="426F28BB" w:rsidR="003B1E43" w:rsidRDefault="003B1E43" w:rsidP="00E57DC4">
      <w:pPr>
        <w:pStyle w:val="Text1-1"/>
        <w:numPr>
          <w:ilvl w:val="0"/>
          <w:numId w:val="18"/>
        </w:numPr>
        <w:spacing w:before="120"/>
      </w:pPr>
      <w:r>
        <w:t>právnick</w:t>
      </w:r>
      <w:r w:rsidR="00C42D01">
        <w:t>á</w:t>
      </w:r>
      <w:r>
        <w:t xml:space="preserve"> osob</w:t>
      </w:r>
      <w:r w:rsidR="00C42D01">
        <w:t>a</w:t>
      </w:r>
      <w:r>
        <w:t>, subjekt nebo orgán, které jsou z více než 50 % přímo či nepřímo vlastněny některým ze subjektů uvedených v písmeni a) tohoto odstavce, nebo</w:t>
      </w:r>
    </w:p>
    <w:p w14:paraId="3B33E80A" w14:textId="6392B639" w:rsidR="003B1E43" w:rsidRDefault="003B1E43" w:rsidP="00E57DC4">
      <w:pPr>
        <w:pStyle w:val="Text1-1"/>
        <w:numPr>
          <w:ilvl w:val="0"/>
          <w:numId w:val="18"/>
        </w:numPr>
      </w:pPr>
      <w:r>
        <w:t>fyzick</w:t>
      </w:r>
      <w:r w:rsidR="00C42D01">
        <w:t>á</w:t>
      </w:r>
      <w:r>
        <w:t xml:space="preserve"> nebo právnick</w:t>
      </w:r>
      <w:r w:rsidR="00C42D01">
        <w:t>á</w:t>
      </w:r>
      <w:r>
        <w:t xml:space="preserve"> osob</w:t>
      </w:r>
      <w:r w:rsidR="00C42D01">
        <w:t>a</w:t>
      </w:r>
      <w:r>
        <w:t>, subjekt nebo orgán, které jednají jménem nebo na pokyn některého ze subjektů uvedených v písmeni a) nebo b) tohoto odstavce,</w:t>
      </w:r>
    </w:p>
    <w:p w14:paraId="51598EBD" w14:textId="0E659D26" w:rsidR="003B1E43" w:rsidRDefault="003B1E43" w:rsidP="003B1E43">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3C5D0F5" w14:textId="6B4A789E" w:rsidR="003B1E43" w:rsidRPr="00404ACA" w:rsidRDefault="003B1E43" w:rsidP="003B1E43">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rPr>
          <w:rFonts w:eastAsia="Verdana" w:cstheme="majorBidi"/>
          <w:noProof/>
          <w:szCs w:val="26"/>
        </w:rPr>
        <w:t>nebyli</w:t>
      </w:r>
      <w:r>
        <w:t xml:space="preserve"> osobami dle </w:t>
      </w:r>
      <w:r w:rsidR="001A00E7">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06EE4137" w14:textId="77777777" w:rsidR="003B1E43" w:rsidRDefault="003B1E43" w:rsidP="003B1E43">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C10B24">
        <w:t>„</w:t>
      </w:r>
      <w:r w:rsidRPr="00C10B24">
        <w:rPr>
          <w:rFonts w:eastAsia="Verdana" w:cstheme="majorBidi"/>
          <w:noProof/>
          <w:szCs w:val="26"/>
        </w:rPr>
        <w:t>Nařízení</w:t>
      </w:r>
      <w:r w:rsidRPr="00C10B24">
        <w:t xml:space="preserve"> </w:t>
      </w:r>
      <w:r w:rsidRPr="00C10B24">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C10B24">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C10B24">
        <w:rPr>
          <w:rFonts w:eastAsia="Verdana" w:cstheme="majorBidi"/>
          <w:noProof/>
          <w:szCs w:val="26"/>
        </w:rPr>
        <w:t>„Osoby vedené na sankčních seznamech“</w:t>
      </w:r>
      <w:r>
        <w:t>).</w:t>
      </w:r>
    </w:p>
    <w:p w14:paraId="7D489858" w14:textId="77777777" w:rsidR="003B1E43" w:rsidRDefault="003B1E43" w:rsidP="003B1E43">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t>nebyli</w:t>
      </w:r>
      <w:r>
        <w:t xml:space="preserve"> Osobami vedenými na sankčních seznamech.</w:t>
      </w:r>
    </w:p>
    <w:p w14:paraId="65095F1A" w14:textId="77777777" w:rsidR="003B1E43" w:rsidRDefault="003B1E43" w:rsidP="003B1E43">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3926175" w14:textId="77777777" w:rsidR="003B1E43" w:rsidRDefault="003B1E43" w:rsidP="003B1E43">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9DB48E6" w14:textId="285D6052" w:rsidR="003B1E43" w:rsidRPr="00404ACA" w:rsidRDefault="003B1E43" w:rsidP="003B1E43">
      <w:pPr>
        <w:pStyle w:val="Text1-1"/>
      </w:pPr>
      <w:r w:rsidRPr="00FA4410">
        <w:t xml:space="preserve">V případě postupu </w:t>
      </w:r>
      <w:r w:rsidR="001A00E7">
        <w:t xml:space="preserve">vybraného dodavatele </w:t>
      </w:r>
      <w:r w:rsidRPr="00FA4410">
        <w:t>v rozporu s</w:t>
      </w:r>
      <w:r>
        <w:t xml:space="preserve"> tímto článkem </w:t>
      </w:r>
      <w:r w:rsidRPr="00FA4410">
        <w:t xml:space="preserve">bude </w:t>
      </w:r>
      <w:r w:rsidR="001A00E7">
        <w:t xml:space="preserve">vybraný dodavatel </w:t>
      </w:r>
      <w:r w:rsidRPr="00FA4410">
        <w:t>vyloučen ze zadávacího řízení</w:t>
      </w:r>
      <w:r>
        <w:t>.</w:t>
      </w:r>
    </w:p>
    <w:p w14:paraId="5751B585" w14:textId="4B805221" w:rsidR="0035531B" w:rsidRDefault="0035531B" w:rsidP="00564DDD">
      <w:pPr>
        <w:pStyle w:val="Nadpis1-1"/>
      </w:pPr>
      <w:bookmarkStart w:id="33" w:name="_Toc135641887"/>
      <w:r>
        <w:t>PŘÍLOHY TĚCHTO POKYNŮ</w:t>
      </w:r>
      <w:bookmarkEnd w:id="33"/>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32DC27A0"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42E8F6CC" w14:textId="6B80908E" w:rsidR="003273E4" w:rsidRDefault="003273E4" w:rsidP="00564DDD">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70844D8F" w14:textId="77777777" w:rsidR="0035531B" w:rsidRDefault="0035531B" w:rsidP="00564DDD">
      <w:pPr>
        <w:pStyle w:val="Textbezslovn"/>
        <w:spacing w:after="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083C5515"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5A20B72C" w14:textId="1BDD10A0" w:rsidR="0035531B" w:rsidRDefault="0035531B" w:rsidP="0099488C">
      <w:pPr>
        <w:pStyle w:val="Textbezslovn"/>
        <w:spacing w:after="0"/>
      </w:pPr>
      <w:r>
        <w:t>Správa železni</w:t>
      </w:r>
      <w:r w:rsidR="00040961">
        <w:t>c</w:t>
      </w:r>
      <w:r>
        <w:t>,</w:t>
      </w:r>
      <w:r w:rsidR="00F67ED4">
        <w:t xml:space="preserve"> </w:t>
      </w:r>
      <w:r>
        <w:t>státní organizace</w:t>
      </w:r>
    </w:p>
    <w:p w14:paraId="1EEDA950" w14:textId="77777777" w:rsidR="00B222F7" w:rsidRDefault="00B222F7">
      <w:pPr>
        <w:rPr>
          <w:rFonts w:asciiTheme="majorHAnsi" w:hAnsiTheme="majorHAnsi"/>
          <w:b/>
          <w:caps/>
          <w:sz w:val="22"/>
        </w:rPr>
      </w:pPr>
      <w:r>
        <w:br w:type="page"/>
      </w:r>
    </w:p>
    <w:p w14:paraId="4BB57F52" w14:textId="45BDD6FE" w:rsidR="0035531B" w:rsidRDefault="0035531B" w:rsidP="00FE4333">
      <w:pPr>
        <w:pStyle w:val="Nadpisbezsl1-1"/>
      </w:pPr>
      <w:r w:rsidRPr="00FE4333">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29BBB112" w:rsidR="006A540D" w:rsidRPr="00BD5970" w:rsidRDefault="006A540D" w:rsidP="00BD5970">
      <w:pPr>
        <w:pStyle w:val="Textbezslovn"/>
        <w:ind w:left="0"/>
        <w:rPr>
          <w:b/>
        </w:rPr>
      </w:pPr>
      <w:r w:rsidRPr="006A6AF2">
        <w:t>Řádně jsme se seznámili se zněním zadávacích pod</w:t>
      </w:r>
      <w:r w:rsidR="00BD5970">
        <w:t xml:space="preserve">mínek veřejné zakázky s názvem </w:t>
      </w:r>
      <w:r w:rsidR="00BD5970" w:rsidRPr="00BD5970">
        <w:rPr>
          <w:b/>
        </w:rPr>
        <w:t>„Rekonstrukce žst. Turnov“</w:t>
      </w:r>
      <w:r w:rsidR="00BD5970">
        <w:rPr>
          <w:b/>
        </w:rPr>
        <w:t xml:space="preserve"> </w:t>
      </w:r>
      <w:r w:rsidR="00BD5970" w:rsidRPr="00BD5970">
        <w:t>a</w:t>
      </w:r>
      <w:r w:rsidR="00BD5970">
        <w:rPr>
          <w:b/>
        </w:rPr>
        <w:t xml:space="preserve"> </w:t>
      </w:r>
      <w:r w:rsidR="00BD5970" w:rsidRPr="00BD5970">
        <w:rPr>
          <w:b/>
        </w:rPr>
        <w:t>„Rekonstrukce výpravní budovy ŽST Turnov, 3. etapa“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3FD3F2B9"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1138271" w14:textId="30A71D21" w:rsidR="00803B32" w:rsidRDefault="00803B32"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200114">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10A7953B" w:rsidR="00564DDD" w:rsidRDefault="00564DDD" w:rsidP="007C1CD8">
      <w:pPr>
        <w:pStyle w:val="Textbezslovn"/>
        <w:ind w:left="0"/>
      </w:pPr>
      <w:r>
        <w:br w:type="page"/>
      </w:r>
    </w:p>
    <w:p w14:paraId="64A84E31" w14:textId="77777777" w:rsidR="0035531B" w:rsidRDefault="0035531B" w:rsidP="00FE4333">
      <w:pPr>
        <w:pStyle w:val="Nadpisbezsl1-1"/>
      </w:pPr>
      <w:r>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57DC4">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57DC4">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1989682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066BAA">
        <w:t xml:space="preserve">měsíční </w:t>
      </w:r>
      <w:r>
        <w:t>kurz devizového trhu příslušné měny</w:t>
      </w:r>
      <w:r w:rsidR="00BC6D2B">
        <w:t xml:space="preserve"> k </w:t>
      </w:r>
      <w:r>
        <w:t>CZK stanovený</w:t>
      </w:r>
      <w:r w:rsidR="00845C50">
        <w:t xml:space="preserve"> a </w:t>
      </w:r>
      <w:r>
        <w:t>zveřejněný ČNB</w:t>
      </w:r>
      <w:r w:rsidR="00066BAA">
        <w:t xml:space="preserve"> 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037F0F" w:rsidRPr="00EE3C5F" w14:paraId="6A6021EF" w14:textId="77777777" w:rsidTr="00037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037F0F" w:rsidRDefault="00037F0F" w:rsidP="00A40426">
            <w:pPr>
              <w:rPr>
                <w:b/>
                <w:sz w:val="16"/>
                <w:szCs w:val="16"/>
              </w:rPr>
            </w:pPr>
            <w:r w:rsidRPr="00EE3C5F">
              <w:rPr>
                <w:b/>
                <w:sz w:val="16"/>
                <w:szCs w:val="16"/>
              </w:rPr>
              <w:t>Funkce</w:t>
            </w:r>
          </w:p>
          <w:p w14:paraId="5ABB8BEE" w14:textId="5CAD8290" w:rsidR="00037F0F" w:rsidRPr="00EE3C5F" w:rsidRDefault="00037F0F"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037F0F" w:rsidRPr="00EE3C5F" w:rsidRDefault="00037F0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37F0F" w:rsidRPr="00454716" w14:paraId="6077F5BF"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C218833"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65C7DB8A"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02660E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398EB1A8"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5E2A8D30"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05101AA2"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273F8EEB" w14:textId="77777777" w:rsidTr="00037F0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037F0F" w:rsidRPr="00454716" w:rsidRDefault="00037F0F"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037F0F" w:rsidRPr="00454716"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57DC4">
      <w:pPr>
        <w:pStyle w:val="Odstavec1-1a"/>
        <w:numPr>
          <w:ilvl w:val="0"/>
          <w:numId w:val="10"/>
        </w:numPr>
      </w:pPr>
      <w:r>
        <w:t>Příjmení: [</w:t>
      </w:r>
      <w:r w:rsidRPr="00DE6A35">
        <w:rPr>
          <w:b/>
          <w:highlight w:val="yellow"/>
        </w:rPr>
        <w:t>DOPLNÍ DODAVATEL</w:t>
      </w:r>
      <w:r>
        <w:t>]</w:t>
      </w:r>
    </w:p>
    <w:p w14:paraId="29EC71CC" w14:textId="77777777" w:rsidR="0035531B" w:rsidRDefault="0035531B" w:rsidP="00E57DC4">
      <w:pPr>
        <w:pStyle w:val="Odstavec1-1a"/>
        <w:numPr>
          <w:ilvl w:val="0"/>
          <w:numId w:val="10"/>
        </w:numPr>
      </w:pPr>
      <w:r>
        <w:t>Jméno: [</w:t>
      </w:r>
      <w:r w:rsidRPr="00DE6A35">
        <w:rPr>
          <w:b/>
          <w:highlight w:val="yellow"/>
        </w:rPr>
        <w:t>DOPLNÍ DODAVATEL</w:t>
      </w:r>
      <w:r>
        <w:t>]</w:t>
      </w:r>
    </w:p>
    <w:p w14:paraId="6ED6719A" w14:textId="77777777" w:rsidR="0035531B" w:rsidRDefault="0035531B" w:rsidP="00E57DC4">
      <w:pPr>
        <w:pStyle w:val="Odstavec1-1a"/>
        <w:numPr>
          <w:ilvl w:val="0"/>
          <w:numId w:val="10"/>
        </w:numPr>
      </w:pPr>
      <w:r>
        <w:t>Datum narození: [</w:t>
      </w:r>
      <w:r w:rsidRPr="00833899">
        <w:rPr>
          <w:highlight w:val="yellow"/>
        </w:rPr>
        <w:t>DOPLNÍ DODAVATEL</w:t>
      </w:r>
      <w:r>
        <w:t>]</w:t>
      </w:r>
    </w:p>
    <w:p w14:paraId="33D120A0" w14:textId="77777777" w:rsidR="0035531B" w:rsidRDefault="0035531B" w:rsidP="00E57DC4">
      <w:pPr>
        <w:pStyle w:val="Odstavec1-1a"/>
        <w:numPr>
          <w:ilvl w:val="0"/>
          <w:numId w:val="10"/>
        </w:numPr>
      </w:pPr>
      <w:r>
        <w:t>Kontaktní pracovní adresa (včetně pracovní tel/e-mail): [</w:t>
      </w:r>
      <w:r w:rsidRPr="00833899">
        <w:rPr>
          <w:highlight w:val="yellow"/>
        </w:rPr>
        <w:t>DOPLNÍ DODAVATEL</w:t>
      </w:r>
      <w:r>
        <w:t>]</w:t>
      </w:r>
    </w:p>
    <w:p w14:paraId="78DD6161" w14:textId="1217BAFE" w:rsidR="0035531B" w:rsidRDefault="0035531B" w:rsidP="00E57DC4">
      <w:pPr>
        <w:pStyle w:val="Odstavec1-1a"/>
        <w:numPr>
          <w:ilvl w:val="0"/>
          <w:numId w:val="10"/>
        </w:numPr>
      </w:pPr>
      <w:r>
        <w:t xml:space="preserve">Nejvyšší dosažené </w:t>
      </w:r>
      <w:r w:rsidRPr="00066BAA">
        <w:t>vzdělání</w:t>
      </w:r>
      <w:r>
        <w:t>:</w:t>
      </w:r>
      <w:r w:rsidR="00066BAA">
        <w:t xml:space="preserve"> [</w:t>
      </w:r>
      <w:r w:rsidR="00066BAA" w:rsidRPr="00833899">
        <w:rPr>
          <w:highlight w:val="yellow"/>
        </w:rPr>
        <w:t>DOPLNÍ DODAVATEL</w:t>
      </w:r>
      <w:r w:rsidR="00066BAA">
        <w:t>]</w:t>
      </w:r>
    </w:p>
    <w:p w14:paraId="73B559FF" w14:textId="77777777" w:rsidR="0035531B" w:rsidRPr="00833899" w:rsidRDefault="0035531B" w:rsidP="00E57DC4">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57DC4">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57DC4">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57DC4">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57DC4">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57DC4">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57DC4">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57DC4">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14CA04A7" w:rsidR="0035531B" w:rsidRDefault="00543F07" w:rsidP="00E57DC4">
      <w:pPr>
        <w:pStyle w:val="Odstavec1-1a"/>
        <w:numPr>
          <w:ilvl w:val="0"/>
          <w:numId w:val="10"/>
        </w:numPr>
      </w:pPr>
      <w:r w:rsidRPr="00543F07">
        <w:rPr>
          <w:b/>
        </w:rPr>
        <w:t xml:space="preserve">Zkušenosti </w:t>
      </w:r>
      <w:r w:rsidRPr="00543F07">
        <w:t>s plněním zakázek u funkce</w:t>
      </w:r>
      <w:r w:rsidRPr="00543F07">
        <w:rPr>
          <w:b/>
        </w:rPr>
        <w:t xml:space="preserve"> </w:t>
      </w:r>
      <w:r w:rsidR="002C124C">
        <w:rPr>
          <w:b/>
        </w:rPr>
        <w:t>hlavního projektanta</w:t>
      </w:r>
      <w:r w:rsidRPr="00543F07">
        <w:rPr>
          <w:b/>
        </w:rPr>
        <w:t xml:space="preserve"> </w:t>
      </w:r>
      <w:r w:rsidR="00AD0714">
        <w:rPr>
          <w:b/>
        </w:rPr>
        <w:t>(HIP)</w:t>
      </w:r>
      <w:r w:rsidR="00D02960">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0C07498" w:rsidR="00C6339C" w:rsidRPr="00543F07" w:rsidRDefault="00C6339C" w:rsidP="002C124C">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C72747">
              <w:rPr>
                <w:sz w:val="16"/>
                <w:szCs w:val="16"/>
              </w:rPr>
              <w:t>dozoru</w:t>
            </w:r>
            <w:r w:rsidR="00E33B76" w:rsidRPr="00C72747">
              <w:rPr>
                <w:sz w:val="16"/>
                <w:szCs w:val="16"/>
              </w:rPr>
              <w:t xml:space="preserve"> (vyplňuje se pouze u </w:t>
            </w:r>
            <w:r w:rsidR="002C124C" w:rsidRPr="00C72747">
              <w:rPr>
                <w:sz w:val="16"/>
                <w:szCs w:val="16"/>
              </w:rPr>
              <w:t>hlavního projektanta</w:t>
            </w:r>
            <w:r w:rsidR="00E33B76" w:rsidRPr="00C7274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537F6D99" w:rsidR="00452F69" w:rsidRPr="00833899" w:rsidRDefault="00543F07" w:rsidP="00D02960">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5F213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D02960" w:rsidRDefault="0079069D" w:rsidP="00E33B76">
            <w:pPr>
              <w:rPr>
                <w:b w:val="0"/>
                <w:sz w:val="16"/>
                <w:szCs w:val="16"/>
              </w:rPr>
            </w:pPr>
            <w:r w:rsidRPr="00D02960">
              <w:rPr>
                <w:b w:val="0"/>
                <w:sz w:val="16"/>
                <w:szCs w:val="16"/>
              </w:rPr>
              <w:t>Vykonávaná funkce/pozice a p</w:t>
            </w:r>
            <w:r w:rsidR="00543F07" w:rsidRPr="00D02960">
              <w:rPr>
                <w:b w:val="0"/>
                <w:sz w:val="16"/>
                <w:szCs w:val="16"/>
              </w:rPr>
              <w:t>opis pracovních činností vykonávaných členem odb</w:t>
            </w:r>
            <w:r w:rsidR="00E33B76" w:rsidRPr="00D02960">
              <w:rPr>
                <w:b w:val="0"/>
                <w:sz w:val="16"/>
                <w:szCs w:val="16"/>
              </w:rPr>
              <w:t>orného</w:t>
            </w:r>
            <w:r w:rsidR="00543F07" w:rsidRPr="00D02960">
              <w:rPr>
                <w:b w:val="0"/>
                <w:sz w:val="16"/>
                <w:szCs w:val="16"/>
              </w:rPr>
              <w:t xml:space="preserve"> personálu - v detailu potřebném pro ověření splnění požadavků</w:t>
            </w:r>
          </w:p>
        </w:tc>
        <w:tc>
          <w:tcPr>
            <w:tcW w:w="2835" w:type="dxa"/>
            <w:tcBorders>
              <w:top w:val="single" w:sz="2" w:space="0" w:color="auto"/>
            </w:tcBorders>
            <w:shd w:val="clear" w:color="auto" w:fill="auto"/>
          </w:tcPr>
          <w:p w14:paraId="237F6DE6" w14:textId="77777777" w:rsidR="00452F69" w:rsidRPr="00D0296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D02960">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0E1BFDED" w:rsidR="0035531B" w:rsidRPr="001950C2" w:rsidRDefault="0035531B" w:rsidP="00E57DC4">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E57DC4">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E57DC4">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1729BC8F" w14:textId="77777777" w:rsidR="00BD4DBE" w:rsidRDefault="00BD4DBE">
      <w:pPr>
        <w:rPr>
          <w:rFonts w:asciiTheme="majorHAnsi" w:hAnsiTheme="majorHAnsi"/>
          <w:b/>
          <w:caps/>
          <w:sz w:val="22"/>
        </w:rPr>
      </w:pPr>
      <w:r>
        <w:br w:type="page"/>
      </w:r>
    </w:p>
    <w:p w14:paraId="4ECA4820" w14:textId="32FFB75A" w:rsidR="00BA1CFD" w:rsidRDefault="00BA1CFD" w:rsidP="00BA1CFD">
      <w:pPr>
        <w:pStyle w:val="Nadpisbezsl1-1"/>
      </w:pPr>
      <w:r>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A82AE92"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141E20">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3DCE2EEA" w14:textId="2A57649C" w:rsidR="003273E4" w:rsidRDefault="003273E4">
      <w:r>
        <w:br w:type="page"/>
      </w:r>
    </w:p>
    <w:p w14:paraId="04F17B66" w14:textId="77777777" w:rsidR="003273E4" w:rsidRDefault="003273E4" w:rsidP="003273E4">
      <w:pPr>
        <w:pStyle w:val="Nadpisbezsl1-1"/>
      </w:pPr>
      <w:r>
        <w:t>Příloha č. 10</w:t>
      </w:r>
    </w:p>
    <w:p w14:paraId="3F17B858" w14:textId="77777777" w:rsidR="003273E4" w:rsidRPr="00964860" w:rsidRDefault="003273E4" w:rsidP="003273E4">
      <w:pPr>
        <w:pStyle w:val="Nadpisbezsl1-2"/>
      </w:pPr>
      <w:r w:rsidRPr="00010882">
        <w:rPr>
          <w:lang w:eastAsia="cs-CZ"/>
        </w:rPr>
        <w:t>Čestné prohlášení o splnění podmínek v souvislosti se situací na Ukrajině</w:t>
      </w:r>
    </w:p>
    <w:p w14:paraId="0C07DBF8" w14:textId="77777777" w:rsidR="003273E4" w:rsidRDefault="003273E4" w:rsidP="003273E4">
      <w:pPr>
        <w:pStyle w:val="Textbezslovn"/>
        <w:ind w:left="0"/>
      </w:pPr>
    </w:p>
    <w:p w14:paraId="248E5DF6" w14:textId="77777777" w:rsidR="003273E4" w:rsidRPr="00964860" w:rsidRDefault="003273E4" w:rsidP="003273E4">
      <w:pPr>
        <w:pStyle w:val="Textbezslovn"/>
        <w:ind w:left="0"/>
        <w:rPr>
          <w:b/>
        </w:rPr>
      </w:pPr>
      <w:r w:rsidRPr="00964860">
        <w:rPr>
          <w:b/>
        </w:rPr>
        <w:t>Čestné prohlášení</w:t>
      </w:r>
    </w:p>
    <w:p w14:paraId="04B767EF" w14:textId="7777343A" w:rsidR="003273E4" w:rsidRPr="00833899" w:rsidRDefault="00560462" w:rsidP="003273E4">
      <w:pPr>
        <w:pStyle w:val="Textbezslovn"/>
        <w:ind w:left="0"/>
      </w:pPr>
      <w:r>
        <w:t>O</w:t>
      </w:r>
      <w:r w:rsidR="003273E4">
        <w:t>bchodní firma / jméno a příjmení</w:t>
      </w:r>
      <w:r w:rsidR="003273E4" w:rsidRPr="00833899">
        <w:rPr>
          <w:rStyle w:val="Znakapoznpodarou"/>
        </w:rPr>
        <w:footnoteReference w:id="10"/>
      </w:r>
      <w:r w:rsidR="003273E4" w:rsidRPr="00833899">
        <w:t xml:space="preserve">  [</w:t>
      </w:r>
      <w:r w:rsidR="003273E4" w:rsidRPr="00327119">
        <w:rPr>
          <w:b/>
          <w:highlight w:val="yellow"/>
        </w:rPr>
        <w:t>DOPLNÍ DODAVATEL</w:t>
      </w:r>
      <w:r w:rsidR="003273E4" w:rsidRPr="00833899">
        <w:t>]</w:t>
      </w:r>
    </w:p>
    <w:p w14:paraId="0B1AECD5" w14:textId="77777777" w:rsidR="003273E4" w:rsidRPr="00833899" w:rsidRDefault="003273E4" w:rsidP="003273E4">
      <w:pPr>
        <w:pStyle w:val="Textbezslovn"/>
        <w:ind w:left="0"/>
      </w:pPr>
      <w:r w:rsidRPr="00833899">
        <w:t>se sídlem [</w:t>
      </w:r>
      <w:r w:rsidRPr="00833899">
        <w:rPr>
          <w:highlight w:val="yellow"/>
        </w:rPr>
        <w:t>DOPLNÍ DODAVATEL</w:t>
      </w:r>
      <w:r w:rsidRPr="00833899">
        <w:t>]</w:t>
      </w:r>
    </w:p>
    <w:p w14:paraId="22FC52EA" w14:textId="77777777" w:rsidR="003273E4" w:rsidRPr="00833899" w:rsidRDefault="003273E4" w:rsidP="003273E4">
      <w:pPr>
        <w:pStyle w:val="Textbezslovn"/>
        <w:ind w:left="0"/>
      </w:pPr>
      <w:r w:rsidRPr="00833899">
        <w:t>IČO: [</w:t>
      </w:r>
      <w:r w:rsidRPr="00833899">
        <w:rPr>
          <w:highlight w:val="yellow"/>
        </w:rPr>
        <w:t>DOPLNÍ DODAVATEL</w:t>
      </w:r>
      <w:r w:rsidRPr="00833899">
        <w:t>]</w:t>
      </w:r>
    </w:p>
    <w:p w14:paraId="4505A2F0" w14:textId="77777777" w:rsidR="003273E4" w:rsidRPr="00833899" w:rsidRDefault="003273E4" w:rsidP="003273E4">
      <w:pPr>
        <w:pStyle w:val="Textbezslovn"/>
        <w:ind w:left="0"/>
      </w:pPr>
      <w:r w:rsidRPr="00833899">
        <w:t>společnost zapsaná v obchodním rejstříku vedeném [</w:t>
      </w:r>
      <w:r w:rsidRPr="00833899">
        <w:rPr>
          <w:highlight w:val="yellow"/>
        </w:rPr>
        <w:t>DOPLNÍ DODAVATEL</w:t>
      </w:r>
      <w:r w:rsidRPr="00833899">
        <w:t>],</w:t>
      </w:r>
    </w:p>
    <w:p w14:paraId="0448B96B" w14:textId="77777777" w:rsidR="003273E4" w:rsidRPr="00833899" w:rsidRDefault="003273E4" w:rsidP="003273E4">
      <w:pPr>
        <w:pStyle w:val="Textbezslovn"/>
        <w:ind w:left="0"/>
      </w:pPr>
      <w:r w:rsidRPr="00833899">
        <w:t>spisová značka [</w:t>
      </w:r>
      <w:r w:rsidRPr="00833899">
        <w:rPr>
          <w:highlight w:val="yellow"/>
        </w:rPr>
        <w:t>DOPLNÍ DODAVATEL</w:t>
      </w:r>
      <w:r w:rsidRPr="00833899">
        <w:t>]</w:t>
      </w:r>
    </w:p>
    <w:p w14:paraId="74FDE462" w14:textId="77777777" w:rsidR="003273E4" w:rsidRPr="00833899" w:rsidRDefault="003273E4" w:rsidP="003273E4">
      <w:pPr>
        <w:pStyle w:val="Textbezslovn"/>
        <w:ind w:left="0"/>
      </w:pPr>
      <w:r w:rsidRPr="00833899">
        <w:t>zastoupená [</w:t>
      </w:r>
      <w:r w:rsidRPr="00833899">
        <w:rPr>
          <w:highlight w:val="yellow"/>
        </w:rPr>
        <w:t>DOPLNÍ DODAVATEL</w:t>
      </w:r>
      <w:r w:rsidRPr="00833899">
        <w:t>]</w:t>
      </w:r>
    </w:p>
    <w:p w14:paraId="4B2F6B60" w14:textId="77777777" w:rsidR="003273E4" w:rsidRDefault="003273E4" w:rsidP="003273E4">
      <w:pPr>
        <w:spacing w:after="0" w:line="240" w:lineRule="auto"/>
        <w:jc w:val="both"/>
        <w:rPr>
          <w:rFonts w:eastAsia="Times New Roman" w:cs="Times New Roman"/>
          <w:lang w:eastAsia="cs-CZ"/>
        </w:rPr>
      </w:pPr>
    </w:p>
    <w:p w14:paraId="753731BD" w14:textId="3136DD60" w:rsidR="003273E4" w:rsidRDefault="003273E4" w:rsidP="003273E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5F213E" w:rsidRPr="005F213E">
        <w:rPr>
          <w:b/>
        </w:rPr>
        <w:t xml:space="preserve">„Rekonstrukce žst. Turnov“ </w:t>
      </w:r>
      <w:r w:rsidR="005F213E" w:rsidRPr="00DA17A3">
        <w:t>a</w:t>
      </w:r>
      <w:r w:rsidR="005F213E" w:rsidRPr="005F213E">
        <w:rPr>
          <w:b/>
        </w:rPr>
        <w:t xml:space="preserve"> „Rekonstrukce výpravní budovy ŽST Turnov, 3. etapa“</w:t>
      </w:r>
      <w:r w:rsidRPr="00DF0EC8">
        <w:rPr>
          <w:rFonts w:eastAsia="Times New Roman" w:cs="Times New Roman"/>
          <w:lang w:eastAsia="cs-CZ"/>
        </w:rPr>
        <w:t>, (dále</w:t>
      </w:r>
      <w:r>
        <w:rPr>
          <w:rFonts w:eastAsia="Times New Roman" w:cs="Times New Roman"/>
          <w:lang w:eastAsia="cs-CZ"/>
        </w:rPr>
        <w:t xml:space="preserve"> jen </w:t>
      </w:r>
      <w:r w:rsidRPr="00C10B24">
        <w:rPr>
          <w:rFonts w:eastAsia="Times New Roman" w:cs="Times New Roman"/>
          <w:lang w:eastAsia="cs-CZ"/>
        </w:rPr>
        <w:t>„</w:t>
      </w:r>
      <w:r w:rsidRPr="00C10B24">
        <w:rPr>
          <w:rFonts w:eastAsia="Times New Roman" w:cs="Times New Roman"/>
          <w:b/>
          <w:lang w:eastAsia="cs-CZ"/>
        </w:rPr>
        <w:t>Veřejná zakázka</w:t>
      </w:r>
      <w:r w:rsidRPr="00C10B24">
        <w:rPr>
          <w:rFonts w:eastAsia="Times New Roman" w:cs="Times New Roman"/>
          <w:lang w:eastAsia="cs-CZ"/>
        </w:rPr>
        <w:t xml:space="preserve">“ a </w:t>
      </w:r>
      <w:r w:rsidRPr="00C10B24">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17C2721" w14:textId="7593CB81" w:rsidR="003273E4" w:rsidRDefault="003273E4" w:rsidP="00E57DC4">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72F60669" w14:textId="77777777" w:rsidR="003273E4" w:rsidRPr="007F769F" w:rsidRDefault="003273E4" w:rsidP="003273E4">
      <w:pPr>
        <w:pStyle w:val="Odstavecseseznamem"/>
        <w:spacing w:line="240" w:lineRule="auto"/>
        <w:jc w:val="both"/>
        <w:rPr>
          <w:rFonts w:eastAsia="Calibri" w:cs="Times New Roman"/>
        </w:rPr>
      </w:pPr>
    </w:p>
    <w:p w14:paraId="6360D9C9" w14:textId="77777777" w:rsidR="003273E4" w:rsidRPr="007F769F" w:rsidRDefault="003273E4" w:rsidP="00E57DC4">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1"/>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2"/>
      </w:r>
      <w:r w:rsidRPr="007F769F">
        <w:rPr>
          <w:rFonts w:eastAsia="Calibri" w:cs="Times New Roman"/>
        </w:rPr>
        <w:t>.</w:t>
      </w:r>
    </w:p>
    <w:p w14:paraId="158FE6BD" w14:textId="77777777" w:rsidR="003273E4" w:rsidRPr="007F769F" w:rsidRDefault="003273E4" w:rsidP="003273E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5BB7915" w14:textId="4C9397A8" w:rsidR="003273E4" w:rsidRDefault="003273E4" w:rsidP="003273E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273E4"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673B05" w14:textId="77777777" w:rsidR="00DB5A40" w:rsidRDefault="00DB5A40" w:rsidP="00962258">
      <w:pPr>
        <w:spacing w:after="0" w:line="240" w:lineRule="auto"/>
      </w:pPr>
      <w:r>
        <w:separator/>
      </w:r>
    </w:p>
  </w:endnote>
  <w:endnote w:type="continuationSeparator" w:id="0">
    <w:p w14:paraId="44E83A90" w14:textId="77777777" w:rsidR="00DB5A40" w:rsidRDefault="00DB5A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837D9" w14:paraId="3852A48B" w14:textId="77777777" w:rsidTr="00EB46E5">
      <w:tc>
        <w:tcPr>
          <w:tcW w:w="1361" w:type="dxa"/>
          <w:tcMar>
            <w:left w:w="0" w:type="dxa"/>
            <w:right w:w="0" w:type="dxa"/>
          </w:tcMar>
          <w:vAlign w:val="bottom"/>
        </w:tcPr>
        <w:p w14:paraId="137C5680" w14:textId="4067EDBF" w:rsidR="00C837D9" w:rsidRPr="00B8518B" w:rsidRDefault="00C837D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57DD">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357DD">
            <w:rPr>
              <w:rStyle w:val="slostrnky"/>
              <w:noProof/>
            </w:rPr>
            <w:t>47</w:t>
          </w:r>
          <w:r w:rsidRPr="00B8518B">
            <w:rPr>
              <w:rStyle w:val="slostrnky"/>
            </w:rPr>
            <w:fldChar w:fldCharType="end"/>
          </w:r>
        </w:p>
      </w:tc>
      <w:tc>
        <w:tcPr>
          <w:tcW w:w="284" w:type="dxa"/>
          <w:shd w:val="clear" w:color="auto" w:fill="auto"/>
          <w:tcMar>
            <w:left w:w="0" w:type="dxa"/>
            <w:right w:w="0" w:type="dxa"/>
          </w:tcMar>
        </w:tcPr>
        <w:p w14:paraId="240F2DFD" w14:textId="77777777" w:rsidR="00C837D9" w:rsidRDefault="00C837D9" w:rsidP="00B8518B">
          <w:pPr>
            <w:pStyle w:val="Zpat"/>
          </w:pPr>
        </w:p>
      </w:tc>
      <w:tc>
        <w:tcPr>
          <w:tcW w:w="425" w:type="dxa"/>
          <w:shd w:val="clear" w:color="auto" w:fill="auto"/>
          <w:tcMar>
            <w:left w:w="0" w:type="dxa"/>
            <w:right w:w="0" w:type="dxa"/>
          </w:tcMar>
        </w:tcPr>
        <w:p w14:paraId="7564134E" w14:textId="77777777" w:rsidR="00C837D9" w:rsidRDefault="00C837D9" w:rsidP="00B8518B">
          <w:pPr>
            <w:pStyle w:val="Zpat"/>
          </w:pPr>
        </w:p>
      </w:tc>
      <w:tc>
        <w:tcPr>
          <w:tcW w:w="8505" w:type="dxa"/>
        </w:tcPr>
        <w:p w14:paraId="77F1AF93" w14:textId="77777777" w:rsidR="00C837D9" w:rsidRDefault="00C837D9" w:rsidP="00C7405F">
          <w:pPr>
            <w:pStyle w:val="Zpat0"/>
          </w:pPr>
          <w:r>
            <w:t>„Rekonstrukce žst. Turnov“</w:t>
          </w:r>
        </w:p>
        <w:p w14:paraId="1967ED48" w14:textId="77777777" w:rsidR="00C837D9" w:rsidRDefault="00C837D9" w:rsidP="00C7405F">
          <w:pPr>
            <w:pStyle w:val="Zpat0"/>
          </w:pPr>
          <w:r>
            <w:t>„Rekonstrukce výpravní budovy ŽST Turnov, 3. etapa“</w:t>
          </w:r>
        </w:p>
        <w:p w14:paraId="5740C166" w14:textId="40084C67" w:rsidR="00C837D9" w:rsidRDefault="00C837D9" w:rsidP="00C7405F">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C837D9" w:rsidRDefault="00C837D9" w:rsidP="00392730">
          <w:pPr>
            <w:pStyle w:val="Zpat0"/>
          </w:pPr>
          <w:r>
            <w:t xml:space="preserve">Část 2 – </w:t>
          </w:r>
          <w:r w:rsidRPr="0035531B">
            <w:rPr>
              <w:caps/>
            </w:rPr>
            <w:t>Pokyny pro dodavatele</w:t>
          </w:r>
        </w:p>
        <w:p w14:paraId="737706F4" w14:textId="77777777" w:rsidR="00C837D9" w:rsidRDefault="00C837D9" w:rsidP="00392730">
          <w:pPr>
            <w:pStyle w:val="Zpat0"/>
          </w:pPr>
        </w:p>
      </w:tc>
    </w:tr>
  </w:tbl>
  <w:p w14:paraId="557F4388" w14:textId="77777777" w:rsidR="00C837D9" w:rsidRPr="00B8518B" w:rsidRDefault="00C837D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C837D9" w:rsidRPr="00B8518B" w:rsidRDefault="00C837D9" w:rsidP="00460660">
    <w:pPr>
      <w:pStyle w:val="Zpat"/>
      <w:rPr>
        <w:sz w:val="2"/>
        <w:szCs w:val="2"/>
      </w:rPr>
    </w:pPr>
  </w:p>
  <w:p w14:paraId="70C621D3" w14:textId="587CB2C6" w:rsidR="00C837D9" w:rsidRPr="00460660" w:rsidRDefault="00C837D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DC772" w14:textId="77777777" w:rsidR="00DB5A40" w:rsidRDefault="00DB5A40" w:rsidP="00962258">
      <w:pPr>
        <w:spacing w:after="0" w:line="240" w:lineRule="auto"/>
      </w:pPr>
      <w:r>
        <w:separator/>
      </w:r>
    </w:p>
  </w:footnote>
  <w:footnote w:type="continuationSeparator" w:id="0">
    <w:p w14:paraId="53F67BDE" w14:textId="77777777" w:rsidR="00DB5A40" w:rsidRDefault="00DB5A40" w:rsidP="00962258">
      <w:pPr>
        <w:spacing w:after="0" w:line="240" w:lineRule="auto"/>
      </w:pPr>
      <w:r>
        <w:continuationSeparator/>
      </w:r>
    </w:p>
  </w:footnote>
  <w:footnote w:id="1">
    <w:p w14:paraId="14FDFE7A" w14:textId="2AC6E061" w:rsidR="00C837D9" w:rsidRDefault="00C837D9"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27D8FB4" w14:textId="43274402" w:rsidR="00C837D9" w:rsidRDefault="00C837D9" w:rsidP="003B1E43">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05FEE361" w14:textId="77777777" w:rsidR="00C837D9" w:rsidRPr="00EB54C9" w:rsidRDefault="00C837D9" w:rsidP="003B1E43">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C837D9" w:rsidRDefault="00C837D9"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C837D9" w:rsidRDefault="00C837D9"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C837D9" w:rsidRDefault="00C837D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C837D9" w:rsidRDefault="00C837D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C837D9" w:rsidRDefault="00C837D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C837D9" w:rsidRDefault="00C837D9"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552DEE4F" w14:textId="77777777" w:rsidR="00C837D9" w:rsidRDefault="00C837D9" w:rsidP="003273E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7DAFB471" w14:textId="77777777" w:rsidR="00C837D9" w:rsidRPr="00545EB9" w:rsidRDefault="00C837D9" w:rsidP="003273E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58AA55B6" w14:textId="77777777" w:rsidR="00C837D9" w:rsidRPr="00EB54C9" w:rsidRDefault="00C837D9" w:rsidP="003273E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837D9" w14:paraId="40E70905" w14:textId="77777777" w:rsidTr="00C02D0A">
      <w:trPr>
        <w:trHeight w:hRule="exact" w:val="454"/>
      </w:trPr>
      <w:tc>
        <w:tcPr>
          <w:tcW w:w="1361" w:type="dxa"/>
          <w:tcMar>
            <w:top w:w="57" w:type="dxa"/>
            <w:left w:w="0" w:type="dxa"/>
            <w:right w:w="0" w:type="dxa"/>
          </w:tcMar>
        </w:tcPr>
        <w:p w14:paraId="157A32E1" w14:textId="77777777" w:rsidR="00C837D9" w:rsidRPr="00B8518B" w:rsidRDefault="00C837D9" w:rsidP="00523EA7">
          <w:pPr>
            <w:pStyle w:val="Zpat"/>
            <w:rPr>
              <w:rStyle w:val="slostrnky"/>
            </w:rPr>
          </w:pPr>
        </w:p>
      </w:tc>
      <w:tc>
        <w:tcPr>
          <w:tcW w:w="3458" w:type="dxa"/>
          <w:shd w:val="clear" w:color="auto" w:fill="auto"/>
          <w:tcMar>
            <w:top w:w="57" w:type="dxa"/>
            <w:left w:w="0" w:type="dxa"/>
            <w:right w:w="0" w:type="dxa"/>
          </w:tcMar>
        </w:tcPr>
        <w:p w14:paraId="0BFEA660" w14:textId="77777777" w:rsidR="00C837D9" w:rsidRDefault="00C837D9" w:rsidP="00523EA7">
          <w:pPr>
            <w:pStyle w:val="Zpat"/>
          </w:pPr>
        </w:p>
      </w:tc>
      <w:tc>
        <w:tcPr>
          <w:tcW w:w="5698" w:type="dxa"/>
          <w:shd w:val="clear" w:color="auto" w:fill="auto"/>
          <w:tcMar>
            <w:top w:w="57" w:type="dxa"/>
            <w:left w:w="0" w:type="dxa"/>
            <w:right w:w="0" w:type="dxa"/>
          </w:tcMar>
        </w:tcPr>
        <w:p w14:paraId="43417309" w14:textId="77777777" w:rsidR="00C837D9" w:rsidRPr="00D6163D" w:rsidRDefault="00C837D9" w:rsidP="00D6163D">
          <w:pPr>
            <w:pStyle w:val="Druhdokumentu"/>
          </w:pPr>
        </w:p>
      </w:tc>
    </w:tr>
  </w:tbl>
  <w:p w14:paraId="7A51DC1B" w14:textId="77777777" w:rsidR="00C837D9" w:rsidRPr="00D6163D" w:rsidRDefault="00C837D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837D9" w14:paraId="6BBBB51F" w14:textId="77777777" w:rsidTr="00B22106">
      <w:trPr>
        <w:trHeight w:hRule="exact" w:val="936"/>
      </w:trPr>
      <w:tc>
        <w:tcPr>
          <w:tcW w:w="1361" w:type="dxa"/>
          <w:tcMar>
            <w:left w:w="0" w:type="dxa"/>
            <w:right w:w="0" w:type="dxa"/>
          </w:tcMar>
        </w:tcPr>
        <w:p w14:paraId="7B49BEA5" w14:textId="77777777" w:rsidR="00C837D9" w:rsidRPr="00B8518B" w:rsidRDefault="00C837D9" w:rsidP="00FC6389">
          <w:pPr>
            <w:pStyle w:val="Zpat"/>
            <w:rPr>
              <w:rStyle w:val="slostrnky"/>
            </w:rPr>
          </w:pPr>
        </w:p>
      </w:tc>
      <w:tc>
        <w:tcPr>
          <w:tcW w:w="3458" w:type="dxa"/>
          <w:shd w:val="clear" w:color="auto" w:fill="auto"/>
          <w:tcMar>
            <w:left w:w="0" w:type="dxa"/>
            <w:right w:w="0" w:type="dxa"/>
          </w:tcMar>
        </w:tcPr>
        <w:p w14:paraId="5723BA86" w14:textId="77777777" w:rsidR="00C837D9" w:rsidRDefault="00C837D9" w:rsidP="00FC6389">
          <w:pPr>
            <w:pStyle w:val="Zpat"/>
          </w:pPr>
        </w:p>
      </w:tc>
      <w:tc>
        <w:tcPr>
          <w:tcW w:w="5756" w:type="dxa"/>
          <w:shd w:val="clear" w:color="auto" w:fill="auto"/>
          <w:tcMar>
            <w:left w:w="0" w:type="dxa"/>
            <w:right w:w="0" w:type="dxa"/>
          </w:tcMar>
        </w:tcPr>
        <w:p w14:paraId="10B786D1" w14:textId="77777777" w:rsidR="00C837D9" w:rsidRPr="00D6163D" w:rsidRDefault="00C837D9" w:rsidP="00FC6389">
          <w:pPr>
            <w:pStyle w:val="Druhdokumentu"/>
          </w:pPr>
        </w:p>
      </w:tc>
    </w:tr>
    <w:tr w:rsidR="00C837D9" w14:paraId="68D9FA2A" w14:textId="77777777" w:rsidTr="00B22106">
      <w:trPr>
        <w:trHeight w:hRule="exact" w:val="936"/>
      </w:trPr>
      <w:tc>
        <w:tcPr>
          <w:tcW w:w="1361" w:type="dxa"/>
          <w:tcMar>
            <w:left w:w="0" w:type="dxa"/>
            <w:right w:w="0" w:type="dxa"/>
          </w:tcMar>
        </w:tcPr>
        <w:p w14:paraId="1B20651E" w14:textId="77777777" w:rsidR="00C837D9" w:rsidRPr="00B8518B" w:rsidRDefault="00C837D9" w:rsidP="00FC6389">
          <w:pPr>
            <w:pStyle w:val="Zpat"/>
            <w:rPr>
              <w:rStyle w:val="slostrnky"/>
            </w:rPr>
          </w:pPr>
        </w:p>
      </w:tc>
      <w:tc>
        <w:tcPr>
          <w:tcW w:w="3458" w:type="dxa"/>
          <w:shd w:val="clear" w:color="auto" w:fill="auto"/>
          <w:tcMar>
            <w:left w:w="0" w:type="dxa"/>
            <w:right w:w="0" w:type="dxa"/>
          </w:tcMar>
        </w:tcPr>
        <w:p w14:paraId="44D3F74E" w14:textId="77777777" w:rsidR="00C837D9" w:rsidRDefault="00C837D9" w:rsidP="00FC6389">
          <w:pPr>
            <w:pStyle w:val="Zpat"/>
          </w:pPr>
        </w:p>
      </w:tc>
      <w:tc>
        <w:tcPr>
          <w:tcW w:w="5756" w:type="dxa"/>
          <w:shd w:val="clear" w:color="auto" w:fill="auto"/>
          <w:tcMar>
            <w:left w:w="0" w:type="dxa"/>
            <w:right w:w="0" w:type="dxa"/>
          </w:tcMar>
        </w:tcPr>
        <w:p w14:paraId="12C34926" w14:textId="77777777" w:rsidR="00C837D9" w:rsidRPr="00D6163D" w:rsidRDefault="00C837D9" w:rsidP="00FC6389">
          <w:pPr>
            <w:pStyle w:val="Druhdokumentu"/>
          </w:pPr>
        </w:p>
      </w:tc>
    </w:tr>
  </w:tbl>
  <w:p w14:paraId="0D5F026A" w14:textId="77777777" w:rsidR="00C837D9" w:rsidRPr="00D6163D" w:rsidRDefault="00C837D9"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C837D9" w:rsidRPr="00460660" w:rsidRDefault="00C837D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30CC5B50"/>
    <w:lvl w:ilvl="0" w:tplc="871C9CB0">
      <w:start w:val="1"/>
      <w:numFmt w:val="lowerLetter"/>
      <w:lvlText w:val="%1)"/>
      <w:lvlJc w:val="left"/>
      <w:pPr>
        <w:ind w:left="1097" w:hanging="360"/>
      </w:pPr>
      <w:rPr>
        <w:b/>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2"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B301137"/>
    <w:multiLevelType w:val="hybridMultilevel"/>
    <w:tmpl w:val="6B60C68C"/>
    <w:lvl w:ilvl="0" w:tplc="DAC0AA3C">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6" w15:restartNumberingAfterBreak="0">
    <w:nsid w:val="63D81BF0"/>
    <w:multiLevelType w:val="hybridMultilevel"/>
    <w:tmpl w:val="B4D87B32"/>
    <w:lvl w:ilvl="0" w:tplc="F024387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CABE99FC"/>
    <w:numStyleLink w:val="ListNumbermultilevel"/>
  </w:abstractNum>
  <w:abstractNum w:abstractNumId="19"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8"/>
  </w:num>
  <w:num w:numId="4">
    <w:abstractNumId w:val="4"/>
  </w:num>
  <w:num w:numId="5">
    <w:abstractNumId w:val="0"/>
  </w:num>
  <w:num w:numId="6">
    <w:abstractNumId w:val="7"/>
  </w:num>
  <w:num w:numId="7">
    <w:abstractNumId w:val="8"/>
  </w:num>
  <w:num w:numId="8">
    <w:abstractNumId w:val="20"/>
  </w:num>
  <w:num w:numId="9">
    <w:abstractNumId w:val="17"/>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2"/>
  </w:num>
  <w:num w:numId="13">
    <w:abstractNumId w:val="2"/>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5"/>
  </w:num>
  <w:num w:numId="17">
    <w:abstractNumId w:val="3"/>
  </w:num>
  <w:num w:numId="18">
    <w:abstractNumId w:val="19"/>
  </w:num>
  <w:num w:numId="19">
    <w:abstractNumId w:val="11"/>
  </w:num>
  <w:num w:numId="20">
    <w:abstractNumId w:val="6"/>
  </w:num>
  <w:num w:numId="21">
    <w:abstractNumId w:val="14"/>
  </w:num>
  <w:num w:numId="22">
    <w:abstractNumId w:val="13"/>
  </w:num>
  <w:num w:numId="23">
    <w:abstractNumId w:val="16"/>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šna Štěpán, Mgr.">
    <w15:presenceInfo w15:providerId="AD" w15:userId="S-1-5-21-3656830906-3839017365-80349702-307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E64"/>
    <w:rsid w:val="00000F9A"/>
    <w:rsid w:val="0000503C"/>
    <w:rsid w:val="0001060D"/>
    <w:rsid w:val="000156A7"/>
    <w:rsid w:val="000174E8"/>
    <w:rsid w:val="00017F3C"/>
    <w:rsid w:val="0002092B"/>
    <w:rsid w:val="00020AF4"/>
    <w:rsid w:val="0002419B"/>
    <w:rsid w:val="00024660"/>
    <w:rsid w:val="000250BB"/>
    <w:rsid w:val="00026001"/>
    <w:rsid w:val="0002621B"/>
    <w:rsid w:val="00026D0B"/>
    <w:rsid w:val="000338E9"/>
    <w:rsid w:val="00037F0F"/>
    <w:rsid w:val="00040562"/>
    <w:rsid w:val="00040961"/>
    <w:rsid w:val="00041EC8"/>
    <w:rsid w:val="000426FF"/>
    <w:rsid w:val="00043EF5"/>
    <w:rsid w:val="000466BC"/>
    <w:rsid w:val="00047AB6"/>
    <w:rsid w:val="00057DD6"/>
    <w:rsid w:val="00057EC5"/>
    <w:rsid w:val="00061A68"/>
    <w:rsid w:val="00062FAC"/>
    <w:rsid w:val="0006499F"/>
    <w:rsid w:val="000654BE"/>
    <w:rsid w:val="0006588D"/>
    <w:rsid w:val="00066BAA"/>
    <w:rsid w:val="00067936"/>
    <w:rsid w:val="00067A5E"/>
    <w:rsid w:val="00067EE3"/>
    <w:rsid w:val="000717F2"/>
    <w:rsid w:val="000719BB"/>
    <w:rsid w:val="00072A65"/>
    <w:rsid w:val="00072C1E"/>
    <w:rsid w:val="00075902"/>
    <w:rsid w:val="00076547"/>
    <w:rsid w:val="00076FB0"/>
    <w:rsid w:val="000837C7"/>
    <w:rsid w:val="000839DD"/>
    <w:rsid w:val="000843C3"/>
    <w:rsid w:val="000876F3"/>
    <w:rsid w:val="00087825"/>
    <w:rsid w:val="000919CA"/>
    <w:rsid w:val="00092196"/>
    <w:rsid w:val="00092CC9"/>
    <w:rsid w:val="0009334C"/>
    <w:rsid w:val="00097DD8"/>
    <w:rsid w:val="000A087A"/>
    <w:rsid w:val="000A3FFB"/>
    <w:rsid w:val="000A5F00"/>
    <w:rsid w:val="000A7D7C"/>
    <w:rsid w:val="000B1FD1"/>
    <w:rsid w:val="000B4EB8"/>
    <w:rsid w:val="000B5EBA"/>
    <w:rsid w:val="000B676B"/>
    <w:rsid w:val="000C1903"/>
    <w:rsid w:val="000C3DEC"/>
    <w:rsid w:val="000C41F2"/>
    <w:rsid w:val="000C558A"/>
    <w:rsid w:val="000D1296"/>
    <w:rsid w:val="000D14F9"/>
    <w:rsid w:val="000D22C4"/>
    <w:rsid w:val="000D27D1"/>
    <w:rsid w:val="000D3580"/>
    <w:rsid w:val="000D493F"/>
    <w:rsid w:val="000D5E72"/>
    <w:rsid w:val="000D60A6"/>
    <w:rsid w:val="000D6227"/>
    <w:rsid w:val="000D6C82"/>
    <w:rsid w:val="000E05A5"/>
    <w:rsid w:val="000E08F3"/>
    <w:rsid w:val="000E0942"/>
    <w:rsid w:val="000E125F"/>
    <w:rsid w:val="000E1758"/>
    <w:rsid w:val="000E1A7F"/>
    <w:rsid w:val="000E32AA"/>
    <w:rsid w:val="000E48A0"/>
    <w:rsid w:val="000F0B35"/>
    <w:rsid w:val="000F36A8"/>
    <w:rsid w:val="000F5794"/>
    <w:rsid w:val="000F747E"/>
    <w:rsid w:val="000F7FCE"/>
    <w:rsid w:val="00103A92"/>
    <w:rsid w:val="001051C0"/>
    <w:rsid w:val="0010532D"/>
    <w:rsid w:val="00106A0E"/>
    <w:rsid w:val="001114C3"/>
    <w:rsid w:val="00112864"/>
    <w:rsid w:val="00113A6F"/>
    <w:rsid w:val="00114472"/>
    <w:rsid w:val="00114988"/>
    <w:rsid w:val="00115069"/>
    <w:rsid w:val="001150F2"/>
    <w:rsid w:val="001165C4"/>
    <w:rsid w:val="001172DE"/>
    <w:rsid w:val="00117450"/>
    <w:rsid w:val="0011747F"/>
    <w:rsid w:val="00120620"/>
    <w:rsid w:val="0012178F"/>
    <w:rsid w:val="00122BBD"/>
    <w:rsid w:val="00130C43"/>
    <w:rsid w:val="00132534"/>
    <w:rsid w:val="00132BB4"/>
    <w:rsid w:val="0013303B"/>
    <w:rsid w:val="00136583"/>
    <w:rsid w:val="00136BBF"/>
    <w:rsid w:val="00140CD9"/>
    <w:rsid w:val="00141306"/>
    <w:rsid w:val="00141E20"/>
    <w:rsid w:val="00142B91"/>
    <w:rsid w:val="0014410E"/>
    <w:rsid w:val="00146BCB"/>
    <w:rsid w:val="00155E04"/>
    <w:rsid w:val="001560F5"/>
    <w:rsid w:val="001575A1"/>
    <w:rsid w:val="0016455B"/>
    <w:rsid w:val="001656A2"/>
    <w:rsid w:val="00170EC5"/>
    <w:rsid w:val="001719EC"/>
    <w:rsid w:val="001728E7"/>
    <w:rsid w:val="00173375"/>
    <w:rsid w:val="00174443"/>
    <w:rsid w:val="001744FD"/>
    <w:rsid w:val="001747C1"/>
    <w:rsid w:val="0017649A"/>
    <w:rsid w:val="00177D6B"/>
    <w:rsid w:val="001804A5"/>
    <w:rsid w:val="00180800"/>
    <w:rsid w:val="00183EF9"/>
    <w:rsid w:val="001905CF"/>
    <w:rsid w:val="00191F90"/>
    <w:rsid w:val="00193D8F"/>
    <w:rsid w:val="00194E9F"/>
    <w:rsid w:val="001950C2"/>
    <w:rsid w:val="001954B0"/>
    <w:rsid w:val="00195AA2"/>
    <w:rsid w:val="001A00E7"/>
    <w:rsid w:val="001A34A3"/>
    <w:rsid w:val="001A3F53"/>
    <w:rsid w:val="001A64F0"/>
    <w:rsid w:val="001A6FDE"/>
    <w:rsid w:val="001A72D0"/>
    <w:rsid w:val="001A7DB5"/>
    <w:rsid w:val="001B128D"/>
    <w:rsid w:val="001B1D07"/>
    <w:rsid w:val="001B23A1"/>
    <w:rsid w:val="001B26EE"/>
    <w:rsid w:val="001B327F"/>
    <w:rsid w:val="001B4680"/>
    <w:rsid w:val="001B4E74"/>
    <w:rsid w:val="001B6474"/>
    <w:rsid w:val="001B7180"/>
    <w:rsid w:val="001C027C"/>
    <w:rsid w:val="001C19F4"/>
    <w:rsid w:val="001C645F"/>
    <w:rsid w:val="001C6D62"/>
    <w:rsid w:val="001C7065"/>
    <w:rsid w:val="001C7C12"/>
    <w:rsid w:val="001C7FA6"/>
    <w:rsid w:val="001D182C"/>
    <w:rsid w:val="001D21EA"/>
    <w:rsid w:val="001D290A"/>
    <w:rsid w:val="001D48EE"/>
    <w:rsid w:val="001D5514"/>
    <w:rsid w:val="001D6997"/>
    <w:rsid w:val="001D6E71"/>
    <w:rsid w:val="001D748C"/>
    <w:rsid w:val="001D74ED"/>
    <w:rsid w:val="001D76D8"/>
    <w:rsid w:val="001E3D84"/>
    <w:rsid w:val="001E651D"/>
    <w:rsid w:val="001E678E"/>
    <w:rsid w:val="001E7D73"/>
    <w:rsid w:val="001F15F6"/>
    <w:rsid w:val="001F20CE"/>
    <w:rsid w:val="001F3E6A"/>
    <w:rsid w:val="001F6550"/>
    <w:rsid w:val="002000D9"/>
    <w:rsid w:val="00200114"/>
    <w:rsid w:val="00202824"/>
    <w:rsid w:val="002036F6"/>
    <w:rsid w:val="002071BB"/>
    <w:rsid w:val="00207DF5"/>
    <w:rsid w:val="00210AB8"/>
    <w:rsid w:val="00214358"/>
    <w:rsid w:val="0021777F"/>
    <w:rsid w:val="00220335"/>
    <w:rsid w:val="00221941"/>
    <w:rsid w:val="00222BAD"/>
    <w:rsid w:val="00225AD3"/>
    <w:rsid w:val="0023105F"/>
    <w:rsid w:val="00232412"/>
    <w:rsid w:val="00233A53"/>
    <w:rsid w:val="002343A6"/>
    <w:rsid w:val="00234F7A"/>
    <w:rsid w:val="00240364"/>
    <w:rsid w:val="00240B81"/>
    <w:rsid w:val="00244FF3"/>
    <w:rsid w:val="00245327"/>
    <w:rsid w:val="00247D01"/>
    <w:rsid w:val="0025030F"/>
    <w:rsid w:val="00250F7E"/>
    <w:rsid w:val="00252BAF"/>
    <w:rsid w:val="00253C9E"/>
    <w:rsid w:val="00254808"/>
    <w:rsid w:val="00255EEC"/>
    <w:rsid w:val="00257877"/>
    <w:rsid w:val="00261A5B"/>
    <w:rsid w:val="00262E5B"/>
    <w:rsid w:val="00263134"/>
    <w:rsid w:val="0026383F"/>
    <w:rsid w:val="0026385B"/>
    <w:rsid w:val="00266F29"/>
    <w:rsid w:val="00270A2C"/>
    <w:rsid w:val="00271C11"/>
    <w:rsid w:val="00273D87"/>
    <w:rsid w:val="002743DF"/>
    <w:rsid w:val="00274874"/>
    <w:rsid w:val="00274994"/>
    <w:rsid w:val="00276AFE"/>
    <w:rsid w:val="00280ACC"/>
    <w:rsid w:val="0028441C"/>
    <w:rsid w:val="00285997"/>
    <w:rsid w:val="002912D6"/>
    <w:rsid w:val="002924B8"/>
    <w:rsid w:val="00294CF7"/>
    <w:rsid w:val="00294DE2"/>
    <w:rsid w:val="0029511E"/>
    <w:rsid w:val="002971D4"/>
    <w:rsid w:val="002A3B57"/>
    <w:rsid w:val="002A3D10"/>
    <w:rsid w:val="002A4B1B"/>
    <w:rsid w:val="002B12F8"/>
    <w:rsid w:val="002B1946"/>
    <w:rsid w:val="002B2044"/>
    <w:rsid w:val="002B6DD7"/>
    <w:rsid w:val="002C04EE"/>
    <w:rsid w:val="002C059B"/>
    <w:rsid w:val="002C124C"/>
    <w:rsid w:val="002C1A97"/>
    <w:rsid w:val="002C31BF"/>
    <w:rsid w:val="002C5F8A"/>
    <w:rsid w:val="002D053F"/>
    <w:rsid w:val="002D122E"/>
    <w:rsid w:val="002D123C"/>
    <w:rsid w:val="002D4B0B"/>
    <w:rsid w:val="002D5CDA"/>
    <w:rsid w:val="002D5F95"/>
    <w:rsid w:val="002D62F0"/>
    <w:rsid w:val="002D6887"/>
    <w:rsid w:val="002D7FD6"/>
    <w:rsid w:val="002E0CD7"/>
    <w:rsid w:val="002E0CFB"/>
    <w:rsid w:val="002E5C7B"/>
    <w:rsid w:val="002F4333"/>
    <w:rsid w:val="002F4DB4"/>
    <w:rsid w:val="002F6610"/>
    <w:rsid w:val="003002C1"/>
    <w:rsid w:val="00300FA4"/>
    <w:rsid w:val="00302811"/>
    <w:rsid w:val="003038E0"/>
    <w:rsid w:val="00305D0E"/>
    <w:rsid w:val="00307641"/>
    <w:rsid w:val="00311F11"/>
    <w:rsid w:val="00316901"/>
    <w:rsid w:val="00321C1C"/>
    <w:rsid w:val="00326BC8"/>
    <w:rsid w:val="00327047"/>
    <w:rsid w:val="0032738C"/>
    <w:rsid w:val="003273E4"/>
    <w:rsid w:val="00327EEF"/>
    <w:rsid w:val="0033063F"/>
    <w:rsid w:val="0033239F"/>
    <w:rsid w:val="00332F74"/>
    <w:rsid w:val="00333C1C"/>
    <w:rsid w:val="00333D4C"/>
    <w:rsid w:val="003346B4"/>
    <w:rsid w:val="003360B1"/>
    <w:rsid w:val="0033650C"/>
    <w:rsid w:val="00336E8F"/>
    <w:rsid w:val="00337B72"/>
    <w:rsid w:val="0034274B"/>
    <w:rsid w:val="00342CE8"/>
    <w:rsid w:val="0034395F"/>
    <w:rsid w:val="003455FD"/>
    <w:rsid w:val="0034719F"/>
    <w:rsid w:val="003479DC"/>
    <w:rsid w:val="00350A35"/>
    <w:rsid w:val="003519E9"/>
    <w:rsid w:val="0035237B"/>
    <w:rsid w:val="00353ED4"/>
    <w:rsid w:val="0035410B"/>
    <w:rsid w:val="00354D6D"/>
    <w:rsid w:val="0035531B"/>
    <w:rsid w:val="00355D2A"/>
    <w:rsid w:val="00356420"/>
    <w:rsid w:val="0035667D"/>
    <w:rsid w:val="003571D8"/>
    <w:rsid w:val="00357BC6"/>
    <w:rsid w:val="00361422"/>
    <w:rsid w:val="00361A66"/>
    <w:rsid w:val="0036288F"/>
    <w:rsid w:val="003634E6"/>
    <w:rsid w:val="00363F76"/>
    <w:rsid w:val="00364A10"/>
    <w:rsid w:val="00365DB9"/>
    <w:rsid w:val="003717A3"/>
    <w:rsid w:val="00372CF8"/>
    <w:rsid w:val="0037545D"/>
    <w:rsid w:val="00377844"/>
    <w:rsid w:val="00377A17"/>
    <w:rsid w:val="003804E2"/>
    <w:rsid w:val="00382391"/>
    <w:rsid w:val="003830C8"/>
    <w:rsid w:val="003831C7"/>
    <w:rsid w:val="00386FF1"/>
    <w:rsid w:val="00390C81"/>
    <w:rsid w:val="00392730"/>
    <w:rsid w:val="00392EB6"/>
    <w:rsid w:val="00393846"/>
    <w:rsid w:val="00393AC8"/>
    <w:rsid w:val="00394CF7"/>
    <w:rsid w:val="00394D03"/>
    <w:rsid w:val="003956C6"/>
    <w:rsid w:val="00396283"/>
    <w:rsid w:val="00396977"/>
    <w:rsid w:val="00397760"/>
    <w:rsid w:val="003A2C23"/>
    <w:rsid w:val="003A2ED8"/>
    <w:rsid w:val="003A4416"/>
    <w:rsid w:val="003A4513"/>
    <w:rsid w:val="003A52AD"/>
    <w:rsid w:val="003A5AF4"/>
    <w:rsid w:val="003B0675"/>
    <w:rsid w:val="003B1E43"/>
    <w:rsid w:val="003B412F"/>
    <w:rsid w:val="003B6C4D"/>
    <w:rsid w:val="003C1739"/>
    <w:rsid w:val="003C33F2"/>
    <w:rsid w:val="003C7BAD"/>
    <w:rsid w:val="003D03F8"/>
    <w:rsid w:val="003D0C4F"/>
    <w:rsid w:val="003D27F2"/>
    <w:rsid w:val="003D4B53"/>
    <w:rsid w:val="003D756E"/>
    <w:rsid w:val="003D7882"/>
    <w:rsid w:val="003E2793"/>
    <w:rsid w:val="003E3CE3"/>
    <w:rsid w:val="003E420D"/>
    <w:rsid w:val="003E4C13"/>
    <w:rsid w:val="003E611F"/>
    <w:rsid w:val="003E79F5"/>
    <w:rsid w:val="003F2375"/>
    <w:rsid w:val="003F6F2A"/>
    <w:rsid w:val="004024EF"/>
    <w:rsid w:val="00403450"/>
    <w:rsid w:val="0040358C"/>
    <w:rsid w:val="004046A1"/>
    <w:rsid w:val="00404ACA"/>
    <w:rsid w:val="00404BA2"/>
    <w:rsid w:val="00406084"/>
    <w:rsid w:val="004065AC"/>
    <w:rsid w:val="004078F3"/>
    <w:rsid w:val="00411FB2"/>
    <w:rsid w:val="00412D0C"/>
    <w:rsid w:val="0041345F"/>
    <w:rsid w:val="004137A8"/>
    <w:rsid w:val="004142DA"/>
    <w:rsid w:val="0042061D"/>
    <w:rsid w:val="0042196E"/>
    <w:rsid w:val="00421E43"/>
    <w:rsid w:val="004222F5"/>
    <w:rsid w:val="00423AD4"/>
    <w:rsid w:val="00424259"/>
    <w:rsid w:val="00425E9C"/>
    <w:rsid w:val="00426778"/>
    <w:rsid w:val="00427794"/>
    <w:rsid w:val="00437EC7"/>
    <w:rsid w:val="00440E20"/>
    <w:rsid w:val="00450F07"/>
    <w:rsid w:val="0045206D"/>
    <w:rsid w:val="00452F69"/>
    <w:rsid w:val="00453CD3"/>
    <w:rsid w:val="0045401C"/>
    <w:rsid w:val="00454716"/>
    <w:rsid w:val="00454B28"/>
    <w:rsid w:val="00454BB9"/>
    <w:rsid w:val="00454F7F"/>
    <w:rsid w:val="004550D3"/>
    <w:rsid w:val="00455731"/>
    <w:rsid w:val="00460660"/>
    <w:rsid w:val="00464BA9"/>
    <w:rsid w:val="0046596D"/>
    <w:rsid w:val="00465FDD"/>
    <w:rsid w:val="00467EE8"/>
    <w:rsid w:val="00470647"/>
    <w:rsid w:val="004715BA"/>
    <w:rsid w:val="00472ED5"/>
    <w:rsid w:val="00474344"/>
    <w:rsid w:val="00474F4D"/>
    <w:rsid w:val="004764B1"/>
    <w:rsid w:val="00483969"/>
    <w:rsid w:val="00483B35"/>
    <w:rsid w:val="00483ED7"/>
    <w:rsid w:val="00485575"/>
    <w:rsid w:val="00486107"/>
    <w:rsid w:val="004871D1"/>
    <w:rsid w:val="0049123C"/>
    <w:rsid w:val="00491827"/>
    <w:rsid w:val="004928D2"/>
    <w:rsid w:val="00494F22"/>
    <w:rsid w:val="004962C0"/>
    <w:rsid w:val="00496921"/>
    <w:rsid w:val="004A76F5"/>
    <w:rsid w:val="004A7DC4"/>
    <w:rsid w:val="004B1546"/>
    <w:rsid w:val="004B34E9"/>
    <w:rsid w:val="004B595B"/>
    <w:rsid w:val="004B5BCD"/>
    <w:rsid w:val="004B6506"/>
    <w:rsid w:val="004C0D5E"/>
    <w:rsid w:val="004C4399"/>
    <w:rsid w:val="004C787C"/>
    <w:rsid w:val="004D010F"/>
    <w:rsid w:val="004D12F4"/>
    <w:rsid w:val="004D5285"/>
    <w:rsid w:val="004E31A5"/>
    <w:rsid w:val="004E346B"/>
    <w:rsid w:val="004E7A1F"/>
    <w:rsid w:val="004F1B8C"/>
    <w:rsid w:val="004F1D17"/>
    <w:rsid w:val="004F416D"/>
    <w:rsid w:val="004F4597"/>
    <w:rsid w:val="004F4B9B"/>
    <w:rsid w:val="004F5411"/>
    <w:rsid w:val="00500BB3"/>
    <w:rsid w:val="0050194A"/>
    <w:rsid w:val="00501B32"/>
    <w:rsid w:val="00503605"/>
    <w:rsid w:val="005037A9"/>
    <w:rsid w:val="00503AE2"/>
    <w:rsid w:val="0050666E"/>
    <w:rsid w:val="005067B1"/>
    <w:rsid w:val="00511AB9"/>
    <w:rsid w:val="00511E3C"/>
    <w:rsid w:val="00517902"/>
    <w:rsid w:val="005210B3"/>
    <w:rsid w:val="005225B2"/>
    <w:rsid w:val="00523096"/>
    <w:rsid w:val="00523BB5"/>
    <w:rsid w:val="00523EA7"/>
    <w:rsid w:val="00525050"/>
    <w:rsid w:val="00526554"/>
    <w:rsid w:val="00527038"/>
    <w:rsid w:val="00527AB3"/>
    <w:rsid w:val="00533ECD"/>
    <w:rsid w:val="005357FE"/>
    <w:rsid w:val="00540479"/>
    <w:rsid w:val="005406EB"/>
    <w:rsid w:val="0054076A"/>
    <w:rsid w:val="00540877"/>
    <w:rsid w:val="00540C01"/>
    <w:rsid w:val="005434A6"/>
    <w:rsid w:val="00543F07"/>
    <w:rsid w:val="005446A9"/>
    <w:rsid w:val="00547AD2"/>
    <w:rsid w:val="00550D70"/>
    <w:rsid w:val="0055111D"/>
    <w:rsid w:val="00553375"/>
    <w:rsid w:val="005534E7"/>
    <w:rsid w:val="005540AF"/>
    <w:rsid w:val="005543C6"/>
    <w:rsid w:val="00555884"/>
    <w:rsid w:val="00560462"/>
    <w:rsid w:val="00561A0E"/>
    <w:rsid w:val="00564BCA"/>
    <w:rsid w:val="00564DDD"/>
    <w:rsid w:val="00565026"/>
    <w:rsid w:val="005671DF"/>
    <w:rsid w:val="00570157"/>
    <w:rsid w:val="00570315"/>
    <w:rsid w:val="005709E9"/>
    <w:rsid w:val="005717C5"/>
    <w:rsid w:val="00572B6C"/>
    <w:rsid w:val="00572F04"/>
    <w:rsid w:val="00573182"/>
    <w:rsid w:val="00573536"/>
    <w:rsid w:val="005736B7"/>
    <w:rsid w:val="00573C6F"/>
    <w:rsid w:val="00574967"/>
    <w:rsid w:val="00575E5A"/>
    <w:rsid w:val="005768FB"/>
    <w:rsid w:val="00577A3C"/>
    <w:rsid w:val="00580245"/>
    <w:rsid w:val="00580BF5"/>
    <w:rsid w:val="005865B7"/>
    <w:rsid w:val="00587F74"/>
    <w:rsid w:val="00591185"/>
    <w:rsid w:val="00591F65"/>
    <w:rsid w:val="00593FAE"/>
    <w:rsid w:val="00595D32"/>
    <w:rsid w:val="005A0BBD"/>
    <w:rsid w:val="005A1F44"/>
    <w:rsid w:val="005A3D2F"/>
    <w:rsid w:val="005A4694"/>
    <w:rsid w:val="005B3E86"/>
    <w:rsid w:val="005B3FDE"/>
    <w:rsid w:val="005B43BE"/>
    <w:rsid w:val="005B5B80"/>
    <w:rsid w:val="005C1050"/>
    <w:rsid w:val="005C13BC"/>
    <w:rsid w:val="005C1B52"/>
    <w:rsid w:val="005C4A29"/>
    <w:rsid w:val="005C5B55"/>
    <w:rsid w:val="005D1A6A"/>
    <w:rsid w:val="005D20F9"/>
    <w:rsid w:val="005D2813"/>
    <w:rsid w:val="005D3C39"/>
    <w:rsid w:val="005D5689"/>
    <w:rsid w:val="005E05B0"/>
    <w:rsid w:val="005E24CB"/>
    <w:rsid w:val="005E4761"/>
    <w:rsid w:val="005E6218"/>
    <w:rsid w:val="005F0E87"/>
    <w:rsid w:val="005F213E"/>
    <w:rsid w:val="005F298D"/>
    <w:rsid w:val="005F3C74"/>
    <w:rsid w:val="005F45B8"/>
    <w:rsid w:val="005F6CCC"/>
    <w:rsid w:val="0060115D"/>
    <w:rsid w:val="00601A8C"/>
    <w:rsid w:val="00603350"/>
    <w:rsid w:val="00606055"/>
    <w:rsid w:val="00607304"/>
    <w:rsid w:val="0061068E"/>
    <w:rsid w:val="006115D3"/>
    <w:rsid w:val="00612E3D"/>
    <w:rsid w:val="0061330B"/>
    <w:rsid w:val="006156DD"/>
    <w:rsid w:val="00616879"/>
    <w:rsid w:val="0062045C"/>
    <w:rsid w:val="00625194"/>
    <w:rsid w:val="00626829"/>
    <w:rsid w:val="00631B01"/>
    <w:rsid w:val="00631EAA"/>
    <w:rsid w:val="00631F69"/>
    <w:rsid w:val="00632623"/>
    <w:rsid w:val="00633BD6"/>
    <w:rsid w:val="006359C6"/>
    <w:rsid w:val="00640B30"/>
    <w:rsid w:val="00641094"/>
    <w:rsid w:val="00643309"/>
    <w:rsid w:val="006434F4"/>
    <w:rsid w:val="006528A0"/>
    <w:rsid w:val="00652EFD"/>
    <w:rsid w:val="00655976"/>
    <w:rsid w:val="0065610E"/>
    <w:rsid w:val="0065684C"/>
    <w:rsid w:val="00656A03"/>
    <w:rsid w:val="00660587"/>
    <w:rsid w:val="00660AD3"/>
    <w:rsid w:val="006638F8"/>
    <w:rsid w:val="00665962"/>
    <w:rsid w:val="006667E6"/>
    <w:rsid w:val="006715C1"/>
    <w:rsid w:val="00673188"/>
    <w:rsid w:val="00673F7D"/>
    <w:rsid w:val="00674099"/>
    <w:rsid w:val="00674785"/>
    <w:rsid w:val="0067549D"/>
    <w:rsid w:val="006762EB"/>
    <w:rsid w:val="006776B6"/>
    <w:rsid w:val="00681E53"/>
    <w:rsid w:val="00683B17"/>
    <w:rsid w:val="00691118"/>
    <w:rsid w:val="006925E6"/>
    <w:rsid w:val="00693150"/>
    <w:rsid w:val="00696691"/>
    <w:rsid w:val="00697EBB"/>
    <w:rsid w:val="006A1D4B"/>
    <w:rsid w:val="006A1FB5"/>
    <w:rsid w:val="006A540D"/>
    <w:rsid w:val="006A5570"/>
    <w:rsid w:val="006A689C"/>
    <w:rsid w:val="006A6DF0"/>
    <w:rsid w:val="006B0B03"/>
    <w:rsid w:val="006B12A4"/>
    <w:rsid w:val="006B3D79"/>
    <w:rsid w:val="006B6FE4"/>
    <w:rsid w:val="006B73A9"/>
    <w:rsid w:val="006C19F7"/>
    <w:rsid w:val="006C21E8"/>
    <w:rsid w:val="006C2343"/>
    <w:rsid w:val="006C442A"/>
    <w:rsid w:val="006C4639"/>
    <w:rsid w:val="006C4864"/>
    <w:rsid w:val="006C533D"/>
    <w:rsid w:val="006C7D9E"/>
    <w:rsid w:val="006D0F69"/>
    <w:rsid w:val="006D0FD1"/>
    <w:rsid w:val="006D3B5F"/>
    <w:rsid w:val="006D7CD8"/>
    <w:rsid w:val="006E0578"/>
    <w:rsid w:val="006E0CBF"/>
    <w:rsid w:val="006E100C"/>
    <w:rsid w:val="006E2876"/>
    <w:rsid w:val="006E314D"/>
    <w:rsid w:val="006F3108"/>
    <w:rsid w:val="006F439C"/>
    <w:rsid w:val="006F5986"/>
    <w:rsid w:val="006F6B09"/>
    <w:rsid w:val="0070255F"/>
    <w:rsid w:val="007038DC"/>
    <w:rsid w:val="007055DB"/>
    <w:rsid w:val="00705E91"/>
    <w:rsid w:val="00706F4C"/>
    <w:rsid w:val="0070752A"/>
    <w:rsid w:val="00710723"/>
    <w:rsid w:val="00711119"/>
    <w:rsid w:val="0071250A"/>
    <w:rsid w:val="007134F3"/>
    <w:rsid w:val="007146EC"/>
    <w:rsid w:val="00717BE3"/>
    <w:rsid w:val="0072023E"/>
    <w:rsid w:val="00723ED1"/>
    <w:rsid w:val="00726B16"/>
    <w:rsid w:val="007309F6"/>
    <w:rsid w:val="00730FC3"/>
    <w:rsid w:val="0073461B"/>
    <w:rsid w:val="007356BD"/>
    <w:rsid w:val="007372AC"/>
    <w:rsid w:val="00740AF5"/>
    <w:rsid w:val="00741294"/>
    <w:rsid w:val="0074192E"/>
    <w:rsid w:val="00743525"/>
    <w:rsid w:val="00743902"/>
    <w:rsid w:val="00744F6A"/>
    <w:rsid w:val="00745555"/>
    <w:rsid w:val="00746A3A"/>
    <w:rsid w:val="0074727B"/>
    <w:rsid w:val="0075025E"/>
    <w:rsid w:val="00750894"/>
    <w:rsid w:val="007541A2"/>
    <w:rsid w:val="0075545D"/>
    <w:rsid w:val="00755818"/>
    <w:rsid w:val="0076286B"/>
    <w:rsid w:val="007632C4"/>
    <w:rsid w:val="00766846"/>
    <w:rsid w:val="00766C2B"/>
    <w:rsid w:val="00766F4A"/>
    <w:rsid w:val="0076790E"/>
    <w:rsid w:val="00770FA7"/>
    <w:rsid w:val="00771B61"/>
    <w:rsid w:val="00771C62"/>
    <w:rsid w:val="0077284C"/>
    <w:rsid w:val="0077382B"/>
    <w:rsid w:val="00773DC0"/>
    <w:rsid w:val="00774789"/>
    <w:rsid w:val="0077673A"/>
    <w:rsid w:val="00777E1F"/>
    <w:rsid w:val="00782C37"/>
    <w:rsid w:val="007846E1"/>
    <w:rsid w:val="007847D6"/>
    <w:rsid w:val="007858F0"/>
    <w:rsid w:val="00786496"/>
    <w:rsid w:val="0079069D"/>
    <w:rsid w:val="00794F7F"/>
    <w:rsid w:val="00796DC1"/>
    <w:rsid w:val="007A2107"/>
    <w:rsid w:val="007A45F3"/>
    <w:rsid w:val="007A4677"/>
    <w:rsid w:val="007A4A74"/>
    <w:rsid w:val="007A4D5C"/>
    <w:rsid w:val="007A5172"/>
    <w:rsid w:val="007A6474"/>
    <w:rsid w:val="007A67A0"/>
    <w:rsid w:val="007B4D21"/>
    <w:rsid w:val="007B570C"/>
    <w:rsid w:val="007C1338"/>
    <w:rsid w:val="007C154D"/>
    <w:rsid w:val="007C1CD8"/>
    <w:rsid w:val="007C2DC8"/>
    <w:rsid w:val="007C4269"/>
    <w:rsid w:val="007C4ABB"/>
    <w:rsid w:val="007C5056"/>
    <w:rsid w:val="007C72FE"/>
    <w:rsid w:val="007D05A8"/>
    <w:rsid w:val="007D2241"/>
    <w:rsid w:val="007D40F0"/>
    <w:rsid w:val="007D4B17"/>
    <w:rsid w:val="007D5A8D"/>
    <w:rsid w:val="007E2234"/>
    <w:rsid w:val="007E4A6E"/>
    <w:rsid w:val="007E6155"/>
    <w:rsid w:val="007E6B85"/>
    <w:rsid w:val="007F15CE"/>
    <w:rsid w:val="007F1E84"/>
    <w:rsid w:val="007F3581"/>
    <w:rsid w:val="007F464A"/>
    <w:rsid w:val="007F4F8F"/>
    <w:rsid w:val="007F56A7"/>
    <w:rsid w:val="007F7053"/>
    <w:rsid w:val="00800731"/>
    <w:rsid w:val="00800851"/>
    <w:rsid w:val="008024CD"/>
    <w:rsid w:val="00802525"/>
    <w:rsid w:val="00803601"/>
    <w:rsid w:val="00803B32"/>
    <w:rsid w:val="00804D39"/>
    <w:rsid w:val="00805C04"/>
    <w:rsid w:val="00807DD0"/>
    <w:rsid w:val="00810368"/>
    <w:rsid w:val="008121ED"/>
    <w:rsid w:val="00815C1B"/>
    <w:rsid w:val="00820470"/>
    <w:rsid w:val="00821D01"/>
    <w:rsid w:val="00822B88"/>
    <w:rsid w:val="00822C42"/>
    <w:rsid w:val="0082399E"/>
    <w:rsid w:val="008243E6"/>
    <w:rsid w:val="008250CE"/>
    <w:rsid w:val="00826B7B"/>
    <w:rsid w:val="00831DE9"/>
    <w:rsid w:val="00833899"/>
    <w:rsid w:val="00840E14"/>
    <w:rsid w:val="008414F7"/>
    <w:rsid w:val="00841FCB"/>
    <w:rsid w:val="008426ED"/>
    <w:rsid w:val="00845C50"/>
    <w:rsid w:val="00845D74"/>
    <w:rsid w:val="00846789"/>
    <w:rsid w:val="00851519"/>
    <w:rsid w:val="00857BAC"/>
    <w:rsid w:val="00860D8A"/>
    <w:rsid w:val="008615D0"/>
    <w:rsid w:val="00862B8C"/>
    <w:rsid w:val="00862D7D"/>
    <w:rsid w:val="008638C9"/>
    <w:rsid w:val="00864390"/>
    <w:rsid w:val="00866974"/>
    <w:rsid w:val="008703CB"/>
    <w:rsid w:val="00872044"/>
    <w:rsid w:val="0087262B"/>
    <w:rsid w:val="00873B37"/>
    <w:rsid w:val="00873C33"/>
    <w:rsid w:val="00876C30"/>
    <w:rsid w:val="00876C45"/>
    <w:rsid w:val="00876D73"/>
    <w:rsid w:val="00880C36"/>
    <w:rsid w:val="00882F55"/>
    <w:rsid w:val="00885737"/>
    <w:rsid w:val="00887F36"/>
    <w:rsid w:val="00891F27"/>
    <w:rsid w:val="008935FE"/>
    <w:rsid w:val="00894AB7"/>
    <w:rsid w:val="00896545"/>
    <w:rsid w:val="008A3568"/>
    <w:rsid w:val="008A3599"/>
    <w:rsid w:val="008A4374"/>
    <w:rsid w:val="008A571C"/>
    <w:rsid w:val="008A5E06"/>
    <w:rsid w:val="008B0ED8"/>
    <w:rsid w:val="008B10F6"/>
    <w:rsid w:val="008B15BF"/>
    <w:rsid w:val="008B2021"/>
    <w:rsid w:val="008B208D"/>
    <w:rsid w:val="008B251E"/>
    <w:rsid w:val="008B3268"/>
    <w:rsid w:val="008B4CEC"/>
    <w:rsid w:val="008B60F5"/>
    <w:rsid w:val="008B727A"/>
    <w:rsid w:val="008C0335"/>
    <w:rsid w:val="008C3DD9"/>
    <w:rsid w:val="008C50F3"/>
    <w:rsid w:val="008C5357"/>
    <w:rsid w:val="008C5E19"/>
    <w:rsid w:val="008C5FF0"/>
    <w:rsid w:val="008C65BC"/>
    <w:rsid w:val="008C7EFE"/>
    <w:rsid w:val="008D03B9"/>
    <w:rsid w:val="008D26FF"/>
    <w:rsid w:val="008D2CEA"/>
    <w:rsid w:val="008D30C7"/>
    <w:rsid w:val="008D552B"/>
    <w:rsid w:val="008D7D26"/>
    <w:rsid w:val="008E1138"/>
    <w:rsid w:val="008E12E4"/>
    <w:rsid w:val="008E3AB5"/>
    <w:rsid w:val="008E5D9D"/>
    <w:rsid w:val="008E78A5"/>
    <w:rsid w:val="008F0019"/>
    <w:rsid w:val="008F18D6"/>
    <w:rsid w:val="008F2C9B"/>
    <w:rsid w:val="008F6BE8"/>
    <w:rsid w:val="008F72FF"/>
    <w:rsid w:val="008F797B"/>
    <w:rsid w:val="00901E17"/>
    <w:rsid w:val="009032C3"/>
    <w:rsid w:val="0090370B"/>
    <w:rsid w:val="00903C55"/>
    <w:rsid w:val="00904780"/>
    <w:rsid w:val="00905719"/>
    <w:rsid w:val="0090635B"/>
    <w:rsid w:val="009068F6"/>
    <w:rsid w:val="00910A5D"/>
    <w:rsid w:val="00914F0D"/>
    <w:rsid w:val="00915190"/>
    <w:rsid w:val="00915B2F"/>
    <w:rsid w:val="00917E24"/>
    <w:rsid w:val="00920DEB"/>
    <w:rsid w:val="0092226C"/>
    <w:rsid w:val="00922385"/>
    <w:rsid w:val="009223DF"/>
    <w:rsid w:val="0092271D"/>
    <w:rsid w:val="009267BE"/>
    <w:rsid w:val="00930B79"/>
    <w:rsid w:val="00934DFF"/>
    <w:rsid w:val="00935206"/>
    <w:rsid w:val="00936091"/>
    <w:rsid w:val="00940D8A"/>
    <w:rsid w:val="00941491"/>
    <w:rsid w:val="009426B0"/>
    <w:rsid w:val="0094325D"/>
    <w:rsid w:val="0094424B"/>
    <w:rsid w:val="009560A4"/>
    <w:rsid w:val="00962258"/>
    <w:rsid w:val="00964860"/>
    <w:rsid w:val="009660AD"/>
    <w:rsid w:val="009678B7"/>
    <w:rsid w:val="009717D4"/>
    <w:rsid w:val="00971A9C"/>
    <w:rsid w:val="00971C1A"/>
    <w:rsid w:val="00971DEA"/>
    <w:rsid w:val="0097262D"/>
    <w:rsid w:val="00976FCB"/>
    <w:rsid w:val="00977DFE"/>
    <w:rsid w:val="00980909"/>
    <w:rsid w:val="00981EC8"/>
    <w:rsid w:val="009834A4"/>
    <w:rsid w:val="00984CDB"/>
    <w:rsid w:val="009854FD"/>
    <w:rsid w:val="00986BA3"/>
    <w:rsid w:val="00991104"/>
    <w:rsid w:val="00992D9C"/>
    <w:rsid w:val="00993C34"/>
    <w:rsid w:val="0099488C"/>
    <w:rsid w:val="009968AD"/>
    <w:rsid w:val="00996CB8"/>
    <w:rsid w:val="009A27BB"/>
    <w:rsid w:val="009A52BE"/>
    <w:rsid w:val="009A634D"/>
    <w:rsid w:val="009B2E45"/>
    <w:rsid w:val="009B2E97"/>
    <w:rsid w:val="009B3A21"/>
    <w:rsid w:val="009B3CB0"/>
    <w:rsid w:val="009B44EF"/>
    <w:rsid w:val="009B5146"/>
    <w:rsid w:val="009C0F4D"/>
    <w:rsid w:val="009C418E"/>
    <w:rsid w:val="009C442C"/>
    <w:rsid w:val="009D0E90"/>
    <w:rsid w:val="009D10A1"/>
    <w:rsid w:val="009D20A1"/>
    <w:rsid w:val="009D2CBF"/>
    <w:rsid w:val="009D5DFD"/>
    <w:rsid w:val="009D64A5"/>
    <w:rsid w:val="009E07F4"/>
    <w:rsid w:val="009E1AEE"/>
    <w:rsid w:val="009E3C1B"/>
    <w:rsid w:val="009E540A"/>
    <w:rsid w:val="009F09F6"/>
    <w:rsid w:val="009F309B"/>
    <w:rsid w:val="009F392E"/>
    <w:rsid w:val="009F3B3B"/>
    <w:rsid w:val="009F435C"/>
    <w:rsid w:val="009F46C7"/>
    <w:rsid w:val="009F4CC5"/>
    <w:rsid w:val="009F5254"/>
    <w:rsid w:val="009F53C5"/>
    <w:rsid w:val="00A03E79"/>
    <w:rsid w:val="00A059D6"/>
    <w:rsid w:val="00A066DE"/>
    <w:rsid w:val="00A0740E"/>
    <w:rsid w:val="00A103F9"/>
    <w:rsid w:val="00A11A90"/>
    <w:rsid w:val="00A12463"/>
    <w:rsid w:val="00A12DFA"/>
    <w:rsid w:val="00A15641"/>
    <w:rsid w:val="00A16220"/>
    <w:rsid w:val="00A239FA"/>
    <w:rsid w:val="00A24837"/>
    <w:rsid w:val="00A24A1B"/>
    <w:rsid w:val="00A256A3"/>
    <w:rsid w:val="00A27591"/>
    <w:rsid w:val="00A31F3C"/>
    <w:rsid w:val="00A34314"/>
    <w:rsid w:val="00A35009"/>
    <w:rsid w:val="00A37F52"/>
    <w:rsid w:val="00A40426"/>
    <w:rsid w:val="00A4050F"/>
    <w:rsid w:val="00A40C1B"/>
    <w:rsid w:val="00A40F3A"/>
    <w:rsid w:val="00A4287F"/>
    <w:rsid w:val="00A43668"/>
    <w:rsid w:val="00A43DF9"/>
    <w:rsid w:val="00A446BE"/>
    <w:rsid w:val="00A464A6"/>
    <w:rsid w:val="00A47DE5"/>
    <w:rsid w:val="00A50641"/>
    <w:rsid w:val="00A51C91"/>
    <w:rsid w:val="00A530BF"/>
    <w:rsid w:val="00A5332A"/>
    <w:rsid w:val="00A541F5"/>
    <w:rsid w:val="00A555E1"/>
    <w:rsid w:val="00A56621"/>
    <w:rsid w:val="00A571E7"/>
    <w:rsid w:val="00A6177B"/>
    <w:rsid w:val="00A619CA"/>
    <w:rsid w:val="00A62FE1"/>
    <w:rsid w:val="00A63A03"/>
    <w:rsid w:val="00A65BE6"/>
    <w:rsid w:val="00A65D0C"/>
    <w:rsid w:val="00A65FC1"/>
    <w:rsid w:val="00A66136"/>
    <w:rsid w:val="00A71189"/>
    <w:rsid w:val="00A7364A"/>
    <w:rsid w:val="00A7410B"/>
    <w:rsid w:val="00A74DCC"/>
    <w:rsid w:val="00A753ED"/>
    <w:rsid w:val="00A77512"/>
    <w:rsid w:val="00A77A0A"/>
    <w:rsid w:val="00A80B49"/>
    <w:rsid w:val="00A8206C"/>
    <w:rsid w:val="00A85121"/>
    <w:rsid w:val="00A90E66"/>
    <w:rsid w:val="00A9134D"/>
    <w:rsid w:val="00A919A4"/>
    <w:rsid w:val="00A94C2F"/>
    <w:rsid w:val="00A94EB7"/>
    <w:rsid w:val="00A95494"/>
    <w:rsid w:val="00A95C0A"/>
    <w:rsid w:val="00A972E4"/>
    <w:rsid w:val="00AA28DA"/>
    <w:rsid w:val="00AA3E17"/>
    <w:rsid w:val="00AA4CBB"/>
    <w:rsid w:val="00AA5198"/>
    <w:rsid w:val="00AA5C98"/>
    <w:rsid w:val="00AA5C9B"/>
    <w:rsid w:val="00AA65FA"/>
    <w:rsid w:val="00AA7351"/>
    <w:rsid w:val="00AA7A82"/>
    <w:rsid w:val="00AB0A33"/>
    <w:rsid w:val="00AB1063"/>
    <w:rsid w:val="00AB1A70"/>
    <w:rsid w:val="00AB538C"/>
    <w:rsid w:val="00AC3ACF"/>
    <w:rsid w:val="00AC3EA9"/>
    <w:rsid w:val="00AC3F53"/>
    <w:rsid w:val="00AC6FB1"/>
    <w:rsid w:val="00AC75B1"/>
    <w:rsid w:val="00AD056F"/>
    <w:rsid w:val="00AD0714"/>
    <w:rsid w:val="00AD0C7B"/>
    <w:rsid w:val="00AD1771"/>
    <w:rsid w:val="00AD1786"/>
    <w:rsid w:val="00AD3565"/>
    <w:rsid w:val="00AD4CCC"/>
    <w:rsid w:val="00AD5F1A"/>
    <w:rsid w:val="00AD6731"/>
    <w:rsid w:val="00AD6E6C"/>
    <w:rsid w:val="00AD792A"/>
    <w:rsid w:val="00AE10D0"/>
    <w:rsid w:val="00AE1D4A"/>
    <w:rsid w:val="00AE3BB4"/>
    <w:rsid w:val="00AF2074"/>
    <w:rsid w:val="00AF2AEB"/>
    <w:rsid w:val="00AF3350"/>
    <w:rsid w:val="00AF4067"/>
    <w:rsid w:val="00AF46F7"/>
    <w:rsid w:val="00AF4D76"/>
    <w:rsid w:val="00AF7036"/>
    <w:rsid w:val="00B008D5"/>
    <w:rsid w:val="00B02F73"/>
    <w:rsid w:val="00B0341B"/>
    <w:rsid w:val="00B035B6"/>
    <w:rsid w:val="00B0619F"/>
    <w:rsid w:val="00B067E0"/>
    <w:rsid w:val="00B126D2"/>
    <w:rsid w:val="00B13A26"/>
    <w:rsid w:val="00B15D0D"/>
    <w:rsid w:val="00B15F78"/>
    <w:rsid w:val="00B16E2F"/>
    <w:rsid w:val="00B1749D"/>
    <w:rsid w:val="00B1767E"/>
    <w:rsid w:val="00B22106"/>
    <w:rsid w:val="00B222F7"/>
    <w:rsid w:val="00B22976"/>
    <w:rsid w:val="00B2309B"/>
    <w:rsid w:val="00B2482B"/>
    <w:rsid w:val="00B27466"/>
    <w:rsid w:val="00B30B37"/>
    <w:rsid w:val="00B31186"/>
    <w:rsid w:val="00B32063"/>
    <w:rsid w:val="00B32D0D"/>
    <w:rsid w:val="00B33CC8"/>
    <w:rsid w:val="00B34E7F"/>
    <w:rsid w:val="00B357DD"/>
    <w:rsid w:val="00B429CF"/>
    <w:rsid w:val="00B448FF"/>
    <w:rsid w:val="00B45265"/>
    <w:rsid w:val="00B52A86"/>
    <w:rsid w:val="00B5431A"/>
    <w:rsid w:val="00B56B42"/>
    <w:rsid w:val="00B60046"/>
    <w:rsid w:val="00B61530"/>
    <w:rsid w:val="00B645BC"/>
    <w:rsid w:val="00B649D5"/>
    <w:rsid w:val="00B65A41"/>
    <w:rsid w:val="00B70267"/>
    <w:rsid w:val="00B739D4"/>
    <w:rsid w:val="00B75EE1"/>
    <w:rsid w:val="00B76D6F"/>
    <w:rsid w:val="00B77110"/>
    <w:rsid w:val="00B77481"/>
    <w:rsid w:val="00B77C6D"/>
    <w:rsid w:val="00B80502"/>
    <w:rsid w:val="00B80E53"/>
    <w:rsid w:val="00B8140E"/>
    <w:rsid w:val="00B81671"/>
    <w:rsid w:val="00B8265A"/>
    <w:rsid w:val="00B82A36"/>
    <w:rsid w:val="00B841E4"/>
    <w:rsid w:val="00B8518B"/>
    <w:rsid w:val="00B86190"/>
    <w:rsid w:val="00B9121B"/>
    <w:rsid w:val="00B913BF"/>
    <w:rsid w:val="00B97CC3"/>
    <w:rsid w:val="00BA197A"/>
    <w:rsid w:val="00BA1CFD"/>
    <w:rsid w:val="00BA4BE4"/>
    <w:rsid w:val="00BA5CD7"/>
    <w:rsid w:val="00BA71FB"/>
    <w:rsid w:val="00BA7CB6"/>
    <w:rsid w:val="00BB1A18"/>
    <w:rsid w:val="00BB4AF2"/>
    <w:rsid w:val="00BB51FF"/>
    <w:rsid w:val="00BB567D"/>
    <w:rsid w:val="00BB72FA"/>
    <w:rsid w:val="00BC06C4"/>
    <w:rsid w:val="00BC1044"/>
    <w:rsid w:val="00BC49C0"/>
    <w:rsid w:val="00BC4A18"/>
    <w:rsid w:val="00BC663E"/>
    <w:rsid w:val="00BC6D2B"/>
    <w:rsid w:val="00BC7269"/>
    <w:rsid w:val="00BC7394"/>
    <w:rsid w:val="00BD0273"/>
    <w:rsid w:val="00BD4DBE"/>
    <w:rsid w:val="00BD4E9E"/>
    <w:rsid w:val="00BD5970"/>
    <w:rsid w:val="00BD5A0E"/>
    <w:rsid w:val="00BD7438"/>
    <w:rsid w:val="00BD7E91"/>
    <w:rsid w:val="00BD7F0D"/>
    <w:rsid w:val="00BE0906"/>
    <w:rsid w:val="00BE0913"/>
    <w:rsid w:val="00BE49F4"/>
    <w:rsid w:val="00BE5F7F"/>
    <w:rsid w:val="00BE6903"/>
    <w:rsid w:val="00BF2A76"/>
    <w:rsid w:val="00BF6665"/>
    <w:rsid w:val="00C02436"/>
    <w:rsid w:val="00C02D0A"/>
    <w:rsid w:val="00C03A6E"/>
    <w:rsid w:val="00C05F38"/>
    <w:rsid w:val="00C07508"/>
    <w:rsid w:val="00C07EEB"/>
    <w:rsid w:val="00C10A9F"/>
    <w:rsid w:val="00C10B24"/>
    <w:rsid w:val="00C148DC"/>
    <w:rsid w:val="00C15021"/>
    <w:rsid w:val="00C169CE"/>
    <w:rsid w:val="00C212F4"/>
    <w:rsid w:val="00C226C0"/>
    <w:rsid w:val="00C22F0D"/>
    <w:rsid w:val="00C26B03"/>
    <w:rsid w:val="00C303AB"/>
    <w:rsid w:val="00C31ADD"/>
    <w:rsid w:val="00C34047"/>
    <w:rsid w:val="00C37B25"/>
    <w:rsid w:val="00C42D01"/>
    <w:rsid w:val="00C42FE6"/>
    <w:rsid w:val="00C4332F"/>
    <w:rsid w:val="00C44F6A"/>
    <w:rsid w:val="00C51B58"/>
    <w:rsid w:val="00C52720"/>
    <w:rsid w:val="00C55CEB"/>
    <w:rsid w:val="00C56AA4"/>
    <w:rsid w:val="00C57268"/>
    <w:rsid w:val="00C6198E"/>
    <w:rsid w:val="00C620A0"/>
    <w:rsid w:val="00C6339C"/>
    <w:rsid w:val="00C65547"/>
    <w:rsid w:val="00C704D3"/>
    <w:rsid w:val="00C70748"/>
    <w:rsid w:val="00C7077F"/>
    <w:rsid w:val="00C708EA"/>
    <w:rsid w:val="00C7216F"/>
    <w:rsid w:val="00C72747"/>
    <w:rsid w:val="00C7405F"/>
    <w:rsid w:val="00C776E5"/>
    <w:rsid w:val="00C778A5"/>
    <w:rsid w:val="00C837D9"/>
    <w:rsid w:val="00C95162"/>
    <w:rsid w:val="00CA08FB"/>
    <w:rsid w:val="00CA2B1E"/>
    <w:rsid w:val="00CA4A2C"/>
    <w:rsid w:val="00CA5133"/>
    <w:rsid w:val="00CB14C4"/>
    <w:rsid w:val="00CB14C7"/>
    <w:rsid w:val="00CB2601"/>
    <w:rsid w:val="00CB2AD8"/>
    <w:rsid w:val="00CB2B9A"/>
    <w:rsid w:val="00CB3151"/>
    <w:rsid w:val="00CB51FD"/>
    <w:rsid w:val="00CB6A37"/>
    <w:rsid w:val="00CB7684"/>
    <w:rsid w:val="00CC005F"/>
    <w:rsid w:val="00CC0E0B"/>
    <w:rsid w:val="00CC1656"/>
    <w:rsid w:val="00CC345D"/>
    <w:rsid w:val="00CC3F4F"/>
    <w:rsid w:val="00CC4380"/>
    <w:rsid w:val="00CC7637"/>
    <w:rsid w:val="00CC79E1"/>
    <w:rsid w:val="00CC7BE1"/>
    <w:rsid w:val="00CC7C8F"/>
    <w:rsid w:val="00CD0B8B"/>
    <w:rsid w:val="00CD1856"/>
    <w:rsid w:val="00CD1C73"/>
    <w:rsid w:val="00CD1FC4"/>
    <w:rsid w:val="00CD31A9"/>
    <w:rsid w:val="00CD6AE2"/>
    <w:rsid w:val="00CD7B3F"/>
    <w:rsid w:val="00CE2274"/>
    <w:rsid w:val="00CE22D6"/>
    <w:rsid w:val="00CF06BF"/>
    <w:rsid w:val="00CF3171"/>
    <w:rsid w:val="00CF4237"/>
    <w:rsid w:val="00CF4AAE"/>
    <w:rsid w:val="00D00256"/>
    <w:rsid w:val="00D006F4"/>
    <w:rsid w:val="00D014E3"/>
    <w:rsid w:val="00D02960"/>
    <w:rsid w:val="00D034A0"/>
    <w:rsid w:val="00D05C89"/>
    <w:rsid w:val="00D073B2"/>
    <w:rsid w:val="00D1099C"/>
    <w:rsid w:val="00D10A2D"/>
    <w:rsid w:val="00D122E5"/>
    <w:rsid w:val="00D139AC"/>
    <w:rsid w:val="00D145E1"/>
    <w:rsid w:val="00D148AE"/>
    <w:rsid w:val="00D21061"/>
    <w:rsid w:val="00D21732"/>
    <w:rsid w:val="00D22940"/>
    <w:rsid w:val="00D229C3"/>
    <w:rsid w:val="00D25EDF"/>
    <w:rsid w:val="00D27B84"/>
    <w:rsid w:val="00D320AC"/>
    <w:rsid w:val="00D34A53"/>
    <w:rsid w:val="00D3501F"/>
    <w:rsid w:val="00D37B14"/>
    <w:rsid w:val="00D4108E"/>
    <w:rsid w:val="00D43D41"/>
    <w:rsid w:val="00D43DF3"/>
    <w:rsid w:val="00D4608D"/>
    <w:rsid w:val="00D54135"/>
    <w:rsid w:val="00D57BFB"/>
    <w:rsid w:val="00D6163D"/>
    <w:rsid w:val="00D6259C"/>
    <w:rsid w:val="00D71544"/>
    <w:rsid w:val="00D71B46"/>
    <w:rsid w:val="00D7668B"/>
    <w:rsid w:val="00D82BF8"/>
    <w:rsid w:val="00D831A3"/>
    <w:rsid w:val="00D851C0"/>
    <w:rsid w:val="00D85308"/>
    <w:rsid w:val="00D8584F"/>
    <w:rsid w:val="00D90174"/>
    <w:rsid w:val="00D96B3F"/>
    <w:rsid w:val="00D97BE3"/>
    <w:rsid w:val="00DA17A3"/>
    <w:rsid w:val="00DA3711"/>
    <w:rsid w:val="00DB2561"/>
    <w:rsid w:val="00DB2E59"/>
    <w:rsid w:val="00DB5A40"/>
    <w:rsid w:val="00DB5D9B"/>
    <w:rsid w:val="00DB619A"/>
    <w:rsid w:val="00DB7379"/>
    <w:rsid w:val="00DC2DEF"/>
    <w:rsid w:val="00DD0FA5"/>
    <w:rsid w:val="00DD3827"/>
    <w:rsid w:val="00DD45F4"/>
    <w:rsid w:val="00DD46F3"/>
    <w:rsid w:val="00DD5B4B"/>
    <w:rsid w:val="00DD5C93"/>
    <w:rsid w:val="00DD64E1"/>
    <w:rsid w:val="00DE51A5"/>
    <w:rsid w:val="00DE56F2"/>
    <w:rsid w:val="00DE68C6"/>
    <w:rsid w:val="00DE6A35"/>
    <w:rsid w:val="00DE7DF2"/>
    <w:rsid w:val="00DF116D"/>
    <w:rsid w:val="00DF1E77"/>
    <w:rsid w:val="00DF27AF"/>
    <w:rsid w:val="00DF561B"/>
    <w:rsid w:val="00E009D2"/>
    <w:rsid w:val="00E01172"/>
    <w:rsid w:val="00E01EA1"/>
    <w:rsid w:val="00E04992"/>
    <w:rsid w:val="00E138A9"/>
    <w:rsid w:val="00E150F2"/>
    <w:rsid w:val="00E166CB"/>
    <w:rsid w:val="00E16AEB"/>
    <w:rsid w:val="00E16FF7"/>
    <w:rsid w:val="00E17C1E"/>
    <w:rsid w:val="00E221E2"/>
    <w:rsid w:val="00E224AE"/>
    <w:rsid w:val="00E22C30"/>
    <w:rsid w:val="00E2511C"/>
    <w:rsid w:val="00E255EE"/>
    <w:rsid w:val="00E26D68"/>
    <w:rsid w:val="00E323D1"/>
    <w:rsid w:val="00E33B76"/>
    <w:rsid w:val="00E3450D"/>
    <w:rsid w:val="00E34F08"/>
    <w:rsid w:val="00E373C7"/>
    <w:rsid w:val="00E437B0"/>
    <w:rsid w:val="00E44045"/>
    <w:rsid w:val="00E4520D"/>
    <w:rsid w:val="00E5195A"/>
    <w:rsid w:val="00E52DB5"/>
    <w:rsid w:val="00E531BF"/>
    <w:rsid w:val="00E56CBF"/>
    <w:rsid w:val="00E57DC4"/>
    <w:rsid w:val="00E57E67"/>
    <w:rsid w:val="00E618C4"/>
    <w:rsid w:val="00E65133"/>
    <w:rsid w:val="00E65BBD"/>
    <w:rsid w:val="00E66B3B"/>
    <w:rsid w:val="00E7218A"/>
    <w:rsid w:val="00E72AF8"/>
    <w:rsid w:val="00E76E7F"/>
    <w:rsid w:val="00E81577"/>
    <w:rsid w:val="00E842A5"/>
    <w:rsid w:val="00E85A66"/>
    <w:rsid w:val="00E878EE"/>
    <w:rsid w:val="00E90858"/>
    <w:rsid w:val="00E95E1D"/>
    <w:rsid w:val="00EA07C0"/>
    <w:rsid w:val="00EA417D"/>
    <w:rsid w:val="00EA69BF"/>
    <w:rsid w:val="00EA6EC7"/>
    <w:rsid w:val="00EB0647"/>
    <w:rsid w:val="00EB104F"/>
    <w:rsid w:val="00EB138E"/>
    <w:rsid w:val="00EB46E5"/>
    <w:rsid w:val="00EB5D4D"/>
    <w:rsid w:val="00EB736D"/>
    <w:rsid w:val="00EC10AE"/>
    <w:rsid w:val="00EC1519"/>
    <w:rsid w:val="00EC7091"/>
    <w:rsid w:val="00ED0703"/>
    <w:rsid w:val="00ED116C"/>
    <w:rsid w:val="00ED14BD"/>
    <w:rsid w:val="00ED5CFE"/>
    <w:rsid w:val="00ED60D0"/>
    <w:rsid w:val="00ED6360"/>
    <w:rsid w:val="00EE059C"/>
    <w:rsid w:val="00EE0CDE"/>
    <w:rsid w:val="00EE2244"/>
    <w:rsid w:val="00EE2A67"/>
    <w:rsid w:val="00EE3C5F"/>
    <w:rsid w:val="00EE4621"/>
    <w:rsid w:val="00EE7872"/>
    <w:rsid w:val="00EE7882"/>
    <w:rsid w:val="00EE7EFB"/>
    <w:rsid w:val="00EF13E3"/>
    <w:rsid w:val="00EF18EF"/>
    <w:rsid w:val="00EF226D"/>
    <w:rsid w:val="00EF47C8"/>
    <w:rsid w:val="00EF640F"/>
    <w:rsid w:val="00F016C7"/>
    <w:rsid w:val="00F0349F"/>
    <w:rsid w:val="00F0623D"/>
    <w:rsid w:val="00F063DF"/>
    <w:rsid w:val="00F073CB"/>
    <w:rsid w:val="00F10664"/>
    <w:rsid w:val="00F12DEC"/>
    <w:rsid w:val="00F12E49"/>
    <w:rsid w:val="00F16C4B"/>
    <w:rsid w:val="00F1715C"/>
    <w:rsid w:val="00F178E1"/>
    <w:rsid w:val="00F17E8A"/>
    <w:rsid w:val="00F231D7"/>
    <w:rsid w:val="00F2749F"/>
    <w:rsid w:val="00F310F8"/>
    <w:rsid w:val="00F3428B"/>
    <w:rsid w:val="00F348C0"/>
    <w:rsid w:val="00F35939"/>
    <w:rsid w:val="00F37BA1"/>
    <w:rsid w:val="00F40350"/>
    <w:rsid w:val="00F411E1"/>
    <w:rsid w:val="00F45607"/>
    <w:rsid w:val="00F46000"/>
    <w:rsid w:val="00F4722B"/>
    <w:rsid w:val="00F51D96"/>
    <w:rsid w:val="00F52CEE"/>
    <w:rsid w:val="00F52FA8"/>
    <w:rsid w:val="00F54432"/>
    <w:rsid w:val="00F55F14"/>
    <w:rsid w:val="00F5656E"/>
    <w:rsid w:val="00F569C6"/>
    <w:rsid w:val="00F606D5"/>
    <w:rsid w:val="00F6250A"/>
    <w:rsid w:val="00F64E2B"/>
    <w:rsid w:val="00F6516A"/>
    <w:rsid w:val="00F659EB"/>
    <w:rsid w:val="00F67ED4"/>
    <w:rsid w:val="00F714CB"/>
    <w:rsid w:val="00F74E77"/>
    <w:rsid w:val="00F76953"/>
    <w:rsid w:val="00F77DC7"/>
    <w:rsid w:val="00F80740"/>
    <w:rsid w:val="00F85DA7"/>
    <w:rsid w:val="00F86777"/>
    <w:rsid w:val="00F86BA6"/>
    <w:rsid w:val="00F86D2A"/>
    <w:rsid w:val="00F86F73"/>
    <w:rsid w:val="00F9215C"/>
    <w:rsid w:val="00F939B2"/>
    <w:rsid w:val="00F93E20"/>
    <w:rsid w:val="00F94410"/>
    <w:rsid w:val="00F957BF"/>
    <w:rsid w:val="00F95C33"/>
    <w:rsid w:val="00FA0FDE"/>
    <w:rsid w:val="00FA2EAD"/>
    <w:rsid w:val="00FA47CE"/>
    <w:rsid w:val="00FA4D7F"/>
    <w:rsid w:val="00FA6C4D"/>
    <w:rsid w:val="00FA6E39"/>
    <w:rsid w:val="00FB0F7C"/>
    <w:rsid w:val="00FB1188"/>
    <w:rsid w:val="00FB1F09"/>
    <w:rsid w:val="00FB6342"/>
    <w:rsid w:val="00FC0A41"/>
    <w:rsid w:val="00FC2432"/>
    <w:rsid w:val="00FC6389"/>
    <w:rsid w:val="00FC70A7"/>
    <w:rsid w:val="00FC757D"/>
    <w:rsid w:val="00FD0304"/>
    <w:rsid w:val="00FD1094"/>
    <w:rsid w:val="00FD260D"/>
    <w:rsid w:val="00FD3DA8"/>
    <w:rsid w:val="00FE325F"/>
    <w:rsid w:val="00FE4333"/>
    <w:rsid w:val="00FE5726"/>
    <w:rsid w:val="00FE5A5D"/>
    <w:rsid w:val="00FE600D"/>
    <w:rsid w:val="00FE6AEC"/>
    <w:rsid w:val="00FE7939"/>
    <w:rsid w:val="00FF0476"/>
    <w:rsid w:val="00FF2A62"/>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paragraph" w:customStyle="1" w:styleId="Normlnlnek">
    <w:name w:val="Normální článek"/>
    <w:basedOn w:val="Nadpis1"/>
    <w:next w:val="Normlnodstavec"/>
    <w:qFormat/>
    <w:rsid w:val="00404ACA"/>
    <w:pPr>
      <w:numPr>
        <w:numId w:val="19"/>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04ACA"/>
    <w:pPr>
      <w:numPr>
        <w:ilvl w:val="1"/>
        <w:numId w:val="19"/>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04ACA"/>
    <w:pPr>
      <w:numPr>
        <w:ilvl w:val="2"/>
        <w:numId w:val="19"/>
      </w:numPr>
      <w:tabs>
        <w:tab w:val="num" w:pos="360"/>
      </w:tabs>
      <w:spacing w:before="200" w:line="276" w:lineRule="auto"/>
      <w:ind w:left="567"/>
    </w:pPr>
    <w:rPr>
      <w:rFonts w:ascii="Verdana" w:hAnsi="Verdana"/>
      <w:b w:val="0"/>
      <w:bCs/>
      <w:color w:val="auto"/>
      <w:sz w:val="18"/>
      <w:szCs w:val="22"/>
    </w:rPr>
  </w:style>
  <w:style w:type="character" w:customStyle="1" w:styleId="Tun">
    <w:name w:val="_Tučně"/>
    <w:basedOn w:val="Standardnpsmoodstavce"/>
    <w:qFormat/>
    <w:rsid w:val="00882F55"/>
    <w:rPr>
      <w:b/>
    </w:rPr>
  </w:style>
  <w:style w:type="paragraph" w:customStyle="1" w:styleId="Odstavec1-4a">
    <w:name w:val="_Odstavec_1-4_(a)"/>
    <w:basedOn w:val="Odstavec1-1a"/>
    <w:qFormat/>
    <w:rsid w:val="00882F55"/>
    <w:pPr>
      <w:tabs>
        <w:tab w:val="num" w:pos="360"/>
      </w:tabs>
      <w:spacing w:after="80"/>
      <w:ind w:left="2041" w:hanging="340"/>
    </w:pPr>
    <w:rPr>
      <w:rFonts w:ascii="Verdana" w:hAnsi="Verdana"/>
    </w:rPr>
  </w:style>
  <w:style w:type="paragraph" w:customStyle="1" w:styleId="Odstavec1-4i">
    <w:name w:val="_Odstavec_1-4_i)"/>
    <w:basedOn w:val="Odstavec1-1a"/>
    <w:qFormat/>
    <w:rsid w:val="00882F55"/>
    <w:pPr>
      <w:tabs>
        <w:tab w:val="num" w:pos="360"/>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eader" Target="header1.xml"/><Relationship Id="rId27"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3BFDEE2-F9BF-4612-B4AE-C1F2A0909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47</Pages>
  <Words>20427</Words>
  <Characters>120520</Characters>
  <Application>Microsoft Office Word</Application>
  <DocSecurity>0</DocSecurity>
  <Lines>1004</Lines>
  <Paragraphs>281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Hošna Štěpán, Mgr.</cp:lastModifiedBy>
  <cp:revision>2</cp:revision>
  <cp:lastPrinted>2023-06-08T10:28:00Z</cp:lastPrinted>
  <dcterms:created xsi:type="dcterms:W3CDTF">2023-07-21T07:53:00Z</dcterms:created>
  <dcterms:modified xsi:type="dcterms:W3CDTF">2023-07-21T07:53:00Z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